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A4DAA" w14:textId="6E4DD985" w:rsidR="00CD558E" w:rsidRPr="00B92E7F" w:rsidRDefault="60870C07" w:rsidP="00B92E7F">
      <w:pPr>
        <w:spacing w:after="0" w:line="240" w:lineRule="auto"/>
        <w:jc w:val="right"/>
        <w:rPr>
          <w:rFonts w:ascii="Times New Roman" w:hAnsi="Times New Roman" w:cs="Times New Roman"/>
          <w:sz w:val="24"/>
          <w:szCs w:val="24"/>
        </w:rPr>
      </w:pPr>
      <w:bookmarkStart w:id="0" w:name="_Hlk201188250"/>
      <w:r w:rsidRPr="00B92E7F">
        <w:rPr>
          <w:rFonts w:ascii="Times New Roman" w:hAnsi="Times New Roman" w:cs="Times New Roman"/>
          <w:sz w:val="24"/>
          <w:szCs w:val="24"/>
        </w:rPr>
        <w:t>JUUNI</w:t>
      </w:r>
      <w:r w:rsidR="003A51AC" w:rsidRPr="00B92E7F">
        <w:rPr>
          <w:rFonts w:ascii="Times New Roman" w:hAnsi="Times New Roman" w:cs="Times New Roman"/>
          <w:sz w:val="24"/>
          <w:szCs w:val="24"/>
        </w:rPr>
        <w:t xml:space="preserve"> 2025</w:t>
      </w:r>
    </w:p>
    <w:p w14:paraId="2183E0AF" w14:textId="77777777" w:rsidR="002B3C8B" w:rsidRPr="00B92E7F" w:rsidRDefault="002B3C8B" w:rsidP="00B92E7F">
      <w:pPr>
        <w:spacing w:after="0" w:line="240" w:lineRule="auto"/>
        <w:jc w:val="right"/>
        <w:rPr>
          <w:rFonts w:ascii="Times New Roman" w:hAnsi="Times New Roman" w:cs="Times New Roman"/>
          <w:sz w:val="24"/>
          <w:szCs w:val="24"/>
        </w:rPr>
      </w:pPr>
    </w:p>
    <w:p w14:paraId="62542BDD" w14:textId="15A1E305" w:rsidR="00743C8D" w:rsidRPr="00092BF2" w:rsidRDefault="00092BF2" w:rsidP="00B92E7F">
      <w:pPr>
        <w:spacing w:after="0" w:line="240" w:lineRule="auto"/>
        <w:jc w:val="center"/>
        <w:rPr>
          <w:rFonts w:ascii="Times New Roman" w:hAnsi="Times New Roman" w:cs="Times New Roman"/>
          <w:b/>
          <w:bCs/>
          <w:sz w:val="32"/>
          <w:szCs w:val="32"/>
        </w:rPr>
      </w:pPr>
      <w:commentRangeStart w:id="1"/>
      <w:r w:rsidRPr="063BA1E6">
        <w:rPr>
          <w:rFonts w:ascii="Times New Roman" w:hAnsi="Times New Roman" w:cs="Times New Roman"/>
          <w:b/>
          <w:bCs/>
          <w:sz w:val="32"/>
          <w:szCs w:val="32"/>
        </w:rPr>
        <w:t>Krediidiasutuste seaduse ja teiste seaduste muutmise eelnõu seletuskiri (Basel III regulatsioon)</w:t>
      </w:r>
      <w:commentRangeEnd w:id="1"/>
      <w:r>
        <w:commentReference w:id="1"/>
      </w:r>
    </w:p>
    <w:p w14:paraId="25B1F748" w14:textId="77777777" w:rsidR="000F1D94" w:rsidRPr="00B92E7F" w:rsidRDefault="000F1D94" w:rsidP="00B92E7F">
      <w:pPr>
        <w:spacing w:after="0" w:line="240" w:lineRule="auto"/>
        <w:jc w:val="center"/>
        <w:rPr>
          <w:rFonts w:ascii="Times New Roman" w:hAnsi="Times New Roman" w:cs="Times New Roman"/>
          <w:b/>
          <w:bCs/>
          <w:sz w:val="24"/>
          <w:szCs w:val="24"/>
        </w:rPr>
      </w:pPr>
    </w:p>
    <w:p w14:paraId="7763DAE9" w14:textId="77777777" w:rsidR="00484885" w:rsidRPr="00B92E7F" w:rsidRDefault="00484885" w:rsidP="00B92E7F">
      <w:pPr>
        <w:spacing w:after="0" w:line="240" w:lineRule="auto"/>
        <w:jc w:val="both"/>
        <w:rPr>
          <w:rFonts w:ascii="Times New Roman" w:hAnsi="Times New Roman" w:cs="Times New Roman"/>
          <w:b/>
          <w:bCs/>
          <w:sz w:val="24"/>
          <w:szCs w:val="24"/>
        </w:rPr>
      </w:pPr>
      <w:commentRangeStart w:id="2"/>
      <w:r w:rsidRPr="296BD6DD">
        <w:rPr>
          <w:rFonts w:ascii="Times New Roman" w:hAnsi="Times New Roman" w:cs="Times New Roman"/>
          <w:b/>
          <w:bCs/>
          <w:sz w:val="24"/>
          <w:szCs w:val="24"/>
        </w:rPr>
        <w:t>Sisukord</w:t>
      </w:r>
      <w:commentRangeEnd w:id="2"/>
      <w:r>
        <w:commentReference w:id="2"/>
      </w:r>
    </w:p>
    <w:p w14:paraId="5D7C8A4C" w14:textId="77777777" w:rsidR="00484885" w:rsidRPr="00B92E7F" w:rsidRDefault="00484885" w:rsidP="00B92E7F">
      <w:pPr>
        <w:spacing w:after="0" w:line="240" w:lineRule="auto"/>
        <w:jc w:val="both"/>
        <w:rPr>
          <w:rFonts w:ascii="Times New Roman" w:hAnsi="Times New Roman" w:cs="Times New Roman"/>
          <w:b/>
          <w:bCs/>
          <w:sz w:val="24"/>
          <w:szCs w:val="24"/>
        </w:rPr>
      </w:pPr>
    </w:p>
    <w:p w14:paraId="5EFCFE66" w14:textId="18B7CF09" w:rsidR="00484885" w:rsidRPr="00B92E7F" w:rsidRDefault="00484885"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1. Sissejuhatus</w:t>
      </w:r>
    </w:p>
    <w:p w14:paraId="16698791" w14:textId="0C1F696C" w:rsidR="00484885" w:rsidRPr="00B92E7F" w:rsidRDefault="004848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ab/>
      </w:r>
      <w:r w:rsidRPr="00B92E7F">
        <w:rPr>
          <w:rFonts w:ascii="Times New Roman" w:hAnsi="Times New Roman" w:cs="Times New Roman"/>
          <w:sz w:val="24"/>
          <w:szCs w:val="24"/>
        </w:rPr>
        <w:t>1.1. Sisukokkuvõte</w:t>
      </w:r>
      <w:r w:rsidR="028C5E3E" w:rsidRPr="00B92E7F">
        <w:rPr>
          <w:rFonts w:ascii="Times New Roman" w:hAnsi="Times New Roman" w:cs="Times New Roman"/>
          <w:sz w:val="24"/>
          <w:szCs w:val="24"/>
        </w:rPr>
        <w:t>....................................................................................................</w:t>
      </w:r>
      <w:r w:rsidR="00B764B6">
        <w:rPr>
          <w:rFonts w:ascii="Times New Roman" w:hAnsi="Times New Roman" w:cs="Times New Roman"/>
          <w:sz w:val="24"/>
          <w:szCs w:val="24"/>
        </w:rPr>
        <w:t>.</w:t>
      </w:r>
      <w:r w:rsidR="028C5E3E" w:rsidRPr="00B92E7F">
        <w:rPr>
          <w:rFonts w:ascii="Times New Roman" w:hAnsi="Times New Roman" w:cs="Times New Roman"/>
          <w:sz w:val="24"/>
          <w:szCs w:val="24"/>
        </w:rPr>
        <w:t>.....</w:t>
      </w:r>
      <w:r w:rsidR="00B764B6">
        <w:rPr>
          <w:rFonts w:ascii="Times New Roman" w:hAnsi="Times New Roman" w:cs="Times New Roman"/>
          <w:sz w:val="24"/>
          <w:szCs w:val="24"/>
        </w:rPr>
        <w:t>3</w:t>
      </w:r>
    </w:p>
    <w:p w14:paraId="3816644F" w14:textId="1AEC5FE7" w:rsidR="00484885" w:rsidRPr="00B92E7F" w:rsidRDefault="004848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t>1.2. Eelnõu ettevalmistajad</w:t>
      </w:r>
      <w:r w:rsidR="6349C1FA" w:rsidRPr="00B92E7F">
        <w:rPr>
          <w:rFonts w:ascii="Times New Roman" w:hAnsi="Times New Roman" w:cs="Times New Roman"/>
          <w:sz w:val="24"/>
          <w:szCs w:val="24"/>
        </w:rPr>
        <w:t>.....................................................................................</w:t>
      </w:r>
      <w:r w:rsidR="00B764B6">
        <w:rPr>
          <w:rFonts w:ascii="Times New Roman" w:hAnsi="Times New Roman" w:cs="Times New Roman"/>
          <w:sz w:val="24"/>
          <w:szCs w:val="24"/>
        </w:rPr>
        <w:t>.</w:t>
      </w:r>
      <w:r w:rsidR="6349C1FA" w:rsidRPr="00B92E7F">
        <w:rPr>
          <w:rFonts w:ascii="Times New Roman" w:hAnsi="Times New Roman" w:cs="Times New Roman"/>
          <w:sz w:val="24"/>
          <w:szCs w:val="24"/>
        </w:rPr>
        <w:t>...</w:t>
      </w:r>
      <w:r w:rsidR="00B764B6">
        <w:rPr>
          <w:rFonts w:ascii="Times New Roman" w:hAnsi="Times New Roman" w:cs="Times New Roman"/>
          <w:sz w:val="24"/>
          <w:szCs w:val="24"/>
        </w:rPr>
        <w:t>.</w:t>
      </w:r>
      <w:r w:rsidR="6349C1FA" w:rsidRPr="00B92E7F">
        <w:rPr>
          <w:rFonts w:ascii="Times New Roman" w:hAnsi="Times New Roman" w:cs="Times New Roman"/>
          <w:sz w:val="24"/>
          <w:szCs w:val="24"/>
        </w:rPr>
        <w:t>...</w:t>
      </w:r>
      <w:r w:rsidR="00B764B6">
        <w:rPr>
          <w:rFonts w:ascii="Times New Roman" w:hAnsi="Times New Roman" w:cs="Times New Roman"/>
          <w:sz w:val="24"/>
          <w:szCs w:val="24"/>
        </w:rPr>
        <w:t>.3</w:t>
      </w:r>
    </w:p>
    <w:p w14:paraId="515EFBD2" w14:textId="4A5AE30C" w:rsidR="00484885" w:rsidRPr="00B92E7F" w:rsidRDefault="004848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t>1.3. Märkused</w:t>
      </w:r>
      <w:r w:rsidR="75ACB9A1" w:rsidRPr="00B92E7F">
        <w:rPr>
          <w:rFonts w:ascii="Times New Roman" w:hAnsi="Times New Roman" w:cs="Times New Roman"/>
          <w:sz w:val="24"/>
          <w:szCs w:val="24"/>
        </w:rPr>
        <w:t>.............................................................................................................</w:t>
      </w:r>
      <w:r w:rsidR="00B764B6">
        <w:rPr>
          <w:rFonts w:ascii="Times New Roman" w:hAnsi="Times New Roman" w:cs="Times New Roman"/>
          <w:sz w:val="24"/>
          <w:szCs w:val="24"/>
        </w:rPr>
        <w:t>....</w:t>
      </w:r>
      <w:r w:rsidR="75ACB9A1" w:rsidRPr="00B92E7F">
        <w:rPr>
          <w:rFonts w:ascii="Times New Roman" w:hAnsi="Times New Roman" w:cs="Times New Roman"/>
          <w:sz w:val="24"/>
          <w:szCs w:val="24"/>
        </w:rPr>
        <w:t>.</w:t>
      </w:r>
      <w:r w:rsidR="00B764B6">
        <w:rPr>
          <w:rFonts w:ascii="Times New Roman" w:hAnsi="Times New Roman" w:cs="Times New Roman"/>
          <w:sz w:val="24"/>
          <w:szCs w:val="24"/>
        </w:rPr>
        <w:t>4</w:t>
      </w:r>
    </w:p>
    <w:p w14:paraId="79C526EB" w14:textId="650023B8" w:rsidR="009C13D7" w:rsidRPr="00B92E7F" w:rsidRDefault="004848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2. Seaduse eesmärk</w:t>
      </w:r>
      <w:r w:rsidR="372DC1CE" w:rsidRPr="00B92E7F">
        <w:rPr>
          <w:rFonts w:ascii="Times New Roman" w:hAnsi="Times New Roman" w:cs="Times New Roman"/>
          <w:sz w:val="24"/>
          <w:szCs w:val="24"/>
        </w:rPr>
        <w:t>..........................................................................................................</w:t>
      </w:r>
      <w:r w:rsidR="00B764B6">
        <w:rPr>
          <w:rFonts w:ascii="Times New Roman" w:hAnsi="Times New Roman" w:cs="Times New Roman"/>
          <w:sz w:val="24"/>
          <w:szCs w:val="24"/>
        </w:rPr>
        <w:t>..........4</w:t>
      </w:r>
    </w:p>
    <w:p w14:paraId="67141BDD" w14:textId="0F8BA4F2"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ab/>
      </w:r>
      <w:r w:rsidRPr="00B92E7F">
        <w:rPr>
          <w:rFonts w:ascii="Times New Roman" w:hAnsi="Times New Roman" w:cs="Times New Roman"/>
          <w:sz w:val="24"/>
          <w:szCs w:val="24"/>
        </w:rPr>
        <w:t>2.1. Basel III pakett</w:t>
      </w:r>
      <w:r w:rsidR="18084FED" w:rsidRPr="00B92E7F">
        <w:rPr>
          <w:rFonts w:ascii="Times New Roman" w:hAnsi="Times New Roman" w:cs="Times New Roman"/>
          <w:sz w:val="24"/>
          <w:szCs w:val="24"/>
        </w:rPr>
        <w:t>.................................................................................................</w:t>
      </w:r>
      <w:r w:rsidR="00B764B6">
        <w:rPr>
          <w:rFonts w:ascii="Times New Roman" w:hAnsi="Times New Roman" w:cs="Times New Roman"/>
          <w:sz w:val="24"/>
          <w:szCs w:val="24"/>
        </w:rPr>
        <w:t>........</w:t>
      </w:r>
      <w:r w:rsidR="00DD6F17">
        <w:rPr>
          <w:rFonts w:ascii="Times New Roman" w:hAnsi="Times New Roman" w:cs="Times New Roman"/>
          <w:sz w:val="24"/>
          <w:szCs w:val="24"/>
        </w:rPr>
        <w:t>.</w:t>
      </w:r>
      <w:r w:rsidR="00B764B6">
        <w:rPr>
          <w:rFonts w:ascii="Times New Roman" w:hAnsi="Times New Roman" w:cs="Times New Roman"/>
          <w:sz w:val="24"/>
          <w:szCs w:val="24"/>
        </w:rPr>
        <w:t>4</w:t>
      </w:r>
    </w:p>
    <w:p w14:paraId="26808E0E" w14:textId="7D7E5AE5"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t>2.1.1. Üldine taust</w:t>
      </w:r>
      <w:r w:rsidR="3FBEE035" w:rsidRPr="00B92E7F">
        <w:rPr>
          <w:rFonts w:ascii="Times New Roman" w:hAnsi="Times New Roman" w:cs="Times New Roman"/>
          <w:sz w:val="24"/>
          <w:szCs w:val="24"/>
        </w:rPr>
        <w:t>.......................................................................................</w:t>
      </w:r>
      <w:r w:rsidR="00DD6F17">
        <w:rPr>
          <w:rFonts w:ascii="Times New Roman" w:hAnsi="Times New Roman" w:cs="Times New Roman"/>
          <w:sz w:val="24"/>
          <w:szCs w:val="24"/>
        </w:rPr>
        <w:t>.........4</w:t>
      </w:r>
    </w:p>
    <w:p w14:paraId="44587776" w14:textId="5CAAA4C6"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t>2.1.2. Eelnõuga kaasnevad peamised muudatused</w:t>
      </w:r>
      <w:r w:rsidR="4E66BB1C" w:rsidRPr="00B92E7F">
        <w:rPr>
          <w:rFonts w:ascii="Times New Roman" w:hAnsi="Times New Roman" w:cs="Times New Roman"/>
          <w:sz w:val="24"/>
          <w:szCs w:val="24"/>
        </w:rPr>
        <w:t>.......................................</w:t>
      </w:r>
      <w:r w:rsidR="00DD6F17">
        <w:rPr>
          <w:rFonts w:ascii="Times New Roman" w:hAnsi="Times New Roman" w:cs="Times New Roman"/>
          <w:sz w:val="24"/>
          <w:szCs w:val="24"/>
        </w:rPr>
        <w:t>........6</w:t>
      </w:r>
    </w:p>
    <w:p w14:paraId="7856EEC1" w14:textId="6400D593" w:rsidR="00855190" w:rsidRPr="00B92E7F" w:rsidRDefault="00855190" w:rsidP="00B92E7F">
      <w:pPr>
        <w:spacing w:after="0" w:line="240" w:lineRule="auto"/>
        <w:jc w:val="both"/>
        <w:rPr>
          <w:rFonts w:ascii="Times New Roman" w:hAnsi="Times New Roman" w:cs="Times New Roman"/>
          <w:i/>
          <w:sz w:val="24"/>
          <w:szCs w:val="24"/>
          <w:lang w:val="en-US"/>
        </w:rPr>
      </w:pPr>
      <w:r w:rsidRPr="00B92E7F">
        <w:rPr>
          <w:rFonts w:ascii="Times New Roman" w:hAnsi="Times New Roman" w:cs="Times New Roman"/>
          <w:sz w:val="24"/>
          <w:szCs w:val="24"/>
        </w:rPr>
        <w:tab/>
      </w:r>
      <w:r w:rsidRPr="00B92E7F">
        <w:rPr>
          <w:rFonts w:ascii="Times New Roman" w:hAnsi="Times New Roman" w:cs="Times New Roman"/>
          <w:sz w:val="24"/>
          <w:szCs w:val="24"/>
        </w:rPr>
        <w:tab/>
      </w:r>
      <w:r w:rsidRPr="00B92E7F">
        <w:rPr>
          <w:rFonts w:ascii="Times New Roman" w:hAnsi="Times New Roman" w:cs="Times New Roman"/>
          <w:sz w:val="24"/>
          <w:szCs w:val="24"/>
        </w:rPr>
        <w:tab/>
      </w:r>
      <w:r w:rsidRPr="00B92E7F">
        <w:rPr>
          <w:rFonts w:ascii="Times New Roman" w:hAnsi="Times New Roman" w:cs="Times New Roman"/>
          <w:i/>
          <w:iCs/>
          <w:sz w:val="24"/>
          <w:szCs w:val="24"/>
          <w:lang w:val="en-US"/>
        </w:rPr>
        <w:t>(</w:t>
      </w:r>
      <w:proofErr w:type="spellStart"/>
      <w:r w:rsidRPr="00B92E7F">
        <w:rPr>
          <w:rFonts w:ascii="Times New Roman" w:hAnsi="Times New Roman" w:cs="Times New Roman"/>
          <w:i/>
          <w:iCs/>
          <w:sz w:val="24"/>
          <w:szCs w:val="24"/>
          <w:lang w:val="en-US"/>
        </w:rPr>
        <w:t>i</w:t>
      </w:r>
      <w:proofErr w:type="spellEnd"/>
      <w:r w:rsidRPr="00B92E7F">
        <w:rPr>
          <w:rFonts w:ascii="Times New Roman" w:hAnsi="Times New Roman" w:cs="Times New Roman"/>
          <w:i/>
          <w:iCs/>
          <w:sz w:val="24"/>
          <w:szCs w:val="24"/>
          <w:lang w:val="en-US"/>
        </w:rPr>
        <w:t>) CRR III muudatused</w:t>
      </w:r>
      <w:r w:rsidR="1E268DA3" w:rsidRPr="00B92E7F">
        <w:rPr>
          <w:rFonts w:ascii="Times New Roman" w:hAnsi="Times New Roman" w:cs="Times New Roman"/>
          <w:i/>
          <w:iCs/>
          <w:sz w:val="24"/>
          <w:szCs w:val="24"/>
          <w:lang w:val="en-US"/>
        </w:rPr>
        <w:t>.</w:t>
      </w:r>
      <w:r w:rsidR="1E268DA3" w:rsidRPr="00B92E7F">
        <w:rPr>
          <w:rFonts w:ascii="Times New Roman" w:hAnsi="Times New Roman" w:cs="Times New Roman"/>
          <w:sz w:val="24"/>
          <w:szCs w:val="24"/>
          <w:lang w:val="en-US"/>
        </w:rPr>
        <w:t>....................................................................</w:t>
      </w:r>
      <w:r w:rsidR="00DD6F17">
        <w:rPr>
          <w:rFonts w:ascii="Times New Roman" w:hAnsi="Times New Roman" w:cs="Times New Roman"/>
          <w:sz w:val="24"/>
          <w:szCs w:val="24"/>
          <w:lang w:val="en-US"/>
        </w:rPr>
        <w:t>.......6</w:t>
      </w:r>
    </w:p>
    <w:p w14:paraId="10B2BEDF" w14:textId="0E44D897"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i/>
          <w:iCs/>
          <w:sz w:val="24"/>
          <w:szCs w:val="24"/>
        </w:rPr>
        <w:tab/>
      </w:r>
      <w:r w:rsidRPr="00B92E7F">
        <w:rPr>
          <w:rFonts w:ascii="Times New Roman" w:hAnsi="Times New Roman" w:cs="Times New Roman"/>
          <w:i/>
          <w:iCs/>
          <w:sz w:val="24"/>
          <w:szCs w:val="24"/>
        </w:rPr>
        <w:tab/>
      </w:r>
      <w:r w:rsidRPr="00B92E7F">
        <w:rPr>
          <w:rFonts w:ascii="Times New Roman" w:hAnsi="Times New Roman" w:cs="Times New Roman"/>
          <w:i/>
          <w:iCs/>
          <w:sz w:val="24"/>
          <w:szCs w:val="24"/>
        </w:rPr>
        <w:tab/>
        <w:t>(ii) CRD VI muudatused</w:t>
      </w:r>
      <w:r w:rsidR="3F092114" w:rsidRPr="00B92E7F">
        <w:rPr>
          <w:rFonts w:ascii="Times New Roman" w:hAnsi="Times New Roman" w:cs="Times New Roman"/>
          <w:sz w:val="24"/>
          <w:szCs w:val="24"/>
        </w:rPr>
        <w:t>..................................................................</w:t>
      </w:r>
      <w:r w:rsidR="00DE04DF">
        <w:rPr>
          <w:rFonts w:ascii="Times New Roman" w:hAnsi="Times New Roman" w:cs="Times New Roman"/>
          <w:sz w:val="24"/>
          <w:szCs w:val="24"/>
        </w:rPr>
        <w:t>........8</w:t>
      </w:r>
    </w:p>
    <w:p w14:paraId="73003339" w14:textId="688A40E8"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t>2.2. Pangandusregulatsiooni parandused</w:t>
      </w:r>
      <w:r w:rsidR="1F0CCE5E" w:rsidRPr="00B92E7F">
        <w:rPr>
          <w:rFonts w:ascii="Times New Roman" w:hAnsi="Times New Roman" w:cs="Times New Roman"/>
          <w:sz w:val="24"/>
          <w:szCs w:val="24"/>
        </w:rPr>
        <w:t>.......................................................................</w:t>
      </w:r>
      <w:r w:rsidR="00DE04DF">
        <w:rPr>
          <w:rFonts w:ascii="Times New Roman" w:hAnsi="Times New Roman" w:cs="Times New Roman"/>
          <w:sz w:val="24"/>
          <w:szCs w:val="24"/>
        </w:rPr>
        <w:t>14</w:t>
      </w:r>
    </w:p>
    <w:p w14:paraId="5A274F07" w14:textId="41DFEC88"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t>2.2.1. Üldine taust</w:t>
      </w:r>
      <w:r w:rsidR="24010972" w:rsidRPr="00B92E7F">
        <w:rPr>
          <w:rFonts w:ascii="Times New Roman" w:hAnsi="Times New Roman" w:cs="Times New Roman"/>
          <w:sz w:val="24"/>
          <w:szCs w:val="24"/>
        </w:rPr>
        <w:t>..............................................................................................</w:t>
      </w:r>
      <w:r w:rsidR="00DE04DF">
        <w:rPr>
          <w:rFonts w:ascii="Times New Roman" w:hAnsi="Times New Roman" w:cs="Times New Roman"/>
          <w:sz w:val="24"/>
          <w:szCs w:val="24"/>
        </w:rPr>
        <w:t>14</w:t>
      </w:r>
    </w:p>
    <w:p w14:paraId="235F597C" w14:textId="3D831C13"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r>
      <w:r w:rsidR="1F652A3A" w:rsidRPr="00B92E7F">
        <w:rPr>
          <w:rFonts w:ascii="Times New Roman" w:hAnsi="Times New Roman" w:cs="Times New Roman"/>
          <w:sz w:val="24"/>
          <w:szCs w:val="24"/>
        </w:rPr>
        <w:t>2.2.2. Eelnõuga kaasnevad peamised muudatused</w:t>
      </w:r>
      <w:r w:rsidR="371392BA" w:rsidRPr="00B92E7F">
        <w:rPr>
          <w:rFonts w:ascii="Times New Roman" w:hAnsi="Times New Roman" w:cs="Times New Roman"/>
          <w:sz w:val="24"/>
          <w:szCs w:val="24"/>
        </w:rPr>
        <w:t>.............................................</w:t>
      </w:r>
      <w:r w:rsidR="00DE04DF">
        <w:rPr>
          <w:rFonts w:ascii="Times New Roman" w:hAnsi="Times New Roman" w:cs="Times New Roman"/>
          <w:sz w:val="24"/>
          <w:szCs w:val="24"/>
        </w:rPr>
        <w:t>16</w:t>
      </w:r>
    </w:p>
    <w:p w14:paraId="23C34E3F" w14:textId="3450CA45" w:rsidR="0CE7C5AE" w:rsidRPr="00B92E7F" w:rsidRDefault="5587B0E4" w:rsidP="00B92E7F">
      <w:pPr>
        <w:spacing w:after="0" w:line="240" w:lineRule="auto"/>
        <w:ind w:left="708"/>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2.3. Audiitori aruande kohustuslikkus ühinemisel või jagunemisel ning krediidiasutusesisesed komiteed</w:t>
      </w:r>
      <w:r w:rsidR="36A67809" w:rsidRPr="00B92E7F">
        <w:rPr>
          <w:rFonts w:ascii="Times New Roman" w:eastAsia="Calibri" w:hAnsi="Times New Roman" w:cs="Times New Roman"/>
          <w:sz w:val="24"/>
          <w:szCs w:val="24"/>
        </w:rPr>
        <w:t>.............................................................................</w:t>
      </w:r>
      <w:r w:rsidR="003470DB">
        <w:rPr>
          <w:rFonts w:ascii="Times New Roman" w:eastAsia="Calibri" w:hAnsi="Times New Roman" w:cs="Times New Roman"/>
          <w:sz w:val="24"/>
          <w:szCs w:val="24"/>
        </w:rPr>
        <w:t>..</w:t>
      </w:r>
      <w:r w:rsidR="36A67809" w:rsidRPr="00B92E7F">
        <w:rPr>
          <w:rFonts w:ascii="Times New Roman" w:eastAsia="Calibri" w:hAnsi="Times New Roman" w:cs="Times New Roman"/>
          <w:sz w:val="24"/>
          <w:szCs w:val="24"/>
        </w:rPr>
        <w:t>.....</w:t>
      </w:r>
      <w:r w:rsidR="003470DB">
        <w:rPr>
          <w:rFonts w:ascii="Times New Roman" w:eastAsia="Calibri" w:hAnsi="Times New Roman" w:cs="Times New Roman"/>
          <w:sz w:val="24"/>
          <w:szCs w:val="24"/>
        </w:rPr>
        <w:t>17</w:t>
      </w:r>
    </w:p>
    <w:p w14:paraId="1B0333E9" w14:textId="729AB64E" w:rsidR="5587B0E4" w:rsidRDefault="5587B0E4" w:rsidP="00B92E7F">
      <w:pPr>
        <w:spacing w:after="0" w:line="240" w:lineRule="auto"/>
        <w:ind w:left="1416"/>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2.3.1. Üldine taust</w:t>
      </w:r>
      <w:r w:rsidR="23BE6B53" w:rsidRPr="00B92E7F">
        <w:rPr>
          <w:rFonts w:ascii="Times New Roman" w:eastAsia="Calibri" w:hAnsi="Times New Roman" w:cs="Times New Roman"/>
          <w:sz w:val="24"/>
          <w:szCs w:val="24"/>
        </w:rPr>
        <w:t>..............................................................................................</w:t>
      </w:r>
      <w:r w:rsidR="003470DB">
        <w:rPr>
          <w:rFonts w:ascii="Times New Roman" w:eastAsia="Calibri" w:hAnsi="Times New Roman" w:cs="Times New Roman"/>
          <w:sz w:val="24"/>
          <w:szCs w:val="24"/>
        </w:rPr>
        <w:t>17</w:t>
      </w:r>
    </w:p>
    <w:p w14:paraId="4F10C533" w14:textId="62AC85A3" w:rsidR="003470DB" w:rsidRPr="00873498" w:rsidRDefault="003470DB" w:rsidP="00B92E7F">
      <w:pPr>
        <w:spacing w:after="0" w:line="240" w:lineRule="auto"/>
        <w:ind w:left="1416"/>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i/>
          <w:iCs/>
          <w:sz w:val="24"/>
          <w:szCs w:val="24"/>
        </w:rPr>
        <w:t>(i) Audiitori aruanne</w:t>
      </w:r>
      <w:r w:rsidR="00873498">
        <w:rPr>
          <w:rFonts w:ascii="Times New Roman" w:eastAsia="Calibri" w:hAnsi="Times New Roman" w:cs="Times New Roman"/>
          <w:sz w:val="24"/>
          <w:szCs w:val="24"/>
        </w:rPr>
        <w:t>…………………………………………………..17</w:t>
      </w:r>
    </w:p>
    <w:p w14:paraId="51394BE4" w14:textId="5FCB229E" w:rsidR="003470DB" w:rsidRPr="00873498" w:rsidRDefault="003470DB" w:rsidP="00B92E7F">
      <w:pPr>
        <w:spacing w:after="0" w:line="240" w:lineRule="auto"/>
        <w:ind w:left="1416"/>
        <w:jc w:val="both"/>
        <w:rPr>
          <w:rFonts w:ascii="Times New Roman" w:eastAsia="Calibri" w:hAnsi="Times New Roman" w:cs="Times New Roman"/>
          <w:sz w:val="24"/>
          <w:szCs w:val="24"/>
        </w:rPr>
      </w:pPr>
      <w:r>
        <w:rPr>
          <w:rFonts w:ascii="Times New Roman" w:eastAsia="Calibri" w:hAnsi="Times New Roman" w:cs="Times New Roman"/>
          <w:i/>
          <w:iCs/>
          <w:sz w:val="24"/>
          <w:szCs w:val="24"/>
        </w:rPr>
        <w:tab/>
        <w:t>(ii) Krediidiasutuse komiteed</w:t>
      </w:r>
      <w:r w:rsidR="00873498">
        <w:rPr>
          <w:rFonts w:ascii="Times New Roman" w:eastAsia="Calibri" w:hAnsi="Times New Roman" w:cs="Times New Roman"/>
          <w:sz w:val="24"/>
          <w:szCs w:val="24"/>
        </w:rPr>
        <w:t>………………………………………….17</w:t>
      </w:r>
    </w:p>
    <w:p w14:paraId="5B37BFAD" w14:textId="71DF9D1A" w:rsidR="5587B0E4" w:rsidRDefault="5587B0E4" w:rsidP="00B92E7F">
      <w:pPr>
        <w:spacing w:after="0" w:line="240" w:lineRule="auto"/>
        <w:ind w:left="1416"/>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2.3.2. Eelnõuga kaasnevad peamised muudatused</w:t>
      </w:r>
      <w:r w:rsidR="1FF7E412" w:rsidRPr="00B92E7F">
        <w:rPr>
          <w:rFonts w:ascii="Times New Roman" w:eastAsia="Calibri" w:hAnsi="Times New Roman" w:cs="Times New Roman"/>
          <w:sz w:val="24"/>
          <w:szCs w:val="24"/>
        </w:rPr>
        <w:t>.............................................</w:t>
      </w:r>
      <w:r w:rsidR="00873498">
        <w:rPr>
          <w:rFonts w:ascii="Times New Roman" w:eastAsia="Calibri" w:hAnsi="Times New Roman" w:cs="Times New Roman"/>
          <w:sz w:val="24"/>
          <w:szCs w:val="24"/>
        </w:rPr>
        <w:t>17</w:t>
      </w:r>
    </w:p>
    <w:p w14:paraId="146BEBEF" w14:textId="20796E29" w:rsidR="00873498" w:rsidRPr="00873498" w:rsidRDefault="00873498" w:rsidP="00B92E7F">
      <w:pPr>
        <w:spacing w:after="0" w:line="240" w:lineRule="auto"/>
        <w:ind w:left="1416"/>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i/>
          <w:iCs/>
          <w:sz w:val="24"/>
          <w:szCs w:val="24"/>
        </w:rPr>
        <w:t>(i) Audiitori aruanne</w:t>
      </w:r>
      <w:r>
        <w:rPr>
          <w:rFonts w:ascii="Times New Roman" w:eastAsia="Calibri" w:hAnsi="Times New Roman" w:cs="Times New Roman"/>
          <w:sz w:val="24"/>
          <w:szCs w:val="24"/>
        </w:rPr>
        <w:t>…………………………………………………..17</w:t>
      </w:r>
    </w:p>
    <w:p w14:paraId="4061FB82" w14:textId="0DE3A779" w:rsidR="00873498" w:rsidRPr="00873498" w:rsidRDefault="00873498" w:rsidP="00B92E7F">
      <w:pPr>
        <w:spacing w:after="0" w:line="240" w:lineRule="auto"/>
        <w:ind w:left="1416"/>
        <w:jc w:val="both"/>
        <w:rPr>
          <w:rFonts w:ascii="Times New Roman" w:eastAsia="Calibri" w:hAnsi="Times New Roman" w:cs="Times New Roman"/>
          <w:sz w:val="24"/>
          <w:szCs w:val="24"/>
        </w:rPr>
      </w:pPr>
      <w:r>
        <w:rPr>
          <w:rFonts w:ascii="Times New Roman" w:eastAsia="Calibri" w:hAnsi="Times New Roman" w:cs="Times New Roman"/>
          <w:i/>
          <w:iCs/>
          <w:sz w:val="24"/>
          <w:szCs w:val="24"/>
        </w:rPr>
        <w:tab/>
        <w:t>(ii) Krediidiasutuse komiteed</w:t>
      </w:r>
      <w:r>
        <w:rPr>
          <w:rFonts w:ascii="Times New Roman" w:eastAsia="Calibri" w:hAnsi="Times New Roman" w:cs="Times New Roman"/>
          <w:sz w:val="24"/>
          <w:szCs w:val="24"/>
        </w:rPr>
        <w:t>………………………………………….18</w:t>
      </w:r>
    </w:p>
    <w:p w14:paraId="3E88E9DA" w14:textId="7939CE83"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3. Eelnõu sisu ja võrdlev analüüs</w:t>
      </w:r>
      <w:r w:rsidR="15CA1DDB" w:rsidRPr="00B92E7F">
        <w:rPr>
          <w:rFonts w:ascii="Times New Roman" w:hAnsi="Times New Roman" w:cs="Times New Roman"/>
          <w:sz w:val="24"/>
          <w:szCs w:val="24"/>
        </w:rPr>
        <w:t>...........................................................................................</w:t>
      </w:r>
      <w:r w:rsidR="00873498">
        <w:rPr>
          <w:rFonts w:ascii="Times New Roman" w:hAnsi="Times New Roman" w:cs="Times New Roman"/>
          <w:sz w:val="24"/>
          <w:szCs w:val="24"/>
        </w:rPr>
        <w:t>19</w:t>
      </w:r>
    </w:p>
    <w:p w14:paraId="099EB2F4" w14:textId="3EDAF738"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ab/>
      </w:r>
      <w:r w:rsidRPr="00B92E7F">
        <w:rPr>
          <w:rFonts w:ascii="Times New Roman" w:hAnsi="Times New Roman" w:cs="Times New Roman"/>
          <w:sz w:val="24"/>
          <w:szCs w:val="24"/>
        </w:rPr>
        <w:t>3.1. Eelnõu ülesehitus</w:t>
      </w:r>
      <w:r w:rsidR="11366AB9" w:rsidRPr="00B92E7F">
        <w:rPr>
          <w:rFonts w:ascii="Times New Roman" w:hAnsi="Times New Roman" w:cs="Times New Roman"/>
          <w:sz w:val="24"/>
          <w:szCs w:val="24"/>
        </w:rPr>
        <w:t>.................................................................................................</w:t>
      </w:r>
      <w:r w:rsidR="00873498">
        <w:rPr>
          <w:rFonts w:ascii="Times New Roman" w:hAnsi="Times New Roman" w:cs="Times New Roman"/>
          <w:sz w:val="24"/>
          <w:szCs w:val="24"/>
        </w:rPr>
        <w:t>..</w:t>
      </w:r>
      <w:r w:rsidR="11366AB9" w:rsidRPr="00B92E7F">
        <w:rPr>
          <w:rFonts w:ascii="Times New Roman" w:hAnsi="Times New Roman" w:cs="Times New Roman"/>
          <w:sz w:val="24"/>
          <w:szCs w:val="24"/>
        </w:rPr>
        <w:t>.</w:t>
      </w:r>
      <w:r w:rsidR="00873498">
        <w:rPr>
          <w:rFonts w:ascii="Times New Roman" w:hAnsi="Times New Roman" w:cs="Times New Roman"/>
          <w:sz w:val="24"/>
          <w:szCs w:val="24"/>
        </w:rPr>
        <w:t>19</w:t>
      </w:r>
    </w:p>
    <w:p w14:paraId="039ED9B1" w14:textId="01B4593A"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t>3.2. Eelnõu § 1 – muudatused krediidiasutuste seaduses</w:t>
      </w:r>
      <w:r w:rsidR="416A8B1E" w:rsidRPr="00B92E7F">
        <w:rPr>
          <w:rFonts w:ascii="Times New Roman" w:hAnsi="Times New Roman" w:cs="Times New Roman"/>
          <w:sz w:val="24"/>
          <w:szCs w:val="24"/>
        </w:rPr>
        <w:t>............................................</w:t>
      </w:r>
      <w:r w:rsidR="00873498">
        <w:rPr>
          <w:rFonts w:ascii="Times New Roman" w:hAnsi="Times New Roman" w:cs="Times New Roman"/>
          <w:sz w:val="24"/>
          <w:szCs w:val="24"/>
        </w:rPr>
        <w:t>....19</w:t>
      </w:r>
    </w:p>
    <w:p w14:paraId="5CE5D1E8" w14:textId="113F8146"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t>3.3. Eelnõu § 2 – muudatused Finantsinspektsiooni seaduses</w:t>
      </w:r>
      <w:r w:rsidR="554BEE21" w:rsidRPr="00B92E7F">
        <w:rPr>
          <w:rFonts w:ascii="Times New Roman" w:hAnsi="Times New Roman" w:cs="Times New Roman"/>
          <w:sz w:val="24"/>
          <w:szCs w:val="24"/>
        </w:rPr>
        <w:t>.....................................</w:t>
      </w:r>
      <w:r w:rsidR="00901B81">
        <w:rPr>
          <w:rFonts w:ascii="Times New Roman" w:hAnsi="Times New Roman" w:cs="Times New Roman"/>
          <w:sz w:val="24"/>
          <w:szCs w:val="24"/>
        </w:rPr>
        <w:t>..94</w:t>
      </w:r>
    </w:p>
    <w:p w14:paraId="1360763F" w14:textId="7B904E21"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1F652A3A" w:rsidRPr="00B92E7F">
        <w:rPr>
          <w:rFonts w:ascii="Times New Roman" w:hAnsi="Times New Roman" w:cs="Times New Roman"/>
          <w:sz w:val="24"/>
          <w:szCs w:val="24"/>
        </w:rPr>
        <w:t>3.4. Eelnõu § 3 – muudatused finantskriisi ennetamise ja lahendamise seaduses</w:t>
      </w:r>
      <w:r w:rsidR="39486554" w:rsidRPr="00B92E7F">
        <w:rPr>
          <w:rFonts w:ascii="Times New Roman" w:hAnsi="Times New Roman" w:cs="Times New Roman"/>
          <w:sz w:val="24"/>
          <w:szCs w:val="24"/>
        </w:rPr>
        <w:t>.......</w:t>
      </w:r>
      <w:r w:rsidR="00901B81">
        <w:rPr>
          <w:rFonts w:ascii="Times New Roman" w:hAnsi="Times New Roman" w:cs="Times New Roman"/>
          <w:sz w:val="24"/>
          <w:szCs w:val="24"/>
        </w:rPr>
        <w:t>..107</w:t>
      </w:r>
    </w:p>
    <w:p w14:paraId="58109224" w14:textId="2C74F8A2" w:rsidR="00855190" w:rsidRPr="00B92E7F" w:rsidRDefault="2C15ACA0" w:rsidP="00B92E7F">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3.5. Eelnõu § 4 – muudatused investeerimisfondide seaduses</w:t>
      </w:r>
      <w:r w:rsidR="3C94F5A1" w:rsidRPr="00B92E7F">
        <w:rPr>
          <w:rFonts w:ascii="Times New Roman" w:hAnsi="Times New Roman" w:cs="Times New Roman"/>
          <w:sz w:val="24"/>
          <w:szCs w:val="24"/>
        </w:rPr>
        <w:t>.....................................</w:t>
      </w:r>
      <w:r w:rsidR="00901B81">
        <w:rPr>
          <w:rFonts w:ascii="Times New Roman" w:hAnsi="Times New Roman" w:cs="Times New Roman"/>
          <w:sz w:val="24"/>
          <w:szCs w:val="24"/>
        </w:rPr>
        <w:t>108</w:t>
      </w:r>
    </w:p>
    <w:p w14:paraId="515F21E8" w14:textId="36EBCCF8" w:rsidR="00855190" w:rsidRPr="00B92E7F" w:rsidRDefault="2C15ACA0" w:rsidP="00B92E7F">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3.6. Eelnõu § 5 – muudatused kindlustustegevuse seaduses</w:t>
      </w:r>
      <w:r w:rsidR="6192A330" w:rsidRPr="00B92E7F">
        <w:rPr>
          <w:rFonts w:ascii="Times New Roman" w:hAnsi="Times New Roman" w:cs="Times New Roman"/>
          <w:sz w:val="24"/>
          <w:szCs w:val="24"/>
        </w:rPr>
        <w:t>......................................</w:t>
      </w:r>
      <w:r w:rsidR="00901B81">
        <w:rPr>
          <w:rFonts w:ascii="Times New Roman" w:hAnsi="Times New Roman" w:cs="Times New Roman"/>
          <w:sz w:val="24"/>
          <w:szCs w:val="24"/>
        </w:rPr>
        <w:t>..109</w:t>
      </w:r>
    </w:p>
    <w:p w14:paraId="52867AA9" w14:textId="33F08159" w:rsidR="00855190" w:rsidRPr="00B92E7F" w:rsidRDefault="2C15ACA0" w:rsidP="00B92E7F">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 xml:space="preserve">3.7. Eelnõu § 6 – </w:t>
      </w:r>
      <w:r w:rsidR="73AC4AEA" w:rsidRPr="00B92E7F">
        <w:rPr>
          <w:rFonts w:ascii="Times New Roman" w:hAnsi="Times New Roman" w:cs="Times New Roman"/>
          <w:sz w:val="24"/>
          <w:szCs w:val="24"/>
        </w:rPr>
        <w:t>m</w:t>
      </w:r>
      <w:r w:rsidRPr="00B92E7F">
        <w:rPr>
          <w:rFonts w:ascii="Times New Roman" w:hAnsi="Times New Roman" w:cs="Times New Roman"/>
          <w:sz w:val="24"/>
          <w:szCs w:val="24"/>
        </w:rPr>
        <w:t>uudatused krediidiandjate ja -vahendajate seaduses</w:t>
      </w:r>
      <w:r w:rsidR="6D6404E9" w:rsidRPr="00B92E7F">
        <w:rPr>
          <w:rFonts w:ascii="Times New Roman" w:hAnsi="Times New Roman" w:cs="Times New Roman"/>
          <w:sz w:val="24"/>
          <w:szCs w:val="24"/>
        </w:rPr>
        <w:t>...................</w:t>
      </w:r>
      <w:r w:rsidR="00901B81">
        <w:rPr>
          <w:rFonts w:ascii="Times New Roman" w:hAnsi="Times New Roman" w:cs="Times New Roman"/>
          <w:sz w:val="24"/>
          <w:szCs w:val="24"/>
        </w:rPr>
        <w:t>..110</w:t>
      </w:r>
    </w:p>
    <w:p w14:paraId="34B28535" w14:textId="4E0F85AB" w:rsidR="00855190" w:rsidRPr="00B92E7F" w:rsidRDefault="2C15ACA0" w:rsidP="00B92E7F">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 xml:space="preserve">3.8. </w:t>
      </w:r>
      <w:r w:rsidR="05550247" w:rsidRPr="00B92E7F">
        <w:rPr>
          <w:rFonts w:ascii="Times New Roman" w:hAnsi="Times New Roman" w:cs="Times New Roman"/>
          <w:sz w:val="24"/>
          <w:szCs w:val="24"/>
        </w:rPr>
        <w:t>Eelnõu § 7 –  m</w:t>
      </w:r>
      <w:r w:rsidRPr="00B92E7F">
        <w:rPr>
          <w:rFonts w:ascii="Times New Roman" w:hAnsi="Times New Roman" w:cs="Times New Roman"/>
          <w:sz w:val="24"/>
          <w:szCs w:val="24"/>
        </w:rPr>
        <w:t>uudatused makseasutuste ja e-raha asutuste seaduses</w:t>
      </w:r>
      <w:r w:rsidR="243831F7" w:rsidRPr="00B92E7F">
        <w:rPr>
          <w:rFonts w:ascii="Times New Roman" w:hAnsi="Times New Roman" w:cs="Times New Roman"/>
          <w:sz w:val="24"/>
          <w:szCs w:val="24"/>
        </w:rPr>
        <w:t>..................</w:t>
      </w:r>
      <w:r w:rsidR="00901B81">
        <w:rPr>
          <w:rFonts w:ascii="Times New Roman" w:hAnsi="Times New Roman" w:cs="Times New Roman"/>
          <w:sz w:val="24"/>
          <w:szCs w:val="24"/>
        </w:rPr>
        <w:t>110</w:t>
      </w:r>
    </w:p>
    <w:p w14:paraId="25677278" w14:textId="0CED9507" w:rsidR="00855190" w:rsidRPr="00B92E7F" w:rsidRDefault="2C15ACA0" w:rsidP="00B92E7F">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3.9.</w:t>
      </w:r>
      <w:r w:rsidR="0021271E">
        <w:rPr>
          <w:rFonts w:ascii="Times New Roman" w:hAnsi="Times New Roman" w:cs="Times New Roman"/>
          <w:sz w:val="24"/>
          <w:szCs w:val="24"/>
        </w:rPr>
        <w:t xml:space="preserve"> </w:t>
      </w:r>
      <w:r w:rsidR="1F652A3A" w:rsidRPr="00B92E7F">
        <w:rPr>
          <w:rFonts w:ascii="Times New Roman" w:hAnsi="Times New Roman" w:cs="Times New Roman"/>
          <w:sz w:val="24"/>
          <w:szCs w:val="24"/>
        </w:rPr>
        <w:t xml:space="preserve">Eelnõu § </w:t>
      </w:r>
      <w:r w:rsidR="03B80367" w:rsidRPr="00B92E7F">
        <w:rPr>
          <w:rFonts w:ascii="Times New Roman" w:hAnsi="Times New Roman" w:cs="Times New Roman"/>
          <w:sz w:val="24"/>
          <w:szCs w:val="24"/>
        </w:rPr>
        <w:t>8</w:t>
      </w:r>
      <w:r w:rsidR="1F652A3A" w:rsidRPr="00B92E7F">
        <w:rPr>
          <w:rFonts w:ascii="Times New Roman" w:hAnsi="Times New Roman" w:cs="Times New Roman"/>
          <w:sz w:val="24"/>
          <w:szCs w:val="24"/>
        </w:rPr>
        <w:t xml:space="preserve"> – muudatused rahapesu ja terrorismi rahastamise tõkestamise seaduses</w:t>
      </w:r>
      <w:r w:rsidR="1E7E6ACD" w:rsidRPr="00B92E7F">
        <w:rPr>
          <w:rFonts w:ascii="Times New Roman" w:hAnsi="Times New Roman" w:cs="Times New Roman"/>
          <w:sz w:val="24"/>
          <w:szCs w:val="24"/>
        </w:rPr>
        <w:t>.......................................................................................................................</w:t>
      </w:r>
      <w:r w:rsidR="00901B81">
        <w:rPr>
          <w:rFonts w:ascii="Times New Roman" w:hAnsi="Times New Roman" w:cs="Times New Roman"/>
          <w:sz w:val="24"/>
          <w:szCs w:val="24"/>
        </w:rPr>
        <w:t>111</w:t>
      </w:r>
    </w:p>
    <w:p w14:paraId="7778E887" w14:textId="0266F091" w:rsidR="00855190"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1F652A3A" w:rsidRPr="00B92E7F">
        <w:rPr>
          <w:rFonts w:ascii="Times New Roman" w:hAnsi="Times New Roman" w:cs="Times New Roman"/>
          <w:sz w:val="24"/>
          <w:szCs w:val="24"/>
        </w:rPr>
        <w:t>3.</w:t>
      </w:r>
      <w:r w:rsidR="00771F9C">
        <w:rPr>
          <w:rFonts w:ascii="Times New Roman" w:hAnsi="Times New Roman" w:cs="Times New Roman"/>
          <w:sz w:val="24"/>
          <w:szCs w:val="24"/>
        </w:rPr>
        <w:t>10</w:t>
      </w:r>
      <w:r w:rsidR="1F652A3A" w:rsidRPr="00B92E7F">
        <w:rPr>
          <w:rFonts w:ascii="Times New Roman" w:hAnsi="Times New Roman" w:cs="Times New Roman"/>
          <w:sz w:val="24"/>
          <w:szCs w:val="24"/>
        </w:rPr>
        <w:t xml:space="preserve">. Eelnõu § </w:t>
      </w:r>
      <w:r w:rsidR="09F4A14C" w:rsidRPr="00B92E7F">
        <w:rPr>
          <w:rFonts w:ascii="Times New Roman" w:hAnsi="Times New Roman" w:cs="Times New Roman"/>
          <w:sz w:val="24"/>
          <w:szCs w:val="24"/>
        </w:rPr>
        <w:t>9</w:t>
      </w:r>
      <w:r w:rsidR="1F652A3A" w:rsidRPr="00B92E7F">
        <w:rPr>
          <w:rFonts w:ascii="Times New Roman" w:hAnsi="Times New Roman" w:cs="Times New Roman"/>
          <w:sz w:val="24"/>
          <w:szCs w:val="24"/>
        </w:rPr>
        <w:t xml:space="preserve"> – muudatused väärtpaberituru seaduses</w:t>
      </w:r>
      <w:r w:rsidR="551EB623" w:rsidRPr="00B92E7F">
        <w:rPr>
          <w:rFonts w:ascii="Times New Roman" w:hAnsi="Times New Roman" w:cs="Times New Roman"/>
          <w:sz w:val="24"/>
          <w:szCs w:val="24"/>
        </w:rPr>
        <w:t>.............................................</w:t>
      </w:r>
      <w:r w:rsidR="00901B81">
        <w:rPr>
          <w:rFonts w:ascii="Times New Roman" w:hAnsi="Times New Roman" w:cs="Times New Roman"/>
          <w:sz w:val="24"/>
          <w:szCs w:val="24"/>
        </w:rPr>
        <w:t>111</w:t>
      </w:r>
    </w:p>
    <w:p w14:paraId="70D838BD" w14:textId="0C29D7AA" w:rsidR="00771F9C" w:rsidRPr="00B92E7F" w:rsidRDefault="00771F9C"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3.11. Eelnõu § 10 </w:t>
      </w:r>
      <w:r w:rsidRPr="00B92E7F">
        <w:rPr>
          <w:rFonts w:ascii="Times New Roman" w:hAnsi="Times New Roman" w:cs="Times New Roman"/>
          <w:sz w:val="24"/>
          <w:szCs w:val="24"/>
        </w:rPr>
        <w:t>–</w:t>
      </w:r>
      <w:r>
        <w:rPr>
          <w:rFonts w:ascii="Times New Roman" w:hAnsi="Times New Roman" w:cs="Times New Roman"/>
          <w:sz w:val="24"/>
          <w:szCs w:val="24"/>
        </w:rPr>
        <w:t xml:space="preserve"> seaduse jõustumine…………………………………………..…121</w:t>
      </w:r>
    </w:p>
    <w:p w14:paraId="0C0B5FB4" w14:textId="440646D3"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4. Terminoloogia</w:t>
      </w:r>
      <w:r w:rsidR="7054C3E8" w:rsidRPr="00B92E7F">
        <w:rPr>
          <w:rFonts w:ascii="Times New Roman" w:hAnsi="Times New Roman" w:cs="Times New Roman"/>
          <w:sz w:val="24"/>
          <w:szCs w:val="24"/>
        </w:rPr>
        <w:t>.......................................................................................................</w:t>
      </w:r>
      <w:r w:rsidR="00771F9C">
        <w:rPr>
          <w:rFonts w:ascii="Times New Roman" w:hAnsi="Times New Roman" w:cs="Times New Roman"/>
          <w:sz w:val="24"/>
          <w:szCs w:val="24"/>
        </w:rPr>
        <w:t>.</w:t>
      </w:r>
      <w:r w:rsidR="7054C3E8" w:rsidRPr="00B92E7F">
        <w:rPr>
          <w:rFonts w:ascii="Times New Roman" w:hAnsi="Times New Roman" w:cs="Times New Roman"/>
          <w:sz w:val="24"/>
          <w:szCs w:val="24"/>
        </w:rPr>
        <w:t>............</w:t>
      </w:r>
      <w:r w:rsidR="00771F9C">
        <w:rPr>
          <w:rFonts w:ascii="Times New Roman" w:hAnsi="Times New Roman" w:cs="Times New Roman"/>
          <w:sz w:val="24"/>
          <w:szCs w:val="24"/>
        </w:rPr>
        <w:t>121</w:t>
      </w:r>
    </w:p>
    <w:p w14:paraId="6C1D5042" w14:textId="76F7A0C4" w:rsidR="00855190" w:rsidRPr="00B92E7F" w:rsidRDefault="008551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5. Eelnõu vastavus Euroopa Liidu õigusele</w:t>
      </w:r>
      <w:r w:rsidR="15271E7D" w:rsidRPr="00B92E7F">
        <w:rPr>
          <w:rFonts w:ascii="Times New Roman" w:hAnsi="Times New Roman" w:cs="Times New Roman"/>
          <w:sz w:val="24"/>
          <w:szCs w:val="24"/>
        </w:rPr>
        <w:t>........................................................................</w:t>
      </w:r>
      <w:r w:rsidR="00771F9C">
        <w:rPr>
          <w:rFonts w:ascii="Times New Roman" w:hAnsi="Times New Roman" w:cs="Times New Roman"/>
          <w:sz w:val="24"/>
          <w:szCs w:val="24"/>
        </w:rPr>
        <w:t>123</w:t>
      </w:r>
    </w:p>
    <w:p w14:paraId="17FE1071" w14:textId="629DFCDA" w:rsidR="00855190"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6. Eelnõu vastavus Eesti Vabariigi Põhiseadusele</w:t>
      </w:r>
      <w:r w:rsidR="57B81718" w:rsidRPr="00B92E7F">
        <w:rPr>
          <w:rFonts w:ascii="Times New Roman" w:hAnsi="Times New Roman" w:cs="Times New Roman"/>
          <w:sz w:val="24"/>
          <w:szCs w:val="24"/>
        </w:rPr>
        <w:t>...........................................................</w:t>
      </w:r>
      <w:r w:rsidR="00771F9C">
        <w:rPr>
          <w:rFonts w:ascii="Times New Roman" w:hAnsi="Times New Roman" w:cs="Times New Roman"/>
          <w:sz w:val="24"/>
          <w:szCs w:val="24"/>
        </w:rPr>
        <w:t>...123</w:t>
      </w:r>
    </w:p>
    <w:p w14:paraId="4BD293A5" w14:textId="42C79DB5"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ab/>
      </w:r>
      <w:r w:rsidRPr="00B92E7F">
        <w:rPr>
          <w:rFonts w:ascii="Times New Roman" w:hAnsi="Times New Roman" w:cs="Times New Roman"/>
          <w:sz w:val="24"/>
          <w:szCs w:val="24"/>
        </w:rPr>
        <w:t>6.1. Põhiõiguse esemeline kaitseala</w:t>
      </w:r>
      <w:r w:rsidR="00771F9C">
        <w:rPr>
          <w:rFonts w:ascii="Times New Roman" w:hAnsi="Times New Roman" w:cs="Times New Roman"/>
          <w:sz w:val="24"/>
          <w:szCs w:val="24"/>
        </w:rPr>
        <w:t>…………………………………………………123</w:t>
      </w:r>
    </w:p>
    <w:p w14:paraId="7C3BC490" w14:textId="0AB6AAE6" w:rsidR="009275F4" w:rsidRPr="00B92E7F" w:rsidRDefault="34919B46"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6.1.1. Õigus tegeleda ettevõtlusega ehk ettevõtlusvabadus</w:t>
      </w:r>
      <w:r w:rsidR="00771F9C">
        <w:rPr>
          <w:rFonts w:ascii="Times New Roman" w:hAnsi="Times New Roman" w:cs="Times New Roman"/>
          <w:sz w:val="24"/>
          <w:szCs w:val="24"/>
        </w:rPr>
        <w:t>………………….124</w:t>
      </w:r>
    </w:p>
    <w:p w14:paraId="61280A49" w14:textId="5F9FAA48" w:rsidR="34919B46" w:rsidRPr="00B92E7F" w:rsidRDefault="34919B46"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6.1.2. Omandipõhiõigus</w:t>
      </w:r>
      <w:r w:rsidR="00771F9C">
        <w:rPr>
          <w:rFonts w:ascii="Times New Roman" w:hAnsi="Times New Roman" w:cs="Times New Roman"/>
          <w:sz w:val="24"/>
          <w:szCs w:val="24"/>
        </w:rPr>
        <w:t>……………………………………………………...125</w:t>
      </w:r>
    </w:p>
    <w:p w14:paraId="14B25E7C" w14:textId="1B64CF82" w:rsidR="34919B46" w:rsidRPr="00B92E7F" w:rsidRDefault="34919B46"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 xml:space="preserve">6.1.3. </w:t>
      </w:r>
      <w:r w:rsidRPr="00771F9C">
        <w:rPr>
          <w:rFonts w:ascii="Times New Roman" w:hAnsi="Times New Roman" w:cs="Times New Roman"/>
          <w:sz w:val="24"/>
          <w:szCs w:val="24"/>
        </w:rPr>
        <w:t xml:space="preserve">Õigus </w:t>
      </w:r>
      <w:r w:rsidR="00771F9C">
        <w:rPr>
          <w:rFonts w:ascii="Times New Roman" w:hAnsi="Times New Roman" w:cs="Times New Roman"/>
          <w:sz w:val="24"/>
          <w:szCs w:val="24"/>
        </w:rPr>
        <w:t>valida tegevusala, elukutset ja töökohta…….………………….125</w:t>
      </w:r>
    </w:p>
    <w:p w14:paraId="6EDD3DAE" w14:textId="75B427B9" w:rsidR="34919B46" w:rsidRPr="00B92E7F" w:rsidRDefault="34919B46"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 xml:space="preserve">6.1.4. </w:t>
      </w:r>
      <w:r w:rsidR="00771F9C">
        <w:rPr>
          <w:rFonts w:ascii="Times New Roman" w:hAnsi="Times New Roman" w:cs="Times New Roman"/>
          <w:sz w:val="24"/>
          <w:szCs w:val="24"/>
        </w:rPr>
        <w:t>Ühinemisvabadus……………………………………………………...126</w:t>
      </w:r>
    </w:p>
    <w:p w14:paraId="0F62B3B7" w14:textId="3BD12439"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t>6.2. Riive põhiseaduslik õigustamine</w:t>
      </w:r>
      <w:r w:rsidR="00771F9C">
        <w:rPr>
          <w:rFonts w:ascii="Times New Roman" w:hAnsi="Times New Roman" w:cs="Times New Roman"/>
          <w:sz w:val="24"/>
          <w:szCs w:val="24"/>
        </w:rPr>
        <w:t>…………………………...…………………...126</w:t>
      </w:r>
    </w:p>
    <w:p w14:paraId="7BDAF903" w14:textId="16C9EC51"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t>6.3. Riive formaalne põhiseaduspärasus</w:t>
      </w:r>
      <w:r w:rsidR="00771F9C">
        <w:rPr>
          <w:rFonts w:ascii="Times New Roman" w:hAnsi="Times New Roman" w:cs="Times New Roman"/>
          <w:sz w:val="24"/>
          <w:szCs w:val="24"/>
        </w:rPr>
        <w:t>……………………………………………..126</w:t>
      </w:r>
    </w:p>
    <w:p w14:paraId="275F9FB9" w14:textId="7E99E4DD"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lastRenderedPageBreak/>
        <w:tab/>
        <w:t>6.4. Riive materiaalne põhiseaduspärasus</w:t>
      </w:r>
      <w:r w:rsidR="00771F9C">
        <w:rPr>
          <w:rFonts w:ascii="Times New Roman" w:hAnsi="Times New Roman" w:cs="Times New Roman"/>
          <w:sz w:val="24"/>
          <w:szCs w:val="24"/>
        </w:rPr>
        <w:t>……………………………………………126</w:t>
      </w:r>
    </w:p>
    <w:p w14:paraId="3B783F21" w14:textId="74900B52"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t>6.4.1. Legitiimine eesmärk</w:t>
      </w:r>
      <w:r w:rsidR="00771F9C">
        <w:rPr>
          <w:rFonts w:ascii="Times New Roman" w:hAnsi="Times New Roman" w:cs="Times New Roman"/>
          <w:sz w:val="24"/>
          <w:szCs w:val="24"/>
        </w:rPr>
        <w:t>…………………………………………………...127</w:t>
      </w:r>
    </w:p>
    <w:p w14:paraId="34F457C2" w14:textId="308D8035"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t>6.4.2. Sobivus</w:t>
      </w:r>
      <w:r w:rsidR="00771F9C">
        <w:rPr>
          <w:rFonts w:ascii="Times New Roman" w:hAnsi="Times New Roman" w:cs="Times New Roman"/>
          <w:sz w:val="24"/>
          <w:szCs w:val="24"/>
        </w:rPr>
        <w:t>………………………………………………………………..127</w:t>
      </w:r>
      <w:r w:rsidRPr="00B92E7F">
        <w:rPr>
          <w:rFonts w:ascii="Times New Roman" w:hAnsi="Times New Roman" w:cs="Times New Roman"/>
          <w:sz w:val="24"/>
          <w:szCs w:val="24"/>
        </w:rPr>
        <w:t xml:space="preserve"> </w:t>
      </w:r>
    </w:p>
    <w:p w14:paraId="5BA890F9" w14:textId="3D2B6B24"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t>6.4.3. Vajalikkus</w:t>
      </w:r>
      <w:r w:rsidR="00771F9C">
        <w:rPr>
          <w:rFonts w:ascii="Times New Roman" w:hAnsi="Times New Roman" w:cs="Times New Roman"/>
          <w:sz w:val="24"/>
          <w:szCs w:val="24"/>
        </w:rPr>
        <w:t>…………………………………………………………...…127</w:t>
      </w:r>
    </w:p>
    <w:p w14:paraId="2B2E693E" w14:textId="2AF155DB" w:rsidR="009275F4" w:rsidRPr="00B92E7F"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t>6.4.4. Mõõdukus</w:t>
      </w:r>
      <w:r w:rsidR="00771F9C">
        <w:rPr>
          <w:rFonts w:ascii="Times New Roman" w:hAnsi="Times New Roman" w:cs="Times New Roman"/>
          <w:sz w:val="24"/>
          <w:szCs w:val="24"/>
        </w:rPr>
        <w:t>……………………………………………………………..128</w:t>
      </w:r>
    </w:p>
    <w:p w14:paraId="32AF0AC8" w14:textId="78B902AB" w:rsidR="009275F4" w:rsidRPr="00771F9C"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7. Seaduse mõjud</w:t>
      </w:r>
      <w:r w:rsidR="00771F9C">
        <w:rPr>
          <w:rFonts w:ascii="Times New Roman" w:hAnsi="Times New Roman" w:cs="Times New Roman"/>
          <w:sz w:val="24"/>
          <w:szCs w:val="24"/>
        </w:rPr>
        <w:t>…………………………………………………………………………...129</w:t>
      </w:r>
    </w:p>
    <w:p w14:paraId="0A35359D" w14:textId="3586DDCA" w:rsidR="548BEE4C" w:rsidRPr="00B92E7F" w:rsidRDefault="548BEE4C" w:rsidP="00F3693A">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7.1 CRD VI muudatused</w:t>
      </w:r>
      <w:r w:rsidR="007244F0">
        <w:rPr>
          <w:rFonts w:ascii="Times New Roman" w:hAnsi="Times New Roman" w:cs="Times New Roman"/>
          <w:sz w:val="24"/>
          <w:szCs w:val="24"/>
        </w:rPr>
        <w:t>……………………………………………………………..129</w:t>
      </w:r>
    </w:p>
    <w:p w14:paraId="57EA7988" w14:textId="77F50525" w:rsidR="548BEE4C" w:rsidRPr="00B92E7F" w:rsidRDefault="548BEE4C"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7.</w:t>
      </w:r>
      <w:r w:rsidR="00F3693A">
        <w:rPr>
          <w:rFonts w:ascii="Times New Roman" w:hAnsi="Times New Roman" w:cs="Times New Roman"/>
          <w:sz w:val="24"/>
          <w:szCs w:val="24"/>
        </w:rPr>
        <w:t>1</w:t>
      </w:r>
      <w:r w:rsidRPr="00B92E7F">
        <w:rPr>
          <w:rFonts w:ascii="Times New Roman" w:hAnsi="Times New Roman" w:cs="Times New Roman"/>
          <w:sz w:val="24"/>
          <w:szCs w:val="24"/>
        </w:rPr>
        <w:t xml:space="preserve">.1. </w:t>
      </w:r>
      <w:r w:rsidR="6FB81BD1" w:rsidRPr="00B92E7F">
        <w:rPr>
          <w:rFonts w:ascii="Times New Roman" w:hAnsi="Times New Roman" w:cs="Times New Roman"/>
          <w:sz w:val="24"/>
          <w:szCs w:val="24"/>
        </w:rPr>
        <w:t>Finantsinspektsiooni töötajate ja juhtide ametipiirangud</w:t>
      </w:r>
      <w:r w:rsidR="007244F0">
        <w:rPr>
          <w:rFonts w:ascii="Times New Roman" w:hAnsi="Times New Roman" w:cs="Times New Roman"/>
          <w:sz w:val="24"/>
          <w:szCs w:val="24"/>
        </w:rPr>
        <w:t>……………...129</w:t>
      </w:r>
    </w:p>
    <w:p w14:paraId="2CCBB9E6" w14:textId="760F0229" w:rsidR="6FB81BD1" w:rsidRPr="007244F0" w:rsidRDefault="6FB81BD1"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 Sihtrühm: Finantsinspektsiooni töötajad ja juhatuse liikme</w:t>
      </w:r>
      <w:r w:rsidR="007244F0">
        <w:rPr>
          <w:rFonts w:ascii="Times New Roman" w:hAnsi="Times New Roman" w:cs="Times New Roman"/>
          <w:i/>
          <w:iCs/>
          <w:sz w:val="24"/>
          <w:szCs w:val="24"/>
        </w:rPr>
        <w:t>d</w:t>
      </w:r>
      <w:r w:rsidR="007244F0">
        <w:rPr>
          <w:rFonts w:ascii="Times New Roman" w:hAnsi="Times New Roman" w:cs="Times New Roman"/>
          <w:sz w:val="24"/>
          <w:szCs w:val="24"/>
        </w:rPr>
        <w:t>…….129</w:t>
      </w:r>
    </w:p>
    <w:p w14:paraId="342F6A70" w14:textId="47AFEE05" w:rsidR="6FB81BD1" w:rsidRPr="00B92E7F" w:rsidRDefault="6FB81BD1"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7.</w:t>
      </w:r>
      <w:r w:rsidR="00F3693A">
        <w:rPr>
          <w:rFonts w:ascii="Times New Roman" w:hAnsi="Times New Roman" w:cs="Times New Roman"/>
          <w:sz w:val="24"/>
          <w:szCs w:val="24"/>
        </w:rPr>
        <w:t>1</w:t>
      </w:r>
      <w:r w:rsidRPr="00B92E7F">
        <w:rPr>
          <w:rFonts w:ascii="Times New Roman" w:hAnsi="Times New Roman" w:cs="Times New Roman"/>
          <w:sz w:val="24"/>
          <w:szCs w:val="24"/>
        </w:rPr>
        <w:t>.2. Olulise osaluse võõrandamine</w:t>
      </w:r>
      <w:r w:rsidR="007244F0">
        <w:rPr>
          <w:rFonts w:ascii="Times New Roman" w:hAnsi="Times New Roman" w:cs="Times New Roman"/>
          <w:sz w:val="24"/>
          <w:szCs w:val="24"/>
        </w:rPr>
        <w:t>…………………………………………132</w:t>
      </w:r>
      <w:r w:rsidRPr="00B92E7F">
        <w:rPr>
          <w:rFonts w:ascii="Times New Roman" w:hAnsi="Times New Roman" w:cs="Times New Roman"/>
          <w:sz w:val="24"/>
          <w:szCs w:val="24"/>
        </w:rPr>
        <w:t xml:space="preserve"> </w:t>
      </w:r>
    </w:p>
    <w:p w14:paraId="5AD9B0ED" w14:textId="03012860" w:rsidR="6FB81BD1" w:rsidRPr="007244F0" w:rsidRDefault="6FB81BD1"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 Sihtrühm 1: Eesti krediidiasutused</w:t>
      </w:r>
      <w:r w:rsidR="007244F0">
        <w:rPr>
          <w:rFonts w:ascii="Times New Roman" w:hAnsi="Times New Roman" w:cs="Times New Roman"/>
          <w:sz w:val="24"/>
          <w:szCs w:val="24"/>
        </w:rPr>
        <w:t>………………………………..132</w:t>
      </w:r>
    </w:p>
    <w:p w14:paraId="69BA6CD7" w14:textId="24683164" w:rsidR="6FB81BD1" w:rsidRPr="007244F0" w:rsidRDefault="6FB81BD1"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(ii) Sihtrühm 2: Finantsinspektsioon</w:t>
      </w:r>
      <w:r w:rsidR="007244F0">
        <w:rPr>
          <w:rFonts w:ascii="Times New Roman" w:hAnsi="Times New Roman" w:cs="Times New Roman"/>
          <w:sz w:val="24"/>
          <w:szCs w:val="24"/>
        </w:rPr>
        <w:t>…………………………………132</w:t>
      </w:r>
    </w:p>
    <w:p w14:paraId="738D6172" w14:textId="46199E27" w:rsidR="46A86969" w:rsidRPr="00B92E7F" w:rsidRDefault="46A86969"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7.</w:t>
      </w:r>
      <w:r w:rsidR="00F3693A">
        <w:rPr>
          <w:rFonts w:ascii="Times New Roman" w:hAnsi="Times New Roman" w:cs="Times New Roman"/>
          <w:sz w:val="24"/>
          <w:szCs w:val="24"/>
        </w:rPr>
        <w:t>1</w:t>
      </w:r>
      <w:r w:rsidRPr="00B92E7F">
        <w:rPr>
          <w:rFonts w:ascii="Times New Roman" w:hAnsi="Times New Roman" w:cs="Times New Roman"/>
          <w:sz w:val="24"/>
          <w:szCs w:val="24"/>
        </w:rPr>
        <w:t>.3. Ühinemine ja jagunemine</w:t>
      </w:r>
      <w:r w:rsidR="007244F0">
        <w:rPr>
          <w:rFonts w:ascii="Times New Roman" w:hAnsi="Times New Roman" w:cs="Times New Roman"/>
          <w:sz w:val="24"/>
          <w:szCs w:val="24"/>
        </w:rPr>
        <w:t>……………………………………………..133</w:t>
      </w:r>
    </w:p>
    <w:p w14:paraId="6A5ED418" w14:textId="24EB9A22" w:rsidR="46A86969" w:rsidRPr="007244F0" w:rsidRDefault="46A86969"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 xml:space="preserve">(i) Sihtrühm 1: Eesti krediidiasutused, finantsvaldusettevõtjad, </w:t>
      </w:r>
      <w:proofErr w:type="spellStart"/>
      <w:r w:rsidRPr="00B92E7F">
        <w:rPr>
          <w:rFonts w:ascii="Times New Roman" w:hAnsi="Times New Roman" w:cs="Times New Roman"/>
          <w:i/>
          <w:iCs/>
          <w:sz w:val="24"/>
          <w:szCs w:val="24"/>
        </w:rPr>
        <w:t>segafinantsvaldusettevõtjad</w:t>
      </w:r>
      <w:proofErr w:type="spellEnd"/>
      <w:r w:rsidRPr="00B92E7F">
        <w:rPr>
          <w:rFonts w:ascii="Times New Roman" w:hAnsi="Times New Roman" w:cs="Times New Roman"/>
          <w:i/>
          <w:iCs/>
          <w:sz w:val="24"/>
          <w:szCs w:val="24"/>
        </w:rPr>
        <w:t xml:space="preserve">, investeerimisühingud, finantseerimisasutused, </w:t>
      </w:r>
      <w:proofErr w:type="spellStart"/>
      <w:r w:rsidR="65CF3242" w:rsidRPr="00B92E7F">
        <w:rPr>
          <w:rFonts w:ascii="Times New Roman" w:hAnsi="Times New Roman" w:cs="Times New Roman"/>
          <w:i/>
          <w:iCs/>
          <w:sz w:val="24"/>
          <w:szCs w:val="24"/>
        </w:rPr>
        <w:t>abiettevtõjad</w:t>
      </w:r>
      <w:proofErr w:type="spellEnd"/>
      <w:r w:rsidR="65CF3242" w:rsidRPr="00B92E7F">
        <w:rPr>
          <w:rFonts w:ascii="Times New Roman" w:hAnsi="Times New Roman" w:cs="Times New Roman"/>
          <w:i/>
          <w:iCs/>
          <w:sz w:val="24"/>
          <w:szCs w:val="24"/>
        </w:rPr>
        <w:t xml:space="preserve"> ning Euroopa Liidu lepinguriikides asutatud krediidiasutused</w:t>
      </w:r>
      <w:r w:rsidR="007244F0">
        <w:rPr>
          <w:rFonts w:ascii="Times New Roman" w:hAnsi="Times New Roman" w:cs="Times New Roman"/>
          <w:sz w:val="24"/>
          <w:szCs w:val="24"/>
        </w:rPr>
        <w:t>……………………………………………133</w:t>
      </w:r>
    </w:p>
    <w:p w14:paraId="085026A4" w14:textId="1482D68D" w:rsidR="65CF3242" w:rsidRPr="007244F0" w:rsidRDefault="65CF3242"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(ii) Sihtrühm 2: Finantsinspektsioon</w:t>
      </w:r>
      <w:r w:rsidR="007244F0">
        <w:rPr>
          <w:rFonts w:ascii="Times New Roman" w:hAnsi="Times New Roman" w:cs="Times New Roman"/>
          <w:sz w:val="24"/>
          <w:szCs w:val="24"/>
        </w:rPr>
        <w:t>…………………………………134</w:t>
      </w:r>
    </w:p>
    <w:p w14:paraId="111B1205" w14:textId="0826AD34" w:rsidR="65CF3242" w:rsidRPr="00B92E7F" w:rsidRDefault="65CF3242"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7.</w:t>
      </w:r>
      <w:r w:rsidR="00F3693A">
        <w:rPr>
          <w:rFonts w:ascii="Times New Roman" w:hAnsi="Times New Roman" w:cs="Times New Roman"/>
          <w:sz w:val="24"/>
          <w:szCs w:val="24"/>
        </w:rPr>
        <w:t>1</w:t>
      </w:r>
      <w:r w:rsidRPr="00B92E7F">
        <w:rPr>
          <w:rFonts w:ascii="Times New Roman" w:hAnsi="Times New Roman" w:cs="Times New Roman"/>
          <w:sz w:val="24"/>
          <w:szCs w:val="24"/>
        </w:rPr>
        <w:t xml:space="preserve">.4. </w:t>
      </w:r>
      <w:r w:rsidR="633B6E3E" w:rsidRPr="00B92E7F">
        <w:rPr>
          <w:rFonts w:ascii="Times New Roman" w:hAnsi="Times New Roman" w:cs="Times New Roman"/>
          <w:sz w:val="24"/>
          <w:szCs w:val="24"/>
        </w:rPr>
        <w:t>Oluliste varade ja kohustuste ülekandmine</w:t>
      </w:r>
      <w:r w:rsidR="007244F0">
        <w:rPr>
          <w:rFonts w:ascii="Times New Roman" w:hAnsi="Times New Roman" w:cs="Times New Roman"/>
          <w:sz w:val="24"/>
          <w:szCs w:val="24"/>
        </w:rPr>
        <w:t>……………………………135</w:t>
      </w:r>
    </w:p>
    <w:p w14:paraId="65EA0144" w14:textId="10D289B1" w:rsidR="633B6E3E" w:rsidRPr="007244F0" w:rsidRDefault="633B6E3E"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 xml:space="preserve">(i) Sihtrühm 1: Eesti krediidiasutused, finantsvaldusettevõtjad, </w:t>
      </w:r>
      <w:proofErr w:type="spellStart"/>
      <w:r w:rsidRPr="00B92E7F">
        <w:rPr>
          <w:rFonts w:ascii="Times New Roman" w:hAnsi="Times New Roman" w:cs="Times New Roman"/>
          <w:i/>
          <w:iCs/>
          <w:sz w:val="24"/>
          <w:szCs w:val="24"/>
        </w:rPr>
        <w:t>segafinantsvaldusettevõtjad</w:t>
      </w:r>
      <w:proofErr w:type="spellEnd"/>
      <w:r w:rsidRPr="00B92E7F">
        <w:rPr>
          <w:rFonts w:ascii="Times New Roman" w:hAnsi="Times New Roman" w:cs="Times New Roman"/>
          <w:i/>
          <w:iCs/>
          <w:sz w:val="24"/>
          <w:szCs w:val="24"/>
        </w:rPr>
        <w:t xml:space="preserve"> ja investeerimisühingud</w:t>
      </w:r>
      <w:r w:rsidR="007244F0">
        <w:rPr>
          <w:rFonts w:ascii="Times New Roman" w:hAnsi="Times New Roman" w:cs="Times New Roman"/>
          <w:sz w:val="24"/>
          <w:szCs w:val="24"/>
        </w:rPr>
        <w:t>………………..135</w:t>
      </w:r>
    </w:p>
    <w:p w14:paraId="69601B41" w14:textId="6A6ECA11" w:rsidR="633B6E3E" w:rsidRPr="007244F0" w:rsidRDefault="633B6E3E"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(ii) Sihtrühm 2: Finantsinspektsioon</w:t>
      </w:r>
      <w:r w:rsidR="007244F0">
        <w:rPr>
          <w:rFonts w:ascii="Times New Roman" w:hAnsi="Times New Roman" w:cs="Times New Roman"/>
          <w:sz w:val="24"/>
          <w:szCs w:val="24"/>
        </w:rPr>
        <w:t>…………………………………136</w:t>
      </w:r>
    </w:p>
    <w:p w14:paraId="6A615167" w14:textId="12A0F3E7" w:rsidR="633B6E3E" w:rsidRPr="00B92E7F" w:rsidRDefault="633B6E3E"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7.</w:t>
      </w:r>
      <w:r w:rsidR="00F3693A">
        <w:rPr>
          <w:rFonts w:ascii="Times New Roman" w:hAnsi="Times New Roman" w:cs="Times New Roman"/>
          <w:sz w:val="24"/>
          <w:szCs w:val="24"/>
        </w:rPr>
        <w:t>1</w:t>
      </w:r>
      <w:r w:rsidRPr="00B92E7F">
        <w:rPr>
          <w:rFonts w:ascii="Times New Roman" w:hAnsi="Times New Roman" w:cs="Times New Roman"/>
          <w:sz w:val="24"/>
          <w:szCs w:val="24"/>
        </w:rPr>
        <w:t>.5. Kolmanda riigi krediidiasutuse filiaal</w:t>
      </w:r>
      <w:r w:rsidR="007244F0">
        <w:rPr>
          <w:rFonts w:ascii="Times New Roman" w:hAnsi="Times New Roman" w:cs="Times New Roman"/>
          <w:sz w:val="24"/>
          <w:szCs w:val="24"/>
        </w:rPr>
        <w:t>…………………………………136</w:t>
      </w:r>
    </w:p>
    <w:p w14:paraId="35FE60F4" w14:textId="3D587EE6" w:rsidR="633B6E3E" w:rsidRPr="007244F0" w:rsidRDefault="633B6E3E"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 Sihtrühm 1: kolmanda riigi krediidiasutused</w:t>
      </w:r>
      <w:r w:rsidR="007244F0">
        <w:rPr>
          <w:rFonts w:ascii="Times New Roman" w:hAnsi="Times New Roman" w:cs="Times New Roman"/>
          <w:sz w:val="24"/>
          <w:szCs w:val="24"/>
        </w:rPr>
        <w:t>……………………...136</w:t>
      </w:r>
    </w:p>
    <w:p w14:paraId="11CF7ED2" w14:textId="39FD87A0" w:rsidR="633B6E3E" w:rsidRPr="007244F0" w:rsidRDefault="633B6E3E"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(ii) Sihtrühm 2: Finantsinspektsioon</w:t>
      </w:r>
      <w:r w:rsidR="007244F0">
        <w:rPr>
          <w:rFonts w:ascii="Times New Roman" w:hAnsi="Times New Roman" w:cs="Times New Roman"/>
          <w:sz w:val="24"/>
          <w:szCs w:val="24"/>
        </w:rPr>
        <w:t>…………………………………137</w:t>
      </w:r>
    </w:p>
    <w:p w14:paraId="42DB26B3" w14:textId="6C6EDC07" w:rsidR="633B6E3E" w:rsidRPr="007244F0" w:rsidRDefault="633B6E3E"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(iii) Sihtrühm 3: Eestis tegutsevad krediidiasutused ja Euroopa Liidu liikmes</w:t>
      </w:r>
      <w:r w:rsidR="1867D0F6" w:rsidRPr="00B92E7F">
        <w:rPr>
          <w:rFonts w:ascii="Times New Roman" w:hAnsi="Times New Roman" w:cs="Times New Roman"/>
          <w:i/>
          <w:iCs/>
          <w:sz w:val="24"/>
          <w:szCs w:val="24"/>
        </w:rPr>
        <w:t>riikide krediidiasutuste filiaalid</w:t>
      </w:r>
      <w:r w:rsidR="007244F0">
        <w:rPr>
          <w:rFonts w:ascii="Times New Roman" w:hAnsi="Times New Roman" w:cs="Times New Roman"/>
          <w:sz w:val="24"/>
          <w:szCs w:val="24"/>
        </w:rPr>
        <w:t>………………………………138</w:t>
      </w:r>
    </w:p>
    <w:p w14:paraId="7E9CC16C" w14:textId="3EFB6C39" w:rsidR="1867D0F6" w:rsidRPr="00B92E7F" w:rsidRDefault="1867D0F6" w:rsidP="00B92E7F">
      <w:pPr>
        <w:spacing w:after="0" w:line="240" w:lineRule="auto"/>
        <w:ind w:left="1416"/>
        <w:jc w:val="both"/>
        <w:rPr>
          <w:rFonts w:ascii="Times New Roman" w:hAnsi="Times New Roman" w:cs="Times New Roman"/>
          <w:sz w:val="24"/>
          <w:szCs w:val="24"/>
        </w:rPr>
      </w:pPr>
      <w:r w:rsidRPr="00B92E7F">
        <w:rPr>
          <w:rFonts w:ascii="Times New Roman" w:hAnsi="Times New Roman" w:cs="Times New Roman"/>
          <w:sz w:val="24"/>
          <w:szCs w:val="24"/>
        </w:rPr>
        <w:t>7.</w:t>
      </w:r>
      <w:r w:rsidR="00F3693A">
        <w:rPr>
          <w:rFonts w:ascii="Times New Roman" w:hAnsi="Times New Roman" w:cs="Times New Roman"/>
          <w:sz w:val="24"/>
          <w:szCs w:val="24"/>
        </w:rPr>
        <w:t>1</w:t>
      </w:r>
      <w:r w:rsidRPr="00B92E7F">
        <w:rPr>
          <w:rFonts w:ascii="Times New Roman" w:hAnsi="Times New Roman" w:cs="Times New Roman"/>
          <w:sz w:val="24"/>
          <w:szCs w:val="24"/>
        </w:rPr>
        <w:t>.6. Keskkonna-, sotsiaalsed ja juhtimisriskid</w:t>
      </w:r>
      <w:r w:rsidR="007244F0">
        <w:rPr>
          <w:rFonts w:ascii="Times New Roman" w:hAnsi="Times New Roman" w:cs="Times New Roman"/>
          <w:sz w:val="24"/>
          <w:szCs w:val="24"/>
        </w:rPr>
        <w:t>……………………………..140</w:t>
      </w:r>
    </w:p>
    <w:p w14:paraId="177E0F28" w14:textId="3E184310" w:rsidR="79500374" w:rsidRPr="007244F0" w:rsidRDefault="1867D0F6" w:rsidP="00B92E7F">
      <w:pPr>
        <w:spacing w:after="0" w:line="240" w:lineRule="auto"/>
        <w:ind w:left="2124"/>
        <w:jc w:val="both"/>
        <w:rPr>
          <w:rFonts w:ascii="Times New Roman" w:hAnsi="Times New Roman" w:cs="Times New Roman"/>
          <w:sz w:val="24"/>
          <w:szCs w:val="24"/>
        </w:rPr>
      </w:pPr>
      <w:r w:rsidRPr="00B92E7F">
        <w:rPr>
          <w:rFonts w:ascii="Times New Roman" w:hAnsi="Times New Roman" w:cs="Times New Roman"/>
          <w:i/>
          <w:iCs/>
          <w:sz w:val="24"/>
          <w:szCs w:val="24"/>
        </w:rPr>
        <w:t xml:space="preserve">(i) Sihtrühm 1: Eesti krediidiasutused </w:t>
      </w:r>
      <w:r w:rsidR="007244F0">
        <w:rPr>
          <w:rFonts w:ascii="Times New Roman" w:hAnsi="Times New Roman" w:cs="Times New Roman"/>
          <w:i/>
          <w:iCs/>
          <w:sz w:val="24"/>
          <w:szCs w:val="24"/>
        </w:rPr>
        <w:t>ja investeerimisühingud</w:t>
      </w:r>
      <w:r w:rsidR="007244F0">
        <w:rPr>
          <w:rFonts w:ascii="Times New Roman" w:hAnsi="Times New Roman" w:cs="Times New Roman"/>
          <w:sz w:val="24"/>
          <w:szCs w:val="24"/>
        </w:rPr>
        <w:t>……..140</w:t>
      </w:r>
    </w:p>
    <w:p w14:paraId="3A3FDE74" w14:textId="6F4B6086" w:rsidR="7236F3BC" w:rsidRPr="00B92E7F" w:rsidRDefault="7236F3BC" w:rsidP="00B92E7F">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7.4. Andmekaitse mõjuhinnang muudatustele</w:t>
      </w:r>
      <w:r w:rsidR="00823C75">
        <w:rPr>
          <w:rFonts w:ascii="Times New Roman" w:hAnsi="Times New Roman" w:cs="Times New Roman"/>
          <w:sz w:val="24"/>
          <w:szCs w:val="24"/>
        </w:rPr>
        <w:t>……………………………………….142</w:t>
      </w:r>
    </w:p>
    <w:p w14:paraId="11935998" w14:textId="6A615B0C" w:rsidR="7236F3BC" w:rsidRPr="00B92E7F" w:rsidRDefault="7236F3BC" w:rsidP="00B92E7F">
      <w:pPr>
        <w:spacing w:after="0" w:line="240" w:lineRule="auto"/>
        <w:ind w:left="708"/>
        <w:jc w:val="both"/>
        <w:rPr>
          <w:rFonts w:ascii="Times New Roman" w:hAnsi="Times New Roman" w:cs="Times New Roman"/>
          <w:sz w:val="24"/>
          <w:szCs w:val="24"/>
        </w:rPr>
      </w:pPr>
      <w:r w:rsidRPr="00B92E7F">
        <w:rPr>
          <w:rFonts w:ascii="Times New Roman" w:hAnsi="Times New Roman" w:cs="Times New Roman"/>
          <w:sz w:val="24"/>
          <w:szCs w:val="24"/>
        </w:rPr>
        <w:t>7.5. Kokkuvõte mõjudest</w:t>
      </w:r>
      <w:r w:rsidR="00823C75">
        <w:rPr>
          <w:rFonts w:ascii="Times New Roman" w:hAnsi="Times New Roman" w:cs="Times New Roman"/>
          <w:sz w:val="24"/>
          <w:szCs w:val="24"/>
        </w:rPr>
        <w:t>…………………………………………………………….142</w:t>
      </w:r>
    </w:p>
    <w:p w14:paraId="7EE8C997" w14:textId="50D48703" w:rsidR="009275F4" w:rsidRPr="00823C75"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8. Seaduse rakendamisega seotud riigi ja kohaliku omavalitsuse tegevused, eeldatavad kulud ja tulud</w:t>
      </w:r>
      <w:r w:rsidR="00E556D2">
        <w:rPr>
          <w:rFonts w:ascii="Times New Roman" w:hAnsi="Times New Roman" w:cs="Times New Roman"/>
          <w:sz w:val="24"/>
          <w:szCs w:val="24"/>
        </w:rPr>
        <w:t>……………………………………………………………………………….143</w:t>
      </w:r>
    </w:p>
    <w:p w14:paraId="692E46DF" w14:textId="49A6C8D3" w:rsidR="009275F4" w:rsidRPr="00E556D2"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9. Rakendusaktid</w:t>
      </w:r>
      <w:r w:rsidR="00E556D2">
        <w:rPr>
          <w:rFonts w:ascii="Times New Roman" w:hAnsi="Times New Roman" w:cs="Times New Roman"/>
          <w:sz w:val="24"/>
          <w:szCs w:val="24"/>
        </w:rPr>
        <w:t>………………………...…………………………………………………143</w:t>
      </w:r>
    </w:p>
    <w:p w14:paraId="10636674" w14:textId="74813CF9" w:rsidR="009275F4" w:rsidRPr="00E556D2"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10. Seaduse jõustumine</w:t>
      </w:r>
      <w:r w:rsidR="00E556D2">
        <w:rPr>
          <w:rFonts w:ascii="Times New Roman" w:hAnsi="Times New Roman" w:cs="Times New Roman"/>
          <w:sz w:val="24"/>
          <w:szCs w:val="24"/>
        </w:rPr>
        <w:t>…………………………………………………………………….143</w:t>
      </w:r>
    </w:p>
    <w:p w14:paraId="520DE89D" w14:textId="0BB79D14" w:rsidR="009275F4" w:rsidRPr="00E556D2" w:rsidRDefault="009275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11. Huvirühmade kaasamine ja eelnõu kooskõlastamine</w:t>
      </w:r>
      <w:r w:rsidR="00E556D2">
        <w:rPr>
          <w:rFonts w:ascii="Times New Roman" w:hAnsi="Times New Roman" w:cs="Times New Roman"/>
          <w:sz w:val="24"/>
          <w:szCs w:val="24"/>
        </w:rPr>
        <w:t>………………………………..144</w:t>
      </w:r>
    </w:p>
    <w:p w14:paraId="12C08414" w14:textId="4CD20ADD" w:rsidR="00484885" w:rsidRPr="00B92E7F" w:rsidRDefault="00484885" w:rsidP="00B92E7F">
      <w:pPr>
        <w:spacing w:after="0" w:line="240" w:lineRule="auto"/>
        <w:rPr>
          <w:rFonts w:ascii="Times New Roman" w:hAnsi="Times New Roman" w:cs="Times New Roman"/>
          <w:b/>
          <w:bCs/>
          <w:sz w:val="24"/>
          <w:szCs w:val="24"/>
        </w:rPr>
      </w:pPr>
      <w:r w:rsidRPr="00B92E7F">
        <w:rPr>
          <w:rFonts w:ascii="Times New Roman" w:hAnsi="Times New Roman" w:cs="Times New Roman"/>
          <w:b/>
          <w:bCs/>
          <w:sz w:val="24"/>
          <w:szCs w:val="24"/>
        </w:rPr>
        <w:br w:type="page"/>
      </w:r>
    </w:p>
    <w:p w14:paraId="3C4460BB" w14:textId="2E9E877D" w:rsidR="00B64768" w:rsidRPr="00B92E7F" w:rsidRDefault="00B64768" w:rsidP="00B92E7F">
      <w:pPr>
        <w:spacing w:after="0" w:line="240" w:lineRule="auto"/>
        <w:rPr>
          <w:rFonts w:ascii="Times New Roman" w:hAnsi="Times New Roman" w:cs="Times New Roman"/>
          <w:b/>
          <w:bCs/>
          <w:sz w:val="24"/>
          <w:szCs w:val="24"/>
        </w:rPr>
      </w:pPr>
      <w:r w:rsidRPr="00B92E7F">
        <w:rPr>
          <w:rFonts w:ascii="Times New Roman" w:hAnsi="Times New Roman" w:cs="Times New Roman"/>
          <w:b/>
          <w:bCs/>
          <w:sz w:val="24"/>
          <w:szCs w:val="24"/>
        </w:rPr>
        <w:lastRenderedPageBreak/>
        <w:t xml:space="preserve">1. Sissejuhatus </w:t>
      </w:r>
    </w:p>
    <w:p w14:paraId="0A6DD148" w14:textId="77777777" w:rsidR="00AE34A0" w:rsidRPr="00B92E7F" w:rsidRDefault="00AE34A0" w:rsidP="00B92E7F">
      <w:pPr>
        <w:spacing w:after="0" w:line="240" w:lineRule="auto"/>
        <w:rPr>
          <w:rFonts w:ascii="Times New Roman" w:hAnsi="Times New Roman" w:cs="Times New Roman"/>
          <w:b/>
          <w:bCs/>
          <w:sz w:val="24"/>
          <w:szCs w:val="24"/>
        </w:rPr>
      </w:pPr>
    </w:p>
    <w:p w14:paraId="4C2AA1AE" w14:textId="43188235" w:rsidR="00B64768" w:rsidRPr="00B92E7F" w:rsidRDefault="00B64768" w:rsidP="00B92E7F">
      <w:pPr>
        <w:spacing w:after="0" w:line="240" w:lineRule="auto"/>
        <w:ind w:left="708"/>
        <w:rPr>
          <w:rFonts w:ascii="Times New Roman" w:hAnsi="Times New Roman" w:cs="Times New Roman"/>
          <w:b/>
          <w:bCs/>
          <w:i/>
          <w:iCs/>
          <w:sz w:val="24"/>
          <w:szCs w:val="24"/>
        </w:rPr>
      </w:pPr>
      <w:r w:rsidRPr="00B92E7F">
        <w:rPr>
          <w:rFonts w:ascii="Times New Roman" w:hAnsi="Times New Roman" w:cs="Times New Roman"/>
          <w:b/>
          <w:bCs/>
          <w:sz w:val="24"/>
          <w:szCs w:val="24"/>
        </w:rPr>
        <w:t>1.1. Sisukokkuvõte</w:t>
      </w:r>
      <w:r w:rsidR="00AE34A0" w:rsidRPr="00B92E7F">
        <w:rPr>
          <w:rFonts w:ascii="Times New Roman" w:hAnsi="Times New Roman" w:cs="Times New Roman"/>
          <w:i/>
          <w:iCs/>
          <w:sz w:val="24"/>
          <w:szCs w:val="24"/>
        </w:rPr>
        <w:t xml:space="preserve"> </w:t>
      </w:r>
    </w:p>
    <w:p w14:paraId="1A0AD12D" w14:textId="77777777" w:rsidR="00B64768" w:rsidRPr="00B92E7F" w:rsidRDefault="00B64768" w:rsidP="00B92E7F">
      <w:pPr>
        <w:spacing w:after="0" w:line="240" w:lineRule="auto"/>
        <w:jc w:val="both"/>
        <w:rPr>
          <w:rFonts w:ascii="Times New Roman" w:hAnsi="Times New Roman" w:cs="Times New Roman"/>
          <w:sz w:val="24"/>
          <w:szCs w:val="24"/>
        </w:rPr>
      </w:pPr>
    </w:p>
    <w:p w14:paraId="4AD619C7" w14:textId="187823CE" w:rsidR="00D8344F" w:rsidRPr="00B92E7F" w:rsidRDefault="00D8344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Krediidiasutuste seaduse ja teiste seaduste muutmise eelnõu (edaspidi </w:t>
      </w:r>
      <w:r w:rsidRPr="00B92E7F">
        <w:rPr>
          <w:rFonts w:ascii="Times New Roman" w:hAnsi="Times New Roman" w:cs="Times New Roman"/>
          <w:i/>
          <w:iCs/>
          <w:sz w:val="24"/>
          <w:szCs w:val="24"/>
        </w:rPr>
        <w:t>eelnõu</w:t>
      </w:r>
      <w:r w:rsidRPr="00B92E7F">
        <w:rPr>
          <w:rFonts w:ascii="Times New Roman" w:hAnsi="Times New Roman" w:cs="Times New Roman"/>
          <w:sz w:val="24"/>
          <w:szCs w:val="24"/>
        </w:rPr>
        <w:t>) peamis</w:t>
      </w:r>
      <w:del w:id="3" w:author="Pilleriin Lindsalu - JUSTDIGI" w:date="2025-08-21T11:38:00Z" w16du:dateUtc="2025-08-21T08:38:00Z">
        <w:r w:rsidRPr="00B92E7F" w:rsidDel="00D962AB">
          <w:rPr>
            <w:rFonts w:ascii="Times New Roman" w:hAnsi="Times New Roman" w:cs="Times New Roman"/>
            <w:sz w:val="24"/>
            <w:szCs w:val="24"/>
          </w:rPr>
          <w:delText>t</w:delText>
        </w:r>
      </w:del>
      <w:r w:rsidRPr="00B92E7F">
        <w:rPr>
          <w:rFonts w:ascii="Times New Roman" w:hAnsi="Times New Roman" w:cs="Times New Roman"/>
          <w:sz w:val="24"/>
          <w:szCs w:val="24"/>
        </w:rPr>
        <w:t>e</w:t>
      </w:r>
      <w:ins w:id="4" w:author="Pilleriin Lindsalu - JUSTDIGI" w:date="2025-08-21T11:38:00Z" w16du:dateUtc="2025-08-21T08:38:00Z">
        <w:r w:rsidR="00D962AB">
          <w:rPr>
            <w:rFonts w:ascii="Times New Roman" w:hAnsi="Times New Roman" w:cs="Times New Roman"/>
            <w:sz w:val="24"/>
            <w:szCs w:val="24"/>
          </w:rPr>
          <w:t>d</w:t>
        </w:r>
      </w:ins>
      <w:del w:id="5" w:author="Pilleriin Lindsalu - JUSTDIGI" w:date="2025-08-21T11:38:00Z" w16du:dateUtc="2025-08-21T08:38:00Z">
        <w:r w:rsidRPr="00B92E7F" w:rsidDel="00D962AB">
          <w:rPr>
            <w:rFonts w:ascii="Times New Roman" w:hAnsi="Times New Roman" w:cs="Times New Roman"/>
            <w:sz w:val="24"/>
            <w:szCs w:val="24"/>
          </w:rPr>
          <w:delText>ks</w:delText>
        </w:r>
      </w:del>
      <w:r w:rsidRPr="00B92E7F">
        <w:rPr>
          <w:rFonts w:ascii="Times New Roman" w:hAnsi="Times New Roman" w:cs="Times New Roman"/>
          <w:sz w:val="24"/>
          <w:szCs w:val="24"/>
        </w:rPr>
        <w:t xml:space="preserve"> </w:t>
      </w:r>
      <w:del w:id="6" w:author="Pilleriin Lindsalu - JUSTDIGI" w:date="2025-08-21T11:38:00Z" w16du:dateUtc="2025-08-21T08:38:00Z">
        <w:r w:rsidRPr="00B92E7F" w:rsidDel="002C164E">
          <w:rPr>
            <w:rFonts w:ascii="Times New Roman" w:hAnsi="Times New Roman" w:cs="Times New Roman"/>
            <w:sz w:val="24"/>
            <w:szCs w:val="24"/>
          </w:rPr>
          <w:delText xml:space="preserve">eesmärkideks </w:delText>
        </w:r>
      </w:del>
      <w:ins w:id="7" w:author="Pilleriin Lindsalu - JUSTDIGI" w:date="2025-08-21T11:38:00Z" w16du:dateUtc="2025-08-21T08:38:00Z">
        <w:r w:rsidR="002C164E">
          <w:rPr>
            <w:rFonts w:ascii="Times New Roman" w:hAnsi="Times New Roman" w:cs="Times New Roman"/>
            <w:sz w:val="24"/>
            <w:szCs w:val="24"/>
          </w:rPr>
          <w:t>muudatused</w:t>
        </w:r>
        <w:r w:rsidR="002C164E" w:rsidRPr="00B92E7F">
          <w:rPr>
            <w:rFonts w:ascii="Times New Roman" w:hAnsi="Times New Roman" w:cs="Times New Roman"/>
            <w:sz w:val="24"/>
            <w:szCs w:val="24"/>
          </w:rPr>
          <w:t xml:space="preserve"> </w:t>
        </w:r>
      </w:ins>
      <w:r w:rsidRPr="00B92E7F">
        <w:rPr>
          <w:rFonts w:ascii="Times New Roman" w:hAnsi="Times New Roman" w:cs="Times New Roman"/>
          <w:sz w:val="24"/>
          <w:szCs w:val="24"/>
        </w:rPr>
        <w:t>on</w:t>
      </w:r>
      <w:commentRangeStart w:id="8"/>
      <w:r w:rsidRPr="00B92E7F">
        <w:rPr>
          <w:rFonts w:ascii="Times New Roman" w:hAnsi="Times New Roman" w:cs="Times New Roman"/>
          <w:sz w:val="24"/>
          <w:szCs w:val="24"/>
        </w:rPr>
        <w:t>:</w:t>
      </w:r>
      <w:commentRangeEnd w:id="8"/>
      <w:r w:rsidR="00416FDF">
        <w:rPr>
          <w:rStyle w:val="Kommentaariviide"/>
        </w:rPr>
        <w:commentReference w:id="8"/>
      </w:r>
      <w:r w:rsidRPr="00B92E7F">
        <w:rPr>
          <w:rFonts w:ascii="Times New Roman" w:hAnsi="Times New Roman" w:cs="Times New Roman"/>
          <w:sz w:val="24"/>
          <w:szCs w:val="24"/>
        </w:rPr>
        <w:t xml:space="preserve"> </w:t>
      </w:r>
    </w:p>
    <w:p w14:paraId="2544D80B" w14:textId="42FE25B5" w:rsidR="008A1A14" w:rsidRPr="00B92E7F" w:rsidRDefault="00D8344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 </w:t>
      </w:r>
      <w:r w:rsidR="00FC06F8" w:rsidRPr="00B92E7F">
        <w:rPr>
          <w:rFonts w:ascii="Times New Roman" w:hAnsi="Times New Roman" w:cs="Times New Roman"/>
          <w:sz w:val="24"/>
          <w:szCs w:val="24"/>
        </w:rPr>
        <w:t>näha</w:t>
      </w:r>
      <w:ins w:id="9" w:author="Pilleriin Lindsalu - JUSTDIGI" w:date="2025-08-21T11:38:00Z" w16du:dateUtc="2025-08-21T08:38:00Z">
        <w:r w:rsidR="002C164E">
          <w:rPr>
            <w:rFonts w:ascii="Times New Roman" w:hAnsi="Times New Roman" w:cs="Times New Roman"/>
            <w:sz w:val="24"/>
            <w:szCs w:val="24"/>
          </w:rPr>
          <w:t>kse</w:t>
        </w:r>
      </w:ins>
      <w:r w:rsidR="00FC06F8" w:rsidRPr="00B92E7F">
        <w:rPr>
          <w:rFonts w:ascii="Times New Roman" w:hAnsi="Times New Roman" w:cs="Times New Roman"/>
          <w:sz w:val="24"/>
          <w:szCs w:val="24"/>
        </w:rPr>
        <w:t xml:space="preserve"> ette nõuded, kuidas krediidiasutused peavad oma tegevuses arvestama</w:t>
      </w:r>
      <w:r w:rsidR="008A1A14" w:rsidRPr="00B92E7F">
        <w:rPr>
          <w:rFonts w:ascii="Times New Roman" w:hAnsi="Times New Roman" w:cs="Times New Roman"/>
          <w:sz w:val="24"/>
          <w:szCs w:val="24"/>
        </w:rPr>
        <w:t xml:space="preserve"> keskkonna-, sotsiaalseid ja juhtimisriske</w:t>
      </w:r>
      <w:r w:rsidR="00FC06F8" w:rsidRPr="00B92E7F">
        <w:rPr>
          <w:rFonts w:ascii="Times New Roman" w:hAnsi="Times New Roman" w:cs="Times New Roman"/>
          <w:sz w:val="24"/>
          <w:szCs w:val="24"/>
        </w:rPr>
        <w:t xml:space="preserve"> (ehk ESG riske)</w:t>
      </w:r>
      <w:r w:rsidR="008A1A14" w:rsidRPr="00B92E7F">
        <w:rPr>
          <w:rFonts w:ascii="Times New Roman" w:hAnsi="Times New Roman" w:cs="Times New Roman"/>
          <w:sz w:val="24"/>
          <w:szCs w:val="24"/>
        </w:rPr>
        <w:t>;</w:t>
      </w:r>
    </w:p>
    <w:p w14:paraId="7019B58F" w14:textId="5F407B98" w:rsidR="00B56D21" w:rsidRPr="00B92E7F" w:rsidRDefault="00B56D2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 näha</w:t>
      </w:r>
      <w:ins w:id="10" w:author="Pilleriin Lindsalu - JUSTDIGI" w:date="2025-08-21T11:38:00Z" w16du:dateUtc="2025-08-21T08:38:00Z">
        <w:r w:rsidR="002C164E">
          <w:rPr>
            <w:rFonts w:ascii="Times New Roman" w:hAnsi="Times New Roman" w:cs="Times New Roman"/>
            <w:sz w:val="24"/>
            <w:szCs w:val="24"/>
          </w:rPr>
          <w:t>kse</w:t>
        </w:r>
      </w:ins>
      <w:r w:rsidRPr="00B92E7F">
        <w:rPr>
          <w:rFonts w:ascii="Times New Roman" w:hAnsi="Times New Roman" w:cs="Times New Roman"/>
          <w:sz w:val="24"/>
          <w:szCs w:val="24"/>
        </w:rPr>
        <w:t xml:space="preserve"> ette </w:t>
      </w:r>
      <w:r w:rsidR="6F09AB3E" w:rsidRPr="00B92E7F">
        <w:rPr>
          <w:rFonts w:ascii="Times New Roman" w:hAnsi="Times New Roman" w:cs="Times New Roman"/>
          <w:sz w:val="24"/>
          <w:szCs w:val="24"/>
        </w:rPr>
        <w:t xml:space="preserve">üldised </w:t>
      </w:r>
      <w:proofErr w:type="spellStart"/>
      <w:r w:rsidR="6F09AB3E" w:rsidRPr="00B92E7F">
        <w:rPr>
          <w:rFonts w:ascii="Times New Roman" w:hAnsi="Times New Roman" w:cs="Times New Roman"/>
          <w:sz w:val="24"/>
          <w:szCs w:val="24"/>
        </w:rPr>
        <w:t>krüptovaradesse</w:t>
      </w:r>
      <w:proofErr w:type="spellEnd"/>
      <w:r w:rsidR="6F09AB3E" w:rsidRPr="00B92E7F">
        <w:rPr>
          <w:rFonts w:ascii="Times New Roman" w:hAnsi="Times New Roman" w:cs="Times New Roman"/>
          <w:sz w:val="24"/>
          <w:szCs w:val="24"/>
        </w:rPr>
        <w:t xml:space="preserve"> investeerimise põhimõtted; </w:t>
      </w:r>
    </w:p>
    <w:p w14:paraId="30BB8B29" w14:textId="38065151" w:rsidR="008A1A14" w:rsidRPr="00B92E7F" w:rsidRDefault="3F27889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 sätesta</w:t>
      </w:r>
      <w:ins w:id="11" w:author="Pilleriin Lindsalu - JUSTDIGI" w:date="2025-08-21T11:38:00Z" w16du:dateUtc="2025-08-21T08:38:00Z">
        <w:r w:rsidR="005149ED">
          <w:rPr>
            <w:rFonts w:ascii="Times New Roman" w:hAnsi="Times New Roman" w:cs="Times New Roman"/>
            <w:sz w:val="24"/>
            <w:szCs w:val="24"/>
          </w:rPr>
          <w:t>takse</w:t>
        </w:r>
      </w:ins>
      <w:del w:id="12" w:author="Pilleriin Lindsalu - JUSTDIGI" w:date="2025-08-21T11:38:00Z" w16du:dateUtc="2025-08-21T08:38:00Z">
        <w:r w:rsidRPr="00B92E7F" w:rsidDel="005149ED">
          <w:rPr>
            <w:rFonts w:ascii="Times New Roman" w:hAnsi="Times New Roman" w:cs="Times New Roman"/>
            <w:sz w:val="24"/>
            <w:szCs w:val="24"/>
          </w:rPr>
          <w:delText>da</w:delText>
        </w:r>
      </w:del>
      <w:r w:rsidRPr="00B92E7F">
        <w:rPr>
          <w:rFonts w:ascii="Times New Roman" w:hAnsi="Times New Roman" w:cs="Times New Roman"/>
          <w:sz w:val="24"/>
          <w:szCs w:val="24"/>
        </w:rPr>
        <w:t xml:space="preserve"> täpsemad nõuded </w:t>
      </w:r>
      <w:r w:rsidR="00FC06F8" w:rsidRPr="00B92E7F">
        <w:rPr>
          <w:rFonts w:ascii="Times New Roman" w:hAnsi="Times New Roman" w:cs="Times New Roman"/>
          <w:sz w:val="24"/>
          <w:szCs w:val="24"/>
        </w:rPr>
        <w:t>krediidiasutuste</w:t>
      </w:r>
      <w:r w:rsidRPr="00B92E7F">
        <w:rPr>
          <w:rFonts w:ascii="Times New Roman" w:hAnsi="Times New Roman" w:cs="Times New Roman"/>
          <w:sz w:val="24"/>
          <w:szCs w:val="24"/>
        </w:rPr>
        <w:t xml:space="preserve"> juhtide</w:t>
      </w:r>
      <w:r w:rsidR="00FC06F8" w:rsidRPr="00B92E7F">
        <w:rPr>
          <w:rFonts w:ascii="Times New Roman" w:hAnsi="Times New Roman" w:cs="Times New Roman"/>
          <w:sz w:val="24"/>
          <w:szCs w:val="24"/>
        </w:rPr>
        <w:t xml:space="preserve"> (nõukogu ja juhatuse liikmete) </w:t>
      </w:r>
      <w:r w:rsidR="69A043D3" w:rsidRPr="00B92E7F">
        <w:rPr>
          <w:rFonts w:ascii="Times New Roman" w:hAnsi="Times New Roman" w:cs="Times New Roman"/>
          <w:sz w:val="24"/>
          <w:szCs w:val="24"/>
        </w:rPr>
        <w:t>ja</w:t>
      </w:r>
      <w:r w:rsidRPr="00B92E7F">
        <w:rPr>
          <w:rFonts w:ascii="Times New Roman" w:hAnsi="Times New Roman" w:cs="Times New Roman"/>
          <w:sz w:val="24"/>
          <w:szCs w:val="24"/>
        </w:rPr>
        <w:t xml:space="preserve"> võtmeisikute</w:t>
      </w:r>
      <w:r w:rsidR="00FC06F8" w:rsidRPr="00B92E7F">
        <w:rPr>
          <w:rFonts w:ascii="Times New Roman" w:hAnsi="Times New Roman" w:cs="Times New Roman"/>
          <w:sz w:val="24"/>
          <w:szCs w:val="24"/>
        </w:rPr>
        <w:t xml:space="preserve"> (näiteks finantsjuhtide) valimisele</w:t>
      </w:r>
      <w:r w:rsidR="4A2A263D" w:rsidRPr="00B92E7F">
        <w:rPr>
          <w:rFonts w:ascii="Times New Roman" w:hAnsi="Times New Roman" w:cs="Times New Roman"/>
          <w:sz w:val="24"/>
          <w:szCs w:val="24"/>
        </w:rPr>
        <w:t xml:space="preserve"> ja ametisse määramisele</w:t>
      </w:r>
      <w:r w:rsidRPr="00B92E7F">
        <w:rPr>
          <w:rFonts w:ascii="Times New Roman" w:hAnsi="Times New Roman" w:cs="Times New Roman"/>
          <w:sz w:val="24"/>
          <w:szCs w:val="24"/>
        </w:rPr>
        <w:t>;</w:t>
      </w:r>
    </w:p>
    <w:p w14:paraId="0A3F20B0" w14:textId="37AF66E2" w:rsidR="00FC06F8" w:rsidRPr="00B92E7F" w:rsidRDefault="00FC06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3) ühtlusta</w:t>
      </w:r>
      <w:ins w:id="13" w:author="Pilleriin Lindsalu - JUSTDIGI" w:date="2025-08-21T11:39:00Z" w16du:dateUtc="2025-08-21T08:39:00Z">
        <w:r w:rsidR="005149ED">
          <w:rPr>
            <w:rFonts w:ascii="Times New Roman" w:hAnsi="Times New Roman" w:cs="Times New Roman"/>
            <w:sz w:val="24"/>
            <w:szCs w:val="24"/>
          </w:rPr>
          <w:t>takse</w:t>
        </w:r>
      </w:ins>
      <w:del w:id="14" w:author="Pilleriin Lindsalu - JUSTDIGI" w:date="2025-08-21T11:39:00Z" w16du:dateUtc="2025-08-21T08:39:00Z">
        <w:r w:rsidRPr="00B92E7F" w:rsidDel="005149ED">
          <w:rPr>
            <w:rFonts w:ascii="Times New Roman" w:hAnsi="Times New Roman" w:cs="Times New Roman"/>
            <w:sz w:val="24"/>
            <w:szCs w:val="24"/>
          </w:rPr>
          <w:delText>da</w:delText>
        </w:r>
      </w:del>
      <w:r w:rsidRPr="00B92E7F">
        <w:rPr>
          <w:rFonts w:ascii="Times New Roman" w:hAnsi="Times New Roman" w:cs="Times New Roman"/>
          <w:sz w:val="24"/>
          <w:szCs w:val="24"/>
        </w:rPr>
        <w:t xml:space="preserve"> erinevate </w:t>
      </w:r>
      <w:r w:rsidR="4FF6CBC9" w:rsidRPr="00B92E7F">
        <w:rPr>
          <w:rFonts w:ascii="Times New Roman" w:hAnsi="Times New Roman" w:cs="Times New Roman"/>
          <w:sz w:val="24"/>
          <w:szCs w:val="24"/>
        </w:rPr>
        <w:t xml:space="preserve">krediidiasutuse </w:t>
      </w:r>
      <w:r w:rsidRPr="00B92E7F">
        <w:rPr>
          <w:rFonts w:ascii="Times New Roman" w:hAnsi="Times New Roman" w:cs="Times New Roman"/>
          <w:sz w:val="24"/>
          <w:szCs w:val="24"/>
        </w:rPr>
        <w:t>komiteede moodustamise</w:t>
      </w:r>
      <w:r w:rsidR="00B56D21" w:rsidRPr="00B92E7F">
        <w:rPr>
          <w:rFonts w:ascii="Times New Roman" w:hAnsi="Times New Roman" w:cs="Times New Roman"/>
          <w:sz w:val="24"/>
          <w:szCs w:val="24"/>
        </w:rPr>
        <w:t xml:space="preserve"> nõude</w:t>
      </w:r>
      <w:r w:rsidR="710EBEA0" w:rsidRPr="00B92E7F">
        <w:rPr>
          <w:rFonts w:ascii="Times New Roman" w:hAnsi="Times New Roman" w:cs="Times New Roman"/>
          <w:sz w:val="24"/>
          <w:szCs w:val="24"/>
        </w:rPr>
        <w:t>i</w:t>
      </w:r>
      <w:r w:rsidR="00B56D21" w:rsidRPr="00B92E7F">
        <w:rPr>
          <w:rFonts w:ascii="Times New Roman" w:hAnsi="Times New Roman" w:cs="Times New Roman"/>
          <w:sz w:val="24"/>
          <w:szCs w:val="24"/>
        </w:rPr>
        <w:t xml:space="preserve">d </w:t>
      </w:r>
      <w:r w:rsidR="3AC4CF8A" w:rsidRPr="00B92E7F">
        <w:rPr>
          <w:rFonts w:ascii="Times New Roman" w:hAnsi="Times New Roman" w:cs="Times New Roman"/>
          <w:sz w:val="24"/>
          <w:szCs w:val="24"/>
        </w:rPr>
        <w:t>ning vähenda</w:t>
      </w:r>
      <w:ins w:id="15" w:author="Pilleriin Lindsalu - JUSTDIGI" w:date="2025-08-21T11:39:00Z" w16du:dateUtc="2025-08-21T08:39:00Z">
        <w:r w:rsidR="005149ED">
          <w:rPr>
            <w:rFonts w:ascii="Times New Roman" w:hAnsi="Times New Roman" w:cs="Times New Roman"/>
            <w:sz w:val="24"/>
            <w:szCs w:val="24"/>
          </w:rPr>
          <w:t>takse</w:t>
        </w:r>
      </w:ins>
      <w:del w:id="16" w:author="Pilleriin Lindsalu - JUSTDIGI" w:date="2025-08-21T11:39:00Z" w16du:dateUtc="2025-08-21T08:39:00Z">
        <w:r w:rsidR="3AC4CF8A" w:rsidRPr="00B92E7F" w:rsidDel="005149ED">
          <w:rPr>
            <w:rFonts w:ascii="Times New Roman" w:hAnsi="Times New Roman" w:cs="Times New Roman"/>
            <w:sz w:val="24"/>
            <w:szCs w:val="24"/>
          </w:rPr>
          <w:delText>da</w:delText>
        </w:r>
      </w:del>
      <w:r w:rsidR="3AC4CF8A" w:rsidRPr="00B92E7F">
        <w:rPr>
          <w:rFonts w:ascii="Times New Roman" w:hAnsi="Times New Roman" w:cs="Times New Roman"/>
          <w:sz w:val="24"/>
          <w:szCs w:val="24"/>
        </w:rPr>
        <w:t xml:space="preserve"> tingimusi krediidiasutuse sisekontrollile; </w:t>
      </w:r>
    </w:p>
    <w:p w14:paraId="7F38573C" w14:textId="4B6D156C" w:rsidR="00FC06F8" w:rsidRPr="00B92E7F" w:rsidRDefault="00FC06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4</w:t>
      </w:r>
      <w:r w:rsidR="3F27889B" w:rsidRPr="00B92E7F">
        <w:rPr>
          <w:rFonts w:ascii="Times New Roman" w:hAnsi="Times New Roman" w:cs="Times New Roman"/>
          <w:sz w:val="24"/>
          <w:szCs w:val="24"/>
        </w:rPr>
        <w:t xml:space="preserve">) </w:t>
      </w:r>
      <w:r w:rsidRPr="00B92E7F">
        <w:rPr>
          <w:rFonts w:ascii="Times New Roman" w:hAnsi="Times New Roman" w:cs="Times New Roman"/>
          <w:sz w:val="24"/>
          <w:szCs w:val="24"/>
        </w:rPr>
        <w:t>näha</w:t>
      </w:r>
      <w:ins w:id="17" w:author="Pilleriin Lindsalu - JUSTDIGI" w:date="2025-08-21T11:39:00Z" w16du:dateUtc="2025-08-21T08:39:00Z">
        <w:r w:rsidR="005149ED">
          <w:rPr>
            <w:rFonts w:ascii="Times New Roman" w:hAnsi="Times New Roman" w:cs="Times New Roman"/>
            <w:sz w:val="24"/>
            <w:szCs w:val="24"/>
          </w:rPr>
          <w:t>kse</w:t>
        </w:r>
      </w:ins>
      <w:r w:rsidRPr="00B92E7F">
        <w:rPr>
          <w:rFonts w:ascii="Times New Roman" w:hAnsi="Times New Roman" w:cs="Times New Roman"/>
          <w:sz w:val="24"/>
          <w:szCs w:val="24"/>
        </w:rPr>
        <w:t xml:space="preserve"> ette täpsemad reeglid </w:t>
      </w:r>
      <w:r w:rsidR="3F27889B" w:rsidRPr="00B92E7F">
        <w:rPr>
          <w:rFonts w:ascii="Times New Roman" w:hAnsi="Times New Roman" w:cs="Times New Roman"/>
          <w:sz w:val="24"/>
          <w:szCs w:val="24"/>
        </w:rPr>
        <w:t>krediidiasutus</w:t>
      </w:r>
      <w:r w:rsidR="7F7DDD71" w:rsidRPr="00B92E7F">
        <w:rPr>
          <w:rFonts w:ascii="Times New Roman" w:hAnsi="Times New Roman" w:cs="Times New Roman"/>
          <w:sz w:val="24"/>
          <w:szCs w:val="24"/>
        </w:rPr>
        <w:t>te</w:t>
      </w:r>
      <w:r w:rsidR="6751B048" w:rsidRPr="00B92E7F">
        <w:rPr>
          <w:rFonts w:ascii="Times New Roman" w:hAnsi="Times New Roman" w:cs="Times New Roman"/>
          <w:sz w:val="24"/>
          <w:szCs w:val="24"/>
        </w:rPr>
        <w:t xml:space="preserve">, investeerimisühingute ja valdusettevõtjate </w:t>
      </w:r>
      <w:r w:rsidR="3F27889B" w:rsidRPr="00B92E7F">
        <w:rPr>
          <w:rFonts w:ascii="Times New Roman" w:hAnsi="Times New Roman" w:cs="Times New Roman"/>
          <w:sz w:val="24"/>
          <w:szCs w:val="24"/>
        </w:rPr>
        <w:t>ühinemise</w:t>
      </w:r>
      <w:r w:rsidR="6D135005" w:rsidRPr="00B92E7F">
        <w:rPr>
          <w:rFonts w:ascii="Times New Roman" w:hAnsi="Times New Roman" w:cs="Times New Roman"/>
          <w:sz w:val="24"/>
          <w:szCs w:val="24"/>
        </w:rPr>
        <w:t>le</w:t>
      </w:r>
      <w:r w:rsidR="3F27889B" w:rsidRPr="00B92E7F">
        <w:rPr>
          <w:rFonts w:ascii="Times New Roman" w:hAnsi="Times New Roman" w:cs="Times New Roman"/>
          <w:sz w:val="24"/>
          <w:szCs w:val="24"/>
        </w:rPr>
        <w:t xml:space="preserve"> ja jagunemise</w:t>
      </w:r>
      <w:r w:rsidRPr="00B92E7F">
        <w:rPr>
          <w:rFonts w:ascii="Times New Roman" w:hAnsi="Times New Roman" w:cs="Times New Roman"/>
          <w:sz w:val="24"/>
          <w:szCs w:val="24"/>
        </w:rPr>
        <w:t>le</w:t>
      </w:r>
      <w:r w:rsidR="3F27889B" w:rsidRPr="00B92E7F">
        <w:rPr>
          <w:rFonts w:ascii="Times New Roman" w:hAnsi="Times New Roman" w:cs="Times New Roman"/>
          <w:sz w:val="24"/>
          <w:szCs w:val="24"/>
        </w:rPr>
        <w:t xml:space="preserve"> </w:t>
      </w:r>
      <w:r w:rsidR="6CDDB90C" w:rsidRPr="00B92E7F">
        <w:rPr>
          <w:rFonts w:ascii="Times New Roman" w:hAnsi="Times New Roman" w:cs="Times New Roman"/>
          <w:sz w:val="24"/>
          <w:szCs w:val="24"/>
        </w:rPr>
        <w:t>sealhulgas kaota</w:t>
      </w:r>
      <w:ins w:id="18" w:author="Pilleriin Lindsalu - JUSTDIGI" w:date="2025-08-21T11:39:00Z" w16du:dateUtc="2025-08-21T08:39:00Z">
        <w:r w:rsidR="00DB1A06">
          <w:rPr>
            <w:rFonts w:ascii="Times New Roman" w:hAnsi="Times New Roman" w:cs="Times New Roman"/>
            <w:sz w:val="24"/>
            <w:szCs w:val="24"/>
          </w:rPr>
          <w:t>takse</w:t>
        </w:r>
      </w:ins>
      <w:del w:id="19" w:author="Pilleriin Lindsalu - JUSTDIGI" w:date="2025-08-21T11:39:00Z" w16du:dateUtc="2025-08-21T08:39:00Z">
        <w:r w:rsidR="6CDDB90C" w:rsidRPr="00B92E7F" w:rsidDel="00DB1A06">
          <w:rPr>
            <w:rFonts w:ascii="Times New Roman" w:hAnsi="Times New Roman" w:cs="Times New Roman"/>
            <w:sz w:val="24"/>
            <w:szCs w:val="24"/>
          </w:rPr>
          <w:delText>da</w:delText>
        </w:r>
      </w:del>
      <w:r w:rsidR="6CDDB90C" w:rsidRPr="00B92E7F">
        <w:rPr>
          <w:rFonts w:ascii="Times New Roman" w:hAnsi="Times New Roman" w:cs="Times New Roman"/>
          <w:sz w:val="24"/>
          <w:szCs w:val="24"/>
        </w:rPr>
        <w:t xml:space="preserve"> audiitori aruande esitamise kohustuslikkus ühinemis- või jagunemislepingu tingimuste kontrollimisel</w:t>
      </w:r>
      <w:r w:rsidR="00813D09" w:rsidRPr="00B92E7F">
        <w:rPr>
          <w:rFonts w:ascii="Times New Roman" w:hAnsi="Times New Roman" w:cs="Times New Roman"/>
          <w:sz w:val="24"/>
          <w:szCs w:val="24"/>
        </w:rPr>
        <w:t>;</w:t>
      </w:r>
    </w:p>
    <w:p w14:paraId="0B3E58BB" w14:textId="4C842D57" w:rsidR="00FC06F8" w:rsidRPr="00B92E7F" w:rsidRDefault="00FC06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5)</w:t>
      </w:r>
      <w:r w:rsidR="220219B5" w:rsidRPr="00B92E7F">
        <w:rPr>
          <w:rFonts w:ascii="Times New Roman" w:hAnsi="Times New Roman" w:cs="Times New Roman"/>
          <w:sz w:val="24"/>
          <w:szCs w:val="24"/>
        </w:rPr>
        <w:t xml:space="preserve"> sätesta</w:t>
      </w:r>
      <w:ins w:id="20" w:author="Pilleriin Lindsalu - JUSTDIGI" w:date="2025-08-21T11:40:00Z" w16du:dateUtc="2025-08-21T08:40:00Z">
        <w:r w:rsidR="00DB1A06">
          <w:rPr>
            <w:rFonts w:ascii="Times New Roman" w:hAnsi="Times New Roman" w:cs="Times New Roman"/>
            <w:sz w:val="24"/>
            <w:szCs w:val="24"/>
          </w:rPr>
          <w:t>takse</w:t>
        </w:r>
      </w:ins>
      <w:del w:id="21" w:author="Pilleriin Lindsalu - JUSTDIGI" w:date="2025-08-21T11:40:00Z" w16du:dateUtc="2025-08-21T08:40:00Z">
        <w:r w:rsidR="220219B5" w:rsidRPr="00B92E7F" w:rsidDel="00DB1A06">
          <w:rPr>
            <w:rFonts w:ascii="Times New Roman" w:hAnsi="Times New Roman" w:cs="Times New Roman"/>
            <w:sz w:val="24"/>
            <w:szCs w:val="24"/>
          </w:rPr>
          <w:delText>da</w:delText>
        </w:r>
      </w:del>
      <w:r w:rsidR="220219B5" w:rsidRPr="00B92E7F">
        <w:rPr>
          <w:rFonts w:ascii="Times New Roman" w:hAnsi="Times New Roman" w:cs="Times New Roman"/>
          <w:sz w:val="24"/>
          <w:szCs w:val="24"/>
        </w:rPr>
        <w:t xml:space="preserve"> </w:t>
      </w:r>
      <w:r w:rsidR="00150569" w:rsidRPr="00B92E7F">
        <w:rPr>
          <w:rFonts w:ascii="Times New Roman" w:hAnsi="Times New Roman" w:cs="Times New Roman"/>
          <w:sz w:val="24"/>
          <w:szCs w:val="24"/>
        </w:rPr>
        <w:t>nõuded krediidiasutuste</w:t>
      </w:r>
      <w:r w:rsidR="7964AEE8" w:rsidRPr="00B92E7F">
        <w:rPr>
          <w:rFonts w:ascii="Times New Roman" w:hAnsi="Times New Roman" w:cs="Times New Roman"/>
          <w:sz w:val="24"/>
          <w:szCs w:val="24"/>
        </w:rPr>
        <w:t xml:space="preserve">, investeerimisühingute </w:t>
      </w:r>
      <w:r w:rsidR="2AA52ECB" w:rsidRPr="00B92E7F">
        <w:rPr>
          <w:rFonts w:ascii="Times New Roman" w:hAnsi="Times New Roman" w:cs="Times New Roman"/>
          <w:sz w:val="24"/>
          <w:szCs w:val="24"/>
        </w:rPr>
        <w:t xml:space="preserve">ja valdusettevõtjate </w:t>
      </w:r>
      <w:r w:rsidRPr="00B92E7F">
        <w:rPr>
          <w:rFonts w:ascii="Times New Roman" w:hAnsi="Times New Roman" w:cs="Times New Roman"/>
          <w:sz w:val="24"/>
          <w:szCs w:val="24"/>
        </w:rPr>
        <w:t>oluliste varade ja kohustuste ülekandmisele</w:t>
      </w:r>
      <w:r w:rsidR="00813D09" w:rsidRPr="00B92E7F">
        <w:rPr>
          <w:rFonts w:ascii="Times New Roman" w:hAnsi="Times New Roman" w:cs="Times New Roman"/>
          <w:sz w:val="24"/>
          <w:szCs w:val="24"/>
        </w:rPr>
        <w:t>, nii pangandusgrupi sees kui grupi väliselt</w:t>
      </w:r>
      <w:r w:rsidR="495BA24C" w:rsidRPr="00B92E7F">
        <w:rPr>
          <w:rFonts w:ascii="Times New Roman" w:hAnsi="Times New Roman" w:cs="Times New Roman"/>
          <w:sz w:val="24"/>
          <w:szCs w:val="24"/>
        </w:rPr>
        <w:t>, ning olulise osaluse võõrandamisele</w:t>
      </w:r>
      <w:r w:rsidR="09716167" w:rsidRPr="00B92E7F">
        <w:rPr>
          <w:rFonts w:ascii="Times New Roman" w:hAnsi="Times New Roman" w:cs="Times New Roman"/>
          <w:sz w:val="24"/>
          <w:szCs w:val="24"/>
        </w:rPr>
        <w:t>;</w:t>
      </w:r>
    </w:p>
    <w:p w14:paraId="30F9CB95" w14:textId="5B46CDB2" w:rsidR="00194F10" w:rsidRPr="00B92E7F" w:rsidRDefault="00FC06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7</w:t>
      </w:r>
      <w:r w:rsidR="00194F10" w:rsidRPr="00B92E7F">
        <w:rPr>
          <w:rFonts w:ascii="Times New Roman" w:hAnsi="Times New Roman" w:cs="Times New Roman"/>
          <w:sz w:val="24"/>
          <w:szCs w:val="24"/>
        </w:rPr>
        <w:t xml:space="preserve">) </w:t>
      </w:r>
      <w:r w:rsidR="66C809D1" w:rsidRPr="00B92E7F">
        <w:rPr>
          <w:rFonts w:ascii="Times New Roman" w:hAnsi="Times New Roman" w:cs="Times New Roman"/>
          <w:sz w:val="24"/>
          <w:szCs w:val="24"/>
        </w:rPr>
        <w:t>sätesta</w:t>
      </w:r>
      <w:ins w:id="22" w:author="Pilleriin Lindsalu - JUSTDIGI" w:date="2025-08-21T11:40:00Z" w16du:dateUtc="2025-08-21T08:40:00Z">
        <w:r w:rsidR="007152EC">
          <w:rPr>
            <w:rFonts w:ascii="Times New Roman" w:hAnsi="Times New Roman" w:cs="Times New Roman"/>
            <w:sz w:val="24"/>
            <w:szCs w:val="24"/>
          </w:rPr>
          <w:t>takse</w:t>
        </w:r>
      </w:ins>
      <w:del w:id="23" w:author="Pilleriin Lindsalu - JUSTDIGI" w:date="2025-08-21T11:40:00Z" w16du:dateUtc="2025-08-21T08:40:00Z">
        <w:r w:rsidR="66C809D1" w:rsidRPr="00B92E7F" w:rsidDel="007152EC">
          <w:rPr>
            <w:rFonts w:ascii="Times New Roman" w:hAnsi="Times New Roman" w:cs="Times New Roman"/>
            <w:sz w:val="24"/>
            <w:szCs w:val="24"/>
          </w:rPr>
          <w:delText>da</w:delText>
        </w:r>
      </w:del>
      <w:r w:rsidR="66C809D1" w:rsidRPr="00B92E7F">
        <w:rPr>
          <w:rFonts w:ascii="Times New Roman" w:hAnsi="Times New Roman" w:cs="Times New Roman"/>
          <w:sz w:val="24"/>
          <w:szCs w:val="24"/>
        </w:rPr>
        <w:t xml:space="preserve"> alused kolmanda riigi krediidiasutuse filiaali asutamisele Eestis; </w:t>
      </w:r>
    </w:p>
    <w:p w14:paraId="0A059081" w14:textId="3557EEE0" w:rsidR="00B56D21" w:rsidRPr="00B92E7F" w:rsidRDefault="00FC06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8</w:t>
      </w:r>
      <w:r w:rsidR="008A1A14" w:rsidRPr="00B92E7F">
        <w:rPr>
          <w:rFonts w:ascii="Times New Roman" w:hAnsi="Times New Roman" w:cs="Times New Roman"/>
          <w:sz w:val="24"/>
          <w:szCs w:val="24"/>
        </w:rPr>
        <w:t xml:space="preserve">) </w:t>
      </w:r>
      <w:r w:rsidR="51DD2662" w:rsidRPr="00B92E7F">
        <w:rPr>
          <w:rFonts w:ascii="Times New Roman" w:hAnsi="Times New Roman" w:cs="Times New Roman"/>
          <w:sz w:val="24"/>
          <w:szCs w:val="24"/>
        </w:rPr>
        <w:t>näha</w:t>
      </w:r>
      <w:ins w:id="24" w:author="Pilleriin Lindsalu - JUSTDIGI" w:date="2025-08-21T11:40:00Z" w16du:dateUtc="2025-08-21T08:40:00Z">
        <w:r w:rsidR="007152EC">
          <w:rPr>
            <w:rFonts w:ascii="Times New Roman" w:hAnsi="Times New Roman" w:cs="Times New Roman"/>
            <w:sz w:val="24"/>
            <w:szCs w:val="24"/>
          </w:rPr>
          <w:t>kse</w:t>
        </w:r>
      </w:ins>
      <w:r w:rsidR="51DD2662" w:rsidRPr="00B92E7F">
        <w:rPr>
          <w:rFonts w:ascii="Times New Roman" w:hAnsi="Times New Roman" w:cs="Times New Roman"/>
          <w:sz w:val="24"/>
          <w:szCs w:val="24"/>
        </w:rPr>
        <w:t xml:space="preserve"> ette</w:t>
      </w:r>
      <w:r w:rsidR="008A1A14" w:rsidRPr="00B92E7F">
        <w:rPr>
          <w:rFonts w:ascii="Times New Roman" w:hAnsi="Times New Roman" w:cs="Times New Roman"/>
          <w:sz w:val="24"/>
          <w:szCs w:val="24"/>
        </w:rPr>
        <w:t xml:space="preserve"> </w:t>
      </w:r>
      <w:r w:rsidR="00B56D21" w:rsidRPr="00B92E7F">
        <w:rPr>
          <w:rFonts w:ascii="Times New Roman" w:hAnsi="Times New Roman" w:cs="Times New Roman"/>
          <w:sz w:val="24"/>
          <w:szCs w:val="24"/>
        </w:rPr>
        <w:t>nõuded</w:t>
      </w:r>
      <w:r w:rsidR="008A1A14" w:rsidRPr="00B92E7F">
        <w:rPr>
          <w:rFonts w:ascii="Times New Roman" w:hAnsi="Times New Roman" w:cs="Times New Roman"/>
          <w:sz w:val="24"/>
          <w:szCs w:val="24"/>
        </w:rPr>
        <w:t xml:space="preserve"> Finantsinspektsiooni juhtidele ja töötajatele</w:t>
      </w:r>
      <w:r w:rsidR="00B56D21" w:rsidRPr="00B92E7F">
        <w:rPr>
          <w:rFonts w:ascii="Times New Roman" w:hAnsi="Times New Roman" w:cs="Times New Roman"/>
          <w:sz w:val="24"/>
          <w:szCs w:val="24"/>
        </w:rPr>
        <w:t>, mis muu</w:t>
      </w:r>
      <w:r w:rsidR="7126CF1B" w:rsidRPr="00B92E7F">
        <w:rPr>
          <w:rFonts w:ascii="Times New Roman" w:hAnsi="Times New Roman" w:cs="Times New Roman"/>
          <w:sz w:val="24"/>
          <w:szCs w:val="24"/>
        </w:rPr>
        <w:t xml:space="preserve"> </w:t>
      </w:r>
      <w:r w:rsidR="00B56D21" w:rsidRPr="00B92E7F">
        <w:rPr>
          <w:rFonts w:ascii="Times New Roman" w:hAnsi="Times New Roman" w:cs="Times New Roman"/>
          <w:sz w:val="24"/>
          <w:szCs w:val="24"/>
        </w:rPr>
        <w:t xml:space="preserve">hulgas puudutavad juhtide valimist, juhtide ja töötajate ametiaja piiranguid ning nõudeid konkureerimisele ja isiklikele investeeringutele. </w:t>
      </w:r>
    </w:p>
    <w:p w14:paraId="0AFB0B40" w14:textId="04CE87E4" w:rsidR="00194F10" w:rsidRPr="00B92E7F" w:rsidRDefault="00194F10" w:rsidP="00B92E7F">
      <w:pPr>
        <w:spacing w:after="0" w:line="240" w:lineRule="auto"/>
        <w:jc w:val="both"/>
        <w:rPr>
          <w:rFonts w:ascii="Times New Roman" w:hAnsi="Times New Roman" w:cs="Times New Roman"/>
          <w:sz w:val="24"/>
          <w:szCs w:val="24"/>
        </w:rPr>
      </w:pPr>
    </w:p>
    <w:p w14:paraId="0BBC1BD8" w14:textId="52E0EA7A" w:rsidR="003C5A00" w:rsidRPr="00B92E7F" w:rsidRDefault="4F667BA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Muudatuste fookuses on krediidiasutused</w:t>
      </w:r>
      <w:r w:rsidR="0D9E9D72" w:rsidRPr="00B92E7F">
        <w:rPr>
          <w:rFonts w:ascii="Times New Roman" w:hAnsi="Times New Roman" w:cs="Times New Roman"/>
          <w:sz w:val="24"/>
          <w:szCs w:val="24"/>
        </w:rPr>
        <w:t>, valdusettevõtjad</w:t>
      </w:r>
      <w:r w:rsidRPr="00B92E7F">
        <w:rPr>
          <w:rFonts w:ascii="Times New Roman" w:hAnsi="Times New Roman" w:cs="Times New Roman"/>
          <w:sz w:val="24"/>
          <w:szCs w:val="24"/>
        </w:rPr>
        <w:t xml:space="preserve"> ja investeerimisühingud. Eelnõu põhineb</w:t>
      </w:r>
      <w:r w:rsidR="00B56D21" w:rsidRPr="00B92E7F">
        <w:rPr>
          <w:rFonts w:ascii="Times New Roman" w:hAnsi="Times New Roman" w:cs="Times New Roman"/>
          <w:sz w:val="24"/>
          <w:szCs w:val="24"/>
        </w:rPr>
        <w:t xml:space="preserve"> krediidiasutuste</w:t>
      </w:r>
      <w:r w:rsidR="003C5A00" w:rsidRPr="00B92E7F">
        <w:rPr>
          <w:rFonts w:ascii="Times New Roman" w:hAnsi="Times New Roman" w:cs="Times New Roman"/>
          <w:sz w:val="24"/>
          <w:szCs w:val="24"/>
        </w:rPr>
        <w:t xml:space="preserve"> kapitalinõuete direktiivi </w:t>
      </w:r>
      <w:r w:rsidR="00B56D21" w:rsidRPr="00B92E7F">
        <w:rPr>
          <w:rFonts w:ascii="Times New Roman" w:hAnsi="Times New Roman" w:cs="Times New Roman"/>
          <w:sz w:val="24"/>
          <w:szCs w:val="24"/>
        </w:rPr>
        <w:t xml:space="preserve">muutmisdirektiivil </w:t>
      </w:r>
      <w:r w:rsidR="003C5A00" w:rsidRPr="00B92E7F">
        <w:rPr>
          <w:rFonts w:ascii="Times New Roman" w:hAnsi="Times New Roman" w:cs="Times New Roman"/>
          <w:sz w:val="24"/>
          <w:szCs w:val="24"/>
        </w:rPr>
        <w:t>(edaspidi</w:t>
      </w:r>
      <w:r w:rsidR="003C5A00" w:rsidRPr="00B92E7F">
        <w:rPr>
          <w:rFonts w:ascii="Times New Roman" w:hAnsi="Times New Roman" w:cs="Times New Roman"/>
          <w:i/>
          <w:iCs/>
          <w:sz w:val="24"/>
          <w:szCs w:val="24"/>
        </w:rPr>
        <w:t xml:space="preserve"> CRD VI</w:t>
      </w:r>
      <w:r w:rsidR="00614954" w:rsidRPr="00B92E7F">
        <w:rPr>
          <w:rStyle w:val="Allmrkuseviide"/>
          <w:rFonts w:ascii="Times New Roman" w:hAnsi="Times New Roman" w:cs="Times New Roman"/>
          <w:sz w:val="24"/>
          <w:szCs w:val="24"/>
        </w:rPr>
        <w:footnoteReference w:id="2"/>
      </w:r>
      <w:r w:rsidR="003C5A00" w:rsidRPr="00B92E7F">
        <w:rPr>
          <w:rFonts w:ascii="Times New Roman" w:hAnsi="Times New Roman" w:cs="Times New Roman"/>
          <w:sz w:val="24"/>
          <w:szCs w:val="24"/>
        </w:rPr>
        <w:t>)</w:t>
      </w:r>
      <w:r w:rsidR="00B56D21" w:rsidRPr="00B92E7F">
        <w:rPr>
          <w:rFonts w:ascii="Times New Roman" w:hAnsi="Times New Roman" w:cs="Times New Roman"/>
          <w:sz w:val="24"/>
          <w:szCs w:val="24"/>
        </w:rPr>
        <w:t xml:space="preserve">. Seda täiendab omakorda krediidiasutuste </w:t>
      </w:r>
      <w:r w:rsidR="003C5A00" w:rsidRPr="00B92E7F">
        <w:rPr>
          <w:rFonts w:ascii="Times New Roman" w:hAnsi="Times New Roman" w:cs="Times New Roman"/>
          <w:sz w:val="24"/>
          <w:szCs w:val="24"/>
        </w:rPr>
        <w:t xml:space="preserve">kapitalinõuete määruse </w:t>
      </w:r>
      <w:r w:rsidR="00B56D21" w:rsidRPr="00B92E7F">
        <w:rPr>
          <w:rFonts w:ascii="Times New Roman" w:hAnsi="Times New Roman" w:cs="Times New Roman"/>
          <w:sz w:val="24"/>
          <w:szCs w:val="24"/>
        </w:rPr>
        <w:t>muutmismäärus</w:t>
      </w:r>
      <w:r w:rsidR="003C5A00" w:rsidRPr="00B92E7F">
        <w:rPr>
          <w:rFonts w:ascii="Times New Roman" w:hAnsi="Times New Roman" w:cs="Times New Roman"/>
          <w:sz w:val="24"/>
          <w:szCs w:val="24"/>
        </w:rPr>
        <w:t xml:space="preserve"> (edaspidi </w:t>
      </w:r>
      <w:r w:rsidR="003C5A00" w:rsidRPr="00B92E7F">
        <w:rPr>
          <w:rFonts w:ascii="Times New Roman" w:hAnsi="Times New Roman" w:cs="Times New Roman"/>
          <w:i/>
          <w:iCs/>
          <w:sz w:val="24"/>
          <w:szCs w:val="24"/>
        </w:rPr>
        <w:t>CRR III</w:t>
      </w:r>
      <w:r w:rsidR="00155975" w:rsidRPr="00B92E7F">
        <w:rPr>
          <w:rStyle w:val="Allmrkuseviide"/>
          <w:rFonts w:ascii="Times New Roman" w:hAnsi="Times New Roman" w:cs="Times New Roman"/>
          <w:sz w:val="24"/>
          <w:szCs w:val="24"/>
        </w:rPr>
        <w:footnoteReference w:id="3"/>
      </w:r>
      <w:r w:rsidR="003C5A00" w:rsidRPr="00B92E7F">
        <w:rPr>
          <w:rFonts w:ascii="Times New Roman" w:hAnsi="Times New Roman" w:cs="Times New Roman"/>
          <w:sz w:val="24"/>
          <w:szCs w:val="24"/>
        </w:rPr>
        <w:t>). Mõlemad eelnimetatud õigusaktid on osa</w:t>
      </w:r>
      <w:r w:rsidR="0067189C" w:rsidRPr="00B92E7F">
        <w:rPr>
          <w:rFonts w:ascii="Times New Roman" w:hAnsi="Times New Roman" w:cs="Times New Roman"/>
          <w:sz w:val="24"/>
          <w:szCs w:val="24"/>
        </w:rPr>
        <w:t xml:space="preserve"> </w:t>
      </w:r>
      <w:r w:rsidR="15A3B2D6" w:rsidRPr="00B92E7F">
        <w:rPr>
          <w:rFonts w:ascii="Times New Roman" w:hAnsi="Times New Roman" w:cs="Times New Roman"/>
          <w:sz w:val="24"/>
          <w:szCs w:val="24"/>
        </w:rPr>
        <w:t>Euroopa Liidus</w:t>
      </w:r>
      <w:r w:rsidR="003C5A00" w:rsidRPr="00B92E7F">
        <w:rPr>
          <w:rFonts w:ascii="Times New Roman" w:hAnsi="Times New Roman" w:cs="Times New Roman"/>
          <w:sz w:val="24"/>
          <w:szCs w:val="24"/>
        </w:rPr>
        <w:t xml:space="preserve"> </w:t>
      </w:r>
      <w:commentRangeStart w:id="25"/>
      <w:r w:rsidR="003C5A00" w:rsidRPr="00B92E7F">
        <w:rPr>
          <w:rFonts w:ascii="Times New Roman" w:hAnsi="Times New Roman" w:cs="Times New Roman"/>
          <w:sz w:val="24"/>
          <w:szCs w:val="24"/>
        </w:rPr>
        <w:t xml:space="preserve">Basel III </w:t>
      </w:r>
      <w:r w:rsidR="2EBBEE9F" w:rsidRPr="00B92E7F">
        <w:rPr>
          <w:rFonts w:ascii="Times New Roman" w:hAnsi="Times New Roman" w:cs="Times New Roman"/>
          <w:sz w:val="24"/>
          <w:szCs w:val="24"/>
        </w:rPr>
        <w:t xml:space="preserve">standardite ülevõtmise </w:t>
      </w:r>
      <w:r w:rsidR="0067189C" w:rsidRPr="00B92E7F">
        <w:rPr>
          <w:rFonts w:ascii="Times New Roman" w:hAnsi="Times New Roman" w:cs="Times New Roman"/>
          <w:sz w:val="24"/>
          <w:szCs w:val="24"/>
        </w:rPr>
        <w:t>paketist</w:t>
      </w:r>
      <w:commentRangeEnd w:id="25"/>
      <w:r w:rsidR="0075754F">
        <w:rPr>
          <w:rStyle w:val="Kommentaariviide"/>
        </w:rPr>
        <w:commentReference w:id="25"/>
      </w:r>
      <w:r w:rsidR="0067189C" w:rsidRPr="00B92E7F">
        <w:rPr>
          <w:rFonts w:ascii="Times New Roman" w:hAnsi="Times New Roman" w:cs="Times New Roman"/>
          <w:sz w:val="24"/>
          <w:szCs w:val="24"/>
        </w:rPr>
        <w:t xml:space="preserve">, mille </w:t>
      </w:r>
      <w:r w:rsidR="3BBC5C05" w:rsidRPr="00B92E7F">
        <w:rPr>
          <w:rFonts w:ascii="Times New Roman" w:hAnsi="Times New Roman" w:cs="Times New Roman"/>
          <w:sz w:val="24"/>
          <w:szCs w:val="24"/>
        </w:rPr>
        <w:t>e</w:t>
      </w:r>
      <w:r w:rsidR="2537C748" w:rsidRPr="00B92E7F">
        <w:rPr>
          <w:rFonts w:ascii="Times New Roman" w:hAnsi="Times New Roman" w:cs="Times New Roman"/>
          <w:sz w:val="24"/>
          <w:szCs w:val="24"/>
        </w:rPr>
        <w:t>ttepanekud</w:t>
      </w:r>
      <w:r w:rsidR="0067189C" w:rsidRPr="00B92E7F">
        <w:rPr>
          <w:rFonts w:ascii="Times New Roman" w:hAnsi="Times New Roman" w:cs="Times New Roman"/>
          <w:sz w:val="24"/>
          <w:szCs w:val="24"/>
        </w:rPr>
        <w:t xml:space="preserve"> avaldas Euroopa Komisjon 2021. aasta sügisel.</w:t>
      </w:r>
      <w:r w:rsidR="000641FE" w:rsidRPr="00B92E7F">
        <w:rPr>
          <w:rFonts w:ascii="Times New Roman" w:hAnsi="Times New Roman" w:cs="Times New Roman"/>
          <w:sz w:val="24"/>
          <w:szCs w:val="24"/>
        </w:rPr>
        <w:t xml:space="preserve"> </w:t>
      </w:r>
    </w:p>
    <w:p w14:paraId="6A204E45" w14:textId="77777777" w:rsidR="00B56D21" w:rsidRPr="00B92E7F" w:rsidRDefault="00B56D21" w:rsidP="00B92E7F">
      <w:pPr>
        <w:spacing w:after="0" w:line="240" w:lineRule="auto"/>
        <w:jc w:val="both"/>
        <w:rPr>
          <w:rFonts w:ascii="Times New Roman" w:hAnsi="Times New Roman" w:cs="Times New Roman"/>
          <w:sz w:val="24"/>
          <w:szCs w:val="24"/>
        </w:rPr>
      </w:pPr>
    </w:p>
    <w:p w14:paraId="1F5AD490" w14:textId="6DDE3FB5" w:rsidR="00B56D21" w:rsidRPr="00B92E7F" w:rsidRDefault="00B56D2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Lisaks tehakse eelnõus muudatusi, mis tulenevad Euroopa Komisjoni tähelepanekutest lähtuvalt CRD V</w:t>
      </w:r>
      <w:r w:rsidRPr="00B92E7F">
        <w:rPr>
          <w:rStyle w:val="Allmrkuseviide"/>
          <w:rFonts w:ascii="Times New Roman" w:hAnsi="Times New Roman" w:cs="Times New Roman"/>
          <w:sz w:val="24"/>
          <w:szCs w:val="24"/>
        </w:rPr>
        <w:footnoteReference w:id="4"/>
      </w:r>
      <w:r w:rsidRPr="00B92E7F">
        <w:rPr>
          <w:rFonts w:ascii="Times New Roman" w:hAnsi="Times New Roman" w:cs="Times New Roman"/>
          <w:sz w:val="24"/>
          <w:szCs w:val="24"/>
        </w:rPr>
        <w:t xml:space="preserve"> ülevõtmisest Eesti õigusesse 2021. aastal</w:t>
      </w:r>
      <w:commentRangeStart w:id="26"/>
      <w:r w:rsidRPr="00B92E7F">
        <w:rPr>
          <w:rFonts w:ascii="Times New Roman" w:hAnsi="Times New Roman" w:cs="Times New Roman"/>
          <w:sz w:val="24"/>
          <w:szCs w:val="24"/>
        </w:rPr>
        <w:t>.</w:t>
      </w:r>
      <w:commentRangeEnd w:id="26"/>
      <w:r w:rsidR="00824513">
        <w:rPr>
          <w:rStyle w:val="Kommentaariviide"/>
        </w:rPr>
        <w:commentReference w:id="26"/>
      </w:r>
      <w:r w:rsidRPr="00B92E7F">
        <w:rPr>
          <w:rFonts w:ascii="Times New Roman" w:hAnsi="Times New Roman" w:cs="Times New Roman"/>
          <w:sz w:val="24"/>
          <w:szCs w:val="24"/>
        </w:rPr>
        <w:t xml:space="preserve"> </w:t>
      </w:r>
    </w:p>
    <w:p w14:paraId="4EB9BB1B" w14:textId="004E2FDC" w:rsidR="003C5A00" w:rsidRPr="00B92E7F" w:rsidRDefault="003C5A00" w:rsidP="00B92E7F">
      <w:pPr>
        <w:spacing w:after="0" w:line="240" w:lineRule="auto"/>
        <w:jc w:val="both"/>
        <w:rPr>
          <w:rFonts w:ascii="Times New Roman" w:hAnsi="Times New Roman" w:cs="Times New Roman"/>
          <w:sz w:val="24"/>
          <w:szCs w:val="24"/>
        </w:rPr>
      </w:pPr>
    </w:p>
    <w:p w14:paraId="0A0DBC1E" w14:textId="1F84D5FE" w:rsidR="00AE34A0" w:rsidRPr="00B92E7F" w:rsidRDefault="00B64768" w:rsidP="00B92E7F">
      <w:pPr>
        <w:spacing w:after="0" w:line="240" w:lineRule="auto"/>
        <w:rPr>
          <w:rFonts w:ascii="Times New Roman" w:hAnsi="Times New Roman" w:cs="Times New Roman"/>
          <w:b/>
          <w:bCs/>
          <w:sz w:val="24"/>
          <w:szCs w:val="24"/>
        </w:rPr>
      </w:pPr>
      <w:r w:rsidRPr="00B92E7F">
        <w:rPr>
          <w:rFonts w:ascii="Times New Roman" w:hAnsi="Times New Roman" w:cs="Times New Roman"/>
          <w:b/>
          <w:bCs/>
          <w:sz w:val="24"/>
          <w:szCs w:val="24"/>
        </w:rPr>
        <w:tab/>
        <w:t xml:space="preserve">1.2. Eelnõu ettevalmistajad </w:t>
      </w:r>
    </w:p>
    <w:p w14:paraId="416C1980" w14:textId="77777777" w:rsidR="00AE34A0" w:rsidRPr="00B92E7F" w:rsidRDefault="00AE34A0" w:rsidP="00B92E7F">
      <w:pPr>
        <w:spacing w:after="0" w:line="240" w:lineRule="auto"/>
        <w:rPr>
          <w:rFonts w:ascii="Times New Roman" w:hAnsi="Times New Roman" w:cs="Times New Roman"/>
          <w:b/>
          <w:bCs/>
          <w:sz w:val="24"/>
          <w:szCs w:val="24"/>
        </w:rPr>
      </w:pPr>
    </w:p>
    <w:p w14:paraId="1C0B3994" w14:textId="2A82203C" w:rsidR="00AE34A0" w:rsidRPr="00B92E7F" w:rsidRDefault="00AE34A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 on koostanud Rahandusministeeriumi finantsteenuste poliitika osakonnajuhataja asetäitja Thomas Auväärt (</w:t>
      </w:r>
      <w:hyperlink r:id="rId15">
        <w:r w:rsidR="593CF8D7" w:rsidRPr="00B92E7F">
          <w:rPr>
            <w:rStyle w:val="Hperlink"/>
            <w:rFonts w:ascii="Times New Roman" w:hAnsi="Times New Roman" w:cs="Times New Roman"/>
            <w:sz w:val="24"/>
            <w:szCs w:val="24"/>
          </w:rPr>
          <w:t>thomas.auvaart@fin.ee</w:t>
        </w:r>
      </w:hyperlink>
      <w:r w:rsidRPr="00B92E7F">
        <w:rPr>
          <w:rFonts w:ascii="Times New Roman" w:hAnsi="Times New Roman" w:cs="Times New Roman"/>
          <w:sz w:val="24"/>
          <w:szCs w:val="24"/>
        </w:rPr>
        <w:t xml:space="preserve">, 611 3633; </w:t>
      </w:r>
      <w:r w:rsidR="008D7C43" w:rsidRPr="00B92E7F">
        <w:rPr>
          <w:rFonts w:ascii="Times New Roman" w:hAnsi="Times New Roman" w:cs="Times New Roman"/>
          <w:sz w:val="24"/>
          <w:szCs w:val="24"/>
        </w:rPr>
        <w:t>keskkonna-, sotsiaalsed ja juhtimisriskid</w:t>
      </w:r>
      <w:r w:rsidR="4C2D0B69" w:rsidRPr="00B92E7F">
        <w:rPr>
          <w:rFonts w:ascii="Times New Roman" w:hAnsi="Times New Roman" w:cs="Times New Roman"/>
          <w:sz w:val="24"/>
          <w:szCs w:val="24"/>
        </w:rPr>
        <w:t xml:space="preserve">, </w:t>
      </w:r>
      <w:proofErr w:type="spellStart"/>
      <w:r w:rsidR="4C2D0B69" w:rsidRPr="00B92E7F">
        <w:rPr>
          <w:rFonts w:ascii="Times New Roman" w:hAnsi="Times New Roman" w:cs="Times New Roman"/>
          <w:sz w:val="24"/>
          <w:szCs w:val="24"/>
        </w:rPr>
        <w:t>krüptovarad</w:t>
      </w:r>
      <w:proofErr w:type="spellEnd"/>
      <w:r w:rsidR="4C2D0B69" w:rsidRPr="00B92E7F">
        <w:rPr>
          <w:rFonts w:ascii="Times New Roman" w:hAnsi="Times New Roman" w:cs="Times New Roman"/>
          <w:sz w:val="24"/>
          <w:szCs w:val="24"/>
        </w:rPr>
        <w:t xml:space="preserve"> </w:t>
      </w:r>
      <w:r w:rsidR="008D7C43" w:rsidRPr="00B92E7F">
        <w:rPr>
          <w:rFonts w:ascii="Times New Roman" w:hAnsi="Times New Roman" w:cs="Times New Roman"/>
          <w:sz w:val="24"/>
          <w:szCs w:val="24"/>
        </w:rPr>
        <w:t>ning</w:t>
      </w:r>
      <w:r w:rsidRPr="00B92E7F">
        <w:rPr>
          <w:rFonts w:ascii="Times New Roman" w:hAnsi="Times New Roman" w:cs="Times New Roman"/>
          <w:sz w:val="24"/>
          <w:szCs w:val="24"/>
        </w:rPr>
        <w:t xml:space="preserve"> krediidiasutuse komiteed) ja sama osakonna nõunikud Anastasia Nõmmik (</w:t>
      </w:r>
      <w:hyperlink r:id="rId16">
        <w:r w:rsidR="593CF8D7" w:rsidRPr="00B92E7F">
          <w:rPr>
            <w:rStyle w:val="Hperlink"/>
            <w:rFonts w:ascii="Times New Roman" w:hAnsi="Times New Roman" w:cs="Times New Roman"/>
            <w:sz w:val="24"/>
            <w:szCs w:val="24"/>
          </w:rPr>
          <w:t>anastasia.nommik@fin.ee</w:t>
        </w:r>
      </w:hyperlink>
      <w:r w:rsidRPr="00B92E7F">
        <w:rPr>
          <w:rFonts w:ascii="Times New Roman" w:hAnsi="Times New Roman" w:cs="Times New Roman"/>
          <w:sz w:val="24"/>
          <w:szCs w:val="24"/>
        </w:rPr>
        <w:t>, 5854 5096; Finantsinspektsiooni juhtide ja töötajate piirangud, ühinemine ja jagunemine, kolmandate riikide krediidiasutuste filiaalid, oluliste varade ja kohustuste ülekandmine,</w:t>
      </w:r>
      <w:r w:rsidR="6BEC5614" w:rsidRPr="00B92E7F">
        <w:rPr>
          <w:rFonts w:ascii="Times New Roman" w:hAnsi="Times New Roman" w:cs="Times New Roman"/>
          <w:sz w:val="24"/>
          <w:szCs w:val="24"/>
        </w:rPr>
        <w:t xml:space="preserve"> audiitori aruande kohustuslikkus</w:t>
      </w:r>
      <w:r w:rsidR="001E215D">
        <w:rPr>
          <w:rFonts w:ascii="Times New Roman" w:hAnsi="Times New Roman" w:cs="Times New Roman"/>
          <w:sz w:val="24"/>
          <w:szCs w:val="24"/>
        </w:rPr>
        <w:t xml:space="preserve"> ühinemisel ja </w:t>
      </w:r>
      <w:r w:rsidR="001E215D">
        <w:rPr>
          <w:rFonts w:ascii="Times New Roman" w:hAnsi="Times New Roman" w:cs="Times New Roman"/>
          <w:sz w:val="24"/>
          <w:szCs w:val="24"/>
        </w:rPr>
        <w:lastRenderedPageBreak/>
        <w:t>jagunemisel</w:t>
      </w:r>
      <w:r w:rsidR="6BEC5614" w:rsidRPr="00B92E7F">
        <w:rPr>
          <w:rFonts w:ascii="Times New Roman" w:hAnsi="Times New Roman" w:cs="Times New Roman"/>
          <w:sz w:val="24"/>
          <w:szCs w:val="24"/>
        </w:rPr>
        <w:t>,</w:t>
      </w:r>
      <w:r w:rsidRPr="00B92E7F">
        <w:rPr>
          <w:rFonts w:ascii="Times New Roman" w:hAnsi="Times New Roman" w:cs="Times New Roman"/>
          <w:sz w:val="24"/>
          <w:szCs w:val="24"/>
        </w:rPr>
        <w:t xml:space="preserve"> parandused seadustes tulenevalt Euroopa Komisjoni ettepanekutest), Mirjam </w:t>
      </w:r>
      <w:proofErr w:type="spellStart"/>
      <w:r w:rsidRPr="00B92E7F">
        <w:rPr>
          <w:rFonts w:ascii="Times New Roman" w:hAnsi="Times New Roman" w:cs="Times New Roman"/>
          <w:sz w:val="24"/>
          <w:szCs w:val="24"/>
        </w:rPr>
        <w:t>Rannula</w:t>
      </w:r>
      <w:proofErr w:type="spellEnd"/>
      <w:r w:rsidRPr="00B92E7F">
        <w:rPr>
          <w:rFonts w:ascii="Times New Roman" w:hAnsi="Times New Roman" w:cs="Times New Roman"/>
          <w:sz w:val="24"/>
          <w:szCs w:val="24"/>
        </w:rPr>
        <w:t xml:space="preserve"> (</w:t>
      </w:r>
      <w:hyperlink r:id="rId17">
        <w:r w:rsidR="16097D9A" w:rsidRPr="00B92E7F">
          <w:rPr>
            <w:rStyle w:val="Hperlink"/>
            <w:rFonts w:ascii="Times New Roman" w:hAnsi="Times New Roman" w:cs="Times New Roman"/>
            <w:sz w:val="24"/>
            <w:szCs w:val="24"/>
          </w:rPr>
          <w:t>mirjam.rannula@fin.ee</w:t>
        </w:r>
      </w:hyperlink>
      <w:r w:rsidR="00C64899" w:rsidRPr="00B92E7F">
        <w:rPr>
          <w:rFonts w:ascii="Times New Roman" w:hAnsi="Times New Roman" w:cs="Times New Roman"/>
          <w:sz w:val="24"/>
          <w:szCs w:val="24"/>
        </w:rPr>
        <w:t>,</w:t>
      </w:r>
      <w:r w:rsidRPr="00B92E7F">
        <w:rPr>
          <w:rFonts w:ascii="Times New Roman" w:hAnsi="Times New Roman" w:cs="Times New Roman"/>
          <w:sz w:val="24"/>
          <w:szCs w:val="24"/>
        </w:rPr>
        <w:t xml:space="preserve"> 5646 7227; olulise osaluse üleandmine, nõuded krediidiasutuse juhtidele) ning Kadri Martin (</w:t>
      </w:r>
      <w:hyperlink r:id="rId18">
        <w:r w:rsidR="593CF8D7" w:rsidRPr="00B92E7F">
          <w:rPr>
            <w:rStyle w:val="Hperlink"/>
            <w:rFonts w:ascii="Times New Roman" w:hAnsi="Times New Roman" w:cs="Times New Roman"/>
            <w:sz w:val="24"/>
            <w:szCs w:val="24"/>
          </w:rPr>
          <w:t>kadri.martin@fin.ee</w:t>
        </w:r>
      </w:hyperlink>
      <w:r w:rsidRPr="00B92E7F">
        <w:rPr>
          <w:rFonts w:ascii="Times New Roman" w:hAnsi="Times New Roman" w:cs="Times New Roman"/>
          <w:sz w:val="24"/>
          <w:szCs w:val="24"/>
        </w:rPr>
        <w:t xml:space="preserve">, 58851368; </w:t>
      </w:r>
      <w:r w:rsidR="68936E04" w:rsidRPr="00B92E7F">
        <w:rPr>
          <w:rFonts w:ascii="Times New Roman" w:hAnsi="Times New Roman" w:cs="Times New Roman"/>
          <w:sz w:val="24"/>
          <w:szCs w:val="24"/>
        </w:rPr>
        <w:t xml:space="preserve">CRR liikmesriigi valikud, </w:t>
      </w:r>
      <w:r w:rsidR="17014126" w:rsidRPr="00B92E7F">
        <w:rPr>
          <w:rFonts w:ascii="Times New Roman" w:hAnsi="Times New Roman" w:cs="Times New Roman"/>
          <w:sz w:val="24"/>
          <w:szCs w:val="24"/>
        </w:rPr>
        <w:t>makrotasandi usaldatavusnormatiivid</w:t>
      </w:r>
      <w:r w:rsidRPr="00B92E7F">
        <w:rPr>
          <w:rFonts w:ascii="Times New Roman" w:hAnsi="Times New Roman" w:cs="Times New Roman"/>
          <w:sz w:val="24"/>
          <w:szCs w:val="24"/>
        </w:rPr>
        <w:t xml:space="preserve">). </w:t>
      </w:r>
    </w:p>
    <w:p w14:paraId="07780EB0" w14:textId="77777777" w:rsidR="00AE34A0" w:rsidRPr="00B92E7F" w:rsidRDefault="00AE34A0" w:rsidP="00B92E7F">
      <w:pPr>
        <w:spacing w:after="0" w:line="240" w:lineRule="auto"/>
        <w:jc w:val="both"/>
        <w:rPr>
          <w:rFonts w:ascii="Times New Roman" w:hAnsi="Times New Roman" w:cs="Times New Roman"/>
          <w:sz w:val="24"/>
          <w:szCs w:val="24"/>
        </w:rPr>
      </w:pPr>
    </w:p>
    <w:p w14:paraId="5A4D9BB3" w14:textId="549F8D63" w:rsidR="251BA445" w:rsidRPr="00B92E7F" w:rsidRDefault="00AE34A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koostamisel tehti koostööd Eesti Panga ja Finantsinspektsiooni esindajatega. </w:t>
      </w:r>
    </w:p>
    <w:p w14:paraId="6BB7F015" w14:textId="20776333" w:rsidR="118E0BDA" w:rsidRPr="00B92E7F" w:rsidRDefault="118E0BDA" w:rsidP="00B92E7F">
      <w:pPr>
        <w:spacing w:after="0" w:line="240" w:lineRule="auto"/>
        <w:jc w:val="both"/>
        <w:rPr>
          <w:rFonts w:ascii="Times New Roman" w:hAnsi="Times New Roman" w:cs="Times New Roman"/>
          <w:sz w:val="24"/>
          <w:szCs w:val="24"/>
        </w:rPr>
      </w:pPr>
    </w:p>
    <w:p w14:paraId="707E14BF" w14:textId="60AEFA8E" w:rsidR="40C3ACE5" w:rsidRPr="00B92E7F" w:rsidRDefault="40C3ACE5" w:rsidP="00B92E7F">
      <w:pPr>
        <w:pStyle w:val="SLONormal"/>
        <w:spacing w:before="0" w:after="0"/>
        <w:rPr>
          <w:rStyle w:val="Allmrkuseviide"/>
          <w:vertAlign w:val="baseline"/>
          <w:lang w:val="et-EE"/>
        </w:rPr>
      </w:pPr>
      <w:r w:rsidRPr="00B92E7F">
        <w:rPr>
          <w:lang w:val="et-EE"/>
        </w:rPr>
        <w:t>Eelnõu</w:t>
      </w:r>
      <w:r w:rsidR="00A25B20" w:rsidRPr="00B92E7F">
        <w:rPr>
          <w:lang w:val="et-EE"/>
        </w:rPr>
        <w:t xml:space="preserve"> ja seletuskirja keelelist ning juriidilist kvaliteeti </w:t>
      </w:r>
      <w:r w:rsidR="3E14BFA8" w:rsidRPr="00B92E7F">
        <w:rPr>
          <w:lang w:val="et-EE"/>
        </w:rPr>
        <w:t>kontrollis Rahandusministeeriumi personali- ja õigusosakonna nõunik Marge Kaskpeit (</w:t>
      </w:r>
      <w:hyperlink r:id="rId19">
        <w:r w:rsidR="3E14BFA8" w:rsidRPr="00B92E7F">
          <w:rPr>
            <w:rStyle w:val="Hperlink"/>
            <w:lang w:val="et-EE"/>
          </w:rPr>
          <w:t>marge.kaskpeit@fin.ee</w:t>
        </w:r>
      </w:hyperlink>
      <w:r w:rsidR="3E14BFA8" w:rsidRPr="00B92E7F">
        <w:rPr>
          <w:lang w:val="et-EE"/>
        </w:rPr>
        <w:t>, 5885 1423).</w:t>
      </w:r>
    </w:p>
    <w:p w14:paraId="59F06A0A" w14:textId="2A3C5136" w:rsidR="118E0BDA" w:rsidRPr="00B92E7F" w:rsidRDefault="118E0BDA" w:rsidP="00B92E7F">
      <w:pPr>
        <w:spacing w:after="0" w:line="240" w:lineRule="auto"/>
        <w:jc w:val="both"/>
        <w:rPr>
          <w:rFonts w:ascii="Times New Roman" w:hAnsi="Times New Roman" w:cs="Times New Roman"/>
          <w:b/>
          <w:bCs/>
          <w:sz w:val="24"/>
          <w:szCs w:val="24"/>
        </w:rPr>
      </w:pPr>
    </w:p>
    <w:p w14:paraId="4AEF789B" w14:textId="77777777" w:rsidR="00AE34A0" w:rsidRPr="00B92E7F" w:rsidRDefault="00AE34A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t>1.3. Märkused</w:t>
      </w:r>
    </w:p>
    <w:p w14:paraId="74EB1C62" w14:textId="77777777" w:rsidR="00484885" w:rsidRPr="00B92E7F" w:rsidRDefault="00484885" w:rsidP="00B92E7F">
      <w:pPr>
        <w:spacing w:after="0" w:line="240" w:lineRule="auto"/>
        <w:jc w:val="both"/>
        <w:rPr>
          <w:rFonts w:ascii="Times New Roman" w:hAnsi="Times New Roman" w:cs="Times New Roman"/>
          <w:b/>
          <w:bCs/>
          <w:sz w:val="24"/>
          <w:szCs w:val="24"/>
        </w:rPr>
      </w:pPr>
    </w:p>
    <w:p w14:paraId="2788E285" w14:textId="37171E73" w:rsidR="00BC555A" w:rsidRPr="00B92E7F" w:rsidRDefault="3BB41CCC" w:rsidP="00B92E7F">
      <w:pPr>
        <w:spacing w:after="0" w:line="240" w:lineRule="auto"/>
        <w:jc w:val="both"/>
        <w:rPr>
          <w:rFonts w:ascii="Times New Roman" w:hAnsi="Times New Roman" w:cs="Times New Roman"/>
          <w:b/>
          <w:bCs/>
          <w:sz w:val="24"/>
          <w:szCs w:val="24"/>
        </w:rPr>
      </w:pPr>
      <w:r w:rsidRPr="7EEDE5F1">
        <w:rPr>
          <w:rFonts w:ascii="Times New Roman" w:hAnsi="Times New Roman" w:cs="Times New Roman"/>
          <w:sz w:val="24"/>
          <w:szCs w:val="24"/>
        </w:rPr>
        <w:t xml:space="preserve">Eelnõu ei ole seotud muu menetluses oleva eelnõuga. Eelnõus esitatud muudatustel puudub otsene seos Vabariigi Valitsuse tegevusprogrammiga, </w:t>
      </w:r>
      <w:commentRangeStart w:id="27"/>
      <w:r w:rsidRPr="7EEDE5F1">
        <w:rPr>
          <w:rFonts w:ascii="Times New Roman" w:hAnsi="Times New Roman" w:cs="Times New Roman"/>
          <w:sz w:val="24"/>
          <w:szCs w:val="24"/>
        </w:rPr>
        <w:t>sest eelnõu aluseks on Euroopa Liidu õigusaktides (direktiivis ja määruses) sätestatud nõuded.</w:t>
      </w:r>
      <w:commentRangeEnd w:id="27"/>
      <w:r w:rsidR="00BC555A">
        <w:commentReference w:id="27"/>
      </w:r>
      <w:r w:rsidRPr="7EEDE5F1">
        <w:rPr>
          <w:rFonts w:ascii="Times New Roman" w:hAnsi="Times New Roman" w:cs="Times New Roman"/>
          <w:sz w:val="24"/>
          <w:szCs w:val="24"/>
        </w:rPr>
        <w:t xml:space="preserve"> Kuna hea õigusloome ja normitehnika eeskirja (edaspidi HÕNTE) § 1 lõike 2 punkti 2 kohaselt ei ole väljatöötamiskavatsus nõutav, kui eelnõu käsitleb Euroopa Liidu õiguse rakendamist ja kui eelnõu aluseks oleva Euroopa Liidu õigusakti eelnõu menetlemisel on sisuliselt lähtutud HÕNTE § 1 lõikes 1 sätestatud nõuetest, siis ei ole antud eelnõu osas tehtud väljatöötamiskavatsust.</w:t>
      </w:r>
    </w:p>
    <w:p w14:paraId="3B287EE4" w14:textId="07583599" w:rsidR="00484885" w:rsidRPr="00B92E7F" w:rsidRDefault="00484885" w:rsidP="00B92E7F">
      <w:pPr>
        <w:spacing w:after="0" w:line="240" w:lineRule="auto"/>
        <w:jc w:val="both"/>
        <w:rPr>
          <w:rFonts w:ascii="Times New Roman" w:hAnsi="Times New Roman" w:cs="Times New Roman"/>
          <w:sz w:val="24"/>
          <w:szCs w:val="24"/>
        </w:rPr>
      </w:pPr>
    </w:p>
    <w:p w14:paraId="50086F44" w14:textId="4DE6E9FF" w:rsidR="00484885" w:rsidRPr="00B92E7F" w:rsidRDefault="04E54FE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Eesti õigusaktid, mis puudutavad pangandust ning mida eelnõuga muudetakse, on järgmised: </w:t>
      </w:r>
    </w:p>
    <w:p w14:paraId="0D5DAF7C" w14:textId="17EF9A00" w:rsidR="00484885" w:rsidRPr="00B92E7F" w:rsidRDefault="6D7B4E34" w:rsidP="00B92E7F">
      <w:pPr>
        <w:pStyle w:val="Loendilik"/>
        <w:numPr>
          <w:ilvl w:val="0"/>
          <w:numId w:val="11"/>
        </w:numPr>
        <w:spacing w:after="0" w:line="240" w:lineRule="auto"/>
        <w:jc w:val="both"/>
        <w:rPr>
          <w:rFonts w:ascii="Times New Roman" w:eastAsia="Calibri" w:hAnsi="Times New Roman" w:cs="Times New Roman"/>
          <w:sz w:val="24"/>
          <w:szCs w:val="24"/>
        </w:rPr>
      </w:pPr>
      <w:r w:rsidRPr="7EEDE5F1">
        <w:rPr>
          <w:rFonts w:ascii="Times New Roman" w:hAnsi="Times New Roman" w:cs="Times New Roman"/>
          <w:sz w:val="24"/>
          <w:szCs w:val="24"/>
        </w:rPr>
        <w:t>krediidiasutuste seadus</w:t>
      </w:r>
      <w:r w:rsidR="6D5ED477" w:rsidRPr="7EEDE5F1">
        <w:rPr>
          <w:rFonts w:ascii="Times New Roman" w:hAnsi="Times New Roman" w:cs="Times New Roman"/>
          <w:sz w:val="24"/>
          <w:szCs w:val="24"/>
        </w:rPr>
        <w:t xml:space="preserve"> (edaspidi ka </w:t>
      </w:r>
      <w:r w:rsidR="6D5ED477" w:rsidRPr="7EEDE5F1">
        <w:rPr>
          <w:rFonts w:ascii="Times New Roman" w:hAnsi="Times New Roman" w:cs="Times New Roman"/>
          <w:i/>
          <w:iCs/>
          <w:sz w:val="24"/>
          <w:szCs w:val="24"/>
        </w:rPr>
        <w:t>KAS</w:t>
      </w:r>
      <w:r w:rsidR="6D5ED477" w:rsidRPr="7EEDE5F1">
        <w:rPr>
          <w:rFonts w:ascii="Times New Roman" w:hAnsi="Times New Roman" w:cs="Times New Roman"/>
          <w:sz w:val="24"/>
          <w:szCs w:val="24"/>
        </w:rPr>
        <w:t>)</w:t>
      </w:r>
      <w:r w:rsidRPr="7EEDE5F1">
        <w:rPr>
          <w:rFonts w:ascii="Times New Roman" w:hAnsi="Times New Roman" w:cs="Times New Roman"/>
          <w:sz w:val="24"/>
          <w:szCs w:val="24"/>
        </w:rPr>
        <w:t xml:space="preserve"> redaktsioonis</w:t>
      </w:r>
      <w:r w:rsidR="30EB3E5F" w:rsidRPr="7EEDE5F1">
        <w:rPr>
          <w:rFonts w:ascii="Times New Roman" w:hAnsi="Times New Roman" w:cs="Times New Roman"/>
          <w:sz w:val="24"/>
          <w:szCs w:val="24"/>
        </w:rPr>
        <w:t xml:space="preserve"> </w:t>
      </w:r>
      <w:commentRangeStart w:id="28"/>
      <w:r w:rsidR="30EB3E5F" w:rsidRPr="7EEDE5F1">
        <w:rPr>
          <w:rFonts w:ascii="Times New Roman" w:eastAsia="Calibri" w:hAnsi="Times New Roman" w:cs="Times New Roman"/>
          <w:sz w:val="24"/>
          <w:szCs w:val="24"/>
        </w:rPr>
        <w:t>RT I, 03.12.2024, 12</w:t>
      </w:r>
      <w:commentRangeEnd w:id="28"/>
      <w:r w:rsidR="04E54FEC">
        <w:commentReference w:id="28"/>
      </w:r>
      <w:r w:rsidR="30EB3E5F" w:rsidRPr="7EEDE5F1">
        <w:rPr>
          <w:rFonts w:ascii="Times New Roman" w:eastAsia="Calibri" w:hAnsi="Times New Roman" w:cs="Times New Roman"/>
          <w:sz w:val="24"/>
          <w:szCs w:val="24"/>
        </w:rPr>
        <w:t>;</w:t>
      </w:r>
    </w:p>
    <w:p w14:paraId="624AD57E" w14:textId="58AA9ABC" w:rsidR="00484885" w:rsidRPr="00B92E7F" w:rsidRDefault="0D6741EE" w:rsidP="00B92E7F">
      <w:pPr>
        <w:pStyle w:val="Loendilik"/>
        <w:numPr>
          <w:ilvl w:val="0"/>
          <w:numId w:val="11"/>
        </w:numPr>
        <w:spacing w:after="0" w:line="240" w:lineRule="auto"/>
        <w:jc w:val="both"/>
        <w:rPr>
          <w:rFonts w:ascii="Times New Roman" w:eastAsia="Calibri" w:hAnsi="Times New Roman" w:cs="Times New Roman"/>
          <w:sz w:val="24"/>
          <w:szCs w:val="24"/>
        </w:rPr>
      </w:pPr>
      <w:r w:rsidRPr="7EEDE5F1">
        <w:rPr>
          <w:rFonts w:ascii="Times New Roman" w:hAnsi="Times New Roman" w:cs="Times New Roman"/>
          <w:sz w:val="24"/>
          <w:szCs w:val="24"/>
        </w:rPr>
        <w:t>Finantsinspektsiooni seadus</w:t>
      </w:r>
      <w:r w:rsidR="25688A00" w:rsidRPr="7EEDE5F1">
        <w:rPr>
          <w:rFonts w:ascii="Times New Roman" w:hAnsi="Times New Roman" w:cs="Times New Roman"/>
          <w:sz w:val="24"/>
          <w:szCs w:val="24"/>
        </w:rPr>
        <w:t xml:space="preserve"> (edaspidi ka </w:t>
      </w:r>
      <w:r w:rsidR="25688A00" w:rsidRPr="7EEDE5F1">
        <w:rPr>
          <w:rFonts w:ascii="Times New Roman" w:hAnsi="Times New Roman" w:cs="Times New Roman"/>
          <w:i/>
          <w:iCs/>
          <w:sz w:val="24"/>
          <w:szCs w:val="24"/>
        </w:rPr>
        <w:t>FIS</w:t>
      </w:r>
      <w:r w:rsidR="25688A00" w:rsidRPr="7EEDE5F1">
        <w:rPr>
          <w:rFonts w:ascii="Times New Roman" w:hAnsi="Times New Roman" w:cs="Times New Roman"/>
          <w:sz w:val="24"/>
          <w:szCs w:val="24"/>
        </w:rPr>
        <w:t>)</w:t>
      </w:r>
      <w:r w:rsidRPr="7EEDE5F1">
        <w:rPr>
          <w:rFonts w:ascii="Times New Roman" w:hAnsi="Times New Roman" w:cs="Times New Roman"/>
          <w:sz w:val="24"/>
          <w:szCs w:val="24"/>
        </w:rPr>
        <w:t xml:space="preserve"> redaktsioonis</w:t>
      </w:r>
      <w:r w:rsidR="0E2875E2" w:rsidRPr="7EEDE5F1">
        <w:rPr>
          <w:rFonts w:ascii="Times New Roman" w:hAnsi="Times New Roman" w:cs="Times New Roman"/>
          <w:sz w:val="24"/>
          <w:szCs w:val="24"/>
        </w:rPr>
        <w:t xml:space="preserve"> </w:t>
      </w:r>
      <w:commentRangeStart w:id="29"/>
      <w:r w:rsidR="0E2875E2" w:rsidRPr="7EEDE5F1">
        <w:rPr>
          <w:rFonts w:ascii="Times New Roman" w:eastAsia="Calibri" w:hAnsi="Times New Roman" w:cs="Times New Roman"/>
          <w:sz w:val="24"/>
          <w:szCs w:val="24"/>
        </w:rPr>
        <w:t>RT I, 31.12.2024, 43</w:t>
      </w:r>
      <w:commentRangeEnd w:id="29"/>
      <w:r w:rsidR="00484885">
        <w:commentReference w:id="29"/>
      </w:r>
      <w:r w:rsidR="0E2875E2" w:rsidRPr="7EEDE5F1">
        <w:rPr>
          <w:rFonts w:ascii="Times New Roman" w:eastAsia="Calibri" w:hAnsi="Times New Roman" w:cs="Times New Roman"/>
          <w:sz w:val="24"/>
          <w:szCs w:val="24"/>
        </w:rPr>
        <w:t>;</w:t>
      </w:r>
    </w:p>
    <w:p w14:paraId="5243CF8C" w14:textId="4A259F9D" w:rsidR="00484885" w:rsidRPr="00B92E7F" w:rsidRDefault="04E54FEC" w:rsidP="00B92E7F">
      <w:pPr>
        <w:pStyle w:val="Loendilik"/>
        <w:numPr>
          <w:ilvl w:val="0"/>
          <w:numId w:val="11"/>
        </w:num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sz w:val="24"/>
          <w:szCs w:val="24"/>
        </w:rPr>
        <w:t xml:space="preserve">finantskriisi ennetamise ja lahendamise seadus </w:t>
      </w:r>
      <w:r w:rsidR="30E0D811" w:rsidRPr="00B92E7F">
        <w:rPr>
          <w:rFonts w:ascii="Times New Roman" w:hAnsi="Times New Roman" w:cs="Times New Roman"/>
          <w:sz w:val="24"/>
          <w:szCs w:val="24"/>
        </w:rPr>
        <w:t xml:space="preserve">(edaspidi ka </w:t>
      </w:r>
      <w:r w:rsidR="30E0D811" w:rsidRPr="00B92E7F">
        <w:rPr>
          <w:rFonts w:ascii="Times New Roman" w:hAnsi="Times New Roman" w:cs="Times New Roman"/>
          <w:i/>
          <w:iCs/>
          <w:sz w:val="24"/>
          <w:szCs w:val="24"/>
        </w:rPr>
        <w:t>FELS</w:t>
      </w:r>
      <w:r w:rsidR="30E0D811" w:rsidRPr="00B92E7F">
        <w:rPr>
          <w:rFonts w:ascii="Times New Roman" w:hAnsi="Times New Roman" w:cs="Times New Roman"/>
          <w:sz w:val="24"/>
          <w:szCs w:val="24"/>
        </w:rPr>
        <w:t xml:space="preserve">) </w:t>
      </w:r>
      <w:r w:rsidRPr="00B92E7F">
        <w:rPr>
          <w:rFonts w:ascii="Times New Roman" w:hAnsi="Times New Roman" w:cs="Times New Roman"/>
          <w:sz w:val="24"/>
          <w:szCs w:val="24"/>
        </w:rPr>
        <w:t>redaktsioonis</w:t>
      </w:r>
      <w:r w:rsidR="60B7F78D" w:rsidRPr="00B92E7F">
        <w:rPr>
          <w:rFonts w:ascii="Times New Roman" w:hAnsi="Times New Roman" w:cs="Times New Roman"/>
          <w:sz w:val="24"/>
          <w:szCs w:val="24"/>
        </w:rPr>
        <w:t xml:space="preserve"> </w:t>
      </w:r>
      <w:r w:rsidR="60B7F78D" w:rsidRPr="00B92E7F">
        <w:rPr>
          <w:rFonts w:ascii="Times New Roman" w:eastAsia="Calibri" w:hAnsi="Times New Roman" w:cs="Times New Roman"/>
          <w:sz w:val="24"/>
          <w:szCs w:val="24"/>
        </w:rPr>
        <w:t>RT I, 11.10.2024, 5;</w:t>
      </w:r>
      <w:r w:rsidRPr="00B92E7F">
        <w:rPr>
          <w:rFonts w:ascii="Times New Roman" w:eastAsia="Calibri" w:hAnsi="Times New Roman" w:cs="Times New Roman"/>
          <w:sz w:val="24"/>
          <w:szCs w:val="24"/>
        </w:rPr>
        <w:t xml:space="preserve"> </w:t>
      </w:r>
    </w:p>
    <w:p w14:paraId="398B4F7E" w14:textId="12F0DF2A" w:rsidR="7252294C" w:rsidRPr="00B92E7F" w:rsidRDefault="73B64ABB" w:rsidP="00B92E7F">
      <w:pPr>
        <w:pStyle w:val="Loendilik"/>
        <w:numPr>
          <w:ilvl w:val="0"/>
          <w:numId w:val="11"/>
        </w:numPr>
        <w:spacing w:after="0" w:line="240" w:lineRule="auto"/>
        <w:jc w:val="both"/>
        <w:rPr>
          <w:rFonts w:ascii="Times New Roman" w:eastAsia="Calibri" w:hAnsi="Times New Roman" w:cs="Times New Roman"/>
          <w:sz w:val="24"/>
          <w:szCs w:val="24"/>
        </w:rPr>
      </w:pPr>
      <w:r w:rsidRPr="7EEDE5F1">
        <w:rPr>
          <w:rFonts w:ascii="Times New Roman" w:eastAsia="Calibri" w:hAnsi="Times New Roman" w:cs="Times New Roman"/>
          <w:sz w:val="24"/>
          <w:szCs w:val="24"/>
        </w:rPr>
        <w:t xml:space="preserve">investeerimisfondide seadus (edaspidi ka </w:t>
      </w:r>
      <w:r w:rsidRPr="7EEDE5F1">
        <w:rPr>
          <w:rFonts w:ascii="Times New Roman" w:eastAsia="Calibri" w:hAnsi="Times New Roman" w:cs="Times New Roman"/>
          <w:i/>
          <w:iCs/>
          <w:sz w:val="24"/>
          <w:szCs w:val="24"/>
        </w:rPr>
        <w:t>IFS</w:t>
      </w:r>
      <w:r w:rsidRPr="7EEDE5F1">
        <w:rPr>
          <w:rFonts w:ascii="Times New Roman" w:eastAsia="Calibri" w:hAnsi="Times New Roman" w:cs="Times New Roman"/>
          <w:sz w:val="24"/>
          <w:szCs w:val="24"/>
        </w:rPr>
        <w:t xml:space="preserve">) redaktsioonis </w:t>
      </w:r>
      <w:commentRangeStart w:id="30"/>
      <w:r w:rsidRPr="7EEDE5F1">
        <w:rPr>
          <w:rFonts w:ascii="Times New Roman" w:eastAsia="Calibri" w:hAnsi="Times New Roman" w:cs="Times New Roman"/>
          <w:sz w:val="24"/>
          <w:szCs w:val="24"/>
        </w:rPr>
        <w:t>RT I, 03.12.2024, 2</w:t>
      </w:r>
      <w:commentRangeEnd w:id="30"/>
      <w:r w:rsidR="7252294C">
        <w:commentReference w:id="30"/>
      </w:r>
      <w:r w:rsidRPr="7EEDE5F1">
        <w:rPr>
          <w:rFonts w:ascii="Times New Roman" w:eastAsia="Calibri" w:hAnsi="Times New Roman" w:cs="Times New Roman"/>
          <w:sz w:val="24"/>
          <w:szCs w:val="24"/>
        </w:rPr>
        <w:t xml:space="preserve">, </w:t>
      </w:r>
    </w:p>
    <w:p w14:paraId="3F23D4CF" w14:textId="6BF8C375" w:rsidR="3CD2E348" w:rsidRPr="00B92E7F" w:rsidRDefault="3CD2E348" w:rsidP="00B92E7F">
      <w:pPr>
        <w:pStyle w:val="Loendilik"/>
        <w:numPr>
          <w:ilvl w:val="0"/>
          <w:numId w:val="11"/>
        </w:num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k</w:t>
      </w:r>
      <w:r w:rsidR="7252294C" w:rsidRPr="00B92E7F">
        <w:rPr>
          <w:rFonts w:ascii="Times New Roman" w:eastAsia="Calibri" w:hAnsi="Times New Roman" w:cs="Times New Roman"/>
          <w:sz w:val="24"/>
          <w:szCs w:val="24"/>
        </w:rPr>
        <w:t xml:space="preserve">indlustustegevuse seadus (edaspidi ka </w:t>
      </w:r>
      <w:proofErr w:type="spellStart"/>
      <w:r w:rsidR="7252294C" w:rsidRPr="00B92E7F">
        <w:rPr>
          <w:rFonts w:ascii="Times New Roman" w:eastAsia="Calibri" w:hAnsi="Times New Roman" w:cs="Times New Roman"/>
          <w:i/>
          <w:iCs/>
          <w:sz w:val="24"/>
          <w:szCs w:val="24"/>
        </w:rPr>
        <w:t>KindlTS</w:t>
      </w:r>
      <w:proofErr w:type="spellEnd"/>
      <w:r w:rsidR="7252294C" w:rsidRPr="00B92E7F">
        <w:rPr>
          <w:rFonts w:ascii="Times New Roman" w:eastAsia="Calibri" w:hAnsi="Times New Roman" w:cs="Times New Roman"/>
          <w:sz w:val="24"/>
          <w:szCs w:val="24"/>
        </w:rPr>
        <w:t>) redaktsioonis RT I, 03.12.2024, 10,</w:t>
      </w:r>
    </w:p>
    <w:p w14:paraId="5DE569AE" w14:textId="1E51DEA0" w:rsidR="7F69A562" w:rsidRPr="00B92E7F" w:rsidRDefault="2C7FCC9A" w:rsidP="00B92E7F">
      <w:pPr>
        <w:pStyle w:val="Loendilik"/>
        <w:numPr>
          <w:ilvl w:val="0"/>
          <w:numId w:val="11"/>
        </w:numPr>
        <w:spacing w:after="0" w:line="240" w:lineRule="auto"/>
        <w:jc w:val="both"/>
        <w:rPr>
          <w:rFonts w:ascii="Times New Roman" w:eastAsia="Calibri" w:hAnsi="Times New Roman" w:cs="Times New Roman"/>
          <w:sz w:val="24"/>
          <w:szCs w:val="24"/>
        </w:rPr>
      </w:pPr>
      <w:r w:rsidRPr="7EEDE5F1">
        <w:rPr>
          <w:rFonts w:ascii="Times New Roman" w:eastAsia="Calibri" w:hAnsi="Times New Roman" w:cs="Times New Roman"/>
          <w:sz w:val="24"/>
          <w:szCs w:val="24"/>
        </w:rPr>
        <w:t>m</w:t>
      </w:r>
      <w:r w:rsidR="73B64ABB" w:rsidRPr="7EEDE5F1">
        <w:rPr>
          <w:rFonts w:ascii="Times New Roman" w:eastAsia="Calibri" w:hAnsi="Times New Roman" w:cs="Times New Roman"/>
          <w:sz w:val="24"/>
          <w:szCs w:val="24"/>
        </w:rPr>
        <w:t xml:space="preserve">akseasutuste ja e-raha asutuste seadus (edaspidi ka </w:t>
      </w:r>
      <w:r w:rsidR="73B64ABB" w:rsidRPr="7EEDE5F1">
        <w:rPr>
          <w:rFonts w:ascii="Times New Roman" w:eastAsia="Calibri" w:hAnsi="Times New Roman" w:cs="Times New Roman"/>
          <w:i/>
          <w:iCs/>
          <w:sz w:val="24"/>
          <w:szCs w:val="24"/>
        </w:rPr>
        <w:t>MERAS</w:t>
      </w:r>
      <w:r w:rsidR="73B64ABB" w:rsidRPr="7EEDE5F1">
        <w:rPr>
          <w:rFonts w:ascii="Times New Roman" w:eastAsia="Calibri" w:hAnsi="Times New Roman" w:cs="Times New Roman"/>
          <w:sz w:val="24"/>
          <w:szCs w:val="24"/>
        </w:rPr>
        <w:t xml:space="preserve">) redaktsioonis RT I, </w:t>
      </w:r>
      <w:commentRangeStart w:id="31"/>
      <w:r w:rsidR="73B64ABB" w:rsidRPr="7EEDE5F1">
        <w:rPr>
          <w:rFonts w:ascii="Times New Roman" w:eastAsia="Calibri" w:hAnsi="Times New Roman" w:cs="Times New Roman"/>
          <w:sz w:val="24"/>
          <w:szCs w:val="24"/>
        </w:rPr>
        <w:t>11.10.2024, 16</w:t>
      </w:r>
      <w:commentRangeEnd w:id="31"/>
      <w:r w:rsidR="7F69A562">
        <w:commentReference w:id="31"/>
      </w:r>
      <w:r w:rsidR="73B64ABB" w:rsidRPr="7EEDE5F1">
        <w:rPr>
          <w:rFonts w:ascii="Times New Roman" w:eastAsia="Calibri" w:hAnsi="Times New Roman" w:cs="Times New Roman"/>
          <w:sz w:val="24"/>
          <w:szCs w:val="24"/>
        </w:rPr>
        <w:t>,</w:t>
      </w:r>
    </w:p>
    <w:p w14:paraId="7E194A06" w14:textId="2E1A715F" w:rsidR="00484885" w:rsidRPr="00B92E7F" w:rsidRDefault="04E54FEC" w:rsidP="00B92E7F">
      <w:pPr>
        <w:pStyle w:val="Loendilik"/>
        <w:numPr>
          <w:ilvl w:val="0"/>
          <w:numId w:val="11"/>
        </w:num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sz w:val="24"/>
          <w:szCs w:val="24"/>
        </w:rPr>
        <w:t>rahapesu ja terrorismi rahastamise tõkestamise seadus</w:t>
      </w:r>
      <w:r w:rsidR="30E0D811" w:rsidRPr="00B92E7F">
        <w:rPr>
          <w:rFonts w:ascii="Times New Roman" w:hAnsi="Times New Roman" w:cs="Times New Roman"/>
          <w:sz w:val="24"/>
          <w:szCs w:val="24"/>
        </w:rPr>
        <w:t xml:space="preserve"> (edaspidi ka </w:t>
      </w:r>
      <w:proofErr w:type="spellStart"/>
      <w:r w:rsidR="30E0D811" w:rsidRPr="00B92E7F">
        <w:rPr>
          <w:rFonts w:ascii="Times New Roman" w:hAnsi="Times New Roman" w:cs="Times New Roman"/>
          <w:i/>
          <w:iCs/>
          <w:sz w:val="24"/>
          <w:szCs w:val="24"/>
        </w:rPr>
        <w:t>RahaPTS</w:t>
      </w:r>
      <w:proofErr w:type="spellEnd"/>
      <w:r w:rsidR="30E0D811" w:rsidRPr="00B92E7F">
        <w:rPr>
          <w:rFonts w:ascii="Times New Roman" w:hAnsi="Times New Roman" w:cs="Times New Roman"/>
          <w:sz w:val="24"/>
          <w:szCs w:val="24"/>
        </w:rPr>
        <w:t>)</w:t>
      </w:r>
      <w:r w:rsidRPr="00B92E7F">
        <w:rPr>
          <w:rFonts w:ascii="Times New Roman" w:hAnsi="Times New Roman" w:cs="Times New Roman"/>
          <w:sz w:val="24"/>
          <w:szCs w:val="24"/>
        </w:rPr>
        <w:t xml:space="preserve"> redaktsioonis</w:t>
      </w:r>
      <w:r w:rsidR="3A4CABD4" w:rsidRPr="00B92E7F">
        <w:rPr>
          <w:rFonts w:ascii="Times New Roman" w:hAnsi="Times New Roman" w:cs="Times New Roman"/>
          <w:sz w:val="24"/>
          <w:szCs w:val="24"/>
        </w:rPr>
        <w:t xml:space="preserve"> </w:t>
      </w:r>
      <w:r w:rsidR="3A4CABD4" w:rsidRPr="00B92E7F">
        <w:rPr>
          <w:rFonts w:ascii="Times New Roman" w:eastAsia="Calibri" w:hAnsi="Times New Roman" w:cs="Times New Roman"/>
          <w:sz w:val="24"/>
          <w:szCs w:val="24"/>
        </w:rPr>
        <w:t>RT I, 14.03.2025, 23;</w:t>
      </w:r>
    </w:p>
    <w:p w14:paraId="1C730AE8" w14:textId="086ABD2C" w:rsidR="00BC555A" w:rsidRPr="00B92E7F" w:rsidRDefault="6D7B4E34" w:rsidP="00B92E7F">
      <w:pPr>
        <w:pStyle w:val="Loendilik"/>
        <w:numPr>
          <w:ilvl w:val="0"/>
          <w:numId w:val="11"/>
        </w:numPr>
        <w:spacing w:after="0" w:line="240" w:lineRule="auto"/>
        <w:jc w:val="both"/>
        <w:rPr>
          <w:rFonts w:ascii="Times New Roman" w:eastAsia="Calibri" w:hAnsi="Times New Roman" w:cs="Times New Roman"/>
          <w:sz w:val="24"/>
          <w:szCs w:val="24"/>
        </w:rPr>
      </w:pPr>
      <w:r w:rsidRPr="7EEDE5F1">
        <w:rPr>
          <w:rFonts w:ascii="Times New Roman" w:hAnsi="Times New Roman" w:cs="Times New Roman"/>
          <w:sz w:val="24"/>
          <w:szCs w:val="24"/>
        </w:rPr>
        <w:t>väärtpaberituru seadus</w:t>
      </w:r>
      <w:r w:rsidR="6D5ED477" w:rsidRPr="7EEDE5F1">
        <w:rPr>
          <w:rFonts w:ascii="Times New Roman" w:hAnsi="Times New Roman" w:cs="Times New Roman"/>
          <w:sz w:val="24"/>
          <w:szCs w:val="24"/>
        </w:rPr>
        <w:t xml:space="preserve"> (edaspidi ka </w:t>
      </w:r>
      <w:r w:rsidR="6D5ED477" w:rsidRPr="7EEDE5F1">
        <w:rPr>
          <w:rFonts w:ascii="Times New Roman" w:hAnsi="Times New Roman" w:cs="Times New Roman"/>
          <w:i/>
          <w:iCs/>
          <w:sz w:val="24"/>
          <w:szCs w:val="24"/>
        </w:rPr>
        <w:t>VPTS</w:t>
      </w:r>
      <w:r w:rsidR="6D5ED477" w:rsidRPr="7EEDE5F1">
        <w:rPr>
          <w:rFonts w:ascii="Times New Roman" w:hAnsi="Times New Roman" w:cs="Times New Roman"/>
          <w:sz w:val="24"/>
          <w:szCs w:val="24"/>
        </w:rPr>
        <w:t>)</w:t>
      </w:r>
      <w:r w:rsidRPr="7EEDE5F1">
        <w:rPr>
          <w:rFonts w:ascii="Times New Roman" w:hAnsi="Times New Roman" w:cs="Times New Roman"/>
          <w:sz w:val="24"/>
          <w:szCs w:val="24"/>
        </w:rPr>
        <w:t xml:space="preserve"> redaktsioonis</w:t>
      </w:r>
      <w:r w:rsidR="5C0F0AE5" w:rsidRPr="7EEDE5F1">
        <w:rPr>
          <w:rFonts w:ascii="Times New Roman" w:hAnsi="Times New Roman" w:cs="Times New Roman"/>
          <w:sz w:val="24"/>
          <w:szCs w:val="24"/>
        </w:rPr>
        <w:t xml:space="preserve"> </w:t>
      </w:r>
      <w:commentRangeStart w:id="32"/>
      <w:r w:rsidR="5C0F0AE5" w:rsidRPr="7EEDE5F1">
        <w:rPr>
          <w:rFonts w:ascii="Times New Roman" w:eastAsia="Calibri" w:hAnsi="Times New Roman" w:cs="Times New Roman"/>
          <w:sz w:val="24"/>
          <w:szCs w:val="24"/>
        </w:rPr>
        <w:t>RT I, 07.01.2025, 4</w:t>
      </w:r>
      <w:commentRangeEnd w:id="32"/>
      <w:r w:rsidR="04E54FEC">
        <w:commentReference w:id="32"/>
      </w:r>
      <w:r w:rsidR="5C0F0AE5" w:rsidRPr="7EEDE5F1">
        <w:rPr>
          <w:rFonts w:ascii="Times New Roman" w:eastAsia="Calibri" w:hAnsi="Times New Roman" w:cs="Times New Roman"/>
          <w:sz w:val="24"/>
          <w:szCs w:val="24"/>
        </w:rPr>
        <w:t>.</w:t>
      </w:r>
    </w:p>
    <w:p w14:paraId="23864FC9" w14:textId="77777777" w:rsidR="00BC555A" w:rsidRPr="00B92E7F" w:rsidRDefault="00BC555A" w:rsidP="00B92E7F">
      <w:pPr>
        <w:spacing w:after="0" w:line="240" w:lineRule="auto"/>
        <w:jc w:val="both"/>
        <w:rPr>
          <w:rFonts w:ascii="Times New Roman" w:hAnsi="Times New Roman" w:cs="Times New Roman"/>
          <w:sz w:val="24"/>
          <w:szCs w:val="24"/>
        </w:rPr>
      </w:pPr>
    </w:p>
    <w:p w14:paraId="7EFEDA3A" w14:textId="04D0C5AF" w:rsidR="00AE34A0" w:rsidRPr="00B92E7F" w:rsidRDefault="004848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vastuvõtmiseks on vajalik </w:t>
      </w:r>
      <w:r w:rsidR="00BC555A" w:rsidRPr="00B92E7F">
        <w:rPr>
          <w:rFonts w:ascii="Times New Roman" w:hAnsi="Times New Roman" w:cs="Times New Roman"/>
          <w:sz w:val="24"/>
          <w:szCs w:val="24"/>
        </w:rPr>
        <w:t xml:space="preserve">lihthäälteenamus. </w:t>
      </w:r>
    </w:p>
    <w:p w14:paraId="320C7039" w14:textId="77777777" w:rsidR="00DB2C89" w:rsidRPr="00B92E7F" w:rsidRDefault="00DB2C89" w:rsidP="00B92E7F">
      <w:pPr>
        <w:spacing w:after="0" w:line="240" w:lineRule="auto"/>
        <w:jc w:val="both"/>
        <w:rPr>
          <w:rFonts w:ascii="Times New Roman" w:hAnsi="Times New Roman" w:cs="Times New Roman"/>
          <w:sz w:val="24"/>
          <w:szCs w:val="24"/>
        </w:rPr>
      </w:pPr>
    </w:p>
    <w:p w14:paraId="78B628D0" w14:textId="77777777" w:rsidR="00AE34A0" w:rsidRPr="00B92E7F" w:rsidRDefault="00AE34A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2. Seaduse eesmärk </w:t>
      </w:r>
    </w:p>
    <w:p w14:paraId="22F17A48" w14:textId="77777777" w:rsidR="00AE34A0" w:rsidRPr="00B92E7F" w:rsidRDefault="00AE34A0" w:rsidP="00B92E7F">
      <w:pPr>
        <w:spacing w:after="0" w:line="240" w:lineRule="auto"/>
        <w:jc w:val="both"/>
        <w:rPr>
          <w:rFonts w:ascii="Times New Roman" w:hAnsi="Times New Roman" w:cs="Times New Roman"/>
          <w:b/>
          <w:bCs/>
          <w:sz w:val="24"/>
          <w:szCs w:val="24"/>
        </w:rPr>
      </w:pPr>
    </w:p>
    <w:p w14:paraId="2B6CBC9F" w14:textId="284C894F" w:rsidR="00AE34A0" w:rsidRPr="00B92E7F" w:rsidRDefault="00AE34A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t xml:space="preserve">2.1. </w:t>
      </w:r>
      <w:r w:rsidR="00521675" w:rsidRPr="00B92E7F">
        <w:rPr>
          <w:rFonts w:ascii="Times New Roman" w:hAnsi="Times New Roman" w:cs="Times New Roman"/>
          <w:b/>
          <w:bCs/>
          <w:sz w:val="24"/>
          <w:szCs w:val="24"/>
        </w:rPr>
        <w:t xml:space="preserve">Basel III pakett </w:t>
      </w:r>
      <w:r w:rsidRPr="00B92E7F">
        <w:rPr>
          <w:rFonts w:ascii="Times New Roman" w:hAnsi="Times New Roman" w:cs="Times New Roman"/>
          <w:b/>
          <w:bCs/>
          <w:sz w:val="24"/>
          <w:szCs w:val="24"/>
        </w:rPr>
        <w:t xml:space="preserve"> </w:t>
      </w:r>
    </w:p>
    <w:p w14:paraId="729D8B25" w14:textId="77777777" w:rsidR="00AE34A0" w:rsidRPr="00B92E7F" w:rsidRDefault="00AE34A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p>
    <w:p w14:paraId="3DA93A81" w14:textId="203637F0" w:rsidR="00E451BF" w:rsidRPr="00B92E7F" w:rsidRDefault="00AE34A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t xml:space="preserve">2.1.1. Üldine taust </w:t>
      </w:r>
    </w:p>
    <w:p w14:paraId="46FA813F" w14:textId="30AB6C17" w:rsidR="00AE34A0" w:rsidRPr="00B92E7F" w:rsidRDefault="00AE34A0" w:rsidP="00B92E7F">
      <w:pPr>
        <w:spacing w:after="0" w:line="240" w:lineRule="auto"/>
        <w:jc w:val="both"/>
        <w:rPr>
          <w:rFonts w:ascii="Times New Roman" w:hAnsi="Times New Roman" w:cs="Times New Roman"/>
          <w:sz w:val="24"/>
          <w:szCs w:val="24"/>
        </w:rPr>
      </w:pPr>
    </w:p>
    <w:p w14:paraId="210AF60E" w14:textId="44794DB7" w:rsidR="00B24FBD" w:rsidRPr="00B92E7F" w:rsidRDefault="000641F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1974. aastal asutas kümme </w:t>
      </w:r>
      <w:r w:rsidR="00EF0159" w:rsidRPr="00B92E7F">
        <w:rPr>
          <w:rFonts w:ascii="Times New Roman" w:hAnsi="Times New Roman" w:cs="Times New Roman"/>
          <w:sz w:val="24"/>
          <w:szCs w:val="24"/>
        </w:rPr>
        <w:t>tolle aja juhtriiki</w:t>
      </w:r>
      <w:r w:rsidRPr="00B92E7F">
        <w:rPr>
          <w:rFonts w:ascii="Times New Roman" w:hAnsi="Times New Roman" w:cs="Times New Roman"/>
          <w:sz w:val="24"/>
          <w:szCs w:val="24"/>
        </w:rPr>
        <w:t xml:space="preserve"> (n-ö G-10 riigid) Baseli Pangandusjärelevalve Komitee, et leppida kokku ühtsetes pangandusreeglites ning aidata kaasa nende reeglite rakendamisele rahvusvahelisel tasandil</w:t>
      </w:r>
      <w:r w:rsidR="00EF0159" w:rsidRPr="00B92E7F">
        <w:rPr>
          <w:rFonts w:ascii="Times New Roman" w:hAnsi="Times New Roman" w:cs="Times New Roman"/>
          <w:sz w:val="24"/>
          <w:szCs w:val="24"/>
        </w:rPr>
        <w:t xml:space="preserve"> ning pangandusjärelevalve toimimisele. Komitee kiitis 1988. aastal heaks Basel I paketi, mille G-10 riigid võtsid üle oma siseriiklikusse õigusesse 1992. aastal. Esimese paketi</w:t>
      </w:r>
      <w:r w:rsidR="00897E86" w:rsidRPr="00B92E7F">
        <w:rPr>
          <w:rFonts w:ascii="Times New Roman" w:hAnsi="Times New Roman" w:cs="Times New Roman"/>
          <w:sz w:val="24"/>
          <w:szCs w:val="24"/>
        </w:rPr>
        <w:t>ga klassifitseeriti pankade varad viite kategooriasse sõltuvalt nende krediidiriskist ning pankasid, mis toimetasid piiriüleselt, kohustati hoidma tagatisena minimaalselt 8</w:t>
      </w:r>
      <w:r w:rsidR="22CDEB46" w:rsidRPr="00B92E7F">
        <w:rPr>
          <w:rFonts w:ascii="Times New Roman" w:hAnsi="Times New Roman" w:cs="Times New Roman"/>
          <w:sz w:val="24"/>
          <w:szCs w:val="24"/>
        </w:rPr>
        <w:t xml:space="preserve"> protsenti</w:t>
      </w:r>
      <w:r w:rsidR="00897E86" w:rsidRPr="00B92E7F">
        <w:rPr>
          <w:rFonts w:ascii="Times New Roman" w:hAnsi="Times New Roman" w:cs="Times New Roman"/>
          <w:sz w:val="24"/>
          <w:szCs w:val="24"/>
        </w:rPr>
        <w:t xml:space="preserve"> riskiga kaalutud varasid. </w:t>
      </w:r>
    </w:p>
    <w:p w14:paraId="37370EA3" w14:textId="77777777" w:rsidR="00B24FBD" w:rsidRPr="00B92E7F" w:rsidRDefault="00B24FBD" w:rsidP="00B92E7F">
      <w:pPr>
        <w:spacing w:after="0" w:line="240" w:lineRule="auto"/>
        <w:jc w:val="both"/>
        <w:rPr>
          <w:rFonts w:ascii="Times New Roman" w:hAnsi="Times New Roman" w:cs="Times New Roman"/>
          <w:sz w:val="24"/>
          <w:szCs w:val="24"/>
        </w:rPr>
      </w:pPr>
    </w:p>
    <w:p w14:paraId="345FE1C1" w14:textId="3C8E3940" w:rsidR="00FF0297" w:rsidRPr="00B92E7F" w:rsidRDefault="0049722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Basel I edasiarenduseks on 2004. aastal avaldatud Basel II pakett</w:t>
      </w:r>
      <w:r w:rsidR="005E0095" w:rsidRPr="00B92E7F">
        <w:rPr>
          <w:rFonts w:ascii="Times New Roman" w:hAnsi="Times New Roman" w:cs="Times New Roman"/>
          <w:sz w:val="24"/>
          <w:szCs w:val="24"/>
        </w:rPr>
        <w:t>, millega võeti kasutusele n-ö kolme samba kontseptsioon</w:t>
      </w:r>
      <w:r w:rsidR="00FF0297" w:rsidRPr="00B92E7F">
        <w:rPr>
          <w:rFonts w:ascii="Times New Roman" w:hAnsi="Times New Roman" w:cs="Times New Roman"/>
          <w:sz w:val="24"/>
          <w:szCs w:val="24"/>
        </w:rPr>
        <w:t xml:space="preserve">: </w:t>
      </w:r>
    </w:p>
    <w:p w14:paraId="72FB0814" w14:textId="6FB9872B" w:rsidR="00FF0297" w:rsidRPr="00B92E7F" w:rsidRDefault="00FF0297" w:rsidP="00B92E7F">
      <w:pPr>
        <w:pStyle w:val="Loendilik"/>
        <w:numPr>
          <w:ilvl w:val="0"/>
          <w:numId w:val="15"/>
        </w:num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lastRenderedPageBreak/>
        <w:t xml:space="preserve">I sammas: </w:t>
      </w:r>
      <w:r w:rsidR="001B16C8" w:rsidRPr="00B92E7F">
        <w:rPr>
          <w:rFonts w:ascii="Times New Roman" w:hAnsi="Times New Roman" w:cs="Times New Roman"/>
          <w:sz w:val="24"/>
          <w:szCs w:val="24"/>
        </w:rPr>
        <w:t xml:space="preserve">miinimumkapitalinõuded (erinevate riskinäitajate muutmine tundlikumaks erinevatele turu ja pangasisestele olukordadele ning </w:t>
      </w:r>
      <w:proofErr w:type="spellStart"/>
      <w:r w:rsidR="001B16C8" w:rsidRPr="00B92E7F">
        <w:rPr>
          <w:rFonts w:ascii="Times New Roman" w:hAnsi="Times New Roman" w:cs="Times New Roman"/>
          <w:sz w:val="24"/>
          <w:szCs w:val="24"/>
        </w:rPr>
        <w:t>sise</w:t>
      </w:r>
      <w:proofErr w:type="spellEnd"/>
      <w:r w:rsidR="001B16C8" w:rsidRPr="00B92E7F">
        <w:rPr>
          <w:rFonts w:ascii="Times New Roman" w:hAnsi="Times New Roman" w:cs="Times New Roman"/>
          <w:sz w:val="24"/>
          <w:szCs w:val="24"/>
        </w:rPr>
        <w:t xml:space="preserve">- ja standardiseeritud mudelite kasutuselevõtt miinimumkapitalinõuete arvutamiseks); </w:t>
      </w:r>
    </w:p>
    <w:p w14:paraId="3052B156" w14:textId="11A1BA59" w:rsidR="00FF0297" w:rsidRPr="00B92E7F" w:rsidRDefault="00FF0297" w:rsidP="00B92E7F">
      <w:pPr>
        <w:pStyle w:val="Loendilik"/>
        <w:numPr>
          <w:ilvl w:val="0"/>
          <w:numId w:val="15"/>
        </w:num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II sammas: järelevalvevolitused (järelevalveasutused said </w:t>
      </w:r>
      <w:r w:rsidR="00483C79" w:rsidRPr="00B92E7F">
        <w:rPr>
          <w:rFonts w:ascii="Times New Roman" w:hAnsi="Times New Roman" w:cs="Times New Roman"/>
          <w:sz w:val="24"/>
          <w:szCs w:val="24"/>
        </w:rPr>
        <w:t xml:space="preserve">õiguse </w:t>
      </w:r>
      <w:r w:rsidR="5C01010A" w:rsidRPr="00B92E7F">
        <w:rPr>
          <w:rFonts w:ascii="Times New Roman" w:hAnsi="Times New Roman" w:cs="Times New Roman"/>
          <w:sz w:val="24"/>
          <w:szCs w:val="24"/>
        </w:rPr>
        <w:t>jälgida,</w:t>
      </w:r>
      <w:r w:rsidRPr="00B92E7F">
        <w:rPr>
          <w:rFonts w:ascii="Times New Roman" w:hAnsi="Times New Roman" w:cs="Times New Roman"/>
          <w:sz w:val="24"/>
          <w:szCs w:val="24"/>
        </w:rPr>
        <w:t xml:space="preserve"> kas pangad on hinnanud oma kapitali adekvaatsust korrektselt ning kas neil on piisavalt kapitali riskide tagamiseks); </w:t>
      </w:r>
    </w:p>
    <w:p w14:paraId="43A0E266" w14:textId="0CC20633" w:rsidR="00FF0297" w:rsidRPr="00B92E7F" w:rsidRDefault="00FF0297" w:rsidP="00B92E7F">
      <w:pPr>
        <w:pStyle w:val="Loendilik"/>
        <w:numPr>
          <w:ilvl w:val="0"/>
          <w:numId w:val="15"/>
        </w:num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III sammas: turudistsipliin (pankasid kohustati </w:t>
      </w:r>
      <w:r w:rsidR="2E9AE0A2" w:rsidRPr="00B92E7F">
        <w:rPr>
          <w:rFonts w:ascii="Times New Roman" w:hAnsi="Times New Roman" w:cs="Times New Roman"/>
          <w:sz w:val="24"/>
          <w:szCs w:val="24"/>
        </w:rPr>
        <w:t xml:space="preserve">andma </w:t>
      </w:r>
      <w:r w:rsidRPr="00B92E7F">
        <w:rPr>
          <w:rFonts w:ascii="Times New Roman" w:hAnsi="Times New Roman" w:cs="Times New Roman"/>
          <w:sz w:val="24"/>
          <w:szCs w:val="24"/>
        </w:rPr>
        <w:t xml:space="preserve">teavet nende riskipositsioonide, kapitali adekvaatsuse jms nõuete kohta, et suurendada läbipaistvust ning jagada täpsemat </w:t>
      </w:r>
      <w:r w:rsidR="3ECE37D1" w:rsidRPr="00B92E7F">
        <w:rPr>
          <w:rFonts w:ascii="Times New Roman" w:hAnsi="Times New Roman" w:cs="Times New Roman"/>
          <w:sz w:val="24"/>
          <w:szCs w:val="24"/>
        </w:rPr>
        <w:t>informatsiooni</w:t>
      </w:r>
      <w:r w:rsidRPr="00B92E7F">
        <w:rPr>
          <w:rFonts w:ascii="Times New Roman" w:hAnsi="Times New Roman" w:cs="Times New Roman"/>
          <w:sz w:val="24"/>
          <w:szCs w:val="24"/>
        </w:rPr>
        <w:t xml:space="preserve"> investoritele).</w:t>
      </w:r>
      <w:r w:rsidRPr="00B92E7F">
        <w:rPr>
          <w:rStyle w:val="Allmrkuseviide"/>
          <w:rFonts w:ascii="Times New Roman" w:hAnsi="Times New Roman" w:cs="Times New Roman"/>
          <w:sz w:val="24"/>
          <w:szCs w:val="24"/>
        </w:rPr>
        <w:footnoteReference w:id="5"/>
      </w:r>
    </w:p>
    <w:p w14:paraId="5F2943CE" w14:textId="4562E53C" w:rsidR="00EF0159" w:rsidRPr="00B92E7F" w:rsidRDefault="00EF0159" w:rsidP="00B92E7F">
      <w:pPr>
        <w:spacing w:after="0" w:line="240" w:lineRule="auto"/>
        <w:jc w:val="both"/>
        <w:rPr>
          <w:rFonts w:ascii="Times New Roman" w:hAnsi="Times New Roman" w:cs="Times New Roman"/>
          <w:sz w:val="24"/>
          <w:szCs w:val="24"/>
        </w:rPr>
      </w:pPr>
    </w:p>
    <w:p w14:paraId="285FBE2B" w14:textId="6EC7162C" w:rsidR="009375D4" w:rsidRPr="00B92E7F" w:rsidRDefault="1E8BBF3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Kahele</w:t>
      </w:r>
      <w:r w:rsidR="37CD8498" w:rsidRPr="00B92E7F">
        <w:rPr>
          <w:rFonts w:ascii="Times New Roman" w:hAnsi="Times New Roman" w:cs="Times New Roman"/>
          <w:sz w:val="24"/>
          <w:szCs w:val="24"/>
        </w:rPr>
        <w:t xml:space="preserve"> Baseli</w:t>
      </w:r>
      <w:r w:rsidRPr="00B92E7F">
        <w:rPr>
          <w:rFonts w:ascii="Times New Roman" w:hAnsi="Times New Roman" w:cs="Times New Roman"/>
          <w:sz w:val="24"/>
          <w:szCs w:val="24"/>
        </w:rPr>
        <w:t xml:space="preserve"> paketile vaatamata tõestas 2008. aastal alguse saanud ülemaailmne majanduskriis, </w:t>
      </w:r>
      <w:r w:rsidR="2697B6F7" w:rsidRPr="00B92E7F">
        <w:rPr>
          <w:rFonts w:ascii="Times New Roman" w:hAnsi="Times New Roman" w:cs="Times New Roman"/>
          <w:sz w:val="24"/>
          <w:szCs w:val="24"/>
        </w:rPr>
        <w:t>et nõuded, mis puudutasid näiteks finantsvõimenduse määra ja likviidsuspuhvreid, ei olnud piisavad vältimaks pankade maksejõuetust ning taolised puudujäägid mõjutavad otseselt Euroopa Liidu majanduse jätkusuutlikkust ja vastupidavust kriisidele.</w:t>
      </w:r>
      <w:r w:rsidR="25CCF090" w:rsidRPr="00B92E7F">
        <w:rPr>
          <w:rFonts w:ascii="Times New Roman" w:hAnsi="Times New Roman" w:cs="Times New Roman"/>
          <w:sz w:val="24"/>
          <w:szCs w:val="24"/>
        </w:rPr>
        <w:t xml:space="preserve"> </w:t>
      </w:r>
      <w:r w:rsidRPr="00B92E7F">
        <w:rPr>
          <w:rFonts w:ascii="Times New Roman" w:hAnsi="Times New Roman" w:cs="Times New Roman"/>
          <w:sz w:val="24"/>
          <w:szCs w:val="24"/>
        </w:rPr>
        <w:t>Majandusraskuste tuules avaldati Basel III pakett juba 2010.</w:t>
      </w:r>
      <w:r w:rsidR="4FC52FF5" w:rsidRPr="00B92E7F">
        <w:rPr>
          <w:rFonts w:ascii="Times New Roman" w:hAnsi="Times New Roman" w:cs="Times New Roman"/>
          <w:sz w:val="24"/>
          <w:szCs w:val="24"/>
        </w:rPr>
        <w:t xml:space="preserve"> aastal, </w:t>
      </w:r>
      <w:r w:rsidR="25CCF090" w:rsidRPr="00B92E7F">
        <w:rPr>
          <w:rFonts w:ascii="Times New Roman" w:hAnsi="Times New Roman" w:cs="Times New Roman"/>
          <w:sz w:val="24"/>
          <w:szCs w:val="24"/>
        </w:rPr>
        <w:t xml:space="preserve">millele on tehtud mitmeid täiendusi. 2016. aastal avalikustas Euroopa Komisjon ettepanekud (n-ö Euroopa Liidu panganduspakett) muutmaks pangandusregulatsiooni ajendatuna </w:t>
      </w:r>
      <w:r w:rsidR="42BE9585" w:rsidRPr="00B92E7F">
        <w:rPr>
          <w:rFonts w:ascii="Times New Roman" w:hAnsi="Times New Roman" w:cs="Times New Roman"/>
          <w:sz w:val="24"/>
          <w:szCs w:val="24"/>
        </w:rPr>
        <w:t xml:space="preserve">möödunud </w:t>
      </w:r>
      <w:r w:rsidR="25CCF090" w:rsidRPr="00B92E7F">
        <w:rPr>
          <w:rFonts w:ascii="Times New Roman" w:hAnsi="Times New Roman" w:cs="Times New Roman"/>
          <w:sz w:val="24"/>
          <w:szCs w:val="24"/>
        </w:rPr>
        <w:t xml:space="preserve"> kümnendi majanduskriisist. Ettepanekud kiideti heaks 2019. aastal ning nende koostamisel võeti aluseks nii Baseli Pangandusjärelevalve Komitee paketid </w:t>
      </w:r>
      <w:r w:rsidR="3D117E82" w:rsidRPr="00B92E7F">
        <w:rPr>
          <w:rFonts w:ascii="Times New Roman" w:hAnsi="Times New Roman" w:cs="Times New Roman"/>
          <w:sz w:val="24"/>
          <w:szCs w:val="24"/>
        </w:rPr>
        <w:t xml:space="preserve">(Basel I, II ja III) </w:t>
      </w:r>
      <w:r w:rsidR="25CCF090" w:rsidRPr="00B92E7F">
        <w:rPr>
          <w:rFonts w:ascii="Times New Roman" w:hAnsi="Times New Roman" w:cs="Times New Roman"/>
          <w:sz w:val="24"/>
          <w:szCs w:val="24"/>
        </w:rPr>
        <w:t>kui ka Finantsstabiilsusnõukogu</w:t>
      </w:r>
      <w:r w:rsidR="3D117E82" w:rsidRPr="00B92E7F">
        <w:rPr>
          <w:rFonts w:ascii="Times New Roman" w:hAnsi="Times New Roman" w:cs="Times New Roman"/>
          <w:sz w:val="24"/>
          <w:szCs w:val="24"/>
        </w:rPr>
        <w:t xml:space="preserve"> standardid. </w:t>
      </w:r>
      <w:r w:rsidR="6FE45F75" w:rsidRPr="00B92E7F">
        <w:rPr>
          <w:rFonts w:ascii="Times New Roman" w:hAnsi="Times New Roman" w:cs="Times New Roman"/>
          <w:sz w:val="24"/>
          <w:szCs w:val="24"/>
        </w:rPr>
        <w:t>Eelnimetatud paketid ja standardid ei ole iseseisva õigusjõuga õigusaktid, vaid rahvusvaheliste nõuete kogum, mistõttu eeldab nende rakendamine ülevõtmist seadustesse. Seetõttu võttis Euroopa Liit need aluseks panganduspaketi koostamisel</w:t>
      </w:r>
      <w:r w:rsidR="469B887F" w:rsidRPr="00B92E7F">
        <w:rPr>
          <w:rFonts w:ascii="Times New Roman" w:hAnsi="Times New Roman" w:cs="Times New Roman"/>
          <w:sz w:val="24"/>
          <w:szCs w:val="24"/>
        </w:rPr>
        <w:t xml:space="preserve"> ning</w:t>
      </w:r>
      <w:r w:rsidR="6FE45F75" w:rsidRPr="00B92E7F">
        <w:rPr>
          <w:rFonts w:ascii="Times New Roman" w:hAnsi="Times New Roman" w:cs="Times New Roman"/>
          <w:sz w:val="24"/>
          <w:szCs w:val="24"/>
        </w:rPr>
        <w:t xml:space="preserve"> rakendamiseks kohustati liikmesriike direktiivis sisalduvaid norme üle võtma oma siseriiklikusse õigusesse.</w:t>
      </w:r>
      <w:r w:rsidR="18B62217" w:rsidRPr="00B92E7F">
        <w:rPr>
          <w:rFonts w:ascii="Times New Roman" w:hAnsi="Times New Roman" w:cs="Times New Roman"/>
          <w:sz w:val="24"/>
          <w:szCs w:val="24"/>
        </w:rPr>
        <w:t xml:space="preserve"> </w:t>
      </w:r>
      <w:r w:rsidR="3D117E82" w:rsidRPr="00B92E7F">
        <w:rPr>
          <w:rFonts w:ascii="Times New Roman" w:hAnsi="Times New Roman" w:cs="Times New Roman"/>
          <w:sz w:val="24"/>
          <w:szCs w:val="24"/>
        </w:rPr>
        <w:t>Panganduspaketi esimeses osas kokkulepitud muudatusi kajastati õigusaktides CRD V, SRMR II</w:t>
      </w:r>
      <w:r w:rsidR="003376A0" w:rsidRPr="00B92E7F">
        <w:rPr>
          <w:rStyle w:val="Allmrkuseviide"/>
          <w:rFonts w:ascii="Times New Roman" w:hAnsi="Times New Roman" w:cs="Times New Roman"/>
          <w:sz w:val="24"/>
          <w:szCs w:val="24"/>
        </w:rPr>
        <w:footnoteReference w:id="6"/>
      </w:r>
      <w:r w:rsidR="3D117E82" w:rsidRPr="00B92E7F">
        <w:rPr>
          <w:rFonts w:ascii="Times New Roman" w:hAnsi="Times New Roman" w:cs="Times New Roman"/>
          <w:sz w:val="24"/>
          <w:szCs w:val="24"/>
        </w:rPr>
        <w:t xml:space="preserve"> ja CRR II</w:t>
      </w:r>
      <w:r w:rsidR="003376A0" w:rsidRPr="00B92E7F">
        <w:rPr>
          <w:rStyle w:val="Allmrkuseviide"/>
          <w:rFonts w:ascii="Times New Roman" w:hAnsi="Times New Roman" w:cs="Times New Roman"/>
          <w:sz w:val="24"/>
          <w:szCs w:val="24"/>
        </w:rPr>
        <w:footnoteReference w:id="7"/>
      </w:r>
      <w:r w:rsidR="6FE45F75" w:rsidRPr="00B92E7F">
        <w:rPr>
          <w:rFonts w:ascii="Times New Roman" w:hAnsi="Times New Roman" w:cs="Times New Roman"/>
          <w:sz w:val="24"/>
          <w:szCs w:val="24"/>
        </w:rPr>
        <w:t xml:space="preserve"> ning liikmesriigid pidid direktiivist tulenevad muudatused enda õigusesse üle võtma 2020. aasta 28. detsembriks. Eesti õigusesse võeti CRD V üle krediidiasutuste seaduse muutmise ja sellega seonduvalt teiste seaduste muutmise seadusena</w:t>
      </w:r>
      <w:r w:rsidR="009375D4" w:rsidRPr="00B92E7F">
        <w:rPr>
          <w:rStyle w:val="Allmrkuseviide"/>
          <w:rFonts w:ascii="Times New Roman" w:hAnsi="Times New Roman" w:cs="Times New Roman"/>
          <w:sz w:val="24"/>
          <w:szCs w:val="24"/>
        </w:rPr>
        <w:footnoteReference w:id="8"/>
      </w:r>
      <w:r w:rsidR="6FE45F75" w:rsidRPr="00B92E7F">
        <w:rPr>
          <w:rFonts w:ascii="Times New Roman" w:hAnsi="Times New Roman" w:cs="Times New Roman"/>
          <w:sz w:val="24"/>
          <w:szCs w:val="24"/>
        </w:rPr>
        <w:t xml:space="preserve"> 2021. aasta 12. mail ja</w:t>
      </w:r>
      <w:r w:rsidR="68FB26C4" w:rsidRPr="00B92E7F">
        <w:rPr>
          <w:rFonts w:ascii="Times New Roman" w:hAnsi="Times New Roman" w:cs="Times New Roman"/>
          <w:sz w:val="24"/>
          <w:szCs w:val="24"/>
        </w:rPr>
        <w:t xml:space="preserve"> muudatused </w:t>
      </w:r>
      <w:r w:rsidR="6FE45F75" w:rsidRPr="00B92E7F">
        <w:rPr>
          <w:rFonts w:ascii="Times New Roman" w:hAnsi="Times New Roman" w:cs="Times New Roman"/>
          <w:sz w:val="24"/>
          <w:szCs w:val="24"/>
        </w:rPr>
        <w:t xml:space="preserve"> hakkas</w:t>
      </w:r>
      <w:r w:rsidR="3721CCAF" w:rsidRPr="00B92E7F">
        <w:rPr>
          <w:rFonts w:ascii="Times New Roman" w:hAnsi="Times New Roman" w:cs="Times New Roman"/>
          <w:sz w:val="24"/>
          <w:szCs w:val="24"/>
        </w:rPr>
        <w:t>id</w:t>
      </w:r>
      <w:r w:rsidR="6FE45F75" w:rsidRPr="00B92E7F">
        <w:rPr>
          <w:rFonts w:ascii="Times New Roman" w:hAnsi="Times New Roman" w:cs="Times New Roman"/>
          <w:sz w:val="24"/>
          <w:szCs w:val="24"/>
        </w:rPr>
        <w:t xml:space="preserve"> kehtima sama aasta 2. juunil.  </w:t>
      </w:r>
    </w:p>
    <w:p w14:paraId="02EBAD15" w14:textId="77777777" w:rsidR="00065292" w:rsidRPr="00B92E7F" w:rsidRDefault="00065292" w:rsidP="00B92E7F">
      <w:pPr>
        <w:spacing w:after="0" w:line="240" w:lineRule="auto"/>
        <w:jc w:val="both"/>
        <w:rPr>
          <w:rFonts w:ascii="Times New Roman" w:hAnsi="Times New Roman" w:cs="Times New Roman"/>
          <w:sz w:val="24"/>
          <w:szCs w:val="24"/>
        </w:rPr>
      </w:pPr>
    </w:p>
    <w:p w14:paraId="6C27D201" w14:textId="71339645" w:rsidR="00CB07B5" w:rsidRPr="00B92E7F" w:rsidRDefault="003376A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Käesolev eelnõu väljendab panganduspaketi teises osas kokkulepitud muudatusi, mida </w:t>
      </w:r>
      <w:r w:rsidR="4C79B6B8" w:rsidRPr="00B92E7F">
        <w:rPr>
          <w:rFonts w:ascii="Times New Roman" w:hAnsi="Times New Roman" w:cs="Times New Roman"/>
          <w:sz w:val="24"/>
          <w:szCs w:val="24"/>
        </w:rPr>
        <w:t>kajastavad</w:t>
      </w:r>
      <w:r w:rsidRPr="00B92E7F">
        <w:rPr>
          <w:rFonts w:ascii="Times New Roman" w:hAnsi="Times New Roman" w:cs="Times New Roman"/>
          <w:sz w:val="24"/>
          <w:szCs w:val="24"/>
        </w:rPr>
        <w:t xml:space="preserve"> CRR III ja CRD VI ning mille kohta kasutatakse kokkuvõtvat terminit Basel III</w:t>
      </w:r>
      <w:r w:rsidR="00065292" w:rsidRPr="00B92E7F">
        <w:rPr>
          <w:rFonts w:ascii="Times New Roman" w:hAnsi="Times New Roman" w:cs="Times New Roman"/>
          <w:sz w:val="24"/>
          <w:szCs w:val="24"/>
        </w:rPr>
        <w:t>, sest 2024. aastal heaks kiidetud muudatused on n-ö osa Basel III paketi lõppmängust või viimasest faasist.</w:t>
      </w:r>
      <w:r w:rsidR="00A32BE1" w:rsidRPr="00B92E7F">
        <w:rPr>
          <w:rFonts w:ascii="Times New Roman" w:hAnsi="Times New Roman" w:cs="Times New Roman"/>
          <w:sz w:val="24"/>
          <w:szCs w:val="24"/>
        </w:rPr>
        <w:t xml:space="preserve"> Paketi koostamisel palus Euroopa Komisjon esitada liikmesriikidel omapoolsed seisukohad, et ühildada rahvusvahelisi reegleid nii siseturu kui ka liikmesriikide eripärade ja vajadustega. </w:t>
      </w:r>
      <w:r w:rsidR="00CB07B5" w:rsidRPr="00B92E7F">
        <w:rPr>
          <w:rFonts w:ascii="Times New Roman" w:hAnsi="Times New Roman" w:cs="Times New Roman"/>
          <w:sz w:val="24"/>
          <w:szCs w:val="24"/>
        </w:rPr>
        <w:t>Eesti esitas oma seisukohad Euroopa Komisjoni ettepanekute kohta 2022. aasta veebruaris.</w:t>
      </w:r>
      <w:r w:rsidR="00CB07B5" w:rsidRPr="00B92E7F">
        <w:rPr>
          <w:rStyle w:val="Allmrkuseviide"/>
          <w:rFonts w:ascii="Times New Roman" w:hAnsi="Times New Roman" w:cs="Times New Roman"/>
          <w:sz w:val="24"/>
          <w:szCs w:val="24"/>
        </w:rPr>
        <w:footnoteReference w:id="9"/>
      </w:r>
      <w:r w:rsidR="00CB07B5" w:rsidRPr="00B92E7F">
        <w:rPr>
          <w:rFonts w:ascii="Times New Roman" w:hAnsi="Times New Roman" w:cs="Times New Roman"/>
          <w:sz w:val="24"/>
          <w:szCs w:val="24"/>
        </w:rPr>
        <w:t xml:space="preserve"> </w:t>
      </w:r>
      <w:r w:rsidR="00D97C33" w:rsidRPr="00B92E7F">
        <w:rPr>
          <w:rFonts w:ascii="Times New Roman" w:hAnsi="Times New Roman" w:cs="Times New Roman"/>
          <w:sz w:val="24"/>
          <w:szCs w:val="24"/>
        </w:rPr>
        <w:t xml:space="preserve">CRD VI muudatused peavad liikmesriigid võtma oma õigusesse üle hiljemalt 2026. aasta 11. jaanuariks. CRR III muudatused hakkasid kehtima kahes jaos 2024. aasta 9. juulist ja 2025. aasta 1. jaanuarist. </w:t>
      </w:r>
    </w:p>
    <w:p w14:paraId="6F68B95B" w14:textId="1F9BBF63" w:rsidR="00E451BF" w:rsidRPr="00B92E7F" w:rsidRDefault="00AE34A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lastRenderedPageBreak/>
        <w:tab/>
      </w:r>
      <w:r w:rsidRPr="00B92E7F">
        <w:rPr>
          <w:rFonts w:ascii="Times New Roman" w:hAnsi="Times New Roman" w:cs="Times New Roman"/>
          <w:b/>
          <w:bCs/>
          <w:sz w:val="24"/>
          <w:szCs w:val="24"/>
        </w:rPr>
        <w:tab/>
        <w:t xml:space="preserve">2.1.2. Eelnõuga kaasnevad peamised muudatused </w:t>
      </w:r>
    </w:p>
    <w:p w14:paraId="007AB63B" w14:textId="77777777" w:rsidR="00AB2E79" w:rsidRPr="00B92E7F" w:rsidRDefault="00AB2E79" w:rsidP="00B92E7F">
      <w:pPr>
        <w:spacing w:after="0" w:line="240" w:lineRule="auto"/>
        <w:jc w:val="both"/>
        <w:rPr>
          <w:rFonts w:ascii="Times New Roman" w:hAnsi="Times New Roman" w:cs="Times New Roman"/>
          <w:b/>
          <w:bCs/>
          <w:sz w:val="24"/>
          <w:szCs w:val="24"/>
        </w:rPr>
      </w:pPr>
    </w:p>
    <w:p w14:paraId="6638CFB2" w14:textId="3EDD1827" w:rsidR="00AB2E79" w:rsidRPr="00B92E7F" w:rsidRDefault="00AB2E79" w:rsidP="00B92E7F">
      <w:pPr>
        <w:spacing w:after="0" w:line="240" w:lineRule="auto"/>
        <w:ind w:left="2124"/>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(i) CRR III muudatused</w:t>
      </w:r>
    </w:p>
    <w:p w14:paraId="7151F827" w14:textId="77777777" w:rsidR="00B24FBD" w:rsidRPr="00B92E7F" w:rsidRDefault="00B24FBD" w:rsidP="00B92E7F">
      <w:pPr>
        <w:spacing w:after="0" w:line="240" w:lineRule="auto"/>
        <w:jc w:val="both"/>
        <w:rPr>
          <w:rFonts w:ascii="Times New Roman" w:hAnsi="Times New Roman" w:cs="Times New Roman"/>
          <w:b/>
          <w:bCs/>
          <w:sz w:val="24"/>
          <w:szCs w:val="24"/>
        </w:rPr>
      </w:pPr>
    </w:p>
    <w:p w14:paraId="4D0F0986" w14:textId="43A24C15" w:rsidR="00B56D21" w:rsidRPr="00B92E7F" w:rsidRDefault="00B24FB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CRR III kui otsekohalduv määrus ei vaja Eesti õigusesse eraldi ülevõtmist.</w:t>
      </w:r>
      <w:r w:rsidR="5DE24F9F" w:rsidRPr="00B92E7F">
        <w:rPr>
          <w:rFonts w:ascii="Times New Roman" w:hAnsi="Times New Roman" w:cs="Times New Roman"/>
          <w:sz w:val="24"/>
          <w:szCs w:val="24"/>
        </w:rPr>
        <w:t xml:space="preserve"> </w:t>
      </w:r>
      <w:r w:rsidR="2FA90598" w:rsidRPr="00B92E7F">
        <w:rPr>
          <w:rFonts w:ascii="Times New Roman" w:hAnsi="Times New Roman" w:cs="Times New Roman"/>
          <w:sz w:val="24"/>
          <w:szCs w:val="24"/>
        </w:rPr>
        <w:t xml:space="preserve">Samas avaldab pangandusmäärus pangandussektorile olulist mõju, sest see: </w:t>
      </w:r>
    </w:p>
    <w:p w14:paraId="4D44D270" w14:textId="77777777" w:rsidR="00B56D21" w:rsidRPr="00B92E7F" w:rsidRDefault="2FA9059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 piirab omavahendite nõuete arvutamist </w:t>
      </w:r>
      <w:proofErr w:type="spellStart"/>
      <w:r w:rsidRPr="00B92E7F">
        <w:rPr>
          <w:rFonts w:ascii="Times New Roman" w:hAnsi="Times New Roman" w:cs="Times New Roman"/>
          <w:sz w:val="24"/>
          <w:szCs w:val="24"/>
        </w:rPr>
        <w:t>sisemudeli</w:t>
      </w:r>
      <w:proofErr w:type="spellEnd"/>
      <w:r w:rsidRPr="00B92E7F">
        <w:rPr>
          <w:rFonts w:ascii="Times New Roman" w:hAnsi="Times New Roman" w:cs="Times New Roman"/>
          <w:sz w:val="24"/>
          <w:szCs w:val="24"/>
        </w:rPr>
        <w:t xml:space="preserve"> meetodi alusel, korrigeerides seejuures standardmeetodite parameetreid lähtuvalt riskitundlikkusest; </w:t>
      </w:r>
    </w:p>
    <w:p w14:paraId="4C719B9F" w14:textId="62FAFECB" w:rsidR="00B56D21" w:rsidRPr="00B92E7F" w:rsidRDefault="2FA9059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2) sätestab panga </w:t>
      </w:r>
      <w:proofErr w:type="spellStart"/>
      <w:r w:rsidRPr="00B92E7F">
        <w:rPr>
          <w:rFonts w:ascii="Times New Roman" w:hAnsi="Times New Roman" w:cs="Times New Roman"/>
          <w:sz w:val="24"/>
          <w:szCs w:val="24"/>
        </w:rPr>
        <w:t>sisemudelite</w:t>
      </w:r>
      <w:proofErr w:type="spellEnd"/>
      <w:r w:rsidRPr="00B92E7F">
        <w:rPr>
          <w:rFonts w:ascii="Times New Roman" w:hAnsi="Times New Roman" w:cs="Times New Roman"/>
          <w:sz w:val="24"/>
          <w:szCs w:val="24"/>
        </w:rPr>
        <w:t xml:space="preserve"> alusel arvuta</w:t>
      </w:r>
      <w:ins w:id="33" w:author="Pilleriin Lindsalu - JUSTDIGI" w:date="2025-08-21T11:46:00Z" w16du:dateUtc="2025-08-21T08:46:00Z">
        <w:r w:rsidR="00C17D24">
          <w:rPr>
            <w:rFonts w:ascii="Times New Roman" w:hAnsi="Times New Roman" w:cs="Times New Roman"/>
            <w:sz w:val="24"/>
            <w:szCs w:val="24"/>
          </w:rPr>
          <w:t>ta</w:t>
        </w:r>
      </w:ins>
      <w:r w:rsidRPr="00B92E7F">
        <w:rPr>
          <w:rFonts w:ascii="Times New Roman" w:hAnsi="Times New Roman" w:cs="Times New Roman"/>
          <w:sz w:val="24"/>
          <w:szCs w:val="24"/>
        </w:rPr>
        <w:t>vate omavahendite nõuete alampiiriks ehk minimaalseks väljundmääraks 72,5</w:t>
      </w:r>
      <w:r w:rsidR="731693FF" w:rsidRPr="00B92E7F">
        <w:rPr>
          <w:rFonts w:ascii="Times New Roman" w:hAnsi="Times New Roman" w:cs="Times New Roman"/>
          <w:sz w:val="24"/>
          <w:szCs w:val="24"/>
        </w:rPr>
        <w:t xml:space="preserve"> protsenti</w:t>
      </w:r>
      <w:r w:rsidRPr="00B92E7F">
        <w:rPr>
          <w:rFonts w:ascii="Times New Roman" w:hAnsi="Times New Roman" w:cs="Times New Roman"/>
          <w:sz w:val="24"/>
          <w:szCs w:val="24"/>
        </w:rPr>
        <w:t xml:space="preserve"> omavahendite nõudest, mida kohaldataks standardmeetodi kasutamise korral;</w:t>
      </w:r>
    </w:p>
    <w:p w14:paraId="4C218780" w14:textId="3E0E70BE" w:rsidR="00B56D21" w:rsidRPr="00B92E7F" w:rsidRDefault="2FA9059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3) võtab kasutusele uue operatsiooniriski raamistiku, et käsitleda paremini pangasiseste protsesside, inimtegevuse ja süsteemide ebaadekvaatsest toimimisest või mittetoimimisest või väliste sündmuste kahju saamise riski.</w:t>
      </w:r>
    </w:p>
    <w:p w14:paraId="30961200" w14:textId="77777777" w:rsidR="00B56D21" w:rsidRPr="00B92E7F" w:rsidRDefault="00B56D21" w:rsidP="00B92E7F">
      <w:pPr>
        <w:spacing w:after="0" w:line="240" w:lineRule="auto"/>
        <w:jc w:val="both"/>
        <w:rPr>
          <w:rFonts w:ascii="Times New Roman" w:hAnsi="Times New Roman" w:cs="Times New Roman"/>
          <w:sz w:val="24"/>
          <w:szCs w:val="24"/>
        </w:rPr>
      </w:pPr>
    </w:p>
    <w:p w14:paraId="534B9A77" w14:textId="496DE0FE" w:rsidR="00B14B5A" w:rsidRPr="00B92E7F" w:rsidRDefault="00B56D2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Hoolimata sellest, et CRR-d ei tule Eesti õigusesse üle võtta, </w:t>
      </w:r>
      <w:r w:rsidR="25EBCFE7" w:rsidRPr="00B92E7F">
        <w:rPr>
          <w:rFonts w:ascii="Times New Roman" w:hAnsi="Times New Roman" w:cs="Times New Roman"/>
          <w:sz w:val="24"/>
          <w:szCs w:val="24"/>
        </w:rPr>
        <w:t xml:space="preserve">tuleb </w:t>
      </w:r>
      <w:r w:rsidRPr="00B92E7F">
        <w:rPr>
          <w:rFonts w:ascii="Times New Roman" w:hAnsi="Times New Roman" w:cs="Times New Roman"/>
          <w:sz w:val="24"/>
          <w:szCs w:val="24"/>
        </w:rPr>
        <w:t>e</w:t>
      </w:r>
      <w:r w:rsidR="00B24FBD" w:rsidRPr="00B92E7F">
        <w:rPr>
          <w:rFonts w:ascii="Times New Roman" w:hAnsi="Times New Roman" w:cs="Times New Roman"/>
          <w:sz w:val="24"/>
          <w:szCs w:val="24"/>
        </w:rPr>
        <w:t xml:space="preserve">elnõu koostajate hinnangul </w:t>
      </w:r>
      <w:proofErr w:type="spellStart"/>
      <w:r w:rsidR="00B24FBD" w:rsidRPr="00B92E7F">
        <w:rPr>
          <w:rFonts w:ascii="Times New Roman" w:hAnsi="Times New Roman" w:cs="Times New Roman"/>
          <w:sz w:val="24"/>
          <w:szCs w:val="24"/>
        </w:rPr>
        <w:t>KAS-</w:t>
      </w:r>
      <w:r w:rsidR="02B65EDE" w:rsidRPr="00B92E7F">
        <w:rPr>
          <w:rFonts w:ascii="Times New Roman" w:hAnsi="Times New Roman" w:cs="Times New Roman"/>
          <w:sz w:val="24"/>
          <w:szCs w:val="24"/>
        </w:rPr>
        <w:t>i</w:t>
      </w:r>
      <w:r w:rsidR="00B24FBD" w:rsidRPr="00B92E7F">
        <w:rPr>
          <w:rFonts w:ascii="Times New Roman" w:hAnsi="Times New Roman" w:cs="Times New Roman"/>
          <w:sz w:val="24"/>
          <w:szCs w:val="24"/>
        </w:rPr>
        <w:t>s</w:t>
      </w:r>
      <w:proofErr w:type="spellEnd"/>
      <w:r w:rsidR="00B24FBD" w:rsidRPr="00B92E7F">
        <w:rPr>
          <w:rFonts w:ascii="Times New Roman" w:hAnsi="Times New Roman" w:cs="Times New Roman"/>
          <w:sz w:val="24"/>
          <w:szCs w:val="24"/>
        </w:rPr>
        <w:t xml:space="preserve"> </w:t>
      </w:r>
      <w:r w:rsidRPr="00B92E7F">
        <w:rPr>
          <w:rFonts w:ascii="Times New Roman" w:hAnsi="Times New Roman" w:cs="Times New Roman"/>
          <w:sz w:val="24"/>
          <w:szCs w:val="24"/>
        </w:rPr>
        <w:t>siiski</w:t>
      </w:r>
      <w:r w:rsidR="00B24FBD" w:rsidRPr="00B92E7F">
        <w:rPr>
          <w:rFonts w:ascii="Times New Roman" w:hAnsi="Times New Roman" w:cs="Times New Roman"/>
          <w:sz w:val="24"/>
          <w:szCs w:val="24"/>
        </w:rPr>
        <w:t xml:space="preserve"> täpsustada Eesti Panga ja Finantsinspektsiooni </w:t>
      </w:r>
      <w:r w:rsidR="17425FCA" w:rsidRPr="00B92E7F">
        <w:rPr>
          <w:rFonts w:ascii="Times New Roman" w:hAnsi="Times New Roman" w:cs="Times New Roman"/>
          <w:sz w:val="24"/>
          <w:szCs w:val="24"/>
        </w:rPr>
        <w:t>vahelist infovahetust</w:t>
      </w:r>
      <w:r w:rsidR="00B24FBD" w:rsidRPr="00B92E7F">
        <w:rPr>
          <w:rFonts w:ascii="Times New Roman" w:hAnsi="Times New Roman" w:cs="Times New Roman"/>
          <w:sz w:val="24"/>
          <w:szCs w:val="24"/>
        </w:rPr>
        <w:t xml:space="preserve"> lähtuvalt CRR III artiklitest 124 ja 164</w:t>
      </w:r>
      <w:r w:rsidR="00123DA6" w:rsidRPr="00B92E7F">
        <w:rPr>
          <w:rFonts w:ascii="Times New Roman" w:hAnsi="Times New Roman" w:cs="Times New Roman"/>
          <w:sz w:val="24"/>
          <w:szCs w:val="24"/>
        </w:rPr>
        <w:t>, mis puudutavad kinnisvarale se</w:t>
      </w:r>
      <w:ins w:id="34" w:author="Pilleriin Lindsalu - JUSTDIGI" w:date="2025-08-21T11:46:00Z" w16du:dateUtc="2025-08-21T08:46:00Z">
        <w:r w:rsidR="003D2CBE">
          <w:rPr>
            <w:rFonts w:ascii="Times New Roman" w:hAnsi="Times New Roman" w:cs="Times New Roman"/>
            <w:sz w:val="24"/>
            <w:szCs w:val="24"/>
          </w:rPr>
          <w:t>a</w:t>
        </w:r>
      </w:ins>
      <w:del w:id="35" w:author="Pilleriin Lindsalu - JUSTDIGI" w:date="2025-08-21T11:46:00Z" w16du:dateUtc="2025-08-21T08:46:00Z">
        <w:r w:rsidR="00123DA6" w:rsidRPr="00B92E7F" w:rsidDel="003D2CBE">
          <w:rPr>
            <w:rFonts w:ascii="Times New Roman" w:hAnsi="Times New Roman" w:cs="Times New Roman"/>
            <w:sz w:val="24"/>
            <w:szCs w:val="24"/>
          </w:rPr>
          <w:delText>o</w:delText>
        </w:r>
      </w:del>
      <w:r w:rsidR="00123DA6" w:rsidRPr="00B92E7F">
        <w:rPr>
          <w:rFonts w:ascii="Times New Roman" w:hAnsi="Times New Roman" w:cs="Times New Roman"/>
          <w:sz w:val="24"/>
          <w:szCs w:val="24"/>
        </w:rPr>
        <w:t xml:space="preserve">tud hüpoteegiga tagatud riskipositsioonide ja tagatiste hindamist. </w:t>
      </w:r>
      <w:r w:rsidR="00D82207" w:rsidRPr="00B92E7F">
        <w:rPr>
          <w:rFonts w:ascii="Times New Roman" w:hAnsi="Times New Roman" w:cs="Times New Roman"/>
          <w:sz w:val="24"/>
          <w:szCs w:val="24"/>
        </w:rPr>
        <w:t>Kui</w:t>
      </w:r>
      <w:r w:rsidR="000415BF" w:rsidRPr="00B92E7F">
        <w:rPr>
          <w:rFonts w:ascii="Times New Roman" w:hAnsi="Times New Roman" w:cs="Times New Roman"/>
          <w:sz w:val="24"/>
          <w:szCs w:val="24"/>
        </w:rPr>
        <w:t>gi</w:t>
      </w:r>
      <w:r w:rsidR="00D82207" w:rsidRPr="00B92E7F">
        <w:rPr>
          <w:rFonts w:ascii="Times New Roman" w:hAnsi="Times New Roman" w:cs="Times New Roman"/>
          <w:sz w:val="24"/>
          <w:szCs w:val="24"/>
        </w:rPr>
        <w:t xml:space="preserve"> artikli 124 sõnastust on muudetud tervikuna detailsemaks, ei sätesta määrus, kas</w:t>
      </w:r>
      <w:r w:rsidR="00B5533B" w:rsidRPr="00B92E7F">
        <w:rPr>
          <w:rFonts w:ascii="Times New Roman" w:hAnsi="Times New Roman" w:cs="Times New Roman"/>
          <w:sz w:val="24"/>
          <w:szCs w:val="24"/>
        </w:rPr>
        <w:t xml:space="preserve"> riskipositsioonide kohaldamise ja hindamise eest vastutab mikro- või makrofinantsjärelevalve asutus. Vastava asutuse määramise kohustus on jäetud liikmesriikidele. Eestis teostab makrofinantsjärelevalvet Eesti Pank ning mikrofinantsjärelevalve eest vastutavaks asutuseks on Finantsinspektsioon.</w:t>
      </w:r>
      <w:r w:rsidR="00935C1C" w:rsidRPr="00B92E7F">
        <w:rPr>
          <w:rFonts w:ascii="Times New Roman" w:hAnsi="Times New Roman" w:cs="Times New Roman"/>
          <w:sz w:val="24"/>
          <w:szCs w:val="24"/>
        </w:rPr>
        <w:t xml:space="preserve"> </w:t>
      </w:r>
      <w:proofErr w:type="spellStart"/>
      <w:r w:rsidR="00B5533B" w:rsidRPr="00B92E7F">
        <w:rPr>
          <w:rFonts w:ascii="Times New Roman" w:hAnsi="Times New Roman" w:cs="Times New Roman"/>
          <w:i/>
          <w:iCs/>
          <w:sz w:val="24"/>
          <w:szCs w:val="24"/>
        </w:rPr>
        <w:t>Status</w:t>
      </w:r>
      <w:proofErr w:type="spellEnd"/>
      <w:r w:rsidR="00B5533B" w:rsidRPr="00B92E7F">
        <w:rPr>
          <w:rFonts w:ascii="Times New Roman" w:hAnsi="Times New Roman" w:cs="Times New Roman"/>
          <w:i/>
          <w:iCs/>
          <w:sz w:val="24"/>
          <w:szCs w:val="24"/>
        </w:rPr>
        <w:t xml:space="preserve"> </w:t>
      </w:r>
      <w:proofErr w:type="spellStart"/>
      <w:r w:rsidR="00B5533B" w:rsidRPr="00B92E7F">
        <w:rPr>
          <w:rFonts w:ascii="Times New Roman" w:hAnsi="Times New Roman" w:cs="Times New Roman"/>
          <w:i/>
          <w:iCs/>
          <w:sz w:val="24"/>
          <w:szCs w:val="24"/>
        </w:rPr>
        <w:t>quo</w:t>
      </w:r>
      <w:proofErr w:type="spellEnd"/>
      <w:r w:rsidR="00B5533B" w:rsidRPr="00B92E7F">
        <w:rPr>
          <w:rFonts w:ascii="Times New Roman" w:hAnsi="Times New Roman" w:cs="Times New Roman"/>
          <w:i/>
          <w:iCs/>
          <w:sz w:val="24"/>
          <w:szCs w:val="24"/>
        </w:rPr>
        <w:t xml:space="preserve"> </w:t>
      </w:r>
      <w:r w:rsidR="00B5533B" w:rsidRPr="00B92E7F">
        <w:rPr>
          <w:rFonts w:ascii="Times New Roman" w:hAnsi="Times New Roman" w:cs="Times New Roman"/>
          <w:sz w:val="24"/>
          <w:szCs w:val="24"/>
        </w:rPr>
        <w:t>säilitamise eesmärgil on kõige mõistlikum jätta artiklite 124 ja 164 eest vastutavaks asutuseks Eesti Pank, kuid nende sätete tõhus rakendamine eeldab ligipääsu laenulepingutega seotud andmetele ning pädevusi pankade poolt aktsepteeritava kinnisvara tagatiste hindamise ja arvestamise metoodika kohta, mille</w:t>
      </w:r>
      <w:r w:rsidR="534ECE8A" w:rsidRPr="00B92E7F">
        <w:rPr>
          <w:rFonts w:ascii="Times New Roman" w:hAnsi="Times New Roman" w:cs="Times New Roman"/>
          <w:sz w:val="24"/>
          <w:szCs w:val="24"/>
        </w:rPr>
        <w:t xml:space="preserve"> </w:t>
      </w:r>
      <w:r w:rsidR="00B5533B" w:rsidRPr="00B92E7F">
        <w:rPr>
          <w:rFonts w:ascii="Times New Roman" w:hAnsi="Times New Roman" w:cs="Times New Roman"/>
          <w:sz w:val="24"/>
          <w:szCs w:val="24"/>
        </w:rPr>
        <w:t>koh</w:t>
      </w:r>
      <w:r w:rsidR="34869C37" w:rsidRPr="00B92E7F">
        <w:rPr>
          <w:rFonts w:ascii="Times New Roman" w:hAnsi="Times New Roman" w:cs="Times New Roman"/>
          <w:sz w:val="24"/>
          <w:szCs w:val="24"/>
        </w:rPr>
        <w:t>ta kogub</w:t>
      </w:r>
      <w:r w:rsidR="00B5533B" w:rsidRPr="00B92E7F">
        <w:rPr>
          <w:rFonts w:ascii="Times New Roman" w:hAnsi="Times New Roman" w:cs="Times New Roman"/>
          <w:sz w:val="24"/>
          <w:szCs w:val="24"/>
        </w:rPr>
        <w:t xml:space="preserve"> teavet ja haldab Finantsinspektsioon. Seega põrkuvad </w:t>
      </w:r>
      <w:r w:rsidR="00935C1C" w:rsidRPr="00B92E7F">
        <w:rPr>
          <w:rFonts w:ascii="Times New Roman" w:hAnsi="Times New Roman" w:cs="Times New Roman"/>
          <w:sz w:val="24"/>
          <w:szCs w:val="24"/>
        </w:rPr>
        <w:t xml:space="preserve">omavahel </w:t>
      </w:r>
      <w:r w:rsidR="00B5533B" w:rsidRPr="00B92E7F">
        <w:rPr>
          <w:rFonts w:ascii="Times New Roman" w:hAnsi="Times New Roman" w:cs="Times New Roman"/>
          <w:sz w:val="24"/>
          <w:szCs w:val="24"/>
        </w:rPr>
        <w:t xml:space="preserve">makrofinantsjärelevalve teostamise meetmed </w:t>
      </w:r>
      <w:r w:rsidR="00935C1C" w:rsidRPr="00B92E7F">
        <w:rPr>
          <w:rFonts w:ascii="Times New Roman" w:hAnsi="Times New Roman" w:cs="Times New Roman"/>
          <w:sz w:val="24"/>
          <w:szCs w:val="24"/>
        </w:rPr>
        <w:t xml:space="preserve">ja </w:t>
      </w:r>
      <w:r w:rsidR="00B5533B" w:rsidRPr="00B92E7F">
        <w:rPr>
          <w:rFonts w:ascii="Times New Roman" w:hAnsi="Times New Roman" w:cs="Times New Roman"/>
          <w:sz w:val="24"/>
          <w:szCs w:val="24"/>
        </w:rPr>
        <w:t xml:space="preserve">mikrofinantsjärelevalve käigus kogutud ja kättesaadavaks tehtud </w:t>
      </w:r>
      <w:r w:rsidR="00935C1C" w:rsidRPr="00B92E7F">
        <w:rPr>
          <w:rFonts w:ascii="Times New Roman" w:hAnsi="Times New Roman" w:cs="Times New Roman"/>
          <w:sz w:val="24"/>
          <w:szCs w:val="24"/>
        </w:rPr>
        <w:t>teave.</w:t>
      </w:r>
      <w:r w:rsidR="00B5533B" w:rsidRPr="00B92E7F">
        <w:rPr>
          <w:rFonts w:ascii="Times New Roman" w:hAnsi="Times New Roman" w:cs="Times New Roman"/>
          <w:sz w:val="24"/>
          <w:szCs w:val="24"/>
        </w:rPr>
        <w:t xml:space="preserve"> </w:t>
      </w:r>
    </w:p>
    <w:p w14:paraId="2017A2E5" w14:textId="77777777" w:rsidR="00B14B5A" w:rsidRPr="00B92E7F" w:rsidRDefault="00B14B5A" w:rsidP="00B92E7F">
      <w:pPr>
        <w:spacing w:after="0" w:line="240" w:lineRule="auto"/>
        <w:jc w:val="both"/>
        <w:rPr>
          <w:rFonts w:ascii="Times New Roman" w:hAnsi="Times New Roman" w:cs="Times New Roman"/>
          <w:sz w:val="24"/>
          <w:szCs w:val="24"/>
        </w:rPr>
      </w:pPr>
    </w:p>
    <w:p w14:paraId="4855526B" w14:textId="096A63C6" w:rsidR="00E26404" w:rsidRPr="00B92E7F" w:rsidRDefault="00E2640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CRR</w:t>
      </w:r>
      <w:r w:rsidR="00B14B5A" w:rsidRPr="00B92E7F">
        <w:rPr>
          <w:rFonts w:ascii="Times New Roman" w:hAnsi="Times New Roman" w:cs="Times New Roman"/>
          <w:sz w:val="24"/>
          <w:szCs w:val="24"/>
        </w:rPr>
        <w:t xml:space="preserve"> artiklid 124 ja </w:t>
      </w:r>
      <w:r w:rsidR="17E679E7" w:rsidRPr="00B92E7F">
        <w:rPr>
          <w:rFonts w:ascii="Times New Roman" w:hAnsi="Times New Roman" w:cs="Times New Roman"/>
          <w:sz w:val="24"/>
          <w:szCs w:val="24"/>
        </w:rPr>
        <w:t>1</w:t>
      </w:r>
      <w:r w:rsidR="00B14B5A" w:rsidRPr="00B92E7F">
        <w:rPr>
          <w:rFonts w:ascii="Times New Roman" w:hAnsi="Times New Roman" w:cs="Times New Roman"/>
          <w:sz w:val="24"/>
          <w:szCs w:val="24"/>
        </w:rPr>
        <w:t>64</w:t>
      </w:r>
      <w:r w:rsidRPr="00B92E7F">
        <w:rPr>
          <w:rFonts w:ascii="Times New Roman" w:hAnsi="Times New Roman" w:cs="Times New Roman"/>
          <w:sz w:val="24"/>
          <w:szCs w:val="24"/>
        </w:rPr>
        <w:t xml:space="preserve"> </w:t>
      </w:r>
      <w:r w:rsidR="00B14B5A" w:rsidRPr="00B92E7F">
        <w:rPr>
          <w:rFonts w:ascii="Times New Roman" w:hAnsi="Times New Roman" w:cs="Times New Roman"/>
          <w:sz w:val="24"/>
          <w:szCs w:val="24"/>
        </w:rPr>
        <w:t>kohustavad</w:t>
      </w:r>
      <w:r w:rsidRPr="00B92E7F">
        <w:rPr>
          <w:rFonts w:ascii="Times New Roman" w:hAnsi="Times New Roman" w:cs="Times New Roman"/>
          <w:sz w:val="24"/>
          <w:szCs w:val="24"/>
        </w:rPr>
        <w:t xml:space="preserve"> </w:t>
      </w:r>
      <w:r w:rsidR="6B7EC343" w:rsidRPr="00B92E7F">
        <w:rPr>
          <w:rFonts w:ascii="Times New Roman" w:hAnsi="Times New Roman" w:cs="Times New Roman"/>
          <w:sz w:val="24"/>
          <w:szCs w:val="24"/>
        </w:rPr>
        <w:t>määratud</w:t>
      </w:r>
      <w:r w:rsidRPr="00B92E7F">
        <w:rPr>
          <w:rFonts w:ascii="Times New Roman" w:hAnsi="Times New Roman" w:cs="Times New Roman"/>
          <w:sz w:val="24"/>
          <w:szCs w:val="24"/>
        </w:rPr>
        <w:t xml:space="preserve"> asutust</w:t>
      </w:r>
      <w:r w:rsidR="000415BF" w:rsidRPr="00B92E7F">
        <w:rPr>
          <w:rFonts w:ascii="Times New Roman" w:hAnsi="Times New Roman" w:cs="Times New Roman"/>
          <w:sz w:val="24"/>
          <w:szCs w:val="24"/>
        </w:rPr>
        <w:t xml:space="preserve">: </w:t>
      </w:r>
    </w:p>
    <w:p w14:paraId="269A6077" w14:textId="5EB11771" w:rsidR="000415BF" w:rsidRPr="00B92E7F" w:rsidRDefault="000415BF" w:rsidP="00B92E7F">
      <w:pPr>
        <w:pStyle w:val="Loendilik"/>
        <w:numPr>
          <w:ilvl w:val="0"/>
          <w:numId w:val="15"/>
        </w:num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rakendama riskipositsioone ühetaoliselt kõikidele, mitte üksikutele pankadele; </w:t>
      </w:r>
    </w:p>
    <w:p w14:paraId="1A6C877D" w14:textId="2026F9F8" w:rsidR="000415BF" w:rsidRPr="00B92E7F" w:rsidRDefault="000415BF" w:rsidP="00B92E7F">
      <w:pPr>
        <w:pStyle w:val="Loendilik"/>
        <w:numPr>
          <w:ilvl w:val="0"/>
          <w:numId w:val="15"/>
        </w:num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teavitama kümme tööpäeva enne riskipositsioonide kehtestamise otsuse tegemist meetme rakendamise kavatsusest Euroopa Keskpanka (edaspidi ka </w:t>
      </w:r>
      <w:r w:rsidRPr="00B92E7F">
        <w:rPr>
          <w:rFonts w:ascii="Times New Roman" w:hAnsi="Times New Roman" w:cs="Times New Roman"/>
          <w:i/>
          <w:iCs/>
          <w:sz w:val="24"/>
          <w:szCs w:val="24"/>
        </w:rPr>
        <w:t>EKP</w:t>
      </w:r>
      <w:r w:rsidRPr="00B92E7F">
        <w:rPr>
          <w:rFonts w:ascii="Times New Roman" w:hAnsi="Times New Roman" w:cs="Times New Roman"/>
          <w:sz w:val="24"/>
          <w:szCs w:val="24"/>
        </w:rPr>
        <w:t xml:space="preserve">), kaaluma EKP võimalikku negatiivset tagasisidet kavatsusele ning otsustama, kas ta jätkab riskipositsioonide rakendamise menetlusega; </w:t>
      </w:r>
    </w:p>
    <w:p w14:paraId="4A8A3008" w14:textId="245550DC" w:rsidR="000415BF" w:rsidRPr="00B92E7F" w:rsidRDefault="000415BF" w:rsidP="00B92E7F">
      <w:pPr>
        <w:pStyle w:val="Loendilik"/>
        <w:numPr>
          <w:ilvl w:val="0"/>
          <w:numId w:val="15"/>
        </w:num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teavitama Euroopa Pangandusjärelevalve Asutust (edaspidi ka </w:t>
      </w:r>
      <w:r w:rsidRPr="00B92E7F">
        <w:rPr>
          <w:rFonts w:ascii="Times New Roman" w:hAnsi="Times New Roman" w:cs="Times New Roman"/>
          <w:i/>
          <w:iCs/>
          <w:sz w:val="24"/>
          <w:szCs w:val="24"/>
        </w:rPr>
        <w:t>EBA</w:t>
      </w:r>
      <w:r w:rsidRPr="00B92E7F">
        <w:rPr>
          <w:rFonts w:ascii="Times New Roman" w:hAnsi="Times New Roman" w:cs="Times New Roman"/>
          <w:sz w:val="24"/>
          <w:szCs w:val="24"/>
        </w:rPr>
        <w:t xml:space="preserve">) ja Euroopa Süsteemsete Riskide Nõukogu (edaspidi ka </w:t>
      </w:r>
      <w:r w:rsidRPr="00B92E7F">
        <w:rPr>
          <w:rFonts w:ascii="Times New Roman" w:hAnsi="Times New Roman" w:cs="Times New Roman"/>
          <w:i/>
          <w:iCs/>
          <w:sz w:val="24"/>
          <w:szCs w:val="24"/>
        </w:rPr>
        <w:t>ESRB</w:t>
      </w:r>
      <w:r w:rsidRPr="00B92E7F">
        <w:rPr>
          <w:rFonts w:ascii="Times New Roman" w:hAnsi="Times New Roman" w:cs="Times New Roman"/>
          <w:sz w:val="24"/>
          <w:szCs w:val="24"/>
        </w:rPr>
        <w:t xml:space="preserve">) riskikaaludest ja kriteeriumitest. </w:t>
      </w:r>
    </w:p>
    <w:p w14:paraId="7DED8ECD" w14:textId="2BA1101E" w:rsidR="000415BF" w:rsidRPr="00B92E7F" w:rsidRDefault="000415BF" w:rsidP="00B92E7F">
      <w:pPr>
        <w:spacing w:after="0" w:line="240" w:lineRule="auto"/>
        <w:jc w:val="both"/>
        <w:rPr>
          <w:rFonts w:ascii="Times New Roman" w:hAnsi="Times New Roman" w:cs="Times New Roman"/>
          <w:sz w:val="24"/>
          <w:szCs w:val="24"/>
        </w:rPr>
      </w:pPr>
    </w:p>
    <w:p w14:paraId="1B47C94E" w14:textId="6D779322" w:rsidR="000415BF" w:rsidRPr="00B92E7F" w:rsidRDefault="0384E6F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Pädeva</w:t>
      </w:r>
      <w:r w:rsidR="72B0C69C" w:rsidRPr="00B92E7F">
        <w:rPr>
          <w:rFonts w:ascii="Times New Roman" w:hAnsi="Times New Roman" w:cs="Times New Roman"/>
          <w:sz w:val="24"/>
          <w:szCs w:val="24"/>
        </w:rPr>
        <w:t>ks</w:t>
      </w:r>
      <w:r w:rsidRPr="00B92E7F">
        <w:rPr>
          <w:rFonts w:ascii="Times New Roman" w:hAnsi="Times New Roman" w:cs="Times New Roman"/>
          <w:sz w:val="24"/>
          <w:szCs w:val="24"/>
        </w:rPr>
        <w:t xml:space="preserve"> </w:t>
      </w:r>
      <w:r w:rsidR="0570C324" w:rsidRPr="00B92E7F">
        <w:rPr>
          <w:rFonts w:ascii="Times New Roman" w:hAnsi="Times New Roman" w:cs="Times New Roman"/>
          <w:sz w:val="24"/>
          <w:szCs w:val="24"/>
        </w:rPr>
        <w:t>asutuse</w:t>
      </w:r>
      <w:r w:rsidR="616AB1E1" w:rsidRPr="00B92E7F">
        <w:rPr>
          <w:rFonts w:ascii="Times New Roman" w:hAnsi="Times New Roman" w:cs="Times New Roman"/>
          <w:sz w:val="24"/>
          <w:szCs w:val="24"/>
        </w:rPr>
        <w:t>ks määramise</w:t>
      </w:r>
      <w:r w:rsidR="0570C324" w:rsidRPr="00B92E7F">
        <w:rPr>
          <w:rFonts w:ascii="Times New Roman" w:hAnsi="Times New Roman" w:cs="Times New Roman"/>
          <w:sz w:val="24"/>
          <w:szCs w:val="24"/>
        </w:rPr>
        <w:t xml:space="preserve"> </w:t>
      </w:r>
      <w:r w:rsidR="3207798D" w:rsidRPr="00B92E7F">
        <w:rPr>
          <w:rFonts w:ascii="Times New Roman" w:hAnsi="Times New Roman" w:cs="Times New Roman"/>
          <w:sz w:val="24"/>
          <w:szCs w:val="24"/>
        </w:rPr>
        <w:t>küsimuse</w:t>
      </w:r>
      <w:r w:rsidRPr="00B92E7F">
        <w:rPr>
          <w:rFonts w:ascii="Times New Roman" w:hAnsi="Times New Roman" w:cs="Times New Roman"/>
          <w:sz w:val="24"/>
          <w:szCs w:val="24"/>
        </w:rPr>
        <w:t>s</w:t>
      </w:r>
      <w:r w:rsidR="000415BF" w:rsidRPr="00B92E7F">
        <w:rPr>
          <w:rFonts w:ascii="Times New Roman" w:hAnsi="Times New Roman" w:cs="Times New Roman"/>
          <w:sz w:val="24"/>
          <w:szCs w:val="24"/>
        </w:rPr>
        <w:t xml:space="preserve"> pidas Rahandusministeerium kolmepoolseid läbirääkimisi Eesti Panga ja Finantsinspektsiooniga. Järgnevalt on välja toodud kaalutlused, mida Rahandusministeerium on analüüsinud lähtuvalt mõlema asutuse </w:t>
      </w:r>
      <w:r w:rsidR="00B14B5A" w:rsidRPr="00B92E7F">
        <w:rPr>
          <w:rFonts w:ascii="Times New Roman" w:hAnsi="Times New Roman" w:cs="Times New Roman"/>
          <w:sz w:val="24"/>
          <w:szCs w:val="24"/>
        </w:rPr>
        <w:t xml:space="preserve">rollist, </w:t>
      </w:r>
      <w:r w:rsidR="000415BF" w:rsidRPr="00B92E7F">
        <w:rPr>
          <w:rFonts w:ascii="Times New Roman" w:hAnsi="Times New Roman" w:cs="Times New Roman"/>
          <w:sz w:val="24"/>
          <w:szCs w:val="24"/>
        </w:rPr>
        <w:t xml:space="preserve">pädevustest ning </w:t>
      </w:r>
      <w:proofErr w:type="spellStart"/>
      <w:r w:rsidR="000415BF" w:rsidRPr="00B92E7F">
        <w:rPr>
          <w:rFonts w:ascii="Times New Roman" w:hAnsi="Times New Roman" w:cs="Times New Roman"/>
          <w:sz w:val="24"/>
          <w:szCs w:val="24"/>
        </w:rPr>
        <w:t>suhestumisest</w:t>
      </w:r>
      <w:proofErr w:type="spellEnd"/>
      <w:r w:rsidR="000415BF" w:rsidRPr="00B92E7F">
        <w:rPr>
          <w:rFonts w:ascii="Times New Roman" w:hAnsi="Times New Roman" w:cs="Times New Roman"/>
          <w:sz w:val="24"/>
          <w:szCs w:val="24"/>
        </w:rPr>
        <w:t xml:space="preserve"> artiklitega 124 ja 164. </w:t>
      </w:r>
    </w:p>
    <w:p w14:paraId="42446EDD" w14:textId="77777777" w:rsidR="00253879" w:rsidRPr="00B92E7F" w:rsidRDefault="00253879" w:rsidP="00B92E7F">
      <w:pPr>
        <w:spacing w:after="0" w:line="240" w:lineRule="auto"/>
        <w:jc w:val="both"/>
        <w:rPr>
          <w:rFonts w:ascii="Times New Roman" w:hAnsi="Times New Roman" w:cs="Times New Roman"/>
          <w:sz w:val="24"/>
          <w:szCs w:val="24"/>
        </w:rPr>
      </w:pPr>
    </w:p>
    <w:p w14:paraId="126F37E2" w14:textId="68DA5522" w:rsidR="0052374E" w:rsidRDefault="0052374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Tabel </w:t>
      </w:r>
      <w:r w:rsidR="3153D057" w:rsidRPr="00B92E7F">
        <w:rPr>
          <w:rFonts w:ascii="Times New Roman" w:hAnsi="Times New Roman" w:cs="Times New Roman"/>
          <w:b/>
          <w:bCs/>
          <w:sz w:val="24"/>
          <w:szCs w:val="24"/>
        </w:rPr>
        <w:t>1</w:t>
      </w:r>
      <w:r w:rsidRPr="00B92E7F">
        <w:rPr>
          <w:rFonts w:ascii="Times New Roman" w:hAnsi="Times New Roman" w:cs="Times New Roman"/>
          <w:b/>
          <w:bCs/>
          <w:sz w:val="24"/>
          <w:szCs w:val="24"/>
        </w:rPr>
        <w:t xml:space="preserve">. Rahandusministeeriumi kaalutlused CRR III artiklite 124 ja 164 alusel pädeva asutuse määramisel. </w:t>
      </w:r>
    </w:p>
    <w:p w14:paraId="2D434DA0" w14:textId="77777777" w:rsidR="00253879" w:rsidRDefault="00253879" w:rsidP="00B92E7F">
      <w:pPr>
        <w:spacing w:after="0" w:line="240" w:lineRule="auto"/>
        <w:jc w:val="both"/>
        <w:rPr>
          <w:rFonts w:ascii="Times New Roman" w:hAnsi="Times New Roman" w:cs="Times New Roman"/>
          <w:b/>
          <w:bCs/>
          <w:sz w:val="24"/>
          <w:szCs w:val="24"/>
        </w:rPr>
      </w:pPr>
    </w:p>
    <w:p w14:paraId="16D7E7FB" w14:textId="77777777" w:rsidR="00253879" w:rsidRDefault="00253879" w:rsidP="00B92E7F">
      <w:pPr>
        <w:spacing w:after="0" w:line="240" w:lineRule="auto"/>
        <w:jc w:val="both"/>
        <w:rPr>
          <w:rFonts w:ascii="Times New Roman" w:hAnsi="Times New Roman" w:cs="Times New Roman"/>
          <w:b/>
          <w:bCs/>
          <w:sz w:val="24"/>
          <w:szCs w:val="24"/>
        </w:rPr>
      </w:pPr>
    </w:p>
    <w:p w14:paraId="2433FEDC" w14:textId="77777777" w:rsidR="00253879" w:rsidRDefault="00253879" w:rsidP="00B92E7F">
      <w:pPr>
        <w:spacing w:after="0" w:line="240" w:lineRule="auto"/>
        <w:jc w:val="both"/>
        <w:rPr>
          <w:rFonts w:ascii="Times New Roman" w:hAnsi="Times New Roman" w:cs="Times New Roman"/>
          <w:b/>
          <w:bCs/>
          <w:sz w:val="24"/>
          <w:szCs w:val="24"/>
        </w:rPr>
      </w:pPr>
    </w:p>
    <w:p w14:paraId="15958EE6" w14:textId="77777777" w:rsidR="00253879" w:rsidRPr="00B92E7F" w:rsidRDefault="00253879" w:rsidP="00B92E7F">
      <w:pPr>
        <w:spacing w:after="0" w:line="240" w:lineRule="auto"/>
        <w:jc w:val="both"/>
        <w:rPr>
          <w:rFonts w:ascii="Times New Roman" w:hAnsi="Times New Roman" w:cs="Times New Roman"/>
          <w:b/>
          <w:bCs/>
          <w:sz w:val="24"/>
          <w:szCs w:val="24"/>
        </w:rPr>
      </w:pPr>
    </w:p>
    <w:p w14:paraId="39686A89" w14:textId="77777777" w:rsidR="000415BF" w:rsidRPr="00B92E7F" w:rsidRDefault="000415BF" w:rsidP="00B92E7F">
      <w:pPr>
        <w:spacing w:after="0" w:line="240" w:lineRule="auto"/>
        <w:jc w:val="both"/>
        <w:rPr>
          <w:rFonts w:ascii="Times New Roman" w:hAnsi="Times New Roman" w:cs="Times New Roman"/>
          <w:sz w:val="24"/>
          <w:szCs w:val="24"/>
        </w:rPr>
      </w:pPr>
    </w:p>
    <w:tbl>
      <w:tblPr>
        <w:tblStyle w:val="Kontuurtabel"/>
        <w:tblW w:w="9639" w:type="dxa"/>
        <w:tblInd w:w="108" w:type="dxa"/>
        <w:tblLook w:val="04A0" w:firstRow="1" w:lastRow="0" w:firstColumn="1" w:lastColumn="0" w:noHBand="0" w:noVBand="1"/>
      </w:tblPr>
      <w:tblGrid>
        <w:gridCol w:w="1707"/>
        <w:gridCol w:w="3897"/>
        <w:gridCol w:w="4035"/>
      </w:tblGrid>
      <w:tr w:rsidR="000415BF" w:rsidRPr="00B92E7F" w14:paraId="104D9FD4" w14:textId="77777777" w:rsidTr="0E6703AC">
        <w:tc>
          <w:tcPr>
            <w:tcW w:w="1707" w:type="dxa"/>
            <w:shd w:val="clear" w:color="auto" w:fill="D9D9D9" w:themeFill="background1" w:themeFillShade="D9"/>
          </w:tcPr>
          <w:p w14:paraId="20E71A0F" w14:textId="3E4A1112" w:rsidR="000415BF" w:rsidRPr="00B92E7F" w:rsidRDefault="000415BF" w:rsidP="00B92E7F">
            <w:pPr>
              <w:jc w:val="both"/>
              <w:rPr>
                <w:rFonts w:ascii="Times New Roman" w:hAnsi="Times New Roman" w:cs="Times New Roman"/>
                <w:b/>
                <w:bCs/>
                <w:sz w:val="24"/>
                <w:szCs w:val="24"/>
              </w:rPr>
            </w:pPr>
            <w:r w:rsidRPr="00B92E7F">
              <w:rPr>
                <w:rFonts w:ascii="Times New Roman" w:hAnsi="Times New Roman" w:cs="Times New Roman"/>
                <w:b/>
                <w:bCs/>
                <w:sz w:val="24"/>
                <w:szCs w:val="24"/>
              </w:rPr>
              <w:lastRenderedPageBreak/>
              <w:t>Asutus</w:t>
            </w:r>
          </w:p>
        </w:tc>
        <w:tc>
          <w:tcPr>
            <w:tcW w:w="3897" w:type="dxa"/>
          </w:tcPr>
          <w:p w14:paraId="5CDF76D5" w14:textId="24480502" w:rsidR="000415BF" w:rsidRPr="00B92E7F" w:rsidRDefault="000415BF"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Eesti Pank</w:t>
            </w:r>
          </w:p>
        </w:tc>
        <w:tc>
          <w:tcPr>
            <w:tcW w:w="4035" w:type="dxa"/>
          </w:tcPr>
          <w:p w14:paraId="03DEAADD" w14:textId="716A3F0D" w:rsidR="000415BF" w:rsidRPr="00B92E7F" w:rsidRDefault="000415BF"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Finantsinspektsioon</w:t>
            </w:r>
          </w:p>
        </w:tc>
      </w:tr>
      <w:tr w:rsidR="000415BF" w:rsidRPr="00B92E7F" w14:paraId="7324D84D" w14:textId="77777777" w:rsidTr="0E6703AC">
        <w:trPr>
          <w:trHeight w:val="1779"/>
        </w:trPr>
        <w:tc>
          <w:tcPr>
            <w:tcW w:w="1707" w:type="dxa"/>
            <w:shd w:val="clear" w:color="auto" w:fill="D9D9D9" w:themeFill="background1" w:themeFillShade="D9"/>
          </w:tcPr>
          <w:p w14:paraId="0CF93CB2" w14:textId="5B7FA78C" w:rsidR="000415BF" w:rsidRPr="00B92E7F" w:rsidRDefault="000415BF" w:rsidP="00B92E7F">
            <w:pPr>
              <w:jc w:val="both"/>
              <w:rPr>
                <w:rFonts w:ascii="Times New Roman" w:hAnsi="Times New Roman" w:cs="Times New Roman"/>
                <w:b/>
                <w:bCs/>
                <w:sz w:val="24"/>
                <w:szCs w:val="24"/>
              </w:rPr>
            </w:pPr>
            <w:r w:rsidRPr="00B92E7F">
              <w:rPr>
                <w:rFonts w:ascii="Times New Roman" w:hAnsi="Times New Roman" w:cs="Times New Roman"/>
                <w:b/>
                <w:bCs/>
                <w:sz w:val="24"/>
                <w:szCs w:val="24"/>
              </w:rPr>
              <w:t>Soodustavad tingimused</w:t>
            </w:r>
          </w:p>
        </w:tc>
        <w:tc>
          <w:tcPr>
            <w:tcW w:w="3897" w:type="dxa"/>
          </w:tcPr>
          <w:p w14:paraId="2C34363A" w14:textId="2EF3919B" w:rsidR="000415BF" w:rsidRPr="00B92E7F" w:rsidRDefault="609F659F"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o</w:t>
            </w:r>
            <w:r w:rsidR="000415BF" w:rsidRPr="00B92E7F">
              <w:rPr>
                <w:rFonts w:ascii="Times New Roman" w:hAnsi="Times New Roman" w:cs="Times New Roman"/>
                <w:sz w:val="24"/>
                <w:szCs w:val="24"/>
              </w:rPr>
              <w:t>mab finantsstabiilsusest laia vaadet</w:t>
            </w:r>
            <w:r w:rsidRPr="00B92E7F">
              <w:rPr>
                <w:rFonts w:ascii="Times New Roman" w:hAnsi="Times New Roman" w:cs="Times New Roman"/>
                <w:sz w:val="24"/>
                <w:szCs w:val="24"/>
              </w:rPr>
              <w:t>;</w:t>
            </w:r>
          </w:p>
          <w:p w14:paraId="155BC075" w14:textId="7135ACD3" w:rsidR="00C43922" w:rsidRPr="00B92E7F" w:rsidRDefault="609F659F"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makrofinantsjärelevalve meetmete rakendamise kogemus;</w:t>
            </w:r>
          </w:p>
          <w:p w14:paraId="54859A3F" w14:textId="77777777" w:rsidR="00C43922" w:rsidRPr="00B92E7F" w:rsidRDefault="609F659F"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 xml:space="preserve">Euroopa Liidu tasandil meetmete kooskõlastamise ja protseduuride järgimise kogemus; </w:t>
            </w:r>
          </w:p>
          <w:p w14:paraId="509A2060" w14:textId="2A87EB0C" w:rsidR="00C43922" w:rsidRPr="00B92E7F" w:rsidRDefault="609F659F"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Eesti seadusandluses ja institutsionaalsetes põhimõtetes</w:t>
            </w:r>
            <w:r w:rsidR="4F5044A3" w:rsidRPr="00B92E7F">
              <w:rPr>
                <w:rFonts w:ascii="Times New Roman" w:hAnsi="Times New Roman" w:cs="Times New Roman"/>
                <w:sz w:val="24"/>
                <w:szCs w:val="24"/>
              </w:rPr>
              <w:t xml:space="preserve"> ei kaasne</w:t>
            </w:r>
            <w:r w:rsidRPr="00B92E7F">
              <w:rPr>
                <w:rFonts w:ascii="Times New Roman" w:hAnsi="Times New Roman" w:cs="Times New Roman"/>
                <w:sz w:val="24"/>
                <w:szCs w:val="24"/>
              </w:rPr>
              <w:t xml:space="preserve"> olulisi muudatusi.</w:t>
            </w:r>
          </w:p>
        </w:tc>
        <w:tc>
          <w:tcPr>
            <w:tcW w:w="4035" w:type="dxa"/>
          </w:tcPr>
          <w:p w14:paraId="602ED8E0" w14:textId="77777777" w:rsidR="000415BF" w:rsidRPr="00B92E7F" w:rsidRDefault="4704AC29"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 xml:space="preserve">omab ligipääsu laenulepingutega seotud andmetele; </w:t>
            </w:r>
          </w:p>
          <w:p w14:paraId="2C7D2B9B" w14:textId="77777777" w:rsidR="006F7B7A" w:rsidRPr="00B92E7F" w:rsidRDefault="4704AC29"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pädevus pankade</w:t>
            </w:r>
            <w:r w:rsidR="4F5044A3" w:rsidRPr="00B92E7F">
              <w:rPr>
                <w:rFonts w:ascii="Times New Roman" w:hAnsi="Times New Roman" w:cs="Times New Roman"/>
                <w:sz w:val="24"/>
                <w:szCs w:val="24"/>
              </w:rPr>
              <w:t xml:space="preserve"> poolse või pankade poolt aktsepteeritava kinnisvara tagatise hindamise ja metoodika üle; </w:t>
            </w:r>
          </w:p>
          <w:p w14:paraId="43D8E70E" w14:textId="627CE59D" w:rsidR="003D149B" w:rsidRPr="00B92E7F" w:rsidRDefault="4F5044A3"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EKP Ühtse järelevalvemehhanismi koostöökogemus.</w:t>
            </w:r>
          </w:p>
        </w:tc>
      </w:tr>
      <w:tr w:rsidR="000415BF" w:rsidRPr="00B92E7F" w14:paraId="7A7A36CD" w14:textId="77777777" w:rsidTr="0E6703AC">
        <w:tc>
          <w:tcPr>
            <w:tcW w:w="1707" w:type="dxa"/>
            <w:shd w:val="clear" w:color="auto" w:fill="D9D9D9" w:themeFill="background1" w:themeFillShade="D9"/>
          </w:tcPr>
          <w:p w14:paraId="5B20E5E7" w14:textId="39AB7FF0" w:rsidR="000415BF" w:rsidRPr="00B92E7F" w:rsidRDefault="000415BF" w:rsidP="00B92E7F">
            <w:pPr>
              <w:jc w:val="both"/>
              <w:rPr>
                <w:rFonts w:ascii="Times New Roman" w:hAnsi="Times New Roman" w:cs="Times New Roman"/>
                <w:b/>
                <w:bCs/>
                <w:sz w:val="24"/>
                <w:szCs w:val="24"/>
              </w:rPr>
            </w:pPr>
            <w:r w:rsidRPr="00B92E7F">
              <w:rPr>
                <w:rFonts w:ascii="Times New Roman" w:hAnsi="Times New Roman" w:cs="Times New Roman"/>
                <w:b/>
                <w:bCs/>
                <w:sz w:val="24"/>
                <w:szCs w:val="24"/>
              </w:rPr>
              <w:t>Väljakutsed</w:t>
            </w:r>
          </w:p>
        </w:tc>
        <w:tc>
          <w:tcPr>
            <w:tcW w:w="3897" w:type="dxa"/>
          </w:tcPr>
          <w:p w14:paraId="15705A97" w14:textId="1F049297" w:rsidR="000415BF" w:rsidRPr="00B92E7F" w:rsidRDefault="609F659F"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puudub ligipääs</w:t>
            </w:r>
            <w:r w:rsidR="4704AC29" w:rsidRPr="00B92E7F">
              <w:rPr>
                <w:rFonts w:ascii="Times New Roman" w:hAnsi="Times New Roman" w:cs="Times New Roman"/>
                <w:sz w:val="24"/>
                <w:szCs w:val="24"/>
              </w:rPr>
              <w:t xml:space="preserve"> ja pädevus</w:t>
            </w:r>
            <w:r w:rsidRPr="00B92E7F">
              <w:rPr>
                <w:rFonts w:ascii="Times New Roman" w:hAnsi="Times New Roman" w:cs="Times New Roman"/>
                <w:sz w:val="24"/>
                <w:szCs w:val="24"/>
              </w:rPr>
              <w:t xml:space="preserve"> laenulepingutega seotud andmetele</w:t>
            </w:r>
            <w:r w:rsidR="0052374E" w:rsidRPr="00B92E7F">
              <w:rPr>
                <w:rFonts w:ascii="Times New Roman" w:hAnsi="Times New Roman" w:cs="Times New Roman"/>
                <w:sz w:val="24"/>
                <w:szCs w:val="24"/>
              </w:rPr>
              <w:t xml:space="preserve"> ning kinnisvara tagatise hindamise ja arvestamise metoodikale;</w:t>
            </w:r>
          </w:p>
          <w:p w14:paraId="1820C72E" w14:textId="2BC3D599" w:rsidR="00C43922" w:rsidRPr="00B92E7F" w:rsidRDefault="609F659F"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rakendamiseks tuleb sätestada Eesti Panga ja Finantsinspektsiooni vaheline koordineerimise ja teabevahetuse reeglid</w:t>
            </w:r>
          </w:p>
        </w:tc>
        <w:tc>
          <w:tcPr>
            <w:tcW w:w="4035" w:type="dxa"/>
          </w:tcPr>
          <w:p w14:paraId="7044F5C9" w14:textId="77777777" w:rsidR="000415BF" w:rsidRPr="00B92E7F" w:rsidRDefault="4F5044A3"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 xml:space="preserve">ei oma makrofinantsjärelevalve vaadet ja riskipilti kogu kinnisvaraturust; </w:t>
            </w:r>
          </w:p>
          <w:p w14:paraId="718BD79D" w14:textId="77777777" w:rsidR="003D149B" w:rsidRPr="00B92E7F" w:rsidRDefault="4F5044A3"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 xml:space="preserve">huvide konflikti tekkimise oht, kui Finantsinspektsioon kehtestab turuüleselt riskikaalud ja kriteeriumid ning kontrollib nende täitmist; </w:t>
            </w:r>
          </w:p>
          <w:p w14:paraId="791A2397" w14:textId="77777777" w:rsidR="003D149B" w:rsidRPr="00B92E7F" w:rsidRDefault="4F5044A3"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 xml:space="preserve">rakendamiseks tuleb sätestada Eesti Panga ja Finantsinspektsiooni vaheline koordineerimise ja teabevahetuse reeglid; </w:t>
            </w:r>
          </w:p>
          <w:p w14:paraId="3C85F7A5" w14:textId="0C3BBD26" w:rsidR="003D149B" w:rsidRPr="00B92E7F" w:rsidRDefault="4F5044A3" w:rsidP="00B92E7F">
            <w:pPr>
              <w:pStyle w:val="Loendilik"/>
              <w:numPr>
                <w:ilvl w:val="0"/>
                <w:numId w:val="15"/>
              </w:numPr>
              <w:jc w:val="both"/>
              <w:rPr>
                <w:rFonts w:ascii="Times New Roman" w:hAnsi="Times New Roman" w:cs="Times New Roman"/>
                <w:sz w:val="24"/>
                <w:szCs w:val="24"/>
              </w:rPr>
            </w:pPr>
            <w:r w:rsidRPr="00B92E7F">
              <w:rPr>
                <w:rFonts w:ascii="Times New Roman" w:hAnsi="Times New Roman" w:cs="Times New Roman"/>
                <w:sz w:val="24"/>
                <w:szCs w:val="24"/>
              </w:rPr>
              <w:t xml:space="preserve">Eesti seadusandluses ja institutsionaalsetes põhimõtetes kaasnevad olulised muudatused. </w:t>
            </w:r>
          </w:p>
        </w:tc>
      </w:tr>
    </w:tbl>
    <w:p w14:paraId="2943D0B8" w14:textId="77777777" w:rsidR="000415BF" w:rsidRPr="00B92E7F" w:rsidRDefault="000415BF" w:rsidP="00B92E7F">
      <w:pPr>
        <w:spacing w:after="0" w:line="240" w:lineRule="auto"/>
        <w:jc w:val="both"/>
        <w:rPr>
          <w:rFonts w:ascii="Times New Roman" w:hAnsi="Times New Roman" w:cs="Times New Roman"/>
          <w:sz w:val="24"/>
          <w:szCs w:val="24"/>
        </w:rPr>
      </w:pPr>
    </w:p>
    <w:p w14:paraId="447C5B86" w14:textId="658E2B5F" w:rsidR="00CE0327" w:rsidRPr="00B92E7F" w:rsidRDefault="00CE032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Läbirääkimiste käigus jõudsid Rahandusministeerium, Eesti Pank ja Finantsinspektsioon kokkuleppele, et senise õigusraamistiku muutmine vaid seetõttu, et kaks asutust peavad omavahel hakkama </w:t>
      </w:r>
      <w:r w:rsidR="16CE097E" w:rsidRPr="00B92E7F">
        <w:rPr>
          <w:rFonts w:ascii="Times New Roman" w:hAnsi="Times New Roman" w:cs="Times New Roman"/>
          <w:sz w:val="24"/>
          <w:szCs w:val="24"/>
        </w:rPr>
        <w:t xml:space="preserve">rohkem </w:t>
      </w:r>
      <w:r w:rsidRPr="00B92E7F">
        <w:rPr>
          <w:rFonts w:ascii="Times New Roman" w:hAnsi="Times New Roman" w:cs="Times New Roman"/>
          <w:sz w:val="24"/>
          <w:szCs w:val="24"/>
        </w:rPr>
        <w:t xml:space="preserve">informatsiooni vahetama, ei ole proportsioonis artiklites 124 ja 164 sätestatuga. Kuivõrd Eesti Pank juba teostab makrofinantsjärelevalvet ning omab kõige paremat ülevaadet Eesti kinnisvaraturust, lepiti kokku, et riskipositsioonide kehtestamise pädevus </w:t>
      </w:r>
      <w:r w:rsidR="706786BC" w:rsidRPr="00B92E7F">
        <w:rPr>
          <w:rFonts w:ascii="Times New Roman" w:hAnsi="Times New Roman" w:cs="Times New Roman"/>
          <w:sz w:val="24"/>
          <w:szCs w:val="24"/>
        </w:rPr>
        <w:t>jääb</w:t>
      </w:r>
      <w:r w:rsidRPr="00B92E7F">
        <w:rPr>
          <w:rFonts w:ascii="Times New Roman" w:hAnsi="Times New Roman" w:cs="Times New Roman"/>
          <w:sz w:val="24"/>
          <w:szCs w:val="24"/>
        </w:rPr>
        <w:t xml:space="preserve"> Eesti Pangale ning Finantsinspektsioon peab omapoolse teabega toetama keskpanga tööd. </w:t>
      </w:r>
      <w:r w:rsidR="007124A9" w:rsidRPr="00B92E7F">
        <w:rPr>
          <w:rFonts w:ascii="Times New Roman" w:hAnsi="Times New Roman" w:cs="Times New Roman"/>
          <w:sz w:val="24"/>
          <w:szCs w:val="24"/>
        </w:rPr>
        <w:t>CRR III muudatuste ülevõtmiseks muudetakse KAS §-i 85</w:t>
      </w:r>
      <w:r w:rsidR="007124A9" w:rsidRPr="00B92E7F">
        <w:rPr>
          <w:rFonts w:ascii="Times New Roman" w:hAnsi="Times New Roman" w:cs="Times New Roman"/>
          <w:sz w:val="24"/>
          <w:szCs w:val="24"/>
          <w:vertAlign w:val="superscript"/>
        </w:rPr>
        <w:t>4</w:t>
      </w:r>
      <w:r w:rsidR="005B3714" w:rsidRPr="00B92E7F">
        <w:rPr>
          <w:rFonts w:ascii="Times New Roman" w:hAnsi="Times New Roman" w:cs="Times New Roman"/>
          <w:sz w:val="24"/>
          <w:szCs w:val="24"/>
        </w:rPr>
        <w:t>.</w:t>
      </w:r>
      <w:r w:rsidR="64894BED" w:rsidRPr="00B92E7F">
        <w:rPr>
          <w:rFonts w:ascii="Times New Roman" w:hAnsi="Times New Roman" w:cs="Times New Roman"/>
          <w:sz w:val="24"/>
          <w:szCs w:val="24"/>
        </w:rPr>
        <w:t xml:space="preserve"> </w:t>
      </w:r>
    </w:p>
    <w:p w14:paraId="1D160A45" w14:textId="6285E6B2" w:rsidR="0E6703AC" w:rsidRPr="00B92E7F" w:rsidRDefault="0E6703AC" w:rsidP="00B92E7F">
      <w:pPr>
        <w:spacing w:after="0" w:line="240" w:lineRule="auto"/>
        <w:jc w:val="both"/>
        <w:rPr>
          <w:rFonts w:ascii="Times New Roman" w:hAnsi="Times New Roman" w:cs="Times New Roman"/>
          <w:sz w:val="24"/>
          <w:szCs w:val="24"/>
        </w:rPr>
      </w:pPr>
    </w:p>
    <w:p w14:paraId="77A9E1C8" w14:textId="4BE07B74" w:rsidR="0E6703AC" w:rsidRPr="00B92E7F" w:rsidRDefault="1185683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Minimaalse väljundmääraga</w:t>
      </w:r>
      <w:r w:rsidR="76FB1FDD" w:rsidRPr="00B92E7F">
        <w:rPr>
          <w:rFonts w:ascii="Times New Roman" w:hAnsi="Times New Roman" w:cs="Times New Roman"/>
          <w:sz w:val="24"/>
          <w:szCs w:val="24"/>
        </w:rPr>
        <w:t xml:space="preserve"> (ingl. k. </w:t>
      </w:r>
      <w:proofErr w:type="spellStart"/>
      <w:r w:rsidR="76FB1FDD" w:rsidRPr="00B92E7F">
        <w:rPr>
          <w:rFonts w:ascii="Times New Roman" w:hAnsi="Times New Roman" w:cs="Times New Roman"/>
          <w:i/>
          <w:iCs/>
          <w:sz w:val="24"/>
          <w:szCs w:val="24"/>
        </w:rPr>
        <w:t>output</w:t>
      </w:r>
      <w:proofErr w:type="spellEnd"/>
      <w:r w:rsidR="76FB1FDD" w:rsidRPr="00B92E7F">
        <w:rPr>
          <w:rFonts w:ascii="Times New Roman" w:hAnsi="Times New Roman" w:cs="Times New Roman"/>
          <w:i/>
          <w:iCs/>
          <w:sz w:val="24"/>
          <w:szCs w:val="24"/>
        </w:rPr>
        <w:t xml:space="preserve"> floor</w:t>
      </w:r>
      <w:r w:rsidR="76FB1FDD" w:rsidRPr="00B92E7F">
        <w:rPr>
          <w:rFonts w:ascii="Times New Roman" w:hAnsi="Times New Roman" w:cs="Times New Roman"/>
          <w:sz w:val="24"/>
          <w:szCs w:val="24"/>
        </w:rPr>
        <w:t>)</w:t>
      </w:r>
      <w:r w:rsidRPr="00B92E7F">
        <w:rPr>
          <w:rFonts w:ascii="Times New Roman" w:hAnsi="Times New Roman" w:cs="Times New Roman"/>
          <w:sz w:val="24"/>
          <w:szCs w:val="24"/>
        </w:rPr>
        <w:t xml:space="preserve"> piiratakse kapitali ülemäärase vähendamise riski, mis võib tuleneda krediidiasutuse </w:t>
      </w:r>
      <w:proofErr w:type="spellStart"/>
      <w:r w:rsidRPr="00B92E7F">
        <w:rPr>
          <w:rFonts w:ascii="Times New Roman" w:hAnsi="Times New Roman" w:cs="Times New Roman"/>
          <w:sz w:val="24"/>
          <w:szCs w:val="24"/>
        </w:rPr>
        <w:t>sisemudelit</w:t>
      </w:r>
      <w:proofErr w:type="spellEnd"/>
      <w:r w:rsidRPr="00B92E7F">
        <w:rPr>
          <w:rFonts w:ascii="Times New Roman" w:hAnsi="Times New Roman" w:cs="Times New Roman"/>
          <w:sz w:val="24"/>
          <w:szCs w:val="24"/>
        </w:rPr>
        <w:t xml:space="preserve"> kasutamisest omavahendite nõuete arvutamisel. Juhul, kui krediidiasutus kasutab standardmeetodi asemel </w:t>
      </w:r>
      <w:proofErr w:type="spellStart"/>
      <w:r w:rsidRPr="00B92E7F">
        <w:rPr>
          <w:rFonts w:ascii="Times New Roman" w:hAnsi="Times New Roman" w:cs="Times New Roman"/>
          <w:sz w:val="24"/>
          <w:szCs w:val="24"/>
        </w:rPr>
        <w:t>sisemudelit</w:t>
      </w:r>
      <w:proofErr w:type="spellEnd"/>
      <w:r w:rsidRPr="00B92E7F">
        <w:rPr>
          <w:rFonts w:ascii="Times New Roman" w:hAnsi="Times New Roman" w:cs="Times New Roman"/>
          <w:sz w:val="24"/>
          <w:szCs w:val="24"/>
        </w:rPr>
        <w:t xml:space="preserve">, kehtestatakse tema </w:t>
      </w:r>
      <w:proofErr w:type="spellStart"/>
      <w:r w:rsidRPr="00B92E7F">
        <w:rPr>
          <w:rFonts w:ascii="Times New Roman" w:hAnsi="Times New Roman" w:cs="Times New Roman"/>
          <w:sz w:val="24"/>
          <w:szCs w:val="24"/>
        </w:rPr>
        <w:t>sisemudeli</w:t>
      </w:r>
      <w:proofErr w:type="spellEnd"/>
      <w:r w:rsidRPr="00B92E7F">
        <w:rPr>
          <w:rFonts w:ascii="Times New Roman" w:hAnsi="Times New Roman" w:cs="Times New Roman"/>
          <w:sz w:val="24"/>
          <w:szCs w:val="24"/>
        </w:rPr>
        <w:t xml:space="preserve"> alusel arvutatavate omavahendite nõuete alampiiriks 72,5 protsenti. Sel viisil minimeerib minimaalne väljundmäär omavahendite nõuete põhjendamatud varieerumist ning </w:t>
      </w:r>
      <w:r w:rsidR="021772F4" w:rsidRPr="00B92E7F">
        <w:rPr>
          <w:rFonts w:ascii="Times New Roman" w:hAnsi="Times New Roman" w:cs="Times New Roman"/>
          <w:sz w:val="24"/>
          <w:szCs w:val="24"/>
        </w:rPr>
        <w:t>ühtlustab</w:t>
      </w:r>
      <w:r w:rsidRPr="00B92E7F">
        <w:rPr>
          <w:rFonts w:ascii="Times New Roman" w:hAnsi="Times New Roman" w:cs="Times New Roman"/>
          <w:sz w:val="24"/>
          <w:szCs w:val="24"/>
        </w:rPr>
        <w:t xml:space="preserve"> piire, mille toimes võivad </w:t>
      </w:r>
      <w:proofErr w:type="spellStart"/>
      <w:r w:rsidRPr="00B92E7F">
        <w:rPr>
          <w:rFonts w:ascii="Times New Roman" w:hAnsi="Times New Roman" w:cs="Times New Roman"/>
          <w:sz w:val="24"/>
          <w:szCs w:val="24"/>
        </w:rPr>
        <w:t>sisemudeleid</w:t>
      </w:r>
      <w:proofErr w:type="spellEnd"/>
      <w:r w:rsidRPr="00B92E7F">
        <w:rPr>
          <w:rFonts w:ascii="Times New Roman" w:hAnsi="Times New Roman" w:cs="Times New Roman"/>
          <w:sz w:val="24"/>
          <w:szCs w:val="24"/>
        </w:rPr>
        <w:t xml:space="preserve"> rakendavad krediidiasutused toimetada</w:t>
      </w:r>
      <w:r w:rsidR="109D0686" w:rsidRPr="00B92E7F">
        <w:rPr>
          <w:rFonts w:ascii="Times New Roman" w:hAnsi="Times New Roman" w:cs="Times New Roman"/>
          <w:sz w:val="24"/>
          <w:szCs w:val="24"/>
        </w:rPr>
        <w:t xml:space="preserve"> (vt </w:t>
      </w:r>
      <w:proofErr w:type="spellStart"/>
      <w:r w:rsidR="109D0686" w:rsidRPr="00B92E7F">
        <w:rPr>
          <w:rFonts w:ascii="Times New Roman" w:hAnsi="Times New Roman" w:cs="Times New Roman"/>
          <w:sz w:val="24"/>
          <w:szCs w:val="24"/>
        </w:rPr>
        <w:t>sisemudeli</w:t>
      </w:r>
      <w:proofErr w:type="spellEnd"/>
      <w:r w:rsidR="109D0686" w:rsidRPr="00B92E7F">
        <w:rPr>
          <w:rFonts w:ascii="Times New Roman" w:hAnsi="Times New Roman" w:cs="Times New Roman"/>
          <w:sz w:val="24"/>
          <w:szCs w:val="24"/>
        </w:rPr>
        <w:t xml:space="preserve"> ja standardmeetodi võrdlust KAS § 71 lõigete 6</w:t>
      </w:r>
      <w:r w:rsidR="109D0686" w:rsidRPr="00B92E7F">
        <w:rPr>
          <w:rFonts w:ascii="Times New Roman" w:hAnsi="Times New Roman" w:cs="Times New Roman"/>
          <w:sz w:val="24"/>
          <w:szCs w:val="24"/>
          <w:vertAlign w:val="superscript"/>
        </w:rPr>
        <w:t>1</w:t>
      </w:r>
      <w:r w:rsidR="109D0686" w:rsidRPr="00B92E7F">
        <w:rPr>
          <w:rFonts w:ascii="Times New Roman" w:hAnsi="Times New Roman" w:cs="Times New Roman"/>
          <w:sz w:val="24"/>
          <w:szCs w:val="24"/>
        </w:rPr>
        <w:t xml:space="preserve"> ja 6</w:t>
      </w:r>
      <w:r w:rsidR="109D0686" w:rsidRPr="00B92E7F">
        <w:rPr>
          <w:rFonts w:ascii="Times New Roman" w:hAnsi="Times New Roman" w:cs="Times New Roman"/>
          <w:sz w:val="24"/>
          <w:szCs w:val="24"/>
          <w:vertAlign w:val="superscript"/>
        </w:rPr>
        <w:t>2</w:t>
      </w:r>
      <w:r w:rsidR="109D0686" w:rsidRPr="00B92E7F">
        <w:rPr>
          <w:rFonts w:ascii="Times New Roman" w:hAnsi="Times New Roman" w:cs="Times New Roman"/>
          <w:sz w:val="24"/>
          <w:szCs w:val="24"/>
        </w:rPr>
        <w:t xml:space="preserve"> lisamise selgituste juures)</w:t>
      </w:r>
      <w:r w:rsidRPr="00B92E7F">
        <w:rPr>
          <w:rFonts w:ascii="Times New Roman" w:hAnsi="Times New Roman" w:cs="Times New Roman"/>
          <w:sz w:val="24"/>
          <w:szCs w:val="24"/>
        </w:rPr>
        <w:t>.</w:t>
      </w:r>
      <w:r w:rsidR="7CDA52C7" w:rsidRPr="00B92E7F">
        <w:rPr>
          <w:rFonts w:ascii="Times New Roman" w:hAnsi="Times New Roman" w:cs="Times New Roman"/>
          <w:sz w:val="24"/>
          <w:szCs w:val="24"/>
        </w:rPr>
        <w:t xml:space="preserve"> Piiriüleste pangagruppide puhul kohaldatakse minimaalset väljundmäära nii emapanga (konsolideerimisgrupi tasandil) kui ka iga tütarettevõtja tasandil.</w:t>
      </w:r>
      <w:r w:rsidR="16D895B2" w:rsidRPr="00B92E7F">
        <w:rPr>
          <w:rFonts w:ascii="Times New Roman" w:hAnsi="Times New Roman" w:cs="Times New Roman"/>
          <w:sz w:val="24"/>
          <w:szCs w:val="24"/>
        </w:rPr>
        <w:t xml:space="preserve"> </w:t>
      </w:r>
    </w:p>
    <w:p w14:paraId="395F8C38" w14:textId="52292BCE" w:rsidR="0E6703AC" w:rsidRPr="00B92E7F" w:rsidRDefault="0E6703AC" w:rsidP="00B92E7F">
      <w:pPr>
        <w:spacing w:after="0" w:line="240" w:lineRule="auto"/>
        <w:jc w:val="both"/>
        <w:rPr>
          <w:rFonts w:ascii="Times New Roman" w:hAnsi="Times New Roman" w:cs="Times New Roman"/>
          <w:sz w:val="24"/>
          <w:szCs w:val="24"/>
        </w:rPr>
      </w:pPr>
    </w:p>
    <w:p w14:paraId="53A9F00B" w14:textId="49F8AEBF" w:rsidR="71E3EE41" w:rsidRPr="00B92E7F" w:rsidRDefault="71E3EE41"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lastRenderedPageBreak/>
        <w:t xml:space="preserve">Joonis </w:t>
      </w:r>
      <w:r w:rsidR="67738F6C" w:rsidRPr="00B92E7F">
        <w:rPr>
          <w:rFonts w:ascii="Times New Roman" w:hAnsi="Times New Roman" w:cs="Times New Roman"/>
          <w:b/>
          <w:bCs/>
          <w:sz w:val="24"/>
          <w:szCs w:val="24"/>
        </w:rPr>
        <w:t>1</w:t>
      </w:r>
      <w:r w:rsidRPr="00B92E7F">
        <w:rPr>
          <w:rFonts w:ascii="Times New Roman" w:hAnsi="Times New Roman" w:cs="Times New Roman"/>
          <w:b/>
          <w:bCs/>
          <w:sz w:val="24"/>
          <w:szCs w:val="24"/>
        </w:rPr>
        <w:t xml:space="preserve">. </w:t>
      </w:r>
      <w:r w:rsidR="0A3F5686" w:rsidRPr="00B92E7F">
        <w:rPr>
          <w:rFonts w:ascii="Times New Roman" w:hAnsi="Times New Roman" w:cs="Times New Roman"/>
          <w:b/>
          <w:bCs/>
          <w:sz w:val="24"/>
          <w:szCs w:val="24"/>
        </w:rPr>
        <w:t>Riskiga kaalutud va</w:t>
      </w:r>
      <w:r w:rsidR="7A143190" w:rsidRPr="00B92E7F">
        <w:rPr>
          <w:rFonts w:ascii="Times New Roman" w:hAnsi="Times New Roman" w:cs="Times New Roman"/>
          <w:b/>
          <w:bCs/>
          <w:sz w:val="24"/>
          <w:szCs w:val="24"/>
        </w:rPr>
        <w:t xml:space="preserve">ade standardmeetodi ja </w:t>
      </w:r>
      <w:proofErr w:type="spellStart"/>
      <w:r w:rsidR="7A143190" w:rsidRPr="00B92E7F">
        <w:rPr>
          <w:rFonts w:ascii="Times New Roman" w:hAnsi="Times New Roman" w:cs="Times New Roman"/>
          <w:b/>
          <w:bCs/>
          <w:sz w:val="24"/>
          <w:szCs w:val="24"/>
        </w:rPr>
        <w:t>sisemudeli</w:t>
      </w:r>
      <w:proofErr w:type="spellEnd"/>
      <w:r w:rsidR="7A143190" w:rsidRPr="00B92E7F">
        <w:rPr>
          <w:rFonts w:ascii="Times New Roman" w:hAnsi="Times New Roman" w:cs="Times New Roman"/>
          <w:b/>
          <w:bCs/>
          <w:sz w:val="24"/>
          <w:szCs w:val="24"/>
        </w:rPr>
        <w:t xml:space="preserve"> võrdlus</w:t>
      </w:r>
      <w:r w:rsidRPr="00B92E7F">
        <w:rPr>
          <w:rStyle w:val="Allmrkuseviide"/>
          <w:rFonts w:ascii="Times New Roman" w:hAnsi="Times New Roman" w:cs="Times New Roman"/>
          <w:b/>
          <w:bCs/>
          <w:sz w:val="24"/>
          <w:szCs w:val="24"/>
        </w:rPr>
        <w:footnoteReference w:id="10"/>
      </w:r>
      <w:r w:rsidR="7A143190" w:rsidRPr="00B92E7F">
        <w:rPr>
          <w:rFonts w:ascii="Times New Roman" w:hAnsi="Times New Roman" w:cs="Times New Roman"/>
          <w:b/>
          <w:bCs/>
          <w:sz w:val="24"/>
          <w:szCs w:val="24"/>
        </w:rPr>
        <w:t xml:space="preserve"> </w:t>
      </w:r>
    </w:p>
    <w:p w14:paraId="67150771" w14:textId="4359A6EE" w:rsidR="0E6703AC" w:rsidRPr="00B92E7F" w:rsidRDefault="0E6703AC" w:rsidP="00B92E7F">
      <w:pPr>
        <w:spacing w:after="0" w:line="240" w:lineRule="auto"/>
        <w:jc w:val="both"/>
        <w:rPr>
          <w:rFonts w:ascii="Times New Roman" w:hAnsi="Times New Roman" w:cs="Times New Roman"/>
          <w:sz w:val="24"/>
          <w:szCs w:val="24"/>
        </w:rPr>
      </w:pPr>
    </w:p>
    <w:p w14:paraId="15B2CB65" w14:textId="74799831" w:rsidR="1371F7C8" w:rsidRPr="00B92E7F" w:rsidRDefault="1371F7C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noProof/>
          <w:sz w:val="24"/>
          <w:szCs w:val="24"/>
        </w:rPr>
        <w:drawing>
          <wp:inline distT="0" distB="0" distL="0" distR="0" wp14:anchorId="4363BCEB" wp14:editId="1098A128">
            <wp:extent cx="3355093" cy="2905899"/>
            <wp:effectExtent l="0" t="0" r="0" b="0"/>
            <wp:docPr id="1413527967" name="Picture 1413527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3355093" cy="2905899"/>
                    </a:xfrm>
                    <a:prstGeom prst="rect">
                      <a:avLst/>
                    </a:prstGeom>
                  </pic:spPr>
                </pic:pic>
              </a:graphicData>
            </a:graphic>
          </wp:inline>
        </w:drawing>
      </w:r>
    </w:p>
    <w:p w14:paraId="7C09AEAB" w14:textId="77777777" w:rsidR="00CE0327" w:rsidRPr="00B92E7F" w:rsidRDefault="00CE0327" w:rsidP="00B92E7F">
      <w:pPr>
        <w:spacing w:after="0" w:line="240" w:lineRule="auto"/>
        <w:jc w:val="both"/>
        <w:rPr>
          <w:rFonts w:ascii="Times New Roman" w:hAnsi="Times New Roman" w:cs="Times New Roman"/>
          <w:sz w:val="24"/>
          <w:szCs w:val="24"/>
        </w:rPr>
      </w:pPr>
    </w:p>
    <w:p w14:paraId="3374FDC8" w14:textId="1E7CF28A" w:rsidR="191B2C20" w:rsidRPr="00B92E7F" w:rsidRDefault="191B2C2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CRR artikkel </w:t>
      </w:r>
      <w:r w:rsidR="28E09C5C" w:rsidRPr="00B92E7F">
        <w:rPr>
          <w:rFonts w:ascii="Times New Roman" w:hAnsi="Times New Roman" w:cs="Times New Roman"/>
          <w:sz w:val="24"/>
          <w:szCs w:val="24"/>
        </w:rPr>
        <w:t xml:space="preserve">465 annab liikmesriikidele võimaluse lubada </w:t>
      </w:r>
      <w:r w:rsidR="7F889EA0" w:rsidRPr="00B92E7F">
        <w:rPr>
          <w:rFonts w:ascii="Times New Roman" w:hAnsi="Times New Roman" w:cs="Times New Roman"/>
          <w:sz w:val="24"/>
          <w:szCs w:val="24"/>
        </w:rPr>
        <w:t xml:space="preserve">minimaalse väljundmäära kohaldamise </w:t>
      </w:r>
      <w:r w:rsidR="28E09C5C" w:rsidRPr="00B92E7F">
        <w:rPr>
          <w:rFonts w:ascii="Times New Roman" w:hAnsi="Times New Roman" w:cs="Times New Roman"/>
          <w:sz w:val="24"/>
          <w:szCs w:val="24"/>
        </w:rPr>
        <w:t xml:space="preserve">üleminekuperioodil madalamate riskikaalude määramist elamukinnisvarale seatud hüpoteegiga tagatud riskipositsioonidele. </w:t>
      </w:r>
      <w:r w:rsidR="5F715880" w:rsidRPr="00B92E7F">
        <w:rPr>
          <w:rFonts w:ascii="Times New Roman" w:hAnsi="Times New Roman" w:cs="Times New Roman"/>
          <w:sz w:val="24"/>
          <w:szCs w:val="24"/>
        </w:rPr>
        <w:t xml:space="preserve">Selle valiku eesmärk on anda rohkem aega riikidele, kus riskikaalud on väikesed, et need riigid jõuaksid minimaalse väljundmäära nõudega kohaneda. </w:t>
      </w:r>
      <w:r w:rsidR="2C5E5550" w:rsidRPr="00B92E7F">
        <w:rPr>
          <w:rFonts w:ascii="Times New Roman" w:hAnsi="Times New Roman" w:cs="Times New Roman"/>
          <w:sz w:val="24"/>
          <w:szCs w:val="24"/>
        </w:rPr>
        <w:t>Eesti Panga ja Finantsinspektsiooniga ning piirkonna riikidega</w:t>
      </w:r>
      <w:r w:rsidR="79086844" w:rsidRPr="00B92E7F">
        <w:rPr>
          <w:rFonts w:ascii="Times New Roman" w:hAnsi="Times New Roman" w:cs="Times New Roman"/>
          <w:sz w:val="24"/>
          <w:szCs w:val="24"/>
        </w:rPr>
        <w:t xml:space="preserve"> konsulteerimise tulemusel</w:t>
      </w:r>
      <w:r w:rsidR="2C5E5550" w:rsidRPr="00B92E7F">
        <w:rPr>
          <w:rFonts w:ascii="Times New Roman" w:hAnsi="Times New Roman" w:cs="Times New Roman"/>
          <w:sz w:val="24"/>
          <w:szCs w:val="24"/>
        </w:rPr>
        <w:t xml:space="preserve">, otsustasid eelnõu </w:t>
      </w:r>
      <w:r w:rsidR="6BA1D2E7" w:rsidRPr="00B92E7F">
        <w:rPr>
          <w:rFonts w:ascii="Times New Roman" w:hAnsi="Times New Roman" w:cs="Times New Roman"/>
          <w:sz w:val="24"/>
          <w:szCs w:val="24"/>
        </w:rPr>
        <w:t>ettevalmist</w:t>
      </w:r>
      <w:r w:rsidR="2C5E5550" w:rsidRPr="00B92E7F">
        <w:rPr>
          <w:rFonts w:ascii="Times New Roman" w:hAnsi="Times New Roman" w:cs="Times New Roman"/>
          <w:sz w:val="24"/>
          <w:szCs w:val="24"/>
        </w:rPr>
        <w:t>a</w:t>
      </w:r>
      <w:r w:rsidR="6BA1D2E7" w:rsidRPr="00B92E7F">
        <w:rPr>
          <w:rFonts w:ascii="Times New Roman" w:hAnsi="Times New Roman" w:cs="Times New Roman"/>
          <w:sz w:val="24"/>
          <w:szCs w:val="24"/>
        </w:rPr>
        <w:t>jad</w:t>
      </w:r>
      <w:r w:rsidR="5F49954B" w:rsidRPr="00B92E7F">
        <w:rPr>
          <w:rFonts w:ascii="Times New Roman" w:hAnsi="Times New Roman" w:cs="Times New Roman"/>
          <w:sz w:val="24"/>
          <w:szCs w:val="24"/>
        </w:rPr>
        <w:t xml:space="preserve"> Eestis liikmesriigi valikut mitte kasutada. Selle valiku rakendamine võimaldanuks eluasemelaenude riskikaalu </w:t>
      </w:r>
      <w:r w:rsidR="10927864" w:rsidRPr="00B92E7F">
        <w:rPr>
          <w:rFonts w:ascii="Times New Roman" w:hAnsi="Times New Roman" w:cs="Times New Roman"/>
          <w:sz w:val="24"/>
          <w:szCs w:val="24"/>
        </w:rPr>
        <w:t>(</w:t>
      </w:r>
      <w:r w:rsidR="5F49954B" w:rsidRPr="00B92E7F">
        <w:rPr>
          <w:rFonts w:ascii="Times New Roman" w:hAnsi="Times New Roman" w:cs="Times New Roman"/>
          <w:sz w:val="24"/>
          <w:szCs w:val="24"/>
        </w:rPr>
        <w:t>elamukinnisvarale seatud hüpoteegiga tagatud riskipositsiooni</w:t>
      </w:r>
      <w:r w:rsidR="6041C7A7" w:rsidRPr="00B92E7F">
        <w:rPr>
          <w:rFonts w:ascii="Times New Roman" w:hAnsi="Times New Roman" w:cs="Times New Roman"/>
          <w:sz w:val="24"/>
          <w:szCs w:val="24"/>
        </w:rPr>
        <w:t>)</w:t>
      </w:r>
      <w:r w:rsidR="5F49954B" w:rsidRPr="00B92E7F">
        <w:rPr>
          <w:rFonts w:ascii="Times New Roman" w:hAnsi="Times New Roman" w:cs="Times New Roman"/>
          <w:sz w:val="24"/>
          <w:szCs w:val="24"/>
        </w:rPr>
        <w:t xml:space="preserve"> ajutiselt väga madalale tuua</w:t>
      </w:r>
      <w:r w:rsidR="1D1BEBEA" w:rsidRPr="00B92E7F">
        <w:rPr>
          <w:rFonts w:ascii="Times New Roman" w:hAnsi="Times New Roman" w:cs="Times New Roman"/>
          <w:sz w:val="24"/>
          <w:szCs w:val="24"/>
        </w:rPr>
        <w:t>, mis ei ole</w:t>
      </w:r>
      <w:r w:rsidR="135EAE56" w:rsidRPr="00B92E7F">
        <w:rPr>
          <w:rFonts w:ascii="Times New Roman" w:hAnsi="Times New Roman" w:cs="Times New Roman"/>
          <w:sz w:val="24"/>
          <w:szCs w:val="24"/>
        </w:rPr>
        <w:t xml:space="preserve"> </w:t>
      </w:r>
      <w:r w:rsidR="5CF8F71D" w:rsidRPr="00B92E7F">
        <w:rPr>
          <w:rFonts w:ascii="Times New Roman" w:hAnsi="Times New Roman" w:cs="Times New Roman"/>
          <w:sz w:val="24"/>
          <w:szCs w:val="24"/>
        </w:rPr>
        <w:t xml:space="preserve">aga </w:t>
      </w:r>
      <w:r w:rsidR="135EAE56" w:rsidRPr="00B92E7F">
        <w:rPr>
          <w:rFonts w:ascii="Times New Roman" w:hAnsi="Times New Roman" w:cs="Times New Roman"/>
          <w:sz w:val="24"/>
          <w:szCs w:val="24"/>
        </w:rPr>
        <w:t xml:space="preserve">riskidega kooskõlas ja </w:t>
      </w:r>
      <w:r w:rsidR="34DB3136" w:rsidRPr="00B92E7F">
        <w:rPr>
          <w:rFonts w:ascii="Times New Roman" w:hAnsi="Times New Roman" w:cs="Times New Roman"/>
          <w:sz w:val="24"/>
          <w:szCs w:val="24"/>
        </w:rPr>
        <w:t xml:space="preserve">ei suudaks majanduse rahastamisele omada positiivset mõju oma ajutise iseloomu tõttu. </w:t>
      </w:r>
      <w:r w:rsidR="3E70FA10" w:rsidRPr="00B92E7F">
        <w:rPr>
          <w:rFonts w:ascii="Times New Roman" w:hAnsi="Times New Roman" w:cs="Times New Roman"/>
          <w:sz w:val="24"/>
          <w:szCs w:val="24"/>
        </w:rPr>
        <w:t>Ku</w:t>
      </w:r>
      <w:r w:rsidR="1980A96D" w:rsidRPr="00B92E7F">
        <w:rPr>
          <w:rFonts w:ascii="Times New Roman" w:hAnsi="Times New Roman" w:cs="Times New Roman"/>
          <w:sz w:val="24"/>
          <w:szCs w:val="24"/>
        </w:rPr>
        <w:t>ivõrd siinses</w:t>
      </w:r>
      <w:r w:rsidR="3E70FA10" w:rsidRPr="00B92E7F">
        <w:rPr>
          <w:rFonts w:ascii="Times New Roman" w:hAnsi="Times New Roman" w:cs="Times New Roman"/>
          <w:sz w:val="24"/>
          <w:szCs w:val="24"/>
        </w:rPr>
        <w:t xml:space="preserve"> piirkonnas on riskikaalud </w:t>
      </w:r>
      <w:r w:rsidR="2F84635D" w:rsidRPr="00B92E7F">
        <w:rPr>
          <w:rFonts w:ascii="Times New Roman" w:hAnsi="Times New Roman" w:cs="Times New Roman"/>
          <w:sz w:val="24"/>
          <w:szCs w:val="24"/>
        </w:rPr>
        <w:t xml:space="preserve">pangandussektoris </w:t>
      </w:r>
      <w:r w:rsidR="3A33E4FC" w:rsidRPr="00B92E7F">
        <w:rPr>
          <w:rFonts w:ascii="Times New Roman" w:hAnsi="Times New Roman" w:cs="Times New Roman"/>
          <w:sz w:val="24"/>
          <w:szCs w:val="24"/>
        </w:rPr>
        <w:t xml:space="preserve">juba praegu </w:t>
      </w:r>
      <w:r w:rsidR="3E70FA10" w:rsidRPr="00B92E7F">
        <w:rPr>
          <w:rFonts w:ascii="Times New Roman" w:hAnsi="Times New Roman" w:cs="Times New Roman"/>
          <w:sz w:val="24"/>
          <w:szCs w:val="24"/>
        </w:rPr>
        <w:t>konservatiivsel tasemel, siis</w:t>
      </w:r>
      <w:r w:rsidR="0C0F40CE" w:rsidRPr="00B92E7F">
        <w:rPr>
          <w:rFonts w:ascii="Times New Roman" w:hAnsi="Times New Roman" w:cs="Times New Roman"/>
          <w:sz w:val="24"/>
          <w:szCs w:val="24"/>
        </w:rPr>
        <w:t xml:space="preserve"> ei ole</w:t>
      </w:r>
      <w:r w:rsidR="3E70FA10" w:rsidRPr="00B92E7F">
        <w:rPr>
          <w:rFonts w:ascii="Times New Roman" w:hAnsi="Times New Roman" w:cs="Times New Roman"/>
          <w:sz w:val="24"/>
          <w:szCs w:val="24"/>
        </w:rPr>
        <w:t xml:space="preserve"> ajutine riskikaalude madalamale seadmine  </w:t>
      </w:r>
      <w:r w:rsidR="5BF113D9" w:rsidRPr="00B92E7F">
        <w:rPr>
          <w:rFonts w:ascii="Times New Roman" w:hAnsi="Times New Roman" w:cs="Times New Roman"/>
          <w:sz w:val="24"/>
          <w:szCs w:val="24"/>
        </w:rPr>
        <w:t xml:space="preserve"> </w:t>
      </w:r>
      <w:r w:rsidR="3E70FA10" w:rsidRPr="00B92E7F">
        <w:rPr>
          <w:rFonts w:ascii="Times New Roman" w:hAnsi="Times New Roman" w:cs="Times New Roman"/>
          <w:sz w:val="24"/>
          <w:szCs w:val="24"/>
        </w:rPr>
        <w:t xml:space="preserve"> </w:t>
      </w:r>
      <w:r w:rsidR="2200C5B0" w:rsidRPr="00B92E7F">
        <w:rPr>
          <w:rFonts w:ascii="Times New Roman" w:hAnsi="Times New Roman" w:cs="Times New Roman"/>
          <w:sz w:val="24"/>
          <w:szCs w:val="24"/>
        </w:rPr>
        <w:t xml:space="preserve">põhjendatud. </w:t>
      </w:r>
    </w:p>
    <w:p w14:paraId="169D890F" w14:textId="50B970C9" w:rsidR="0E6703AC" w:rsidRPr="00B92E7F" w:rsidRDefault="0E6703AC" w:rsidP="00B92E7F">
      <w:pPr>
        <w:spacing w:after="0" w:line="240" w:lineRule="auto"/>
        <w:jc w:val="both"/>
        <w:rPr>
          <w:rFonts w:ascii="Times New Roman" w:hAnsi="Times New Roman" w:cs="Times New Roman"/>
          <w:sz w:val="24"/>
          <w:szCs w:val="24"/>
        </w:rPr>
      </w:pPr>
    </w:p>
    <w:p w14:paraId="455E7CD1" w14:textId="47592AA7" w:rsidR="46C28CB3" w:rsidRPr="00B92E7F" w:rsidRDefault="46C28CB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Minimaalse väljundimääraga seotud muudatused kajastuvad KAS </w:t>
      </w:r>
      <w:r w:rsidR="4B9A86E4" w:rsidRPr="00B92E7F">
        <w:rPr>
          <w:rFonts w:ascii="Times New Roman" w:hAnsi="Times New Roman" w:cs="Times New Roman"/>
          <w:sz w:val="24"/>
          <w:szCs w:val="24"/>
        </w:rPr>
        <w:t>§-de 86</w:t>
      </w:r>
      <w:r w:rsidR="4B9A86E4" w:rsidRPr="00B92E7F">
        <w:rPr>
          <w:rFonts w:ascii="Times New Roman" w:hAnsi="Times New Roman" w:cs="Times New Roman"/>
          <w:sz w:val="24"/>
          <w:szCs w:val="24"/>
          <w:vertAlign w:val="superscript"/>
        </w:rPr>
        <w:t>48</w:t>
      </w:r>
      <w:r w:rsidR="37F346B7" w:rsidRPr="00B92E7F">
        <w:rPr>
          <w:rFonts w:ascii="Times New Roman" w:hAnsi="Times New Roman" w:cs="Times New Roman"/>
          <w:sz w:val="24"/>
          <w:szCs w:val="24"/>
        </w:rPr>
        <w:t xml:space="preserve">, </w:t>
      </w:r>
      <w:r w:rsidR="4B9A86E4" w:rsidRPr="00B92E7F">
        <w:rPr>
          <w:rFonts w:ascii="Times New Roman" w:hAnsi="Times New Roman" w:cs="Times New Roman"/>
          <w:sz w:val="24"/>
          <w:szCs w:val="24"/>
        </w:rPr>
        <w:t>86</w:t>
      </w:r>
      <w:r w:rsidR="4B9A86E4" w:rsidRPr="00B92E7F">
        <w:rPr>
          <w:rFonts w:ascii="Times New Roman" w:hAnsi="Times New Roman" w:cs="Times New Roman"/>
          <w:sz w:val="24"/>
          <w:szCs w:val="24"/>
          <w:vertAlign w:val="superscript"/>
        </w:rPr>
        <w:t>49</w:t>
      </w:r>
      <w:r w:rsidR="4203DB73" w:rsidRPr="00B92E7F">
        <w:rPr>
          <w:rFonts w:ascii="Times New Roman" w:hAnsi="Times New Roman" w:cs="Times New Roman"/>
          <w:sz w:val="24"/>
          <w:szCs w:val="24"/>
        </w:rPr>
        <w:t xml:space="preserve"> ja 104</w:t>
      </w:r>
      <w:r w:rsidR="4203DB73" w:rsidRPr="00B92E7F">
        <w:rPr>
          <w:rFonts w:ascii="Times New Roman" w:hAnsi="Times New Roman" w:cs="Times New Roman"/>
          <w:sz w:val="24"/>
          <w:szCs w:val="24"/>
          <w:vertAlign w:val="superscript"/>
        </w:rPr>
        <w:t>2</w:t>
      </w:r>
      <w:r w:rsidR="72D68EB6" w:rsidRPr="00B92E7F">
        <w:rPr>
          <w:rFonts w:ascii="Times New Roman" w:hAnsi="Times New Roman" w:cs="Times New Roman"/>
          <w:sz w:val="24"/>
          <w:szCs w:val="24"/>
        </w:rPr>
        <w:t xml:space="preserve"> muudatustes. </w:t>
      </w:r>
    </w:p>
    <w:p w14:paraId="7E0B2AAB" w14:textId="25084F14" w:rsidR="0E6703AC" w:rsidRPr="00B92E7F" w:rsidRDefault="0E6703AC" w:rsidP="00B92E7F">
      <w:pPr>
        <w:spacing w:after="0" w:line="240" w:lineRule="auto"/>
        <w:jc w:val="both"/>
        <w:rPr>
          <w:rFonts w:ascii="Times New Roman" w:hAnsi="Times New Roman" w:cs="Times New Roman"/>
          <w:sz w:val="24"/>
          <w:szCs w:val="24"/>
        </w:rPr>
      </w:pPr>
    </w:p>
    <w:p w14:paraId="337A1895" w14:textId="4389911A" w:rsidR="00AB2E79" w:rsidRPr="00B92E7F" w:rsidRDefault="00AB2E79"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Pr="00B92E7F">
        <w:rPr>
          <w:rFonts w:ascii="Times New Roman" w:hAnsi="Times New Roman" w:cs="Times New Roman"/>
          <w:b/>
          <w:bCs/>
          <w:i/>
          <w:iCs/>
          <w:sz w:val="24"/>
          <w:szCs w:val="24"/>
        </w:rPr>
        <w:t xml:space="preserve">(ii) CRD VI muudatused </w:t>
      </w:r>
    </w:p>
    <w:p w14:paraId="720C73E5" w14:textId="77777777" w:rsidR="00867D44" w:rsidRPr="00B92E7F" w:rsidRDefault="00867D44" w:rsidP="00B92E7F">
      <w:pPr>
        <w:spacing w:after="0" w:line="240" w:lineRule="auto"/>
        <w:jc w:val="both"/>
        <w:rPr>
          <w:rFonts w:ascii="Times New Roman" w:hAnsi="Times New Roman" w:cs="Times New Roman"/>
          <w:i/>
          <w:iCs/>
          <w:sz w:val="24"/>
          <w:szCs w:val="24"/>
        </w:rPr>
      </w:pPr>
    </w:p>
    <w:p w14:paraId="4D7C8074" w14:textId="0BA3CC13" w:rsidR="00A41658" w:rsidRPr="00B92E7F" w:rsidRDefault="543DA27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Esimene muudatus, mis kaasneb CRD </w:t>
      </w:r>
      <w:proofErr w:type="spellStart"/>
      <w:r w:rsidRPr="00B92E7F">
        <w:rPr>
          <w:rFonts w:ascii="Times New Roman" w:hAnsi="Times New Roman" w:cs="Times New Roman"/>
          <w:sz w:val="24"/>
          <w:szCs w:val="24"/>
        </w:rPr>
        <w:t>VI-ga</w:t>
      </w:r>
      <w:proofErr w:type="spellEnd"/>
      <w:r w:rsidRPr="00B92E7F">
        <w:rPr>
          <w:rFonts w:ascii="Times New Roman" w:hAnsi="Times New Roman" w:cs="Times New Roman"/>
          <w:sz w:val="24"/>
          <w:szCs w:val="24"/>
        </w:rPr>
        <w:t>, on järelevalveasutuste juhtide ametiajale maksimumaja sätestamine, milleks on artikli 4a kohaselt 14 aastat. Piirangu eesmärk on tagada järelevalveasutuste iseseisvus ja objektiivsus. Ametiaja kogupikkus</w:t>
      </w:r>
      <w:r w:rsidR="23E35915" w:rsidRPr="00B92E7F">
        <w:rPr>
          <w:rFonts w:ascii="Times New Roman" w:hAnsi="Times New Roman" w:cs="Times New Roman"/>
          <w:sz w:val="24"/>
          <w:szCs w:val="24"/>
        </w:rPr>
        <w:t>t</w:t>
      </w:r>
      <w:r w:rsidRPr="00B92E7F">
        <w:rPr>
          <w:rFonts w:ascii="Times New Roman" w:hAnsi="Times New Roman" w:cs="Times New Roman"/>
          <w:sz w:val="24"/>
          <w:szCs w:val="24"/>
        </w:rPr>
        <w:t xml:space="preserve"> hakatakse arvestama alates 2026. aasta 11. </w:t>
      </w:r>
      <w:r w:rsidR="2F08E88E" w:rsidRPr="00B92E7F">
        <w:rPr>
          <w:rFonts w:ascii="Times New Roman" w:hAnsi="Times New Roman" w:cs="Times New Roman"/>
          <w:sz w:val="24"/>
          <w:szCs w:val="24"/>
        </w:rPr>
        <w:t>j</w:t>
      </w:r>
      <w:r w:rsidRPr="00B92E7F">
        <w:rPr>
          <w:rFonts w:ascii="Times New Roman" w:hAnsi="Times New Roman" w:cs="Times New Roman"/>
          <w:sz w:val="24"/>
          <w:szCs w:val="24"/>
        </w:rPr>
        <w:t xml:space="preserve">aanuarist </w:t>
      </w:r>
      <w:r w:rsidR="051B99CA" w:rsidRPr="00B92E7F">
        <w:rPr>
          <w:rFonts w:ascii="Times New Roman" w:hAnsi="Times New Roman" w:cs="Times New Roman"/>
          <w:sz w:val="24"/>
          <w:szCs w:val="24"/>
        </w:rPr>
        <w:t xml:space="preserve">(CRD VI ülevõtmise tähtaeg liikmesriikidele) </w:t>
      </w:r>
      <w:r w:rsidR="3D924261" w:rsidRPr="00B92E7F">
        <w:rPr>
          <w:rFonts w:ascii="Times New Roman" w:hAnsi="Times New Roman" w:cs="Times New Roman"/>
          <w:sz w:val="24"/>
          <w:szCs w:val="24"/>
        </w:rPr>
        <w:t>ning</w:t>
      </w:r>
      <w:r w:rsidRPr="00B92E7F">
        <w:rPr>
          <w:rFonts w:ascii="Times New Roman" w:hAnsi="Times New Roman" w:cs="Times New Roman"/>
          <w:sz w:val="24"/>
          <w:szCs w:val="24"/>
        </w:rPr>
        <w:t xml:space="preserve"> juba ametis oldud aega selle perioodi sisse ei arvestata. Lisaks juhtidele, seab direktiiv täiendavalt piiranguid juhtide ja töötajate edasiliikumisele finantsturu osaliste ja finantsjärelevalve subjektide juurde peale töö- või ametiaja lõppemist järelevalveasutuse juures</w:t>
      </w:r>
      <w:r w:rsidR="4300D1EC" w:rsidRPr="00B92E7F">
        <w:rPr>
          <w:rFonts w:ascii="Times New Roman" w:hAnsi="Times New Roman" w:cs="Times New Roman"/>
          <w:sz w:val="24"/>
          <w:szCs w:val="24"/>
        </w:rPr>
        <w:t xml:space="preserve">, et vältida huvide konflikti ja nn </w:t>
      </w:r>
      <w:proofErr w:type="spellStart"/>
      <w:r w:rsidR="4300D1EC" w:rsidRPr="00B92E7F">
        <w:rPr>
          <w:rFonts w:ascii="Times New Roman" w:hAnsi="Times New Roman" w:cs="Times New Roman"/>
          <w:sz w:val="24"/>
          <w:szCs w:val="24"/>
        </w:rPr>
        <w:t>pöördukse</w:t>
      </w:r>
      <w:proofErr w:type="spellEnd"/>
      <w:r w:rsidR="4300D1EC" w:rsidRPr="00B92E7F">
        <w:rPr>
          <w:rFonts w:ascii="Times New Roman" w:hAnsi="Times New Roman" w:cs="Times New Roman"/>
          <w:sz w:val="24"/>
          <w:szCs w:val="24"/>
        </w:rPr>
        <w:t xml:space="preserve"> (ingl. k. </w:t>
      </w:r>
      <w:proofErr w:type="spellStart"/>
      <w:r w:rsidR="4300D1EC" w:rsidRPr="00B92E7F">
        <w:rPr>
          <w:rFonts w:ascii="Times New Roman" w:hAnsi="Times New Roman" w:cs="Times New Roman"/>
          <w:i/>
          <w:iCs/>
          <w:sz w:val="24"/>
          <w:szCs w:val="24"/>
        </w:rPr>
        <w:t>revolving</w:t>
      </w:r>
      <w:proofErr w:type="spellEnd"/>
      <w:r w:rsidR="4300D1EC" w:rsidRPr="00B92E7F">
        <w:rPr>
          <w:rFonts w:ascii="Times New Roman" w:hAnsi="Times New Roman" w:cs="Times New Roman"/>
          <w:i/>
          <w:iCs/>
          <w:sz w:val="24"/>
          <w:szCs w:val="24"/>
        </w:rPr>
        <w:t xml:space="preserve"> </w:t>
      </w:r>
      <w:proofErr w:type="spellStart"/>
      <w:r w:rsidR="4300D1EC" w:rsidRPr="00B92E7F">
        <w:rPr>
          <w:rFonts w:ascii="Times New Roman" w:hAnsi="Times New Roman" w:cs="Times New Roman"/>
          <w:i/>
          <w:iCs/>
          <w:sz w:val="24"/>
          <w:szCs w:val="24"/>
        </w:rPr>
        <w:t>doors</w:t>
      </w:r>
      <w:proofErr w:type="spellEnd"/>
      <w:r w:rsidR="4300D1EC" w:rsidRPr="00B92E7F">
        <w:rPr>
          <w:rFonts w:ascii="Times New Roman" w:hAnsi="Times New Roman" w:cs="Times New Roman"/>
          <w:sz w:val="24"/>
          <w:szCs w:val="24"/>
        </w:rPr>
        <w:t xml:space="preserve">) efekti. Juhtide ja töötajate edasiliikumist erasektorisse ei keelata ära, kuid finantsjärelevalve asutusele antakse õigus rakendada töö- või ametisuhte lõpetanud isiku suhtes ooteaega, mis on võrreldav töölepinguseaduse (edaspidi ka </w:t>
      </w:r>
      <w:r w:rsidR="4300D1EC" w:rsidRPr="00B92E7F">
        <w:rPr>
          <w:rFonts w:ascii="Times New Roman" w:hAnsi="Times New Roman" w:cs="Times New Roman"/>
          <w:i/>
          <w:iCs/>
          <w:sz w:val="24"/>
          <w:szCs w:val="24"/>
        </w:rPr>
        <w:t>TLS</w:t>
      </w:r>
      <w:r w:rsidR="4300D1EC" w:rsidRPr="00B92E7F">
        <w:rPr>
          <w:rFonts w:ascii="Times New Roman" w:hAnsi="Times New Roman" w:cs="Times New Roman"/>
          <w:sz w:val="24"/>
          <w:szCs w:val="24"/>
        </w:rPr>
        <w:t xml:space="preserve">) §-s 23 kirjeldatud konkurentsipiiranguga. Sõltuvalt isiku varasemast ametipositsioonist järelevalveasutuses (töötaja või juhatuse liige) on ooteaeg vähemalt kuue või 12 kuu pikkune </w:t>
      </w:r>
      <w:r w:rsidR="4300D1EC" w:rsidRPr="00B92E7F">
        <w:rPr>
          <w:rFonts w:ascii="Times New Roman" w:hAnsi="Times New Roman" w:cs="Times New Roman"/>
          <w:sz w:val="24"/>
          <w:szCs w:val="24"/>
        </w:rPr>
        <w:lastRenderedPageBreak/>
        <w:t xml:space="preserve">ning selle aja jooksul ei või isik alustada töötamist finantsjärelevalve subjekti või finantsturuosalise juures. Ooteaega on võimalik teatud tingimustel lühendada ning ooteajal viibimise eest peab töötajale ja juhatuse liikmele maksma hüvitist. Lisaks eelnevale keelab direktiiv finantsjärelevalveasutuse töötajatel ja juhatuse liikmetel omada aktsiaid, osakuid jms </w:t>
      </w:r>
      <w:r w:rsidR="58F4BBEC" w:rsidRPr="00B92E7F">
        <w:rPr>
          <w:rFonts w:ascii="Times New Roman" w:hAnsi="Times New Roman" w:cs="Times New Roman"/>
          <w:sz w:val="24"/>
          <w:szCs w:val="24"/>
        </w:rPr>
        <w:t>finantsinstrumente</w:t>
      </w:r>
      <w:r w:rsidR="4300D1EC" w:rsidRPr="00B92E7F">
        <w:rPr>
          <w:rFonts w:ascii="Times New Roman" w:hAnsi="Times New Roman" w:cs="Times New Roman"/>
          <w:sz w:val="24"/>
          <w:szCs w:val="24"/>
        </w:rPr>
        <w:t xml:space="preserve">, kui need on välja andnud finantsjärelevalve subjekt või temaga seotud ettevõtja, ning nendega kaubelda. </w:t>
      </w:r>
    </w:p>
    <w:p w14:paraId="4EEC8D23" w14:textId="77777777" w:rsidR="00EF4670" w:rsidRPr="00B92E7F" w:rsidRDefault="00EF4670" w:rsidP="00B92E7F">
      <w:pPr>
        <w:spacing w:after="0" w:line="240" w:lineRule="auto"/>
        <w:jc w:val="both"/>
        <w:rPr>
          <w:rFonts w:ascii="Times New Roman" w:hAnsi="Times New Roman" w:cs="Times New Roman"/>
          <w:sz w:val="24"/>
          <w:szCs w:val="24"/>
        </w:rPr>
      </w:pPr>
    </w:p>
    <w:p w14:paraId="6D32BC1D" w14:textId="48C878C7" w:rsidR="00EF4670" w:rsidRPr="00B92E7F" w:rsidRDefault="00EF467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Artikli 4a ülevõtmiseks muudetakse Finantsinspektsiooni seadust ning Rahandusministri 8. oktoobri 2021. a määrust nr 86 ,,Finantsinspektsiooni seaduse alusel varaliste kohustuste ja väärtpaberite omamise kohta andmete esitamise vormi kehtestamine“</w:t>
      </w:r>
      <w:r w:rsidRPr="00B92E7F">
        <w:rPr>
          <w:rStyle w:val="Allmrkuseviide"/>
          <w:rFonts w:ascii="Times New Roman" w:hAnsi="Times New Roman" w:cs="Times New Roman"/>
          <w:sz w:val="24"/>
          <w:szCs w:val="24"/>
        </w:rPr>
        <w:footnoteReference w:id="11"/>
      </w:r>
      <w:r w:rsidRPr="00B92E7F">
        <w:rPr>
          <w:rFonts w:ascii="Times New Roman" w:hAnsi="Times New Roman" w:cs="Times New Roman"/>
          <w:sz w:val="24"/>
          <w:szCs w:val="24"/>
        </w:rPr>
        <w:t xml:space="preserve">. </w:t>
      </w:r>
    </w:p>
    <w:p w14:paraId="2B0134DF" w14:textId="77777777" w:rsidR="00980B56" w:rsidRPr="00B92E7F" w:rsidRDefault="00980B56" w:rsidP="00B92E7F">
      <w:pPr>
        <w:spacing w:after="0" w:line="240" w:lineRule="auto"/>
        <w:jc w:val="both"/>
        <w:rPr>
          <w:rFonts w:ascii="Times New Roman" w:hAnsi="Times New Roman" w:cs="Times New Roman"/>
          <w:sz w:val="24"/>
          <w:szCs w:val="24"/>
        </w:rPr>
      </w:pPr>
    </w:p>
    <w:p w14:paraId="70A84E9C" w14:textId="1A97EBC1" w:rsidR="00367F03" w:rsidRPr="00B92E7F" w:rsidRDefault="7DE6FB8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Teine teema, millele märkimisväärne osa direktiivist keskendub, on kolmanda riigi krediidiasutuste filiaalid ning nende asutamise tingimused liikmesriikides. </w:t>
      </w:r>
      <w:r w:rsidR="62E1BBD4" w:rsidRPr="00B92E7F">
        <w:rPr>
          <w:rFonts w:ascii="Times New Roman" w:hAnsi="Times New Roman" w:cs="Times New Roman"/>
          <w:sz w:val="24"/>
          <w:szCs w:val="24"/>
        </w:rPr>
        <w:t xml:space="preserve">2023. </w:t>
      </w:r>
      <w:r w:rsidR="6BB99303" w:rsidRPr="00B92E7F">
        <w:rPr>
          <w:rFonts w:ascii="Times New Roman" w:hAnsi="Times New Roman" w:cs="Times New Roman"/>
          <w:sz w:val="24"/>
          <w:szCs w:val="24"/>
        </w:rPr>
        <w:t>a</w:t>
      </w:r>
      <w:r w:rsidR="62E1BBD4" w:rsidRPr="00B92E7F">
        <w:rPr>
          <w:rFonts w:ascii="Times New Roman" w:hAnsi="Times New Roman" w:cs="Times New Roman"/>
          <w:sz w:val="24"/>
          <w:szCs w:val="24"/>
        </w:rPr>
        <w:t xml:space="preserve">astal tegutses </w:t>
      </w:r>
      <w:r w:rsidR="61FB03A8" w:rsidRPr="00B92E7F">
        <w:rPr>
          <w:rFonts w:ascii="Times New Roman" w:hAnsi="Times New Roman" w:cs="Times New Roman"/>
          <w:sz w:val="24"/>
          <w:szCs w:val="24"/>
        </w:rPr>
        <w:t xml:space="preserve">Euroopa Liidu liikmesriikides kokku </w:t>
      </w:r>
      <w:r w:rsidR="70AC46EB" w:rsidRPr="00B92E7F">
        <w:rPr>
          <w:rFonts w:ascii="Times New Roman" w:hAnsi="Times New Roman" w:cs="Times New Roman"/>
          <w:sz w:val="24"/>
          <w:szCs w:val="24"/>
        </w:rPr>
        <w:t>105</w:t>
      </w:r>
      <w:r w:rsidR="61FB03A8" w:rsidRPr="00B92E7F">
        <w:rPr>
          <w:rFonts w:ascii="Times New Roman" w:hAnsi="Times New Roman" w:cs="Times New Roman"/>
          <w:sz w:val="24"/>
          <w:szCs w:val="24"/>
        </w:rPr>
        <w:t xml:space="preserve"> kolmanda riigi krediidiasutuse filiaali</w:t>
      </w:r>
      <w:r w:rsidR="282135BF" w:rsidRPr="00B92E7F">
        <w:rPr>
          <w:rFonts w:ascii="Times New Roman" w:hAnsi="Times New Roman" w:cs="Times New Roman"/>
          <w:sz w:val="24"/>
          <w:szCs w:val="24"/>
        </w:rPr>
        <w:t>.</w:t>
      </w:r>
      <w:r w:rsidRPr="00B92E7F">
        <w:rPr>
          <w:rStyle w:val="Allmrkuseviide"/>
          <w:rFonts w:ascii="Times New Roman" w:hAnsi="Times New Roman" w:cs="Times New Roman"/>
          <w:sz w:val="24"/>
          <w:szCs w:val="24"/>
        </w:rPr>
        <w:footnoteReference w:id="12"/>
      </w:r>
      <w:r w:rsidR="282135BF" w:rsidRPr="00B92E7F">
        <w:rPr>
          <w:rFonts w:ascii="Times New Roman" w:hAnsi="Times New Roman" w:cs="Times New Roman"/>
          <w:sz w:val="24"/>
          <w:szCs w:val="24"/>
        </w:rPr>
        <w:t xml:space="preserve"> Nendest 16 filiaali varade maht jä</w:t>
      </w:r>
      <w:r w:rsidR="5DFAA9BA" w:rsidRPr="00B92E7F">
        <w:rPr>
          <w:rFonts w:ascii="Times New Roman" w:hAnsi="Times New Roman" w:cs="Times New Roman"/>
          <w:sz w:val="24"/>
          <w:szCs w:val="24"/>
        </w:rPr>
        <w:t>i</w:t>
      </w:r>
      <w:r w:rsidR="282135BF" w:rsidRPr="00B92E7F">
        <w:rPr>
          <w:rFonts w:ascii="Times New Roman" w:hAnsi="Times New Roman" w:cs="Times New Roman"/>
          <w:sz w:val="24"/>
          <w:szCs w:val="24"/>
        </w:rPr>
        <w:t xml:space="preserve"> vahemikku 10–30 miljardit eurot, mis kujutab märkimisväärset riski </w:t>
      </w:r>
      <w:r w:rsidR="53B1DA6C" w:rsidRPr="00B92E7F">
        <w:rPr>
          <w:rFonts w:ascii="Times New Roman" w:hAnsi="Times New Roman" w:cs="Times New Roman"/>
          <w:sz w:val="24"/>
          <w:szCs w:val="24"/>
        </w:rPr>
        <w:t>nii liidu kui ka liimesriikide finantsstabiilsusele, sest puuduvad harmoniseerivad reeglid taoliste filiaalide tegevuse reguleerimiseks ning nende tegevus</w:t>
      </w:r>
      <w:r w:rsidR="51246373" w:rsidRPr="00B92E7F">
        <w:rPr>
          <w:rFonts w:ascii="Times New Roman" w:hAnsi="Times New Roman" w:cs="Times New Roman"/>
          <w:sz w:val="24"/>
          <w:szCs w:val="24"/>
        </w:rPr>
        <w:t xml:space="preserve"> allub vaid vastavate liikmesriikide siseriiklikule õigusele. CRD </w:t>
      </w:r>
      <w:proofErr w:type="spellStart"/>
      <w:r w:rsidR="51246373" w:rsidRPr="00B92E7F">
        <w:rPr>
          <w:rFonts w:ascii="Times New Roman" w:hAnsi="Times New Roman" w:cs="Times New Roman"/>
          <w:sz w:val="24"/>
          <w:szCs w:val="24"/>
        </w:rPr>
        <w:t>VI-ga</w:t>
      </w:r>
      <w:proofErr w:type="spellEnd"/>
      <w:r w:rsidR="51246373" w:rsidRPr="00B92E7F">
        <w:rPr>
          <w:rFonts w:ascii="Times New Roman" w:hAnsi="Times New Roman" w:cs="Times New Roman"/>
          <w:sz w:val="24"/>
          <w:szCs w:val="24"/>
        </w:rPr>
        <w:t xml:space="preserve"> harmoniseeritakse kolmandate riikide krediidiasutuste filiaalide suhtes koh</w:t>
      </w:r>
      <w:r w:rsidR="3D11F09B" w:rsidRPr="00B92E7F">
        <w:rPr>
          <w:rFonts w:ascii="Times New Roman" w:hAnsi="Times New Roman" w:cs="Times New Roman"/>
          <w:sz w:val="24"/>
          <w:szCs w:val="24"/>
        </w:rPr>
        <w:t>aldatavaid turule sisenemise ja asutamise nõudeid.</w:t>
      </w:r>
    </w:p>
    <w:p w14:paraId="196109F2" w14:textId="685AF8FA" w:rsidR="00367F03" w:rsidRPr="00B92E7F" w:rsidRDefault="00367F03" w:rsidP="00B92E7F">
      <w:pPr>
        <w:spacing w:after="0" w:line="240" w:lineRule="auto"/>
        <w:jc w:val="both"/>
        <w:rPr>
          <w:rFonts w:ascii="Times New Roman" w:hAnsi="Times New Roman" w:cs="Times New Roman"/>
          <w:sz w:val="24"/>
          <w:szCs w:val="24"/>
        </w:rPr>
      </w:pPr>
    </w:p>
    <w:p w14:paraId="67EF14EC" w14:textId="3C122DA9" w:rsidR="00367F03" w:rsidRDefault="7DE6FB8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CRD VI artikli 48a lõige 4 jätab liikmesriikidele valikukoha oma kehtivate siseriiklike normide rakendamiseks taoliste filiaalide suhtes, mis on vähemalt Eesti kontekstis rangemad, kui direktiiv sätestab. Kolmandate riikide krediidiasutuse filiaali käsitlevad sätted on artiklid 21c ja 48–48l. Rahandusministeerium on valikukoha rakendamise osas konsulteerinud Finantsinspektsiooniga ja otsustanud, et</w:t>
      </w:r>
      <w:r w:rsidR="7A4201B9" w:rsidRPr="00B92E7F">
        <w:rPr>
          <w:rFonts w:ascii="Times New Roman" w:hAnsi="Times New Roman" w:cs="Times New Roman"/>
          <w:sz w:val="24"/>
          <w:szCs w:val="24"/>
        </w:rPr>
        <w:t xml:space="preserve"> kolmandate riikide krediidiasutustele ei kohaldata samu nõudeid, mi</w:t>
      </w:r>
      <w:r w:rsidR="37073E52" w:rsidRPr="00B92E7F">
        <w:rPr>
          <w:rFonts w:ascii="Times New Roman" w:hAnsi="Times New Roman" w:cs="Times New Roman"/>
          <w:sz w:val="24"/>
          <w:szCs w:val="24"/>
        </w:rPr>
        <w:t>da</w:t>
      </w:r>
      <w:r w:rsidR="7A4201B9" w:rsidRPr="00B92E7F">
        <w:rPr>
          <w:rFonts w:ascii="Times New Roman" w:hAnsi="Times New Roman" w:cs="Times New Roman"/>
          <w:sz w:val="24"/>
          <w:szCs w:val="24"/>
        </w:rPr>
        <w:t xml:space="preserve"> n-ö tavapankadele. Seetõttu täiendatak</w:t>
      </w:r>
      <w:r w:rsidR="23DE6261" w:rsidRPr="00B92E7F">
        <w:rPr>
          <w:rFonts w:ascii="Times New Roman" w:hAnsi="Times New Roman" w:cs="Times New Roman"/>
          <w:sz w:val="24"/>
          <w:szCs w:val="24"/>
        </w:rPr>
        <w:t xml:space="preserve">se </w:t>
      </w:r>
      <w:proofErr w:type="spellStart"/>
      <w:r w:rsidR="23DE6261" w:rsidRPr="00B92E7F">
        <w:rPr>
          <w:rFonts w:ascii="Times New Roman" w:hAnsi="Times New Roman" w:cs="Times New Roman"/>
          <w:sz w:val="24"/>
          <w:szCs w:val="24"/>
        </w:rPr>
        <w:t>KAS-i</w:t>
      </w:r>
      <w:proofErr w:type="spellEnd"/>
      <w:r w:rsidR="23DE6261" w:rsidRPr="00B92E7F">
        <w:rPr>
          <w:rFonts w:ascii="Times New Roman" w:hAnsi="Times New Roman" w:cs="Times New Roman"/>
          <w:sz w:val="24"/>
          <w:szCs w:val="24"/>
        </w:rPr>
        <w:t xml:space="preserve"> 8</w:t>
      </w:r>
      <w:r w:rsidR="23DE6261" w:rsidRPr="00B92E7F">
        <w:rPr>
          <w:rFonts w:ascii="Times New Roman" w:hAnsi="Times New Roman" w:cs="Times New Roman"/>
          <w:sz w:val="24"/>
          <w:szCs w:val="24"/>
          <w:vertAlign w:val="superscript"/>
        </w:rPr>
        <w:t>1</w:t>
      </w:r>
      <w:r w:rsidR="23DE6261" w:rsidRPr="00B92E7F">
        <w:rPr>
          <w:rFonts w:ascii="Times New Roman" w:hAnsi="Times New Roman" w:cs="Times New Roman"/>
          <w:sz w:val="24"/>
          <w:szCs w:val="24"/>
        </w:rPr>
        <w:t xml:space="preserve">. </w:t>
      </w:r>
      <w:r w:rsidR="65D61C7F" w:rsidRPr="00B92E7F">
        <w:rPr>
          <w:rFonts w:ascii="Times New Roman" w:hAnsi="Times New Roman" w:cs="Times New Roman"/>
          <w:sz w:val="24"/>
          <w:szCs w:val="24"/>
        </w:rPr>
        <w:t>p</w:t>
      </w:r>
      <w:r w:rsidR="23DE6261" w:rsidRPr="00B92E7F">
        <w:rPr>
          <w:rFonts w:ascii="Times New Roman" w:hAnsi="Times New Roman" w:cs="Times New Roman"/>
          <w:sz w:val="24"/>
          <w:szCs w:val="24"/>
        </w:rPr>
        <w:t>eatükiga, mis reguleerib spetsiifiliselt filiaali asutamise tingimusi</w:t>
      </w:r>
      <w:r w:rsidR="2D801DF9" w:rsidRPr="00B92E7F">
        <w:rPr>
          <w:rFonts w:ascii="Times New Roman" w:hAnsi="Times New Roman" w:cs="Times New Roman"/>
          <w:sz w:val="24"/>
          <w:szCs w:val="24"/>
        </w:rPr>
        <w:t xml:space="preserve">. </w:t>
      </w:r>
      <w:r w:rsidR="34A6CBA5" w:rsidRPr="00B92E7F">
        <w:rPr>
          <w:rFonts w:ascii="Times New Roman" w:hAnsi="Times New Roman" w:cs="Times New Roman"/>
          <w:sz w:val="24"/>
          <w:szCs w:val="24"/>
        </w:rPr>
        <w:t>Eelnõu koostajad leiavad, et leebemate nõuete kohaldamine kolmandate riikide krediidiasutustele aitab vähendada turule sisenemise takistusi</w:t>
      </w:r>
      <w:r w:rsidR="3EEC12D8" w:rsidRPr="00B92E7F">
        <w:rPr>
          <w:rFonts w:ascii="Times New Roman" w:hAnsi="Times New Roman" w:cs="Times New Roman"/>
          <w:sz w:val="24"/>
          <w:szCs w:val="24"/>
        </w:rPr>
        <w:t>, sest ainuüksi tavalise krediidiasutuse tegevusloa taotlemiseks kulub Eestis ligi üks aasta.</w:t>
      </w:r>
      <w:r w:rsidR="67207ECD" w:rsidRPr="00B92E7F">
        <w:rPr>
          <w:rFonts w:ascii="Times New Roman" w:hAnsi="Times New Roman" w:cs="Times New Roman"/>
          <w:sz w:val="24"/>
          <w:szCs w:val="24"/>
        </w:rPr>
        <w:t xml:space="preserve"> </w:t>
      </w:r>
      <w:r w:rsidR="3EEC12D8" w:rsidRPr="00B92E7F">
        <w:rPr>
          <w:rFonts w:ascii="Times New Roman" w:hAnsi="Times New Roman" w:cs="Times New Roman"/>
          <w:sz w:val="24"/>
          <w:szCs w:val="24"/>
        </w:rPr>
        <w:t>Taotlusprotsessi käigus viib Finantsinspektsioon läbi põhjaliku krediidiasutuse ärimudeli ja t</w:t>
      </w:r>
      <w:r w:rsidR="26DAA4F9" w:rsidRPr="00B92E7F">
        <w:rPr>
          <w:rFonts w:ascii="Times New Roman" w:hAnsi="Times New Roman" w:cs="Times New Roman"/>
          <w:sz w:val="24"/>
          <w:szCs w:val="24"/>
        </w:rPr>
        <w:t>egevuste analüüsi, hindab varade ja kapitali adekvaatsust ning juh</w:t>
      </w:r>
      <w:r w:rsidR="4142098D" w:rsidRPr="00B92E7F">
        <w:rPr>
          <w:rFonts w:ascii="Times New Roman" w:hAnsi="Times New Roman" w:cs="Times New Roman"/>
          <w:sz w:val="24"/>
          <w:szCs w:val="24"/>
        </w:rPr>
        <w:t>atajate</w:t>
      </w:r>
      <w:r w:rsidR="26DAA4F9" w:rsidRPr="00B92E7F">
        <w:rPr>
          <w:rFonts w:ascii="Times New Roman" w:hAnsi="Times New Roman" w:cs="Times New Roman"/>
          <w:sz w:val="24"/>
          <w:szCs w:val="24"/>
        </w:rPr>
        <w:t xml:space="preserve"> ja töötajate sobivust. Olukorras, kus kolmandas riigis on krediidiasutusele juba tegevusluba antud ning selline krediidiasutus soovib siin oma filiaali asutada, </w:t>
      </w:r>
      <w:r w:rsidR="7F18F738" w:rsidRPr="00B92E7F">
        <w:rPr>
          <w:rFonts w:ascii="Times New Roman" w:hAnsi="Times New Roman" w:cs="Times New Roman"/>
          <w:sz w:val="24"/>
          <w:szCs w:val="24"/>
        </w:rPr>
        <w:t>peaksid tegevuse alustamisele eelnevad formaalsused olema proportsionaalsed filiaali olemusega, sest filiaal ei ole iseseisev juriidiline isik</w:t>
      </w:r>
      <w:r w:rsidR="69E65D6D" w:rsidRPr="00B92E7F">
        <w:rPr>
          <w:rFonts w:ascii="Times New Roman" w:hAnsi="Times New Roman" w:cs="Times New Roman"/>
          <w:sz w:val="24"/>
          <w:szCs w:val="24"/>
        </w:rPr>
        <w:t xml:space="preserve"> (</w:t>
      </w:r>
      <w:r w:rsidR="003F4FC2">
        <w:rPr>
          <w:rFonts w:ascii="Times New Roman" w:hAnsi="Times New Roman" w:cs="Times New Roman"/>
          <w:sz w:val="24"/>
          <w:szCs w:val="24"/>
        </w:rPr>
        <w:t xml:space="preserve">äriseadustiku (edaspidi ka </w:t>
      </w:r>
      <w:r w:rsidR="003F4FC2">
        <w:rPr>
          <w:rFonts w:ascii="Times New Roman" w:hAnsi="Times New Roman" w:cs="Times New Roman"/>
          <w:i/>
          <w:iCs/>
          <w:sz w:val="24"/>
          <w:szCs w:val="24"/>
        </w:rPr>
        <w:t>ÄS</w:t>
      </w:r>
      <w:r w:rsidR="003F4FC2">
        <w:rPr>
          <w:rFonts w:ascii="Times New Roman" w:hAnsi="Times New Roman" w:cs="Times New Roman"/>
          <w:sz w:val="24"/>
          <w:szCs w:val="24"/>
        </w:rPr>
        <w:t>)</w:t>
      </w:r>
      <w:r w:rsidR="69E65D6D" w:rsidRPr="00B92E7F">
        <w:rPr>
          <w:rFonts w:ascii="Times New Roman" w:hAnsi="Times New Roman" w:cs="Times New Roman"/>
          <w:sz w:val="24"/>
          <w:szCs w:val="24"/>
        </w:rPr>
        <w:t xml:space="preserve"> § 384 lõige 2</w:t>
      </w:r>
      <w:r w:rsidR="72D97E9D" w:rsidRPr="00B92E7F">
        <w:rPr>
          <w:rFonts w:ascii="Times New Roman" w:hAnsi="Times New Roman" w:cs="Times New Roman"/>
          <w:sz w:val="24"/>
          <w:szCs w:val="24"/>
        </w:rPr>
        <w:t>)</w:t>
      </w:r>
      <w:r w:rsidR="6906198E" w:rsidRPr="00B92E7F">
        <w:rPr>
          <w:rFonts w:ascii="Times New Roman" w:hAnsi="Times New Roman" w:cs="Times New Roman"/>
          <w:sz w:val="24"/>
          <w:szCs w:val="24"/>
        </w:rPr>
        <w:t xml:space="preserve"> nagu on krediidiasutus, vaid tema asutanud ettevõtja haruosakond teises riigis. Kuigi filiaal võib pakkuda samu tooteid või teenuseid, mida pank, </w:t>
      </w:r>
      <w:r w:rsidR="0416C258" w:rsidRPr="00B92E7F">
        <w:rPr>
          <w:rFonts w:ascii="Times New Roman" w:hAnsi="Times New Roman" w:cs="Times New Roman"/>
          <w:sz w:val="24"/>
          <w:szCs w:val="24"/>
        </w:rPr>
        <w:t xml:space="preserve">on </w:t>
      </w:r>
      <w:r w:rsidR="17855837" w:rsidRPr="00B92E7F">
        <w:rPr>
          <w:rFonts w:ascii="Times New Roman" w:hAnsi="Times New Roman" w:cs="Times New Roman"/>
          <w:sz w:val="24"/>
          <w:szCs w:val="24"/>
        </w:rPr>
        <w:t xml:space="preserve">ei ole filiaal oma tegevuses iseseisev, sest tal puudub kontrollorgan (nõukogu) ning tema äritegevus on liidetud peakontori ja emaettevõtja äritegevusega. </w:t>
      </w:r>
      <w:r w:rsidR="43F5A1B9" w:rsidRPr="00B92E7F">
        <w:rPr>
          <w:rFonts w:ascii="Times New Roman" w:hAnsi="Times New Roman" w:cs="Times New Roman"/>
          <w:sz w:val="24"/>
          <w:szCs w:val="24"/>
        </w:rPr>
        <w:t xml:space="preserve">Kuivõrd tegu on Eesti pangandusõiguses uue regulatsiooniga, ei </w:t>
      </w:r>
      <w:r w:rsidR="39ACCD83" w:rsidRPr="00B92E7F">
        <w:rPr>
          <w:rFonts w:ascii="Times New Roman" w:hAnsi="Times New Roman" w:cs="Times New Roman"/>
          <w:sz w:val="24"/>
          <w:szCs w:val="24"/>
        </w:rPr>
        <w:t>saa</w:t>
      </w:r>
      <w:r w:rsidR="43F5A1B9" w:rsidRPr="00B92E7F">
        <w:rPr>
          <w:rFonts w:ascii="Times New Roman" w:hAnsi="Times New Roman" w:cs="Times New Roman"/>
          <w:sz w:val="24"/>
          <w:szCs w:val="24"/>
        </w:rPr>
        <w:t xml:space="preserve"> eelnõu koostamise hetkeks </w:t>
      </w:r>
      <w:r w:rsidR="181ACC1E" w:rsidRPr="00B92E7F">
        <w:rPr>
          <w:rFonts w:ascii="Times New Roman" w:hAnsi="Times New Roman" w:cs="Times New Roman"/>
          <w:sz w:val="24"/>
          <w:szCs w:val="24"/>
        </w:rPr>
        <w:t xml:space="preserve">täpselt </w:t>
      </w:r>
      <w:r w:rsidR="43F5A1B9" w:rsidRPr="00B92E7F">
        <w:rPr>
          <w:rFonts w:ascii="Times New Roman" w:hAnsi="Times New Roman" w:cs="Times New Roman"/>
          <w:sz w:val="24"/>
          <w:szCs w:val="24"/>
        </w:rPr>
        <w:t>hinnata, kui kaua võiks kolmanda riigi krediidiasutuse filiaali tegevusloa taotlemine aega võtta.</w:t>
      </w:r>
      <w:r w:rsidR="0BAD0EE5" w:rsidRPr="00B92E7F">
        <w:rPr>
          <w:rFonts w:ascii="Times New Roman" w:hAnsi="Times New Roman" w:cs="Times New Roman"/>
          <w:sz w:val="24"/>
          <w:szCs w:val="24"/>
        </w:rPr>
        <w:t xml:space="preserve"> </w:t>
      </w:r>
    </w:p>
    <w:p w14:paraId="75DEB8DA" w14:textId="77777777" w:rsidR="00633E82" w:rsidRPr="00B92E7F" w:rsidRDefault="00633E82" w:rsidP="00B92E7F">
      <w:pPr>
        <w:spacing w:after="0" w:line="240" w:lineRule="auto"/>
        <w:jc w:val="both"/>
        <w:rPr>
          <w:rFonts w:ascii="Times New Roman" w:hAnsi="Times New Roman" w:cs="Times New Roman"/>
          <w:sz w:val="24"/>
          <w:szCs w:val="24"/>
        </w:rPr>
      </w:pPr>
    </w:p>
    <w:p w14:paraId="561D26DA" w14:textId="455E409C" w:rsidR="00367F03" w:rsidRPr="00B92E7F" w:rsidRDefault="0741FAC3" w:rsidP="00B92E7F">
      <w:pPr>
        <w:spacing w:after="0" w:line="240" w:lineRule="auto"/>
        <w:jc w:val="both"/>
        <w:rPr>
          <w:rFonts w:ascii="Times New Roman" w:eastAsia="Calibri" w:hAnsi="Times New Roman" w:cs="Times New Roman"/>
          <w:color w:val="000000" w:themeColor="text1"/>
          <w:sz w:val="24"/>
          <w:szCs w:val="24"/>
        </w:rPr>
      </w:pPr>
      <w:r w:rsidRPr="00B92E7F">
        <w:rPr>
          <w:rFonts w:ascii="Times New Roman" w:hAnsi="Times New Roman" w:cs="Times New Roman"/>
          <w:sz w:val="24"/>
          <w:szCs w:val="24"/>
        </w:rPr>
        <w:t>Uute turuosaliste tulemine Eesti pangandusturule toob kaasa konkurentsi suuren</w:t>
      </w:r>
      <w:r w:rsidR="5AFBD552" w:rsidRPr="00B92E7F">
        <w:rPr>
          <w:rFonts w:ascii="Times New Roman" w:hAnsi="Times New Roman" w:cs="Times New Roman"/>
          <w:sz w:val="24"/>
          <w:szCs w:val="24"/>
        </w:rPr>
        <w:t xml:space="preserve">emise, mis omakorda omab positiivset mõju </w:t>
      </w:r>
      <w:r w:rsidR="0CD97C69" w:rsidRPr="00B92E7F">
        <w:rPr>
          <w:rFonts w:ascii="Times New Roman" w:hAnsi="Times New Roman" w:cs="Times New Roman"/>
          <w:sz w:val="24"/>
          <w:szCs w:val="24"/>
        </w:rPr>
        <w:t xml:space="preserve">tarbijatele, majandusele </w:t>
      </w:r>
      <w:r w:rsidR="70E6875F" w:rsidRPr="00B92E7F">
        <w:rPr>
          <w:rFonts w:ascii="Times New Roman" w:hAnsi="Times New Roman" w:cs="Times New Roman"/>
          <w:sz w:val="24"/>
          <w:szCs w:val="24"/>
        </w:rPr>
        <w:t xml:space="preserve">ning </w:t>
      </w:r>
      <w:r w:rsidR="0CD97C69" w:rsidRPr="00B92E7F">
        <w:rPr>
          <w:rFonts w:ascii="Times New Roman" w:hAnsi="Times New Roman" w:cs="Times New Roman"/>
          <w:sz w:val="24"/>
          <w:szCs w:val="24"/>
        </w:rPr>
        <w:t>ka konkurentidele. Tarbijate perspektiivist</w:t>
      </w:r>
      <w:r w:rsidR="7C13ABF1" w:rsidRPr="00B92E7F">
        <w:rPr>
          <w:rFonts w:ascii="Times New Roman" w:hAnsi="Times New Roman" w:cs="Times New Roman"/>
          <w:sz w:val="24"/>
          <w:szCs w:val="24"/>
        </w:rPr>
        <w:t xml:space="preserve"> suur</w:t>
      </w:r>
      <w:r w:rsidR="07605676" w:rsidRPr="00B92E7F">
        <w:rPr>
          <w:rFonts w:ascii="Times New Roman" w:hAnsi="Times New Roman" w:cs="Times New Roman"/>
          <w:sz w:val="24"/>
          <w:szCs w:val="24"/>
        </w:rPr>
        <w:t>e</w:t>
      </w:r>
      <w:r w:rsidR="7C13ABF1" w:rsidRPr="00B92E7F">
        <w:rPr>
          <w:rFonts w:ascii="Times New Roman" w:hAnsi="Times New Roman" w:cs="Times New Roman"/>
          <w:sz w:val="24"/>
          <w:szCs w:val="24"/>
        </w:rPr>
        <w:t xml:space="preserve">neb turul pakutavate teenuste maht ja odavnevad nende hinnad. Samuti võib </w:t>
      </w:r>
      <w:r w:rsidR="7C13ABF1" w:rsidRPr="00B92E7F">
        <w:rPr>
          <w:rFonts w:ascii="Times New Roman" w:hAnsi="Times New Roman" w:cs="Times New Roman"/>
          <w:sz w:val="24"/>
          <w:szCs w:val="24"/>
        </w:rPr>
        <w:lastRenderedPageBreak/>
        <w:t xml:space="preserve">laenude kättesaadavus paraneda ning klientide hoidmiseks </w:t>
      </w:r>
      <w:r w:rsidR="36E8F7CC" w:rsidRPr="00B92E7F">
        <w:rPr>
          <w:rFonts w:ascii="Times New Roman" w:hAnsi="Times New Roman" w:cs="Times New Roman"/>
          <w:sz w:val="24"/>
          <w:szCs w:val="24"/>
        </w:rPr>
        <w:t>püüavad</w:t>
      </w:r>
      <w:r w:rsidR="7C13ABF1" w:rsidRPr="00B92E7F">
        <w:rPr>
          <w:rFonts w:ascii="Times New Roman" w:hAnsi="Times New Roman" w:cs="Times New Roman"/>
          <w:sz w:val="24"/>
          <w:szCs w:val="24"/>
        </w:rPr>
        <w:t xml:space="preserve"> krediidiasutused </w:t>
      </w:r>
      <w:r w:rsidR="175241D3" w:rsidRPr="00B92E7F">
        <w:rPr>
          <w:rFonts w:ascii="Times New Roman" w:hAnsi="Times New Roman" w:cs="Times New Roman"/>
          <w:sz w:val="24"/>
          <w:szCs w:val="24"/>
        </w:rPr>
        <w:t>pakkuda tarbijatele paremaid tingimusi või hüvesid. Riigi seisukohalt on filiaali asutamisega seotud suurimaks kasute</w:t>
      </w:r>
      <w:r w:rsidR="635E5B51" w:rsidRPr="00B92E7F">
        <w:rPr>
          <w:rFonts w:ascii="Times New Roman" w:hAnsi="Times New Roman" w:cs="Times New Roman"/>
          <w:sz w:val="24"/>
          <w:szCs w:val="24"/>
        </w:rPr>
        <w:t xml:space="preserve">guriks suurem maksutulu. Kuigi filiaalide maksustamisele kohaldatakse nende asutaja ettevõtja riigi maksunorme, arvatakse tulumaksuseaduse § 53 lõigete 1 ja 4 kohaselt filiaali kasumist, mille filiaal viib välja peakontorisse või emaettevõtjasse, maha tulumaks. </w:t>
      </w:r>
      <w:r w:rsidR="635E5B51" w:rsidRPr="00B92E7F">
        <w:rPr>
          <w:rFonts w:ascii="Times New Roman" w:eastAsia="Calibri" w:hAnsi="Times New Roman" w:cs="Times New Roman"/>
          <w:color w:val="000000" w:themeColor="text1"/>
          <w:sz w:val="24"/>
          <w:szCs w:val="24"/>
        </w:rPr>
        <w:t>Finantsinspektsiooni andmetel on Eestis asutanud oma filiaali viis Euroopa Liidus liikmesriigi krediidiasutust.</w:t>
      </w:r>
      <w:r w:rsidR="00367F03" w:rsidRPr="00B92E7F">
        <w:rPr>
          <w:rStyle w:val="Allmrkuseviide"/>
          <w:rFonts w:ascii="Times New Roman" w:eastAsia="Calibri" w:hAnsi="Times New Roman" w:cs="Times New Roman"/>
          <w:color w:val="000000" w:themeColor="text1"/>
          <w:sz w:val="24"/>
          <w:szCs w:val="24"/>
        </w:rPr>
        <w:footnoteReference w:id="13"/>
      </w:r>
      <w:r w:rsidR="635E5B51" w:rsidRPr="00B92E7F">
        <w:rPr>
          <w:rFonts w:ascii="Times New Roman" w:eastAsia="Calibri" w:hAnsi="Times New Roman" w:cs="Times New Roman"/>
          <w:color w:val="000000" w:themeColor="text1"/>
          <w:sz w:val="24"/>
          <w:szCs w:val="24"/>
        </w:rPr>
        <w:t xml:space="preserve"> Kolmanda riigi krediidiasutuse filiaale ega esindusi </w:t>
      </w:r>
      <w:r w:rsidR="1B544AD2" w:rsidRPr="00B92E7F">
        <w:rPr>
          <w:rFonts w:ascii="Times New Roman" w:eastAsia="Calibri" w:hAnsi="Times New Roman" w:cs="Times New Roman"/>
          <w:color w:val="000000" w:themeColor="text1"/>
          <w:sz w:val="24"/>
          <w:szCs w:val="24"/>
        </w:rPr>
        <w:t xml:space="preserve">seni </w:t>
      </w:r>
      <w:r w:rsidR="635E5B51" w:rsidRPr="00B92E7F">
        <w:rPr>
          <w:rFonts w:ascii="Times New Roman" w:eastAsia="Calibri" w:hAnsi="Times New Roman" w:cs="Times New Roman"/>
          <w:color w:val="000000" w:themeColor="text1"/>
          <w:sz w:val="24"/>
          <w:szCs w:val="24"/>
        </w:rPr>
        <w:t xml:space="preserve">Eestis asutatud ei ole. Maksu- ja Tolliameti </w:t>
      </w:r>
      <w:r w:rsidR="577DE292" w:rsidRPr="00B92E7F">
        <w:rPr>
          <w:rFonts w:ascii="Times New Roman" w:eastAsia="Calibri" w:hAnsi="Times New Roman" w:cs="Times New Roman"/>
          <w:color w:val="000000" w:themeColor="text1"/>
          <w:sz w:val="24"/>
          <w:szCs w:val="24"/>
        </w:rPr>
        <w:t xml:space="preserve">2024. aasta IV kvartali </w:t>
      </w:r>
      <w:r w:rsidR="31AC82F4" w:rsidRPr="00B92E7F">
        <w:rPr>
          <w:rFonts w:ascii="Times New Roman" w:eastAsia="Calibri" w:hAnsi="Times New Roman" w:cs="Times New Roman"/>
          <w:color w:val="000000" w:themeColor="text1"/>
          <w:sz w:val="24"/>
          <w:szCs w:val="24"/>
        </w:rPr>
        <w:t>statistika kohaselt maksid eelnimetatud filiaalid</w:t>
      </w:r>
      <w:r w:rsidR="635E5B51" w:rsidRPr="00B92E7F">
        <w:rPr>
          <w:rFonts w:ascii="Times New Roman" w:eastAsia="Calibri" w:hAnsi="Times New Roman" w:cs="Times New Roman"/>
          <w:color w:val="000000" w:themeColor="text1"/>
          <w:sz w:val="24"/>
          <w:szCs w:val="24"/>
        </w:rPr>
        <w:t xml:space="preserve"> riiklikke makse vahemikes 42 919 kuni 5 379 989 eurot.</w:t>
      </w:r>
      <w:r w:rsidR="00367F03" w:rsidRPr="00B92E7F">
        <w:rPr>
          <w:rStyle w:val="Allmrkuseviide"/>
          <w:rFonts w:ascii="Times New Roman" w:eastAsia="Calibri" w:hAnsi="Times New Roman" w:cs="Times New Roman"/>
          <w:color w:val="000000" w:themeColor="text1"/>
          <w:sz w:val="24"/>
          <w:szCs w:val="24"/>
        </w:rPr>
        <w:footnoteReference w:id="14"/>
      </w:r>
      <w:r w:rsidR="635E5B51" w:rsidRPr="00B92E7F">
        <w:rPr>
          <w:rFonts w:ascii="Times New Roman" w:eastAsia="Calibri" w:hAnsi="Times New Roman" w:cs="Times New Roman"/>
          <w:color w:val="000000" w:themeColor="text1"/>
          <w:sz w:val="24"/>
          <w:szCs w:val="24"/>
        </w:rPr>
        <w:t xml:space="preserve"> </w:t>
      </w:r>
      <w:r w:rsidR="3BB4F3E0" w:rsidRPr="00B92E7F">
        <w:rPr>
          <w:rFonts w:ascii="Times New Roman" w:eastAsia="Calibri" w:hAnsi="Times New Roman" w:cs="Times New Roman"/>
          <w:color w:val="000000" w:themeColor="text1"/>
          <w:sz w:val="24"/>
          <w:szCs w:val="24"/>
        </w:rPr>
        <w:t>Krediidiasutuste filiaalide poolt maksustatav tulu on kordades väiksem kui Eesti krediidiasutustel, kuid t</w:t>
      </w:r>
      <w:r w:rsidR="635E5B51" w:rsidRPr="00B92E7F">
        <w:rPr>
          <w:rFonts w:ascii="Times New Roman" w:eastAsia="Calibri" w:hAnsi="Times New Roman" w:cs="Times New Roman"/>
          <w:color w:val="000000" w:themeColor="text1"/>
          <w:sz w:val="24"/>
          <w:szCs w:val="24"/>
        </w:rPr>
        <w:t xml:space="preserve">uues siia paralleeli Rahandusministeeriumi 2025. aasta eelarvega, saaks eelnimetatud </w:t>
      </w:r>
      <w:r w:rsidR="5AA66ABC" w:rsidRPr="00B92E7F">
        <w:rPr>
          <w:rFonts w:ascii="Times New Roman" w:eastAsia="Calibri" w:hAnsi="Times New Roman" w:cs="Times New Roman"/>
          <w:color w:val="000000" w:themeColor="text1"/>
          <w:sz w:val="24"/>
          <w:szCs w:val="24"/>
        </w:rPr>
        <w:t xml:space="preserve">filiaalidelt </w:t>
      </w:r>
      <w:r w:rsidR="635E5B51" w:rsidRPr="00B92E7F">
        <w:rPr>
          <w:rFonts w:ascii="Times New Roman" w:eastAsia="Calibri" w:hAnsi="Times New Roman" w:cs="Times New Roman"/>
          <w:color w:val="000000" w:themeColor="text1"/>
          <w:sz w:val="24"/>
          <w:szCs w:val="24"/>
        </w:rPr>
        <w:t>maksudena laekunud summadest katta ära näiteks Audiitorkogu järelevalvenõukogu toetuse (42 750 eurot) või rahatarga riigi programmi tööjõukulud (4 955 624</w:t>
      </w:r>
      <w:r w:rsidR="1C507B7D" w:rsidRPr="00B92E7F">
        <w:rPr>
          <w:rFonts w:ascii="Times New Roman" w:eastAsia="Calibri" w:hAnsi="Times New Roman" w:cs="Times New Roman"/>
          <w:color w:val="000000" w:themeColor="text1"/>
          <w:sz w:val="24"/>
          <w:szCs w:val="24"/>
        </w:rPr>
        <w:t xml:space="preserve"> eurot</w:t>
      </w:r>
      <w:r w:rsidR="635E5B51" w:rsidRPr="00B92E7F">
        <w:rPr>
          <w:rFonts w:ascii="Times New Roman" w:eastAsia="Calibri" w:hAnsi="Times New Roman" w:cs="Times New Roman"/>
          <w:color w:val="000000" w:themeColor="text1"/>
          <w:sz w:val="24"/>
          <w:szCs w:val="24"/>
        </w:rPr>
        <w:t>).</w:t>
      </w:r>
      <w:r w:rsidR="00367F03" w:rsidRPr="00B92E7F">
        <w:rPr>
          <w:rStyle w:val="Allmrkuseviide"/>
          <w:rFonts w:ascii="Times New Roman" w:eastAsia="Calibri" w:hAnsi="Times New Roman" w:cs="Times New Roman"/>
          <w:color w:val="000000" w:themeColor="text1"/>
          <w:sz w:val="24"/>
          <w:szCs w:val="24"/>
        </w:rPr>
        <w:footnoteReference w:id="15"/>
      </w:r>
      <w:r w:rsidR="635E5B51" w:rsidRPr="00B92E7F">
        <w:rPr>
          <w:rFonts w:ascii="Times New Roman" w:eastAsia="Calibri" w:hAnsi="Times New Roman" w:cs="Times New Roman"/>
          <w:color w:val="000000" w:themeColor="text1"/>
          <w:sz w:val="24"/>
          <w:szCs w:val="24"/>
        </w:rPr>
        <w:t xml:space="preserve"> </w:t>
      </w:r>
      <w:r w:rsidR="32C3FAF1" w:rsidRPr="00B92E7F">
        <w:rPr>
          <w:rFonts w:ascii="Times New Roman" w:eastAsia="Calibri" w:hAnsi="Times New Roman" w:cs="Times New Roman"/>
          <w:color w:val="000000" w:themeColor="text1"/>
          <w:sz w:val="24"/>
          <w:szCs w:val="24"/>
        </w:rPr>
        <w:t xml:space="preserve">Eelnõu koostajad ei prognoosi, et peale filiaale käsitleva regulatsiooni vastuvõtmist tõuseks kolmandate riikide krediidiasutuste filiaalide asutamine hüppeliselt, kuid </w:t>
      </w:r>
      <w:r w:rsidR="09972FD6" w:rsidRPr="00B92E7F">
        <w:rPr>
          <w:rFonts w:ascii="Times New Roman" w:eastAsia="Calibri" w:hAnsi="Times New Roman" w:cs="Times New Roman"/>
          <w:color w:val="000000" w:themeColor="text1"/>
          <w:sz w:val="24"/>
          <w:szCs w:val="24"/>
        </w:rPr>
        <w:t xml:space="preserve">selleks hetkeks, kui mõni krediidiasutus soovib vastavat filiaali siin asutada, peab õigusraam olema valmis ja toetav, sest nagu eelpool illustreeritud, saab filiaalide poolt teenitud kasumi arvelt </w:t>
      </w:r>
      <w:r w:rsidR="4AFC2A43" w:rsidRPr="00B92E7F">
        <w:rPr>
          <w:rFonts w:ascii="Times New Roman" w:eastAsia="Calibri" w:hAnsi="Times New Roman" w:cs="Times New Roman"/>
          <w:color w:val="000000" w:themeColor="text1"/>
          <w:sz w:val="24"/>
          <w:szCs w:val="24"/>
        </w:rPr>
        <w:t xml:space="preserve">maksudeks makstud summast </w:t>
      </w:r>
      <w:r w:rsidR="09972FD6" w:rsidRPr="00B92E7F">
        <w:rPr>
          <w:rFonts w:ascii="Times New Roman" w:eastAsia="Calibri" w:hAnsi="Times New Roman" w:cs="Times New Roman"/>
          <w:color w:val="000000" w:themeColor="text1"/>
          <w:sz w:val="24"/>
          <w:szCs w:val="24"/>
        </w:rPr>
        <w:t>katta nii mõnegi riigieelarve kulu</w:t>
      </w:r>
      <w:r w:rsidR="1AB33BC6" w:rsidRPr="00B92E7F">
        <w:rPr>
          <w:rFonts w:ascii="Times New Roman" w:eastAsia="Calibri" w:hAnsi="Times New Roman" w:cs="Times New Roman"/>
          <w:color w:val="000000" w:themeColor="text1"/>
          <w:sz w:val="24"/>
          <w:szCs w:val="24"/>
        </w:rPr>
        <w:t>.</w:t>
      </w:r>
      <w:r w:rsidR="09355E92" w:rsidRPr="00B92E7F">
        <w:rPr>
          <w:rFonts w:ascii="Times New Roman" w:eastAsia="Calibri" w:hAnsi="Times New Roman" w:cs="Times New Roman"/>
          <w:color w:val="000000" w:themeColor="text1"/>
          <w:sz w:val="24"/>
          <w:szCs w:val="24"/>
        </w:rPr>
        <w:t xml:space="preserve"> Lisaks suurendab filiaalide asutamine konkurentsi Eesti pangandusturul, tõstab turu atraktiivsust ning </w:t>
      </w:r>
      <w:r w:rsidR="645D9F2E" w:rsidRPr="00B92E7F">
        <w:rPr>
          <w:rFonts w:ascii="Times New Roman" w:eastAsia="Calibri" w:hAnsi="Times New Roman" w:cs="Times New Roman"/>
          <w:color w:val="000000" w:themeColor="text1"/>
          <w:sz w:val="24"/>
          <w:szCs w:val="24"/>
        </w:rPr>
        <w:t xml:space="preserve">parandab tarbijatele pakutavate finantstoodete ja -teenuste mahtu ning tingimusi. </w:t>
      </w:r>
    </w:p>
    <w:p w14:paraId="0AC73B1C" w14:textId="50D743A4" w:rsidR="00367F03" w:rsidRPr="00B92E7F" w:rsidRDefault="00367F03" w:rsidP="00B92E7F">
      <w:pPr>
        <w:spacing w:after="0" w:line="240" w:lineRule="auto"/>
        <w:jc w:val="both"/>
        <w:rPr>
          <w:rFonts w:ascii="Times New Roman" w:eastAsia="Calibri" w:hAnsi="Times New Roman" w:cs="Times New Roman"/>
          <w:sz w:val="24"/>
          <w:szCs w:val="24"/>
        </w:rPr>
      </w:pPr>
    </w:p>
    <w:p w14:paraId="266243DA" w14:textId="2301479A" w:rsidR="00152683" w:rsidRDefault="1865489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Peamised erisused tavaliste krediidiasutuste ja filiaalide vahel, on </w:t>
      </w:r>
      <w:r w:rsidR="29C4DA42" w:rsidRPr="00B92E7F">
        <w:rPr>
          <w:rFonts w:ascii="Times New Roman" w:hAnsi="Times New Roman" w:cs="Times New Roman"/>
          <w:sz w:val="24"/>
          <w:szCs w:val="24"/>
        </w:rPr>
        <w:t xml:space="preserve">pädevate asutuste </w:t>
      </w:r>
      <w:r w:rsidRPr="00B92E7F">
        <w:rPr>
          <w:rFonts w:ascii="Times New Roman" w:hAnsi="Times New Roman" w:cs="Times New Roman"/>
          <w:sz w:val="24"/>
          <w:szCs w:val="24"/>
        </w:rPr>
        <w:t xml:space="preserve">kohustus liigitada </w:t>
      </w:r>
      <w:r w:rsidR="09C8E5E1" w:rsidRPr="00B92E7F">
        <w:rPr>
          <w:rFonts w:ascii="Times New Roman" w:hAnsi="Times New Roman" w:cs="Times New Roman"/>
          <w:sz w:val="24"/>
          <w:szCs w:val="24"/>
        </w:rPr>
        <w:t xml:space="preserve">ja kvalifitseerida </w:t>
      </w:r>
      <w:r w:rsidRPr="00B92E7F">
        <w:rPr>
          <w:rFonts w:ascii="Times New Roman" w:hAnsi="Times New Roman" w:cs="Times New Roman"/>
          <w:sz w:val="24"/>
          <w:szCs w:val="24"/>
        </w:rPr>
        <w:t>filiaali sõltuvalt tema</w:t>
      </w:r>
      <w:r w:rsidR="560C0255" w:rsidRPr="00B92E7F">
        <w:rPr>
          <w:rFonts w:ascii="Times New Roman" w:hAnsi="Times New Roman" w:cs="Times New Roman"/>
          <w:sz w:val="24"/>
          <w:szCs w:val="24"/>
        </w:rPr>
        <w:t xml:space="preserve"> riskantsusest</w:t>
      </w:r>
      <w:r w:rsidR="37085C3B" w:rsidRPr="00B92E7F">
        <w:rPr>
          <w:rFonts w:ascii="Times New Roman" w:hAnsi="Times New Roman" w:cs="Times New Roman"/>
          <w:sz w:val="24"/>
          <w:szCs w:val="24"/>
        </w:rPr>
        <w:t>, aruanded, mida filiaal peab esitama oma kolmanda riigi peakontori kohta ning Fi</w:t>
      </w:r>
      <w:r w:rsidR="41F2E76E" w:rsidRPr="00B92E7F">
        <w:rPr>
          <w:rFonts w:ascii="Times New Roman" w:hAnsi="Times New Roman" w:cs="Times New Roman"/>
          <w:sz w:val="24"/>
          <w:szCs w:val="24"/>
        </w:rPr>
        <w:t xml:space="preserve">nantsinspektsiooni õigus nõuda kolmanda riigi krediidiasutuselt tütarettevõtja asutamist, kui Eestis asutatud filiaali varade mahud või tegevus on suurenenud </w:t>
      </w:r>
      <w:r w:rsidR="5D3809BA" w:rsidRPr="00B92E7F">
        <w:rPr>
          <w:rFonts w:ascii="Times New Roman" w:hAnsi="Times New Roman" w:cs="Times New Roman"/>
          <w:sz w:val="24"/>
          <w:szCs w:val="24"/>
        </w:rPr>
        <w:t>sellisel määral, et direktiivi alusel lubatud leebemate nõuete kohaldamine ei ole proportsioonis enam filiaali</w:t>
      </w:r>
      <w:r w:rsidR="047354FB" w:rsidRPr="00B92E7F">
        <w:rPr>
          <w:rFonts w:ascii="Times New Roman" w:hAnsi="Times New Roman" w:cs="Times New Roman"/>
          <w:sz w:val="24"/>
          <w:szCs w:val="24"/>
        </w:rPr>
        <w:t xml:space="preserve"> olulisusega. Kuigi seadusega on võetud üle direktiivis sätestatud miinimu</w:t>
      </w:r>
      <w:r w:rsidR="7BB0E8F4" w:rsidRPr="00B92E7F">
        <w:rPr>
          <w:rFonts w:ascii="Times New Roman" w:hAnsi="Times New Roman" w:cs="Times New Roman"/>
          <w:sz w:val="24"/>
          <w:szCs w:val="24"/>
        </w:rPr>
        <w:t xml:space="preserve">mnõuded, on näiteks </w:t>
      </w:r>
      <w:r w:rsidR="408C1EE0" w:rsidRPr="00B92E7F">
        <w:rPr>
          <w:rFonts w:ascii="Times New Roman" w:hAnsi="Times New Roman" w:cs="Times New Roman"/>
          <w:sz w:val="24"/>
          <w:szCs w:val="24"/>
        </w:rPr>
        <w:t xml:space="preserve">aruandlust, raamatupidamist, </w:t>
      </w:r>
      <w:r w:rsidR="7BB0E8F4" w:rsidRPr="00B92E7F">
        <w:rPr>
          <w:rFonts w:ascii="Times New Roman" w:hAnsi="Times New Roman" w:cs="Times New Roman"/>
          <w:sz w:val="24"/>
          <w:szCs w:val="24"/>
        </w:rPr>
        <w:t>tagatiskapitali</w:t>
      </w:r>
      <w:r w:rsidR="211D5A95" w:rsidRPr="00B92E7F">
        <w:rPr>
          <w:rFonts w:ascii="Times New Roman" w:hAnsi="Times New Roman" w:cs="Times New Roman"/>
          <w:sz w:val="24"/>
          <w:szCs w:val="24"/>
        </w:rPr>
        <w:t xml:space="preserve">, </w:t>
      </w:r>
      <w:r w:rsidR="65EBE18A" w:rsidRPr="00B92E7F">
        <w:rPr>
          <w:rFonts w:ascii="Times New Roman" w:hAnsi="Times New Roman" w:cs="Times New Roman"/>
          <w:sz w:val="24"/>
          <w:szCs w:val="24"/>
        </w:rPr>
        <w:t>l</w:t>
      </w:r>
      <w:r w:rsidR="7BB0E8F4" w:rsidRPr="00B92E7F">
        <w:rPr>
          <w:rFonts w:ascii="Times New Roman" w:hAnsi="Times New Roman" w:cs="Times New Roman"/>
          <w:sz w:val="24"/>
          <w:szCs w:val="24"/>
        </w:rPr>
        <w:t>ikviidsust</w:t>
      </w:r>
      <w:r w:rsidR="04A30274" w:rsidRPr="00B92E7F">
        <w:rPr>
          <w:rFonts w:ascii="Times New Roman" w:hAnsi="Times New Roman" w:cs="Times New Roman"/>
          <w:sz w:val="24"/>
          <w:szCs w:val="24"/>
        </w:rPr>
        <w:t xml:space="preserve"> ja süsteemset olulisust</w:t>
      </w:r>
      <w:r w:rsidR="7BB0E8F4" w:rsidRPr="00B92E7F">
        <w:rPr>
          <w:rFonts w:ascii="Times New Roman" w:hAnsi="Times New Roman" w:cs="Times New Roman"/>
          <w:sz w:val="24"/>
          <w:szCs w:val="24"/>
        </w:rPr>
        <w:t xml:space="preserve"> puudutavates teemades jäetud Finantsinspektsioonile õigus sätestada täiendavaid nõudeid </w:t>
      </w:r>
      <w:r w:rsidR="46A348D3" w:rsidRPr="00B92E7F">
        <w:rPr>
          <w:rFonts w:ascii="Times New Roman" w:hAnsi="Times New Roman" w:cs="Times New Roman"/>
          <w:sz w:val="24"/>
          <w:szCs w:val="24"/>
        </w:rPr>
        <w:t>või vastavaid nõudeid vähendada</w:t>
      </w:r>
      <w:r w:rsidR="5BD99517" w:rsidRPr="00B92E7F">
        <w:rPr>
          <w:rFonts w:ascii="Times New Roman" w:hAnsi="Times New Roman" w:cs="Times New Roman"/>
          <w:sz w:val="24"/>
          <w:szCs w:val="24"/>
        </w:rPr>
        <w:t xml:space="preserve">, kui see on vajalik filiaali </w:t>
      </w:r>
      <w:r w:rsidR="291EFAFE" w:rsidRPr="00B92E7F">
        <w:rPr>
          <w:rFonts w:ascii="Times New Roman" w:hAnsi="Times New Roman" w:cs="Times New Roman"/>
          <w:sz w:val="24"/>
          <w:szCs w:val="24"/>
        </w:rPr>
        <w:t>äritegevuse</w:t>
      </w:r>
      <w:r w:rsidR="5BD99517" w:rsidRPr="00B92E7F">
        <w:rPr>
          <w:rFonts w:ascii="Times New Roman" w:hAnsi="Times New Roman" w:cs="Times New Roman"/>
          <w:sz w:val="24"/>
          <w:szCs w:val="24"/>
        </w:rPr>
        <w:t xml:space="preserve"> kohta parema ülevaate saamiseks või esinevad asjaolud, mis tõstatavad vajaduse sekkuda </w:t>
      </w:r>
      <w:r w:rsidR="0E7F6428" w:rsidRPr="00B92E7F">
        <w:rPr>
          <w:rFonts w:ascii="Times New Roman" w:hAnsi="Times New Roman" w:cs="Times New Roman"/>
          <w:sz w:val="24"/>
          <w:szCs w:val="24"/>
        </w:rPr>
        <w:t xml:space="preserve">rangemalt </w:t>
      </w:r>
      <w:r w:rsidR="6E8B1A7A" w:rsidRPr="00B92E7F">
        <w:rPr>
          <w:rFonts w:ascii="Times New Roman" w:hAnsi="Times New Roman" w:cs="Times New Roman"/>
          <w:sz w:val="24"/>
          <w:szCs w:val="24"/>
        </w:rPr>
        <w:t xml:space="preserve">filiaali juhtimisega seonduvasse, et vältida selle maksejõuetust. </w:t>
      </w:r>
      <w:r w:rsidR="1E0AFFD3" w:rsidRPr="00B92E7F">
        <w:rPr>
          <w:rFonts w:ascii="Times New Roman" w:hAnsi="Times New Roman" w:cs="Times New Roman"/>
          <w:sz w:val="24"/>
          <w:szCs w:val="24"/>
        </w:rPr>
        <w:t xml:space="preserve">Järgneva tabeliga illustreeritakse krediidiasutuste ja kolmandate riikide </w:t>
      </w:r>
      <w:r w:rsidR="38842C15" w:rsidRPr="00B92E7F">
        <w:rPr>
          <w:rFonts w:ascii="Times New Roman" w:hAnsi="Times New Roman" w:cs="Times New Roman"/>
          <w:sz w:val="24"/>
          <w:szCs w:val="24"/>
        </w:rPr>
        <w:t xml:space="preserve">krediidiasutuste </w:t>
      </w:r>
      <w:r w:rsidR="1E0AFFD3" w:rsidRPr="00B92E7F">
        <w:rPr>
          <w:rFonts w:ascii="Times New Roman" w:hAnsi="Times New Roman" w:cs="Times New Roman"/>
          <w:sz w:val="24"/>
          <w:szCs w:val="24"/>
        </w:rPr>
        <w:t>filiaalide suhtes sätestatud nõuete ühisusi ja e</w:t>
      </w:r>
      <w:r w:rsidR="3C76DA7D" w:rsidRPr="00B92E7F">
        <w:rPr>
          <w:rFonts w:ascii="Times New Roman" w:hAnsi="Times New Roman" w:cs="Times New Roman"/>
          <w:sz w:val="24"/>
          <w:szCs w:val="24"/>
        </w:rPr>
        <w:t>risusi.</w:t>
      </w:r>
    </w:p>
    <w:p w14:paraId="66A2C612" w14:textId="77777777" w:rsidR="00152683" w:rsidRPr="00B92E7F" w:rsidRDefault="00152683" w:rsidP="00B92E7F">
      <w:pPr>
        <w:spacing w:after="0" w:line="240" w:lineRule="auto"/>
        <w:jc w:val="both"/>
        <w:rPr>
          <w:rFonts w:ascii="Times New Roman" w:hAnsi="Times New Roman" w:cs="Times New Roman"/>
          <w:sz w:val="24"/>
          <w:szCs w:val="24"/>
        </w:rPr>
      </w:pPr>
    </w:p>
    <w:p w14:paraId="24DDD169" w14:textId="584C056D" w:rsidR="1E0AFFD3" w:rsidRPr="00B92E7F" w:rsidRDefault="1E0AFFD3"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Tabel </w:t>
      </w:r>
      <w:r w:rsidR="084B648C" w:rsidRPr="00B92E7F">
        <w:rPr>
          <w:rFonts w:ascii="Times New Roman" w:hAnsi="Times New Roman" w:cs="Times New Roman"/>
          <w:b/>
          <w:bCs/>
          <w:sz w:val="24"/>
          <w:szCs w:val="24"/>
        </w:rPr>
        <w:t>2</w:t>
      </w:r>
      <w:r w:rsidRPr="00B92E7F">
        <w:rPr>
          <w:rFonts w:ascii="Times New Roman" w:hAnsi="Times New Roman" w:cs="Times New Roman"/>
          <w:b/>
          <w:bCs/>
          <w:sz w:val="24"/>
          <w:szCs w:val="24"/>
        </w:rPr>
        <w:t xml:space="preserve">. </w:t>
      </w:r>
      <w:r w:rsidR="06ADD886" w:rsidRPr="00B92E7F">
        <w:rPr>
          <w:rFonts w:ascii="Times New Roman" w:hAnsi="Times New Roman" w:cs="Times New Roman"/>
          <w:b/>
          <w:bCs/>
          <w:sz w:val="24"/>
          <w:szCs w:val="24"/>
        </w:rPr>
        <w:t>Krediidiasutuste ja kolmandate rii</w:t>
      </w:r>
      <w:r w:rsidR="61AE458C" w:rsidRPr="00B92E7F">
        <w:rPr>
          <w:rFonts w:ascii="Times New Roman" w:hAnsi="Times New Roman" w:cs="Times New Roman"/>
          <w:b/>
          <w:bCs/>
          <w:sz w:val="24"/>
          <w:szCs w:val="24"/>
        </w:rPr>
        <w:t xml:space="preserve">kide krediidiasutuste filiaalide suhtes kohaldatavate sätete võrdlus. </w:t>
      </w:r>
    </w:p>
    <w:p w14:paraId="273D64B2" w14:textId="24115CD3" w:rsidR="239F89EF" w:rsidRPr="00B92E7F" w:rsidRDefault="239F89EF" w:rsidP="00B92E7F">
      <w:pPr>
        <w:spacing w:after="0" w:line="240" w:lineRule="auto"/>
        <w:jc w:val="both"/>
        <w:rPr>
          <w:rFonts w:ascii="Times New Roman" w:hAnsi="Times New Roman" w:cs="Times New Roman"/>
          <w:b/>
          <w:bCs/>
          <w:sz w:val="24"/>
          <w:szCs w:val="24"/>
        </w:rPr>
      </w:pPr>
    </w:p>
    <w:tbl>
      <w:tblPr>
        <w:tblStyle w:val="Kontuurtabel"/>
        <w:tblW w:w="0" w:type="auto"/>
        <w:jc w:val="center"/>
        <w:tblLayout w:type="fixed"/>
        <w:tblLook w:val="06A0" w:firstRow="1" w:lastRow="0" w:firstColumn="1" w:lastColumn="0" w:noHBand="1" w:noVBand="1"/>
      </w:tblPr>
      <w:tblGrid>
        <w:gridCol w:w="3020"/>
        <w:gridCol w:w="3020"/>
        <w:gridCol w:w="3020"/>
      </w:tblGrid>
      <w:tr w:rsidR="239F89EF" w:rsidRPr="00B92E7F" w14:paraId="6D002D24" w14:textId="77777777" w:rsidTr="525444C4">
        <w:trPr>
          <w:trHeight w:val="300"/>
          <w:jc w:val="center"/>
        </w:trPr>
        <w:tc>
          <w:tcPr>
            <w:tcW w:w="3020" w:type="dxa"/>
            <w:shd w:val="clear" w:color="auto" w:fill="D9D9D9" w:themeFill="background1" w:themeFillShade="D9"/>
          </w:tcPr>
          <w:p w14:paraId="43EA90A7" w14:textId="5E0DEBEA" w:rsidR="61AE458C" w:rsidRPr="00B92E7F" w:rsidRDefault="61AE458C"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Kolmanda riigi krediidiasutuse filiaal</w:t>
            </w:r>
          </w:p>
        </w:tc>
        <w:tc>
          <w:tcPr>
            <w:tcW w:w="3020" w:type="dxa"/>
            <w:shd w:val="clear" w:color="auto" w:fill="D9D9D9" w:themeFill="background1" w:themeFillShade="D9"/>
          </w:tcPr>
          <w:p w14:paraId="0080A0C2" w14:textId="0E8D2C68" w:rsidR="61AE458C" w:rsidRPr="00B92E7F" w:rsidRDefault="61AE458C"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Nõue</w:t>
            </w:r>
          </w:p>
        </w:tc>
        <w:tc>
          <w:tcPr>
            <w:tcW w:w="3020" w:type="dxa"/>
            <w:shd w:val="clear" w:color="auto" w:fill="D9D9D9" w:themeFill="background1" w:themeFillShade="D9"/>
          </w:tcPr>
          <w:p w14:paraId="41A842E2" w14:textId="780462BF" w:rsidR="61AE458C" w:rsidRPr="00B92E7F" w:rsidRDefault="61AE458C"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Eesti krediidiasutus (n-ö tavapank)</w:t>
            </w:r>
          </w:p>
        </w:tc>
      </w:tr>
      <w:tr w:rsidR="239F89EF" w:rsidRPr="00B92E7F" w14:paraId="5D21445C" w14:textId="77777777" w:rsidTr="525444C4">
        <w:trPr>
          <w:trHeight w:val="300"/>
          <w:jc w:val="center"/>
        </w:trPr>
        <w:tc>
          <w:tcPr>
            <w:tcW w:w="3020" w:type="dxa"/>
          </w:tcPr>
          <w:p w14:paraId="7DF213D3" w14:textId="433386D3" w:rsidR="4F413164" w:rsidRPr="00B92E7F" w:rsidRDefault="4F413164" w:rsidP="00B92E7F">
            <w:pPr>
              <w:jc w:val="center"/>
              <w:rPr>
                <w:rFonts w:ascii="Times New Roman" w:hAnsi="Times New Roman" w:cs="Times New Roman"/>
                <w:sz w:val="24"/>
                <w:szCs w:val="24"/>
              </w:rPr>
            </w:pPr>
            <w:r w:rsidRPr="00B92E7F">
              <w:rPr>
                <w:rFonts w:ascii="Times New Roman" w:hAnsi="Times New Roman" w:cs="Times New Roman"/>
                <w:sz w:val="24"/>
                <w:szCs w:val="24"/>
              </w:rPr>
              <w:t>JAH (§ 21)</w:t>
            </w:r>
          </w:p>
        </w:tc>
        <w:tc>
          <w:tcPr>
            <w:tcW w:w="3020" w:type="dxa"/>
          </w:tcPr>
          <w:p w14:paraId="720F059C" w14:textId="710C6D57" w:rsidR="61AE458C" w:rsidRPr="00B92E7F" w:rsidRDefault="61AE458C"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Tegevusl</w:t>
            </w:r>
            <w:r w:rsidR="02D79593" w:rsidRPr="00B92E7F">
              <w:rPr>
                <w:rFonts w:ascii="Times New Roman" w:hAnsi="Times New Roman" w:cs="Times New Roman"/>
                <w:b/>
                <w:bCs/>
                <w:sz w:val="24"/>
                <w:szCs w:val="24"/>
              </w:rPr>
              <w:t>uba</w:t>
            </w:r>
          </w:p>
        </w:tc>
        <w:tc>
          <w:tcPr>
            <w:tcW w:w="3020" w:type="dxa"/>
          </w:tcPr>
          <w:p w14:paraId="46D75A92" w14:textId="7AAEE4F7" w:rsidR="3988071B" w:rsidRPr="00B92E7F" w:rsidRDefault="3988071B" w:rsidP="00B92E7F">
            <w:pPr>
              <w:jc w:val="center"/>
              <w:rPr>
                <w:rFonts w:ascii="Times New Roman" w:hAnsi="Times New Roman" w:cs="Times New Roman"/>
                <w:sz w:val="24"/>
                <w:szCs w:val="24"/>
              </w:rPr>
            </w:pPr>
            <w:r w:rsidRPr="00B92E7F">
              <w:rPr>
                <w:rFonts w:ascii="Times New Roman" w:hAnsi="Times New Roman" w:cs="Times New Roman"/>
                <w:sz w:val="24"/>
                <w:szCs w:val="24"/>
              </w:rPr>
              <w:t>JAH (§ 13)</w:t>
            </w:r>
          </w:p>
        </w:tc>
      </w:tr>
      <w:tr w:rsidR="239F89EF" w:rsidRPr="00B92E7F" w14:paraId="6F643BBE" w14:textId="77777777" w:rsidTr="525444C4">
        <w:trPr>
          <w:trHeight w:val="300"/>
          <w:jc w:val="center"/>
        </w:trPr>
        <w:tc>
          <w:tcPr>
            <w:tcW w:w="3020" w:type="dxa"/>
          </w:tcPr>
          <w:p w14:paraId="1884B359" w14:textId="7F0D0929" w:rsidR="39EEDFAE" w:rsidRPr="00B92E7F" w:rsidRDefault="39EEDFAE" w:rsidP="00B92E7F">
            <w:pPr>
              <w:jc w:val="center"/>
              <w:rPr>
                <w:rFonts w:ascii="Times New Roman" w:hAnsi="Times New Roman" w:cs="Times New Roman"/>
                <w:sz w:val="24"/>
                <w:szCs w:val="24"/>
              </w:rPr>
            </w:pPr>
            <w:r w:rsidRPr="00B92E7F">
              <w:rPr>
                <w:rFonts w:ascii="Times New Roman" w:hAnsi="Times New Roman" w:cs="Times New Roman"/>
                <w:sz w:val="24"/>
                <w:szCs w:val="24"/>
              </w:rPr>
              <w:t>Tagatiskapital, sõltuvalt filiaali liigitusest 2,5% või 0,5%</w:t>
            </w:r>
            <w:r w:rsidR="0AF46A54" w:rsidRPr="00B92E7F">
              <w:rPr>
                <w:rFonts w:ascii="Times New Roman" w:hAnsi="Times New Roman" w:cs="Times New Roman"/>
                <w:sz w:val="24"/>
                <w:szCs w:val="24"/>
              </w:rPr>
              <w:t xml:space="preserve"> keskmistest </w:t>
            </w:r>
            <w:r w:rsidR="0AF46A54" w:rsidRPr="00B92E7F">
              <w:rPr>
                <w:rFonts w:ascii="Times New Roman" w:hAnsi="Times New Roman" w:cs="Times New Roman"/>
                <w:sz w:val="24"/>
                <w:szCs w:val="24"/>
              </w:rPr>
              <w:lastRenderedPageBreak/>
              <w:t>kohustustest</w:t>
            </w:r>
            <w:r w:rsidRPr="00B92E7F">
              <w:rPr>
                <w:rFonts w:ascii="Times New Roman" w:hAnsi="Times New Roman" w:cs="Times New Roman"/>
                <w:sz w:val="24"/>
                <w:szCs w:val="24"/>
              </w:rPr>
              <w:t>, kuid min</w:t>
            </w:r>
            <w:r w:rsidR="134C9363" w:rsidRPr="00B92E7F">
              <w:rPr>
                <w:rFonts w:ascii="Times New Roman" w:hAnsi="Times New Roman" w:cs="Times New Roman"/>
                <w:sz w:val="24"/>
                <w:szCs w:val="24"/>
              </w:rPr>
              <w:t>.</w:t>
            </w:r>
            <w:r w:rsidRPr="00B92E7F">
              <w:rPr>
                <w:rFonts w:ascii="Times New Roman" w:hAnsi="Times New Roman" w:cs="Times New Roman"/>
                <w:sz w:val="24"/>
                <w:szCs w:val="24"/>
              </w:rPr>
              <w:t xml:space="preserve"> vastavalt </w:t>
            </w:r>
            <w:r w:rsidR="0456C6BA" w:rsidRPr="00B92E7F">
              <w:rPr>
                <w:rFonts w:ascii="Times New Roman" w:hAnsi="Times New Roman" w:cs="Times New Roman"/>
                <w:sz w:val="24"/>
                <w:szCs w:val="24"/>
              </w:rPr>
              <w:t>10 või 5 miljonit eurot (§ 95</w:t>
            </w:r>
            <w:r w:rsidR="0456C6BA" w:rsidRPr="00B92E7F">
              <w:rPr>
                <w:rFonts w:ascii="Times New Roman" w:hAnsi="Times New Roman" w:cs="Times New Roman"/>
                <w:sz w:val="24"/>
                <w:szCs w:val="24"/>
                <w:vertAlign w:val="superscript"/>
              </w:rPr>
              <w:t>2</w:t>
            </w:r>
            <w:r w:rsidR="0456C6BA" w:rsidRPr="00B92E7F">
              <w:rPr>
                <w:rFonts w:ascii="Times New Roman" w:hAnsi="Times New Roman" w:cs="Times New Roman"/>
                <w:sz w:val="24"/>
                <w:szCs w:val="24"/>
              </w:rPr>
              <w:t xml:space="preserve"> lõiked 1 ja 2)</w:t>
            </w:r>
          </w:p>
        </w:tc>
        <w:tc>
          <w:tcPr>
            <w:tcW w:w="3020" w:type="dxa"/>
          </w:tcPr>
          <w:p w14:paraId="36BAD4D2" w14:textId="1598788E" w:rsidR="18CDB1D0" w:rsidRPr="00B92E7F" w:rsidRDefault="18CDB1D0"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lastRenderedPageBreak/>
              <w:t>Kapital</w:t>
            </w:r>
          </w:p>
        </w:tc>
        <w:tc>
          <w:tcPr>
            <w:tcW w:w="3020" w:type="dxa"/>
          </w:tcPr>
          <w:p w14:paraId="5EED08E1" w14:textId="6CFADE94" w:rsidR="18CDB1D0" w:rsidRPr="00B92E7F" w:rsidRDefault="18CDB1D0" w:rsidP="00B92E7F">
            <w:pPr>
              <w:jc w:val="center"/>
              <w:rPr>
                <w:rFonts w:ascii="Times New Roman" w:hAnsi="Times New Roman" w:cs="Times New Roman"/>
                <w:sz w:val="24"/>
                <w:szCs w:val="24"/>
              </w:rPr>
            </w:pPr>
            <w:r w:rsidRPr="00B92E7F">
              <w:rPr>
                <w:rFonts w:ascii="Times New Roman" w:hAnsi="Times New Roman" w:cs="Times New Roman"/>
                <w:sz w:val="24"/>
                <w:szCs w:val="24"/>
              </w:rPr>
              <w:t>A</w:t>
            </w:r>
            <w:r w:rsidR="6DE6617E" w:rsidRPr="00B92E7F">
              <w:rPr>
                <w:rFonts w:ascii="Times New Roman" w:hAnsi="Times New Roman" w:cs="Times New Roman"/>
                <w:sz w:val="24"/>
                <w:szCs w:val="24"/>
              </w:rPr>
              <w:t>ktsiakapital</w:t>
            </w:r>
            <w:r w:rsidR="66548034" w:rsidRPr="00B92E7F">
              <w:rPr>
                <w:rFonts w:ascii="Times New Roman" w:hAnsi="Times New Roman" w:cs="Times New Roman"/>
                <w:sz w:val="24"/>
                <w:szCs w:val="24"/>
              </w:rPr>
              <w:t>, minimaalselt 5 miljonit eurot (§ 35 lõige 1)</w:t>
            </w:r>
          </w:p>
        </w:tc>
      </w:tr>
      <w:tr w:rsidR="239F89EF" w:rsidRPr="00B92E7F" w14:paraId="0DE12880" w14:textId="77777777" w:rsidTr="525444C4">
        <w:trPr>
          <w:trHeight w:val="300"/>
          <w:jc w:val="center"/>
        </w:trPr>
        <w:tc>
          <w:tcPr>
            <w:tcW w:w="3020" w:type="dxa"/>
          </w:tcPr>
          <w:p w14:paraId="6CA27965" w14:textId="1B2C8BC7" w:rsidR="239F89EF" w:rsidRPr="00B92E7F" w:rsidRDefault="44B0B3EC" w:rsidP="00B92E7F">
            <w:pPr>
              <w:jc w:val="center"/>
              <w:rPr>
                <w:rFonts w:ascii="Times New Roman" w:hAnsi="Times New Roman" w:cs="Times New Roman"/>
                <w:sz w:val="24"/>
                <w:szCs w:val="24"/>
              </w:rPr>
            </w:pPr>
            <w:r w:rsidRPr="00B92E7F">
              <w:rPr>
                <w:rFonts w:ascii="Times New Roman" w:hAnsi="Times New Roman" w:cs="Times New Roman"/>
                <w:sz w:val="24"/>
                <w:szCs w:val="24"/>
              </w:rPr>
              <w:t>Sõltuvalt filiaali liigitusest kohustus järgida CRR-</w:t>
            </w:r>
            <w:proofErr w:type="spellStart"/>
            <w:r w:rsidRPr="00B92E7F">
              <w:rPr>
                <w:rFonts w:ascii="Times New Roman" w:hAnsi="Times New Roman" w:cs="Times New Roman"/>
                <w:sz w:val="24"/>
                <w:szCs w:val="24"/>
              </w:rPr>
              <w:t>is</w:t>
            </w:r>
            <w:proofErr w:type="spellEnd"/>
            <w:r w:rsidRPr="00B92E7F">
              <w:rPr>
                <w:rFonts w:ascii="Times New Roman" w:hAnsi="Times New Roman" w:cs="Times New Roman"/>
                <w:sz w:val="24"/>
                <w:szCs w:val="24"/>
              </w:rPr>
              <w:t xml:space="preserve"> sätestatut või </w:t>
            </w:r>
            <w:r w:rsidR="107AE906" w:rsidRPr="00B92E7F">
              <w:rPr>
                <w:rFonts w:ascii="Times New Roman" w:hAnsi="Times New Roman" w:cs="Times New Roman"/>
                <w:sz w:val="24"/>
                <w:szCs w:val="24"/>
              </w:rPr>
              <w:t xml:space="preserve">omama </w:t>
            </w:r>
            <w:r w:rsidR="24293215" w:rsidRPr="00B92E7F">
              <w:rPr>
                <w:rFonts w:ascii="Times New Roman" w:hAnsi="Times New Roman" w:cs="Times New Roman"/>
                <w:sz w:val="24"/>
                <w:szCs w:val="24"/>
              </w:rPr>
              <w:t>30 päeva jagu koormamata ja likviidset vara väljavoolu katmiseks.</w:t>
            </w:r>
          </w:p>
        </w:tc>
        <w:tc>
          <w:tcPr>
            <w:tcW w:w="3020" w:type="dxa"/>
          </w:tcPr>
          <w:p w14:paraId="4D8CEBD9" w14:textId="5D530B07" w:rsidR="1A4874CE" w:rsidRPr="00B92E7F" w:rsidRDefault="1A4874CE"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Likviidsus</w:t>
            </w:r>
          </w:p>
        </w:tc>
        <w:tc>
          <w:tcPr>
            <w:tcW w:w="3020" w:type="dxa"/>
          </w:tcPr>
          <w:p w14:paraId="2DA95A19" w14:textId="423A7D0B" w:rsidR="239F89EF" w:rsidRPr="00B92E7F" w:rsidRDefault="4B71C505" w:rsidP="00B92E7F">
            <w:pPr>
              <w:jc w:val="center"/>
              <w:rPr>
                <w:rFonts w:ascii="Times New Roman" w:hAnsi="Times New Roman" w:cs="Times New Roman"/>
                <w:sz w:val="24"/>
                <w:szCs w:val="24"/>
              </w:rPr>
            </w:pPr>
            <w:r w:rsidRPr="00B92E7F">
              <w:rPr>
                <w:rFonts w:ascii="Times New Roman" w:hAnsi="Times New Roman" w:cs="Times New Roman"/>
                <w:sz w:val="24"/>
                <w:szCs w:val="24"/>
              </w:rPr>
              <w:t>Kohustus tagada likviidsus igal ajal (§ 80 lõige 1)</w:t>
            </w:r>
            <w:r w:rsidR="3BB1FE27" w:rsidRPr="00B92E7F">
              <w:rPr>
                <w:rFonts w:ascii="Times New Roman" w:hAnsi="Times New Roman" w:cs="Times New Roman"/>
                <w:sz w:val="24"/>
                <w:szCs w:val="24"/>
              </w:rPr>
              <w:t xml:space="preserve"> ja järgida CRR-</w:t>
            </w:r>
            <w:proofErr w:type="spellStart"/>
            <w:r w:rsidR="3BB1FE27" w:rsidRPr="00B92E7F">
              <w:rPr>
                <w:rFonts w:ascii="Times New Roman" w:hAnsi="Times New Roman" w:cs="Times New Roman"/>
                <w:sz w:val="24"/>
                <w:szCs w:val="24"/>
              </w:rPr>
              <w:t>is</w:t>
            </w:r>
            <w:proofErr w:type="spellEnd"/>
            <w:r w:rsidR="3BB1FE27" w:rsidRPr="00B92E7F">
              <w:rPr>
                <w:rFonts w:ascii="Times New Roman" w:hAnsi="Times New Roman" w:cs="Times New Roman"/>
                <w:sz w:val="24"/>
                <w:szCs w:val="24"/>
              </w:rPr>
              <w:t xml:space="preserve"> sätestatut</w:t>
            </w:r>
          </w:p>
        </w:tc>
      </w:tr>
      <w:tr w:rsidR="239F89EF" w:rsidRPr="00B92E7F" w14:paraId="12F7C3E1" w14:textId="77777777" w:rsidTr="525444C4">
        <w:trPr>
          <w:trHeight w:val="300"/>
          <w:jc w:val="center"/>
        </w:trPr>
        <w:tc>
          <w:tcPr>
            <w:tcW w:w="3020" w:type="dxa"/>
          </w:tcPr>
          <w:p w14:paraId="661E020C" w14:textId="1AA6CD03" w:rsidR="239F89EF" w:rsidRPr="00B92E7F" w:rsidRDefault="0632648C" w:rsidP="00B92E7F">
            <w:pPr>
              <w:jc w:val="center"/>
              <w:rPr>
                <w:rFonts w:ascii="Times New Roman" w:hAnsi="Times New Roman" w:cs="Times New Roman"/>
                <w:sz w:val="24"/>
                <w:szCs w:val="24"/>
              </w:rPr>
            </w:pPr>
            <w:r w:rsidRPr="00B92E7F">
              <w:rPr>
                <w:rFonts w:ascii="Times New Roman" w:hAnsi="Times New Roman" w:cs="Times New Roman"/>
                <w:sz w:val="24"/>
                <w:szCs w:val="24"/>
              </w:rPr>
              <w:t>JAH (§ 95</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w:t>
            </w:r>
          </w:p>
        </w:tc>
        <w:tc>
          <w:tcPr>
            <w:tcW w:w="3020" w:type="dxa"/>
          </w:tcPr>
          <w:p w14:paraId="12A693B2" w14:textId="75AA11D4" w:rsidR="1A4874CE" w:rsidRPr="00B92E7F" w:rsidRDefault="1A4874CE" w:rsidP="00B92E7F">
            <w:pPr>
              <w:jc w:val="center"/>
              <w:rPr>
                <w:rFonts w:ascii="Times New Roman" w:hAnsi="Times New Roman" w:cs="Times New Roman"/>
                <w:b/>
                <w:sz w:val="24"/>
                <w:szCs w:val="24"/>
              </w:rPr>
            </w:pPr>
            <w:r w:rsidRPr="00B92E7F">
              <w:rPr>
                <w:rFonts w:ascii="Times New Roman" w:hAnsi="Times New Roman" w:cs="Times New Roman"/>
                <w:b/>
                <w:sz w:val="24"/>
                <w:szCs w:val="24"/>
              </w:rPr>
              <w:t>Aruandlus</w:t>
            </w:r>
          </w:p>
        </w:tc>
        <w:tc>
          <w:tcPr>
            <w:tcW w:w="3020" w:type="dxa"/>
          </w:tcPr>
          <w:p w14:paraId="318E0D8B" w14:textId="4E5E1B77" w:rsidR="239F89EF" w:rsidRPr="00B92E7F" w:rsidRDefault="21584ED0" w:rsidP="00B92E7F">
            <w:pPr>
              <w:jc w:val="center"/>
              <w:rPr>
                <w:rFonts w:ascii="Times New Roman" w:hAnsi="Times New Roman" w:cs="Times New Roman"/>
                <w:sz w:val="24"/>
                <w:szCs w:val="24"/>
              </w:rPr>
            </w:pPr>
            <w:r w:rsidRPr="00B92E7F">
              <w:rPr>
                <w:rFonts w:ascii="Times New Roman" w:hAnsi="Times New Roman" w:cs="Times New Roman"/>
                <w:sz w:val="24"/>
                <w:szCs w:val="24"/>
              </w:rPr>
              <w:t>JAH</w:t>
            </w:r>
            <w:r w:rsidR="66441961" w:rsidRPr="00B92E7F">
              <w:rPr>
                <w:rFonts w:ascii="Times New Roman" w:hAnsi="Times New Roman" w:cs="Times New Roman"/>
                <w:sz w:val="24"/>
                <w:szCs w:val="24"/>
              </w:rPr>
              <w:t xml:space="preserve"> (§-d 91, 92, 92</w:t>
            </w:r>
            <w:r w:rsidR="66441961" w:rsidRPr="00B92E7F">
              <w:rPr>
                <w:rFonts w:ascii="Times New Roman" w:hAnsi="Times New Roman" w:cs="Times New Roman"/>
                <w:sz w:val="24"/>
                <w:szCs w:val="24"/>
                <w:vertAlign w:val="superscript"/>
              </w:rPr>
              <w:t>2</w:t>
            </w:r>
            <w:r w:rsidR="66441961" w:rsidRPr="00B92E7F">
              <w:rPr>
                <w:rFonts w:ascii="Times New Roman" w:hAnsi="Times New Roman" w:cs="Times New Roman"/>
                <w:sz w:val="24"/>
                <w:szCs w:val="24"/>
              </w:rPr>
              <w:t xml:space="preserve">, </w:t>
            </w:r>
            <w:r w:rsidR="54205A68" w:rsidRPr="00B92E7F">
              <w:rPr>
                <w:rFonts w:ascii="Times New Roman" w:hAnsi="Times New Roman" w:cs="Times New Roman"/>
                <w:sz w:val="24"/>
                <w:szCs w:val="24"/>
              </w:rPr>
              <w:t>92</w:t>
            </w:r>
            <w:r w:rsidR="54205A68" w:rsidRPr="00B92E7F">
              <w:rPr>
                <w:rFonts w:ascii="Times New Roman" w:hAnsi="Times New Roman" w:cs="Times New Roman"/>
                <w:sz w:val="24"/>
                <w:szCs w:val="24"/>
                <w:vertAlign w:val="superscript"/>
              </w:rPr>
              <w:t>3</w:t>
            </w:r>
            <w:r w:rsidR="54205A68" w:rsidRPr="00B92E7F">
              <w:rPr>
                <w:rFonts w:ascii="Times New Roman" w:hAnsi="Times New Roman" w:cs="Times New Roman"/>
                <w:sz w:val="24"/>
                <w:szCs w:val="24"/>
              </w:rPr>
              <w:t>, 93)</w:t>
            </w:r>
          </w:p>
        </w:tc>
      </w:tr>
      <w:tr w:rsidR="239F89EF" w:rsidRPr="00B92E7F" w14:paraId="477097B1" w14:textId="77777777" w:rsidTr="525444C4">
        <w:trPr>
          <w:trHeight w:val="300"/>
          <w:jc w:val="center"/>
        </w:trPr>
        <w:tc>
          <w:tcPr>
            <w:tcW w:w="3020" w:type="dxa"/>
          </w:tcPr>
          <w:p w14:paraId="2230AE02" w14:textId="7E2C54B7" w:rsidR="239F89EF" w:rsidRPr="00B92E7F" w:rsidRDefault="0B7CE25E" w:rsidP="00B92E7F">
            <w:pPr>
              <w:jc w:val="center"/>
              <w:rPr>
                <w:rFonts w:ascii="Times New Roman" w:hAnsi="Times New Roman" w:cs="Times New Roman"/>
                <w:sz w:val="24"/>
                <w:szCs w:val="24"/>
              </w:rPr>
            </w:pPr>
            <w:r w:rsidRPr="00B92E7F">
              <w:rPr>
                <w:rFonts w:ascii="Times New Roman" w:hAnsi="Times New Roman" w:cs="Times New Roman"/>
                <w:sz w:val="24"/>
                <w:szCs w:val="24"/>
              </w:rPr>
              <w:t>JAH (§ 95</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w:t>
            </w:r>
          </w:p>
        </w:tc>
        <w:tc>
          <w:tcPr>
            <w:tcW w:w="3020" w:type="dxa"/>
          </w:tcPr>
          <w:p w14:paraId="4B916FB0" w14:textId="48B85DE9" w:rsidR="1A4874CE" w:rsidRPr="00B92E7F" w:rsidRDefault="1A4874CE" w:rsidP="00B92E7F">
            <w:pPr>
              <w:jc w:val="center"/>
              <w:rPr>
                <w:rFonts w:ascii="Times New Roman" w:hAnsi="Times New Roman" w:cs="Times New Roman"/>
                <w:b/>
                <w:sz w:val="24"/>
                <w:szCs w:val="24"/>
              </w:rPr>
            </w:pPr>
            <w:r w:rsidRPr="00B92E7F">
              <w:rPr>
                <w:rFonts w:ascii="Times New Roman" w:hAnsi="Times New Roman" w:cs="Times New Roman"/>
                <w:b/>
                <w:sz w:val="24"/>
                <w:szCs w:val="24"/>
              </w:rPr>
              <w:t>Raamatupidamine</w:t>
            </w:r>
          </w:p>
        </w:tc>
        <w:tc>
          <w:tcPr>
            <w:tcW w:w="3020" w:type="dxa"/>
          </w:tcPr>
          <w:p w14:paraId="027960D8" w14:textId="57342FFC" w:rsidR="239F89EF" w:rsidRPr="00B92E7F" w:rsidRDefault="7F4D5C89" w:rsidP="00B92E7F">
            <w:pPr>
              <w:jc w:val="center"/>
              <w:rPr>
                <w:rFonts w:ascii="Times New Roman" w:hAnsi="Times New Roman" w:cs="Times New Roman"/>
                <w:sz w:val="24"/>
                <w:szCs w:val="24"/>
              </w:rPr>
            </w:pPr>
            <w:r w:rsidRPr="00B92E7F">
              <w:rPr>
                <w:rFonts w:ascii="Times New Roman" w:hAnsi="Times New Roman" w:cs="Times New Roman"/>
                <w:sz w:val="24"/>
                <w:szCs w:val="24"/>
              </w:rPr>
              <w:t>JAH</w:t>
            </w:r>
            <w:r w:rsidR="7C72764B" w:rsidRPr="00B92E7F">
              <w:rPr>
                <w:rFonts w:ascii="Times New Roman" w:hAnsi="Times New Roman" w:cs="Times New Roman"/>
                <w:sz w:val="24"/>
                <w:szCs w:val="24"/>
              </w:rPr>
              <w:t xml:space="preserve"> (§-d 63, 71</w:t>
            </w:r>
            <w:r w:rsidR="04193005" w:rsidRPr="00B92E7F">
              <w:rPr>
                <w:rFonts w:ascii="Times New Roman" w:hAnsi="Times New Roman" w:cs="Times New Roman"/>
                <w:sz w:val="24"/>
                <w:szCs w:val="24"/>
              </w:rPr>
              <w:t>, 91)</w:t>
            </w:r>
          </w:p>
        </w:tc>
      </w:tr>
      <w:tr w:rsidR="239F89EF" w:rsidRPr="00B92E7F" w14:paraId="46D6FE27" w14:textId="77777777" w:rsidTr="525444C4">
        <w:trPr>
          <w:trHeight w:val="300"/>
          <w:jc w:val="center"/>
        </w:trPr>
        <w:tc>
          <w:tcPr>
            <w:tcW w:w="3020" w:type="dxa"/>
          </w:tcPr>
          <w:p w14:paraId="458A5319" w14:textId="60583817" w:rsidR="239F89EF" w:rsidRPr="00B92E7F" w:rsidRDefault="5364E6D0" w:rsidP="00B92E7F">
            <w:pPr>
              <w:jc w:val="center"/>
              <w:rPr>
                <w:rFonts w:ascii="Times New Roman" w:hAnsi="Times New Roman" w:cs="Times New Roman"/>
                <w:sz w:val="24"/>
                <w:szCs w:val="24"/>
              </w:rPr>
            </w:pPr>
            <w:r w:rsidRPr="00B92E7F">
              <w:rPr>
                <w:rFonts w:ascii="Times New Roman" w:hAnsi="Times New Roman" w:cs="Times New Roman"/>
                <w:sz w:val="24"/>
                <w:szCs w:val="24"/>
              </w:rPr>
              <w:t>Min.</w:t>
            </w:r>
            <w:r w:rsidR="17778805" w:rsidRPr="00B92E7F">
              <w:rPr>
                <w:rFonts w:ascii="Times New Roman" w:hAnsi="Times New Roman" w:cs="Times New Roman"/>
                <w:sz w:val="24"/>
                <w:szCs w:val="24"/>
              </w:rPr>
              <w:t xml:space="preserve"> </w:t>
            </w:r>
            <w:r w:rsidR="46E02B88" w:rsidRPr="00B92E7F">
              <w:rPr>
                <w:rFonts w:ascii="Times New Roman" w:hAnsi="Times New Roman" w:cs="Times New Roman"/>
                <w:sz w:val="24"/>
                <w:szCs w:val="24"/>
              </w:rPr>
              <w:t>kaks</w:t>
            </w:r>
            <w:r w:rsidR="17778805" w:rsidRPr="00B92E7F">
              <w:rPr>
                <w:rFonts w:ascii="Times New Roman" w:hAnsi="Times New Roman" w:cs="Times New Roman"/>
                <w:sz w:val="24"/>
                <w:szCs w:val="24"/>
              </w:rPr>
              <w:t xml:space="preserve"> </w:t>
            </w:r>
            <w:r w:rsidRPr="00B92E7F">
              <w:rPr>
                <w:rFonts w:ascii="Times New Roman" w:hAnsi="Times New Roman" w:cs="Times New Roman"/>
                <w:sz w:val="24"/>
                <w:szCs w:val="24"/>
              </w:rPr>
              <w:t>juhatajat</w:t>
            </w:r>
            <w:r w:rsidR="17778805" w:rsidRPr="00B92E7F">
              <w:rPr>
                <w:rFonts w:ascii="Times New Roman" w:hAnsi="Times New Roman" w:cs="Times New Roman"/>
                <w:sz w:val="24"/>
                <w:szCs w:val="24"/>
              </w:rPr>
              <w:t xml:space="preserve"> ja </w:t>
            </w:r>
            <w:r w:rsidR="72B30ECB" w:rsidRPr="00B92E7F">
              <w:rPr>
                <w:rFonts w:ascii="Times New Roman" w:hAnsi="Times New Roman" w:cs="Times New Roman"/>
                <w:sz w:val="24"/>
                <w:szCs w:val="24"/>
              </w:rPr>
              <w:t>sõltuvalt Finantsinspektsiooni otsusest</w:t>
            </w:r>
            <w:r w:rsidR="17778805" w:rsidRPr="00B92E7F">
              <w:rPr>
                <w:rFonts w:ascii="Times New Roman" w:hAnsi="Times New Roman" w:cs="Times New Roman"/>
                <w:sz w:val="24"/>
                <w:szCs w:val="24"/>
              </w:rPr>
              <w:t xml:space="preserve"> kohalik juhtkomitee </w:t>
            </w:r>
            <w:r w:rsidR="4402A0C7" w:rsidRPr="00B92E7F">
              <w:rPr>
                <w:rFonts w:ascii="Times New Roman" w:hAnsi="Times New Roman" w:cs="Times New Roman"/>
                <w:sz w:val="24"/>
                <w:szCs w:val="24"/>
              </w:rPr>
              <w:t>(§ 95</w:t>
            </w:r>
            <w:r w:rsidR="4402A0C7" w:rsidRPr="00B92E7F">
              <w:rPr>
                <w:rFonts w:ascii="Times New Roman" w:hAnsi="Times New Roman" w:cs="Times New Roman"/>
                <w:sz w:val="24"/>
                <w:szCs w:val="24"/>
                <w:vertAlign w:val="superscript"/>
              </w:rPr>
              <w:t>3</w:t>
            </w:r>
            <w:r w:rsidR="4402A0C7" w:rsidRPr="00B92E7F">
              <w:rPr>
                <w:rFonts w:ascii="Times New Roman" w:hAnsi="Times New Roman" w:cs="Times New Roman"/>
                <w:sz w:val="24"/>
                <w:szCs w:val="24"/>
              </w:rPr>
              <w:t xml:space="preserve"> lõi</w:t>
            </w:r>
            <w:r w:rsidR="677AA514" w:rsidRPr="00B92E7F">
              <w:rPr>
                <w:rFonts w:ascii="Times New Roman" w:hAnsi="Times New Roman" w:cs="Times New Roman"/>
                <w:sz w:val="24"/>
                <w:szCs w:val="24"/>
              </w:rPr>
              <w:t>k</w:t>
            </w:r>
            <w:r w:rsidR="4402A0C7" w:rsidRPr="00B92E7F">
              <w:rPr>
                <w:rFonts w:ascii="Times New Roman" w:hAnsi="Times New Roman" w:cs="Times New Roman"/>
                <w:sz w:val="24"/>
                <w:szCs w:val="24"/>
              </w:rPr>
              <w:t>e</w:t>
            </w:r>
            <w:r w:rsidR="5A2F2E02" w:rsidRPr="00B92E7F">
              <w:rPr>
                <w:rFonts w:ascii="Times New Roman" w:hAnsi="Times New Roman" w:cs="Times New Roman"/>
                <w:sz w:val="24"/>
                <w:szCs w:val="24"/>
              </w:rPr>
              <w:t>d</w:t>
            </w:r>
            <w:r w:rsidR="4402A0C7" w:rsidRPr="00B92E7F">
              <w:rPr>
                <w:rFonts w:ascii="Times New Roman" w:hAnsi="Times New Roman" w:cs="Times New Roman"/>
                <w:sz w:val="24"/>
                <w:szCs w:val="24"/>
              </w:rPr>
              <w:t xml:space="preserve"> 1</w:t>
            </w:r>
            <w:r w:rsidR="22E4D50C" w:rsidRPr="00B92E7F">
              <w:rPr>
                <w:rFonts w:ascii="Times New Roman" w:hAnsi="Times New Roman" w:cs="Times New Roman"/>
                <w:sz w:val="24"/>
                <w:szCs w:val="24"/>
              </w:rPr>
              <w:t xml:space="preserve"> ja 3</w:t>
            </w:r>
            <w:r w:rsidR="4402A0C7" w:rsidRPr="00B92E7F">
              <w:rPr>
                <w:rFonts w:ascii="Times New Roman" w:hAnsi="Times New Roman" w:cs="Times New Roman"/>
                <w:sz w:val="24"/>
                <w:szCs w:val="24"/>
              </w:rPr>
              <w:t>)</w:t>
            </w:r>
          </w:p>
        </w:tc>
        <w:tc>
          <w:tcPr>
            <w:tcW w:w="3020" w:type="dxa"/>
          </w:tcPr>
          <w:p w14:paraId="006BBE90" w14:textId="78E343DC" w:rsidR="1A4874CE" w:rsidRPr="00B92E7F" w:rsidRDefault="1A4874CE"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Juh</w:t>
            </w:r>
            <w:r w:rsidR="1BAF05F7" w:rsidRPr="00B92E7F">
              <w:rPr>
                <w:rFonts w:ascii="Times New Roman" w:hAnsi="Times New Roman" w:cs="Times New Roman"/>
                <w:b/>
                <w:bCs/>
                <w:sz w:val="24"/>
                <w:szCs w:val="24"/>
              </w:rPr>
              <w:t>timine</w:t>
            </w:r>
          </w:p>
        </w:tc>
        <w:tc>
          <w:tcPr>
            <w:tcW w:w="3020" w:type="dxa"/>
          </w:tcPr>
          <w:p w14:paraId="6E0F5758" w14:textId="3ADA8CED" w:rsidR="239F89EF" w:rsidRPr="00B92E7F" w:rsidRDefault="0E5BFB96" w:rsidP="00B92E7F">
            <w:pPr>
              <w:jc w:val="center"/>
              <w:rPr>
                <w:rFonts w:ascii="Times New Roman" w:hAnsi="Times New Roman" w:cs="Times New Roman"/>
                <w:sz w:val="24"/>
                <w:szCs w:val="24"/>
              </w:rPr>
            </w:pPr>
            <w:r w:rsidRPr="00B92E7F">
              <w:rPr>
                <w:rFonts w:ascii="Times New Roman" w:hAnsi="Times New Roman" w:cs="Times New Roman"/>
                <w:sz w:val="24"/>
                <w:szCs w:val="24"/>
              </w:rPr>
              <w:t>Juhatus (mi</w:t>
            </w:r>
            <w:r w:rsidR="3BB9F413" w:rsidRPr="00B92E7F">
              <w:rPr>
                <w:rFonts w:ascii="Times New Roman" w:hAnsi="Times New Roman" w:cs="Times New Roman"/>
                <w:sz w:val="24"/>
                <w:szCs w:val="24"/>
              </w:rPr>
              <w:t xml:space="preserve">n. </w:t>
            </w:r>
            <w:r w:rsidR="394A0F78" w:rsidRPr="00B92E7F">
              <w:rPr>
                <w:rFonts w:ascii="Times New Roman" w:hAnsi="Times New Roman" w:cs="Times New Roman"/>
                <w:sz w:val="24"/>
                <w:szCs w:val="24"/>
              </w:rPr>
              <w:t>k</w:t>
            </w:r>
            <w:r w:rsidR="3BB9F413" w:rsidRPr="00B92E7F">
              <w:rPr>
                <w:rFonts w:ascii="Times New Roman" w:hAnsi="Times New Roman" w:cs="Times New Roman"/>
                <w:sz w:val="24"/>
                <w:szCs w:val="24"/>
              </w:rPr>
              <w:t>olm liiget)</w:t>
            </w:r>
            <w:r w:rsidR="4F2ECCAD" w:rsidRPr="00B92E7F">
              <w:rPr>
                <w:rFonts w:ascii="Times New Roman" w:hAnsi="Times New Roman" w:cs="Times New Roman"/>
                <w:sz w:val="24"/>
                <w:szCs w:val="24"/>
              </w:rPr>
              <w:t xml:space="preserve"> ja nõukogu (min. viis liiget)(§ </w:t>
            </w:r>
            <w:r w:rsidR="15F6D69A" w:rsidRPr="00B92E7F">
              <w:rPr>
                <w:rFonts w:ascii="Times New Roman" w:hAnsi="Times New Roman" w:cs="Times New Roman"/>
                <w:sz w:val="24"/>
                <w:szCs w:val="24"/>
              </w:rPr>
              <w:t xml:space="preserve">48 lõige 1, § </w:t>
            </w:r>
            <w:r w:rsidR="4F2ECCAD" w:rsidRPr="00B92E7F">
              <w:rPr>
                <w:rFonts w:ascii="Times New Roman" w:hAnsi="Times New Roman" w:cs="Times New Roman"/>
                <w:sz w:val="24"/>
                <w:szCs w:val="24"/>
              </w:rPr>
              <w:t>52 lõige 1 ja § 56 lõige 1</w:t>
            </w:r>
          </w:p>
        </w:tc>
      </w:tr>
      <w:tr w:rsidR="239F89EF" w:rsidRPr="00B92E7F" w14:paraId="5646D0B0" w14:textId="77777777" w:rsidTr="525444C4">
        <w:trPr>
          <w:trHeight w:val="300"/>
          <w:jc w:val="center"/>
        </w:trPr>
        <w:tc>
          <w:tcPr>
            <w:tcW w:w="3020" w:type="dxa"/>
          </w:tcPr>
          <w:p w14:paraId="0FBC9EC4" w14:textId="43B3A120" w:rsidR="239F89EF" w:rsidRPr="00B92E7F" w:rsidRDefault="5CFD1C2D" w:rsidP="00B92E7F">
            <w:pPr>
              <w:jc w:val="center"/>
              <w:rPr>
                <w:rFonts w:ascii="Times New Roman" w:hAnsi="Times New Roman" w:cs="Times New Roman"/>
                <w:sz w:val="24"/>
                <w:szCs w:val="24"/>
              </w:rPr>
            </w:pPr>
            <w:r w:rsidRPr="00B92E7F">
              <w:rPr>
                <w:rFonts w:ascii="Times New Roman" w:hAnsi="Times New Roman" w:cs="Times New Roman"/>
                <w:sz w:val="24"/>
                <w:szCs w:val="24"/>
              </w:rPr>
              <w:t>JAH (§ 95</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lõiked 1 ja 2)</w:t>
            </w:r>
          </w:p>
        </w:tc>
        <w:tc>
          <w:tcPr>
            <w:tcW w:w="3020" w:type="dxa"/>
          </w:tcPr>
          <w:p w14:paraId="6443210C" w14:textId="5B523454" w:rsidR="1BAF05F7" w:rsidRPr="00B92E7F" w:rsidRDefault="5CFD1C2D"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Tingimused juhtide sobivusele</w:t>
            </w:r>
          </w:p>
        </w:tc>
        <w:tc>
          <w:tcPr>
            <w:tcW w:w="3020" w:type="dxa"/>
          </w:tcPr>
          <w:p w14:paraId="0709FDDA" w14:textId="1DE0080B" w:rsidR="239F89EF" w:rsidRPr="00B92E7F" w:rsidRDefault="5CFD1C2D" w:rsidP="00B92E7F">
            <w:pPr>
              <w:jc w:val="center"/>
              <w:rPr>
                <w:rFonts w:ascii="Times New Roman" w:hAnsi="Times New Roman" w:cs="Times New Roman"/>
                <w:sz w:val="24"/>
                <w:szCs w:val="24"/>
              </w:rPr>
            </w:pPr>
            <w:r w:rsidRPr="00B92E7F">
              <w:rPr>
                <w:rFonts w:ascii="Times New Roman" w:hAnsi="Times New Roman" w:cs="Times New Roman"/>
                <w:sz w:val="24"/>
                <w:szCs w:val="24"/>
              </w:rPr>
              <w:t xml:space="preserve">JAH (§ 48) </w:t>
            </w:r>
          </w:p>
        </w:tc>
      </w:tr>
      <w:tr w:rsidR="239F89EF" w:rsidRPr="00B92E7F" w14:paraId="6B42D294" w14:textId="77777777" w:rsidTr="525444C4">
        <w:trPr>
          <w:trHeight w:val="300"/>
          <w:jc w:val="center"/>
        </w:trPr>
        <w:tc>
          <w:tcPr>
            <w:tcW w:w="3020" w:type="dxa"/>
          </w:tcPr>
          <w:p w14:paraId="0655D25F" w14:textId="46B3C8C7" w:rsidR="1BAF05F7" w:rsidRPr="00B92E7F" w:rsidRDefault="1BAF05F7" w:rsidP="00B92E7F">
            <w:pPr>
              <w:jc w:val="center"/>
              <w:rPr>
                <w:rFonts w:ascii="Times New Roman" w:eastAsia="Times New Roman" w:hAnsi="Times New Roman" w:cs="Times New Roman"/>
                <w:sz w:val="24"/>
                <w:szCs w:val="24"/>
              </w:rPr>
            </w:pPr>
            <w:r w:rsidRPr="00B92E7F">
              <w:rPr>
                <w:rFonts w:ascii="Times New Roman" w:hAnsi="Times New Roman" w:cs="Times New Roman"/>
                <w:sz w:val="24"/>
                <w:szCs w:val="24"/>
              </w:rPr>
              <w:t>JAH (§ 95</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lõiked 1</w:t>
            </w:r>
            <w:r w:rsidR="57594BE1" w:rsidRPr="00B92E7F">
              <w:rPr>
                <w:rFonts w:ascii="Times New Roman" w:eastAsia="Times New Roman" w:hAnsi="Times New Roman" w:cs="Times New Roman"/>
                <w:color w:val="000000" w:themeColor="text1"/>
                <w:sz w:val="24"/>
                <w:szCs w:val="24"/>
              </w:rPr>
              <w:t>–</w:t>
            </w:r>
            <w:r w:rsidR="342E252A" w:rsidRPr="00B92E7F">
              <w:rPr>
                <w:rFonts w:ascii="Times New Roman" w:eastAsia="Times New Roman" w:hAnsi="Times New Roman" w:cs="Times New Roman"/>
                <w:color w:val="000000" w:themeColor="text1"/>
                <w:sz w:val="24"/>
                <w:szCs w:val="24"/>
              </w:rPr>
              <w:t>3</w:t>
            </w:r>
            <w:r w:rsidR="57594BE1" w:rsidRPr="00B92E7F">
              <w:rPr>
                <w:rFonts w:ascii="Times New Roman" w:eastAsia="Times New Roman" w:hAnsi="Times New Roman" w:cs="Times New Roman"/>
                <w:color w:val="000000" w:themeColor="text1"/>
                <w:sz w:val="24"/>
                <w:szCs w:val="24"/>
              </w:rPr>
              <w:t>)</w:t>
            </w:r>
          </w:p>
        </w:tc>
        <w:tc>
          <w:tcPr>
            <w:tcW w:w="3020" w:type="dxa"/>
          </w:tcPr>
          <w:p w14:paraId="576B2C5C" w14:textId="309D5815" w:rsidR="1BAF05F7" w:rsidRPr="00B92E7F" w:rsidRDefault="1BAF05F7"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Liigitamine klassi</w:t>
            </w:r>
          </w:p>
        </w:tc>
        <w:tc>
          <w:tcPr>
            <w:tcW w:w="3020" w:type="dxa"/>
          </w:tcPr>
          <w:p w14:paraId="30756893" w14:textId="2A5EFE59" w:rsidR="1BAF05F7" w:rsidRPr="00B92E7F" w:rsidRDefault="1BAF05F7" w:rsidP="00B92E7F">
            <w:pPr>
              <w:jc w:val="center"/>
              <w:rPr>
                <w:rFonts w:ascii="Times New Roman" w:hAnsi="Times New Roman" w:cs="Times New Roman"/>
                <w:sz w:val="24"/>
                <w:szCs w:val="24"/>
              </w:rPr>
            </w:pPr>
            <w:r w:rsidRPr="00B92E7F">
              <w:rPr>
                <w:rFonts w:ascii="Times New Roman" w:hAnsi="Times New Roman" w:cs="Times New Roman"/>
                <w:sz w:val="24"/>
                <w:szCs w:val="24"/>
              </w:rPr>
              <w:t>EI</w:t>
            </w:r>
          </w:p>
        </w:tc>
      </w:tr>
      <w:tr w:rsidR="239F89EF" w:rsidRPr="00B92E7F" w14:paraId="11A46FC4" w14:textId="77777777" w:rsidTr="525444C4">
        <w:trPr>
          <w:trHeight w:val="300"/>
          <w:jc w:val="center"/>
        </w:trPr>
        <w:tc>
          <w:tcPr>
            <w:tcW w:w="3020" w:type="dxa"/>
          </w:tcPr>
          <w:p w14:paraId="5F192E15" w14:textId="645AFFDD" w:rsidR="1BAF05F7" w:rsidRPr="00B92E7F" w:rsidRDefault="1BAF05F7" w:rsidP="00B92E7F">
            <w:pPr>
              <w:jc w:val="center"/>
              <w:rPr>
                <w:rFonts w:ascii="Times New Roman" w:hAnsi="Times New Roman" w:cs="Times New Roman"/>
                <w:sz w:val="24"/>
                <w:szCs w:val="24"/>
              </w:rPr>
            </w:pPr>
            <w:r w:rsidRPr="00B92E7F">
              <w:rPr>
                <w:rFonts w:ascii="Times New Roman" w:hAnsi="Times New Roman" w:cs="Times New Roman"/>
                <w:sz w:val="24"/>
                <w:szCs w:val="24"/>
              </w:rPr>
              <w:t>JAH</w:t>
            </w:r>
            <w:r w:rsidR="7B5467F0" w:rsidRPr="00B92E7F">
              <w:rPr>
                <w:rFonts w:ascii="Times New Roman" w:hAnsi="Times New Roman" w:cs="Times New Roman"/>
                <w:sz w:val="24"/>
                <w:szCs w:val="24"/>
              </w:rPr>
              <w:t xml:space="preserve"> (§ 95</w:t>
            </w:r>
            <w:r w:rsidR="7B5467F0" w:rsidRPr="00B92E7F">
              <w:rPr>
                <w:rFonts w:ascii="Times New Roman" w:hAnsi="Times New Roman" w:cs="Times New Roman"/>
                <w:sz w:val="24"/>
                <w:szCs w:val="24"/>
                <w:vertAlign w:val="superscript"/>
              </w:rPr>
              <w:t>1</w:t>
            </w:r>
            <w:r w:rsidR="7B5467F0" w:rsidRPr="00B92E7F">
              <w:rPr>
                <w:rFonts w:ascii="Times New Roman" w:hAnsi="Times New Roman" w:cs="Times New Roman"/>
                <w:sz w:val="24"/>
                <w:szCs w:val="24"/>
              </w:rPr>
              <w:t xml:space="preserve"> </w:t>
            </w:r>
            <w:r w:rsidR="12C1B805" w:rsidRPr="00B92E7F">
              <w:rPr>
                <w:rFonts w:ascii="Times New Roman" w:hAnsi="Times New Roman" w:cs="Times New Roman"/>
                <w:sz w:val="24"/>
                <w:szCs w:val="24"/>
              </w:rPr>
              <w:t>lõige 4)</w:t>
            </w:r>
          </w:p>
        </w:tc>
        <w:tc>
          <w:tcPr>
            <w:tcW w:w="3020" w:type="dxa"/>
          </w:tcPr>
          <w:p w14:paraId="0E30CA36" w14:textId="551049CD" w:rsidR="1BAF05F7" w:rsidRPr="00B92E7F" w:rsidRDefault="1BAF05F7"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Kvalifitseerimine</w:t>
            </w:r>
          </w:p>
        </w:tc>
        <w:tc>
          <w:tcPr>
            <w:tcW w:w="3020" w:type="dxa"/>
          </w:tcPr>
          <w:p w14:paraId="301FDA62" w14:textId="272D9FFF" w:rsidR="1BAF05F7" w:rsidRPr="00B92E7F" w:rsidRDefault="1BAF05F7" w:rsidP="00B92E7F">
            <w:pPr>
              <w:jc w:val="center"/>
              <w:rPr>
                <w:rFonts w:ascii="Times New Roman" w:hAnsi="Times New Roman" w:cs="Times New Roman"/>
                <w:sz w:val="24"/>
                <w:szCs w:val="24"/>
              </w:rPr>
            </w:pPr>
            <w:r w:rsidRPr="00B92E7F">
              <w:rPr>
                <w:rFonts w:ascii="Times New Roman" w:hAnsi="Times New Roman" w:cs="Times New Roman"/>
                <w:sz w:val="24"/>
                <w:szCs w:val="24"/>
              </w:rPr>
              <w:t>EI</w:t>
            </w:r>
          </w:p>
        </w:tc>
      </w:tr>
      <w:tr w:rsidR="041FC12E" w:rsidRPr="00B92E7F" w14:paraId="62E90591" w14:textId="77777777" w:rsidTr="525444C4">
        <w:trPr>
          <w:trHeight w:val="300"/>
          <w:jc w:val="center"/>
        </w:trPr>
        <w:tc>
          <w:tcPr>
            <w:tcW w:w="3020" w:type="dxa"/>
          </w:tcPr>
          <w:p w14:paraId="13ADC9AD" w14:textId="0C134887" w:rsidR="5A501F0F" w:rsidRPr="00B92E7F" w:rsidRDefault="5A501F0F" w:rsidP="00B92E7F">
            <w:pPr>
              <w:jc w:val="center"/>
              <w:rPr>
                <w:rFonts w:ascii="Times New Roman" w:hAnsi="Times New Roman" w:cs="Times New Roman"/>
                <w:sz w:val="24"/>
                <w:szCs w:val="24"/>
              </w:rPr>
            </w:pPr>
            <w:r w:rsidRPr="00B92E7F">
              <w:rPr>
                <w:rFonts w:ascii="Times New Roman" w:hAnsi="Times New Roman" w:cs="Times New Roman"/>
                <w:sz w:val="24"/>
                <w:szCs w:val="24"/>
              </w:rPr>
              <w:t>JAH (§ 95</w:t>
            </w:r>
            <w:r w:rsidRPr="00B92E7F">
              <w:rPr>
                <w:rFonts w:ascii="Times New Roman" w:hAnsi="Times New Roman" w:cs="Times New Roman"/>
                <w:sz w:val="24"/>
                <w:szCs w:val="24"/>
                <w:vertAlign w:val="superscript"/>
              </w:rPr>
              <w:t>4</w:t>
            </w:r>
            <w:r w:rsidRPr="00B92E7F">
              <w:rPr>
                <w:rFonts w:ascii="Times New Roman" w:hAnsi="Times New Roman" w:cs="Times New Roman"/>
                <w:sz w:val="24"/>
                <w:szCs w:val="24"/>
              </w:rPr>
              <w:t>)</w:t>
            </w:r>
          </w:p>
        </w:tc>
        <w:tc>
          <w:tcPr>
            <w:tcW w:w="3020" w:type="dxa"/>
          </w:tcPr>
          <w:p w14:paraId="5ED8F0B2" w14:textId="71381E1D" w:rsidR="5A501F0F" w:rsidRPr="00B92E7F" w:rsidRDefault="5A501F0F"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Tütarettevõtja asutamine</w:t>
            </w:r>
          </w:p>
        </w:tc>
        <w:tc>
          <w:tcPr>
            <w:tcW w:w="3020" w:type="dxa"/>
          </w:tcPr>
          <w:p w14:paraId="518CCE3F" w14:textId="05365EED" w:rsidR="5A501F0F" w:rsidRPr="00B92E7F" w:rsidRDefault="5A501F0F" w:rsidP="00B92E7F">
            <w:pPr>
              <w:jc w:val="center"/>
              <w:rPr>
                <w:rFonts w:ascii="Times New Roman" w:hAnsi="Times New Roman" w:cs="Times New Roman"/>
                <w:sz w:val="24"/>
                <w:szCs w:val="24"/>
              </w:rPr>
            </w:pPr>
            <w:r w:rsidRPr="00B92E7F">
              <w:rPr>
                <w:rFonts w:ascii="Times New Roman" w:hAnsi="Times New Roman" w:cs="Times New Roman"/>
                <w:sz w:val="24"/>
                <w:szCs w:val="24"/>
              </w:rPr>
              <w:t>EI</w:t>
            </w:r>
          </w:p>
        </w:tc>
      </w:tr>
      <w:tr w:rsidR="041FC12E" w:rsidRPr="00B92E7F" w14:paraId="7E2BC12F" w14:textId="77777777" w:rsidTr="525444C4">
        <w:trPr>
          <w:trHeight w:val="300"/>
          <w:jc w:val="center"/>
        </w:trPr>
        <w:tc>
          <w:tcPr>
            <w:tcW w:w="3020" w:type="dxa"/>
          </w:tcPr>
          <w:p w14:paraId="66175128" w14:textId="567B9B19" w:rsidR="5A501F0F" w:rsidRPr="00B92E7F" w:rsidRDefault="5A501F0F" w:rsidP="00B92E7F">
            <w:pPr>
              <w:jc w:val="center"/>
              <w:rPr>
                <w:rFonts w:ascii="Times New Roman" w:hAnsi="Times New Roman" w:cs="Times New Roman"/>
                <w:sz w:val="24"/>
                <w:szCs w:val="24"/>
              </w:rPr>
            </w:pPr>
            <w:r w:rsidRPr="00B92E7F">
              <w:rPr>
                <w:rFonts w:ascii="Times New Roman" w:hAnsi="Times New Roman" w:cs="Times New Roman"/>
                <w:sz w:val="24"/>
                <w:szCs w:val="24"/>
              </w:rPr>
              <w:t>JAH (§ 95</w:t>
            </w:r>
            <w:r w:rsidRPr="00B92E7F">
              <w:rPr>
                <w:rFonts w:ascii="Times New Roman" w:hAnsi="Times New Roman" w:cs="Times New Roman"/>
                <w:sz w:val="24"/>
                <w:szCs w:val="24"/>
                <w:vertAlign w:val="superscript"/>
              </w:rPr>
              <w:t>5</w:t>
            </w:r>
            <w:r w:rsidRPr="00B92E7F">
              <w:rPr>
                <w:rFonts w:ascii="Times New Roman" w:hAnsi="Times New Roman" w:cs="Times New Roman"/>
                <w:sz w:val="24"/>
                <w:szCs w:val="24"/>
              </w:rPr>
              <w:t>)</w:t>
            </w:r>
          </w:p>
        </w:tc>
        <w:tc>
          <w:tcPr>
            <w:tcW w:w="3020" w:type="dxa"/>
          </w:tcPr>
          <w:p w14:paraId="439D541E" w14:textId="71E3C5DC" w:rsidR="5A501F0F" w:rsidRPr="00B92E7F" w:rsidRDefault="5A501F0F"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Süsteemne olulisus</w:t>
            </w:r>
          </w:p>
        </w:tc>
        <w:tc>
          <w:tcPr>
            <w:tcW w:w="3020" w:type="dxa"/>
          </w:tcPr>
          <w:p w14:paraId="6272CFB1" w14:textId="0E264024" w:rsidR="5A501F0F" w:rsidRPr="00B92E7F" w:rsidRDefault="5A501F0F" w:rsidP="00B92E7F">
            <w:pPr>
              <w:jc w:val="center"/>
              <w:rPr>
                <w:rFonts w:ascii="Times New Roman" w:hAnsi="Times New Roman" w:cs="Times New Roman"/>
                <w:sz w:val="24"/>
                <w:szCs w:val="24"/>
              </w:rPr>
            </w:pPr>
            <w:r w:rsidRPr="00B92E7F">
              <w:rPr>
                <w:rFonts w:ascii="Times New Roman" w:hAnsi="Times New Roman" w:cs="Times New Roman"/>
                <w:sz w:val="24"/>
                <w:szCs w:val="24"/>
              </w:rPr>
              <w:t>JAH</w:t>
            </w:r>
            <w:r w:rsidR="5802D8EF" w:rsidRPr="00B92E7F">
              <w:rPr>
                <w:rFonts w:ascii="Times New Roman" w:hAnsi="Times New Roman" w:cs="Times New Roman"/>
                <w:sz w:val="24"/>
                <w:szCs w:val="24"/>
              </w:rPr>
              <w:t xml:space="preserve"> (§-d 86</w:t>
            </w:r>
            <w:r w:rsidR="5802D8EF" w:rsidRPr="00B92E7F">
              <w:rPr>
                <w:rFonts w:ascii="Times New Roman" w:hAnsi="Times New Roman" w:cs="Times New Roman"/>
                <w:sz w:val="24"/>
                <w:szCs w:val="24"/>
                <w:vertAlign w:val="superscript"/>
              </w:rPr>
              <w:t>47</w:t>
            </w:r>
            <w:r w:rsidR="5802D8EF" w:rsidRPr="00B92E7F">
              <w:rPr>
                <w:rFonts w:ascii="Times New Roman" w:hAnsi="Times New Roman" w:cs="Times New Roman"/>
                <w:sz w:val="24"/>
                <w:szCs w:val="24"/>
              </w:rPr>
              <w:t xml:space="preserve"> ja 86</w:t>
            </w:r>
            <w:r w:rsidR="5802D8EF" w:rsidRPr="00B92E7F">
              <w:rPr>
                <w:rFonts w:ascii="Times New Roman" w:hAnsi="Times New Roman" w:cs="Times New Roman"/>
                <w:sz w:val="24"/>
                <w:szCs w:val="24"/>
                <w:vertAlign w:val="superscript"/>
              </w:rPr>
              <w:t>48</w:t>
            </w:r>
            <w:r w:rsidR="5802D8EF" w:rsidRPr="00B92E7F">
              <w:rPr>
                <w:rFonts w:ascii="Times New Roman" w:hAnsi="Times New Roman" w:cs="Times New Roman"/>
                <w:sz w:val="24"/>
                <w:szCs w:val="24"/>
              </w:rPr>
              <w:t xml:space="preserve">) </w:t>
            </w:r>
          </w:p>
        </w:tc>
      </w:tr>
    </w:tbl>
    <w:p w14:paraId="22BBCB82" w14:textId="291169AB" w:rsidR="001F3C37" w:rsidRPr="00B92E7F" w:rsidRDefault="001F3C37" w:rsidP="00B92E7F">
      <w:pPr>
        <w:spacing w:after="0" w:line="240" w:lineRule="auto"/>
        <w:jc w:val="both"/>
        <w:rPr>
          <w:rFonts w:ascii="Times New Roman" w:hAnsi="Times New Roman" w:cs="Times New Roman"/>
          <w:sz w:val="24"/>
          <w:szCs w:val="24"/>
        </w:rPr>
      </w:pPr>
    </w:p>
    <w:p w14:paraId="5A729F5F" w14:textId="0C496E56" w:rsidR="006D46D3" w:rsidRPr="00B92E7F" w:rsidRDefault="56B1D7C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Olulisel kohal direktiivis on krediidiasutuste ühinemise ja jagunemise, oluliste varade ja kohustuste ülekandmise ning oluliste varade võõrandamise teemade harmoniseerimine. Seni on liikmesriikidel olnud nendes teemades teatav reguleerimisvabadus tingimusel, et kooskõla üldiste Euroopa Liidu ühinguõigust reguleerivate õigusaktidega on tagatud. CRD </w:t>
      </w:r>
      <w:proofErr w:type="spellStart"/>
      <w:r w:rsidRPr="00B92E7F">
        <w:rPr>
          <w:rFonts w:ascii="Times New Roman" w:hAnsi="Times New Roman" w:cs="Times New Roman"/>
          <w:sz w:val="24"/>
          <w:szCs w:val="24"/>
        </w:rPr>
        <w:t>VI-ga</w:t>
      </w:r>
      <w:proofErr w:type="spellEnd"/>
      <w:r w:rsidR="64151443"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võetakse samm harmoniseerimise suunas, sest erinevad tavad ja nõuded </w:t>
      </w:r>
      <w:proofErr w:type="spellStart"/>
      <w:r w:rsidRPr="00B92E7F">
        <w:rPr>
          <w:rFonts w:ascii="Times New Roman" w:hAnsi="Times New Roman" w:cs="Times New Roman"/>
          <w:sz w:val="24"/>
          <w:szCs w:val="24"/>
        </w:rPr>
        <w:t>liikmesri</w:t>
      </w:r>
      <w:r w:rsidR="34EC8BE3" w:rsidRPr="00B92E7F">
        <w:rPr>
          <w:rFonts w:ascii="Times New Roman" w:hAnsi="Times New Roman" w:cs="Times New Roman"/>
          <w:sz w:val="24"/>
          <w:szCs w:val="24"/>
        </w:rPr>
        <w:t>igiti</w:t>
      </w:r>
      <w:proofErr w:type="spellEnd"/>
      <w:r w:rsidR="34EC8BE3" w:rsidRPr="00B92E7F">
        <w:rPr>
          <w:rFonts w:ascii="Times New Roman" w:hAnsi="Times New Roman" w:cs="Times New Roman"/>
          <w:sz w:val="24"/>
          <w:szCs w:val="24"/>
        </w:rPr>
        <w:t xml:space="preserve"> </w:t>
      </w:r>
      <w:r w:rsidRPr="00B92E7F">
        <w:rPr>
          <w:rFonts w:ascii="Times New Roman" w:hAnsi="Times New Roman" w:cs="Times New Roman"/>
          <w:sz w:val="24"/>
          <w:szCs w:val="24"/>
        </w:rPr>
        <w:t>komplitseerivad vastavate tegevuste läbiviimist</w:t>
      </w:r>
      <w:r w:rsidR="34EC8BE3" w:rsidRPr="00B92E7F">
        <w:rPr>
          <w:rFonts w:ascii="Times New Roman" w:hAnsi="Times New Roman" w:cs="Times New Roman"/>
          <w:sz w:val="24"/>
          <w:szCs w:val="24"/>
        </w:rPr>
        <w:t xml:space="preserve">. </w:t>
      </w:r>
    </w:p>
    <w:p w14:paraId="47B26E7A" w14:textId="77777777" w:rsidR="00A842F3" w:rsidRPr="00B92E7F" w:rsidRDefault="00A842F3" w:rsidP="00B92E7F">
      <w:pPr>
        <w:spacing w:after="0" w:line="240" w:lineRule="auto"/>
        <w:jc w:val="both"/>
        <w:rPr>
          <w:rFonts w:ascii="Times New Roman" w:hAnsi="Times New Roman" w:cs="Times New Roman"/>
          <w:sz w:val="24"/>
          <w:szCs w:val="24"/>
        </w:rPr>
      </w:pPr>
    </w:p>
    <w:p w14:paraId="103F0FC7" w14:textId="6DC38C95" w:rsidR="7DA386DE" w:rsidRPr="00B92E7F" w:rsidRDefault="11A1ED0E" w:rsidP="00B92E7F">
      <w:pPr>
        <w:spacing w:after="0" w:line="240" w:lineRule="auto"/>
        <w:jc w:val="both"/>
        <w:rPr>
          <w:rFonts w:ascii="Times New Roman" w:eastAsia="Times New Roman" w:hAnsi="Times New Roman" w:cs="Times New Roman"/>
          <w:sz w:val="24"/>
          <w:szCs w:val="24"/>
        </w:rPr>
      </w:pPr>
      <w:r w:rsidRPr="00B92E7F">
        <w:rPr>
          <w:rFonts w:ascii="Times New Roman" w:hAnsi="Times New Roman" w:cs="Times New Roman"/>
          <w:sz w:val="24"/>
          <w:szCs w:val="24"/>
        </w:rPr>
        <w:t xml:space="preserve">Direktiiv reguleerib </w:t>
      </w:r>
      <w:r w:rsidR="465ABB11" w:rsidRPr="00B92E7F">
        <w:rPr>
          <w:rFonts w:ascii="Times New Roman" w:hAnsi="Times New Roman" w:cs="Times New Roman"/>
          <w:sz w:val="24"/>
          <w:szCs w:val="24"/>
        </w:rPr>
        <w:t>olulise osaluse omandamist</w:t>
      </w:r>
      <w:r w:rsidR="1DC5FE2D" w:rsidRPr="00B92E7F">
        <w:rPr>
          <w:rFonts w:ascii="Times New Roman" w:eastAsia="Times New Roman" w:hAnsi="Times New Roman" w:cs="Times New Roman"/>
          <w:color w:val="202020"/>
          <w:sz w:val="24"/>
          <w:szCs w:val="24"/>
        </w:rPr>
        <w:t xml:space="preserve"> olukorras, kus omandajaks on</w:t>
      </w:r>
      <w:r w:rsidR="344DC220" w:rsidRPr="00B92E7F">
        <w:rPr>
          <w:rFonts w:ascii="Times New Roman" w:eastAsia="Times New Roman" w:hAnsi="Times New Roman" w:cs="Times New Roman"/>
          <w:color w:val="000000" w:themeColor="text1"/>
          <w:sz w:val="24"/>
          <w:szCs w:val="24"/>
        </w:rPr>
        <w:t xml:space="preserve"> finantsinstitutsioon</w:t>
      </w:r>
      <w:r w:rsidR="6366C861" w:rsidRPr="00B92E7F">
        <w:rPr>
          <w:rFonts w:ascii="Times New Roman" w:eastAsia="Times New Roman" w:hAnsi="Times New Roman" w:cs="Times New Roman"/>
          <w:color w:val="202020"/>
          <w:sz w:val="24"/>
          <w:szCs w:val="24"/>
        </w:rPr>
        <w:t xml:space="preserve"> </w:t>
      </w:r>
      <w:r w:rsidR="58F21655" w:rsidRPr="00B92E7F">
        <w:rPr>
          <w:rFonts w:ascii="Times New Roman" w:eastAsia="Times New Roman" w:hAnsi="Times New Roman" w:cs="Times New Roman"/>
          <w:color w:val="202020"/>
          <w:sz w:val="24"/>
          <w:szCs w:val="24"/>
        </w:rPr>
        <w:t xml:space="preserve">ning </w:t>
      </w:r>
      <w:r w:rsidR="6366C861" w:rsidRPr="00B92E7F">
        <w:rPr>
          <w:rFonts w:ascii="Times New Roman" w:eastAsia="Times New Roman" w:hAnsi="Times New Roman" w:cs="Times New Roman"/>
          <w:color w:val="000000" w:themeColor="text1"/>
          <w:sz w:val="24"/>
          <w:szCs w:val="24"/>
        </w:rPr>
        <w:t xml:space="preserve">artikli 21a lõike 1 kohaldamisalasse kuuluv finantsvaldusettevõtja </w:t>
      </w:r>
      <w:r w:rsidR="5EA9A737" w:rsidRPr="00B92E7F">
        <w:rPr>
          <w:rFonts w:ascii="Times New Roman" w:eastAsia="Times New Roman" w:hAnsi="Times New Roman" w:cs="Times New Roman"/>
          <w:color w:val="000000" w:themeColor="text1"/>
          <w:sz w:val="24"/>
          <w:szCs w:val="24"/>
        </w:rPr>
        <w:t>või</w:t>
      </w:r>
      <w:r w:rsidR="6366C861" w:rsidRPr="00B92E7F">
        <w:rPr>
          <w:rFonts w:ascii="Times New Roman" w:eastAsia="Times New Roman" w:hAnsi="Times New Roman" w:cs="Times New Roman"/>
          <w:color w:val="000000" w:themeColor="text1"/>
          <w:sz w:val="24"/>
          <w:szCs w:val="24"/>
        </w:rPr>
        <w:t xml:space="preserve"> </w:t>
      </w:r>
      <w:proofErr w:type="spellStart"/>
      <w:r w:rsidR="6366C861" w:rsidRPr="00B92E7F">
        <w:rPr>
          <w:rFonts w:ascii="Times New Roman" w:eastAsia="Times New Roman" w:hAnsi="Times New Roman" w:cs="Times New Roman"/>
          <w:color w:val="000000" w:themeColor="text1"/>
          <w:sz w:val="24"/>
          <w:szCs w:val="24"/>
        </w:rPr>
        <w:t>segafinantsvaldusettevõtja</w:t>
      </w:r>
      <w:proofErr w:type="spellEnd"/>
      <w:r w:rsidR="7DA386DE" w:rsidRPr="00B92E7F">
        <w:rPr>
          <w:rStyle w:val="Allmrkuseviide"/>
          <w:rFonts w:ascii="Times New Roman" w:eastAsia="Times New Roman" w:hAnsi="Times New Roman" w:cs="Times New Roman"/>
          <w:color w:val="000000" w:themeColor="text1"/>
          <w:sz w:val="24"/>
          <w:szCs w:val="24"/>
        </w:rPr>
        <w:footnoteReference w:id="16"/>
      </w:r>
      <w:r w:rsidR="5FD83B00" w:rsidRPr="00B92E7F">
        <w:rPr>
          <w:rFonts w:ascii="Times New Roman" w:eastAsia="Times New Roman" w:hAnsi="Times New Roman" w:cs="Times New Roman"/>
          <w:color w:val="000000" w:themeColor="text1"/>
          <w:sz w:val="24"/>
          <w:szCs w:val="24"/>
        </w:rPr>
        <w:t>.</w:t>
      </w:r>
      <w:r w:rsidR="6366C861" w:rsidRPr="00B92E7F">
        <w:rPr>
          <w:rFonts w:ascii="Times New Roman" w:eastAsia="Times New Roman" w:hAnsi="Times New Roman" w:cs="Times New Roman"/>
          <w:sz w:val="24"/>
          <w:szCs w:val="24"/>
        </w:rPr>
        <w:t xml:space="preserve"> </w:t>
      </w:r>
      <w:proofErr w:type="spellStart"/>
      <w:r w:rsidR="6366C861" w:rsidRPr="00B92E7F">
        <w:rPr>
          <w:rFonts w:ascii="Times New Roman" w:eastAsia="Times New Roman" w:hAnsi="Times New Roman" w:cs="Times New Roman"/>
          <w:sz w:val="24"/>
          <w:szCs w:val="24"/>
        </w:rPr>
        <w:t>KAS</w:t>
      </w:r>
      <w:r w:rsidR="5DC1DF59" w:rsidRPr="00B92E7F">
        <w:rPr>
          <w:rFonts w:ascii="Times New Roman" w:eastAsia="Times New Roman" w:hAnsi="Times New Roman" w:cs="Times New Roman"/>
          <w:sz w:val="24"/>
          <w:szCs w:val="24"/>
        </w:rPr>
        <w:t>-i</w:t>
      </w:r>
      <w:proofErr w:type="spellEnd"/>
      <w:r w:rsidR="6366C861" w:rsidRPr="00B92E7F">
        <w:rPr>
          <w:rFonts w:ascii="Times New Roman" w:eastAsia="Times New Roman" w:hAnsi="Times New Roman" w:cs="Times New Roman"/>
          <w:sz w:val="24"/>
          <w:szCs w:val="24"/>
        </w:rPr>
        <w:t xml:space="preserve"> tähenduses on tegemist § 13</w:t>
      </w:r>
      <w:r w:rsidR="6366C861" w:rsidRPr="00B92E7F">
        <w:rPr>
          <w:rFonts w:ascii="Times New Roman" w:eastAsia="Times New Roman" w:hAnsi="Times New Roman" w:cs="Times New Roman"/>
          <w:sz w:val="24"/>
          <w:szCs w:val="24"/>
          <w:vertAlign w:val="superscript"/>
        </w:rPr>
        <w:t>6</w:t>
      </w:r>
      <w:r w:rsidR="6366C861" w:rsidRPr="00B92E7F">
        <w:rPr>
          <w:rFonts w:ascii="Times New Roman" w:eastAsia="Times New Roman" w:hAnsi="Times New Roman" w:cs="Times New Roman"/>
          <w:sz w:val="24"/>
          <w:szCs w:val="24"/>
        </w:rPr>
        <w:t xml:space="preserve"> alusel heakskiidu saanud finantsvaldusettevõtja või </w:t>
      </w:r>
      <w:proofErr w:type="spellStart"/>
      <w:r w:rsidR="6366C861" w:rsidRPr="00B92E7F">
        <w:rPr>
          <w:rFonts w:ascii="Times New Roman" w:eastAsia="Times New Roman" w:hAnsi="Times New Roman" w:cs="Times New Roman"/>
          <w:sz w:val="24"/>
          <w:szCs w:val="24"/>
        </w:rPr>
        <w:t>segafinantsvaldusettevõtjaga</w:t>
      </w:r>
      <w:proofErr w:type="spellEnd"/>
      <w:r w:rsidR="3EDD250E" w:rsidRPr="00B92E7F">
        <w:rPr>
          <w:rFonts w:ascii="Times New Roman" w:eastAsia="Times New Roman" w:hAnsi="Times New Roman" w:cs="Times New Roman"/>
          <w:sz w:val="24"/>
          <w:szCs w:val="24"/>
        </w:rPr>
        <w:t xml:space="preserve">. </w:t>
      </w:r>
      <w:r w:rsidR="4C08FD40" w:rsidRPr="00B92E7F">
        <w:rPr>
          <w:rFonts w:ascii="Times New Roman" w:eastAsia="Times New Roman" w:hAnsi="Times New Roman" w:cs="Times New Roman"/>
          <w:color w:val="202020"/>
          <w:sz w:val="24"/>
          <w:szCs w:val="24"/>
        </w:rPr>
        <w:t xml:space="preserve">Nimetatud ettevõtjatel </w:t>
      </w:r>
      <w:r w:rsidR="46367595" w:rsidRPr="00B92E7F">
        <w:rPr>
          <w:rFonts w:ascii="Times New Roman" w:eastAsia="Times New Roman" w:hAnsi="Times New Roman" w:cs="Times New Roman"/>
          <w:color w:val="202020"/>
          <w:sz w:val="24"/>
          <w:szCs w:val="24"/>
        </w:rPr>
        <w:t>o</w:t>
      </w:r>
      <w:r w:rsidR="7BF5BF2F" w:rsidRPr="00B92E7F">
        <w:rPr>
          <w:rFonts w:ascii="Times New Roman" w:eastAsia="Times New Roman" w:hAnsi="Times New Roman" w:cs="Times New Roman"/>
          <w:color w:val="202020"/>
          <w:sz w:val="24"/>
          <w:szCs w:val="24"/>
        </w:rPr>
        <w:t xml:space="preserve">n kohustus </w:t>
      </w:r>
      <w:r w:rsidR="4C08FD40" w:rsidRPr="00B92E7F">
        <w:rPr>
          <w:rFonts w:ascii="Times New Roman" w:eastAsia="Times New Roman" w:hAnsi="Times New Roman" w:cs="Times New Roman"/>
          <w:color w:val="202020"/>
          <w:sz w:val="24"/>
          <w:szCs w:val="24"/>
        </w:rPr>
        <w:t>teavitada Finantsinspektsiooni osaluse omandamisest</w:t>
      </w:r>
      <w:r w:rsidR="69D8DC80" w:rsidRPr="00B92E7F">
        <w:rPr>
          <w:rFonts w:ascii="Times New Roman" w:eastAsia="Times New Roman" w:hAnsi="Times New Roman" w:cs="Times New Roman"/>
          <w:color w:val="202020"/>
          <w:sz w:val="24"/>
          <w:szCs w:val="24"/>
        </w:rPr>
        <w:t xml:space="preserve"> ning inspektsioon viib läbi sobivushindamise.</w:t>
      </w:r>
      <w:r w:rsidR="5055434B" w:rsidRPr="00B92E7F">
        <w:rPr>
          <w:rFonts w:ascii="Times New Roman" w:eastAsia="Times New Roman" w:hAnsi="Times New Roman" w:cs="Times New Roman"/>
          <w:color w:val="202020"/>
          <w:sz w:val="24"/>
          <w:szCs w:val="24"/>
        </w:rPr>
        <w:t xml:space="preserve"> Kehtiv KAS reguleerib küll osaluse om</w:t>
      </w:r>
      <w:r w:rsidR="6F67BD92" w:rsidRPr="00B92E7F">
        <w:rPr>
          <w:rFonts w:ascii="Times New Roman" w:eastAsia="Times New Roman" w:hAnsi="Times New Roman" w:cs="Times New Roman"/>
          <w:color w:val="202020"/>
          <w:sz w:val="24"/>
          <w:szCs w:val="24"/>
        </w:rPr>
        <w:t>a</w:t>
      </w:r>
      <w:r w:rsidR="5055434B" w:rsidRPr="00B92E7F">
        <w:rPr>
          <w:rFonts w:ascii="Times New Roman" w:eastAsia="Times New Roman" w:hAnsi="Times New Roman" w:cs="Times New Roman"/>
          <w:color w:val="202020"/>
          <w:sz w:val="24"/>
          <w:szCs w:val="24"/>
        </w:rPr>
        <w:t>n</w:t>
      </w:r>
      <w:r w:rsidR="2B99D324" w:rsidRPr="00B92E7F">
        <w:rPr>
          <w:rFonts w:ascii="Times New Roman" w:eastAsia="Times New Roman" w:hAnsi="Times New Roman" w:cs="Times New Roman"/>
          <w:color w:val="202020"/>
          <w:sz w:val="24"/>
          <w:szCs w:val="24"/>
        </w:rPr>
        <w:t>d</w:t>
      </w:r>
      <w:r w:rsidR="5055434B" w:rsidRPr="00B92E7F">
        <w:rPr>
          <w:rFonts w:ascii="Times New Roman" w:eastAsia="Times New Roman" w:hAnsi="Times New Roman" w:cs="Times New Roman"/>
          <w:color w:val="202020"/>
          <w:sz w:val="24"/>
          <w:szCs w:val="24"/>
        </w:rPr>
        <w:t>amist krediidiasutuses, ent puuduvad sätted</w:t>
      </w:r>
      <w:r w:rsidR="7817A1E5" w:rsidRPr="00B92E7F">
        <w:rPr>
          <w:rFonts w:ascii="Times New Roman" w:eastAsia="Times New Roman" w:hAnsi="Times New Roman" w:cs="Times New Roman"/>
          <w:color w:val="202020"/>
          <w:sz w:val="24"/>
          <w:szCs w:val="24"/>
        </w:rPr>
        <w:t xml:space="preserve">, mis </w:t>
      </w:r>
      <w:r w:rsidR="06338CFE" w:rsidRPr="00B92E7F">
        <w:rPr>
          <w:rFonts w:ascii="Times New Roman" w:eastAsia="Times New Roman" w:hAnsi="Times New Roman" w:cs="Times New Roman"/>
          <w:color w:val="202020"/>
          <w:sz w:val="24"/>
          <w:szCs w:val="24"/>
        </w:rPr>
        <w:t xml:space="preserve">normeeriksid </w:t>
      </w:r>
      <w:r w:rsidR="3F320C9D" w:rsidRPr="00B92E7F">
        <w:rPr>
          <w:rFonts w:ascii="Times New Roman" w:eastAsia="Times New Roman" w:hAnsi="Times New Roman" w:cs="Times New Roman"/>
          <w:color w:val="202020"/>
          <w:sz w:val="24"/>
          <w:szCs w:val="24"/>
        </w:rPr>
        <w:t>olukorda, kus krediidiasutus</w:t>
      </w:r>
      <w:r w:rsidR="1F202960" w:rsidRPr="00B92E7F">
        <w:rPr>
          <w:rFonts w:ascii="Times New Roman" w:eastAsia="Times New Roman" w:hAnsi="Times New Roman" w:cs="Times New Roman"/>
          <w:color w:val="202020"/>
          <w:sz w:val="24"/>
          <w:szCs w:val="24"/>
        </w:rPr>
        <w:t>, investeerimisühing</w:t>
      </w:r>
      <w:r w:rsidR="152F9CA2" w:rsidRPr="00B92E7F">
        <w:rPr>
          <w:rFonts w:ascii="Times New Roman" w:eastAsia="Times New Roman" w:hAnsi="Times New Roman" w:cs="Times New Roman"/>
          <w:color w:val="202020"/>
          <w:sz w:val="24"/>
          <w:szCs w:val="24"/>
        </w:rPr>
        <w:t xml:space="preserve"> või KAS § 13</w:t>
      </w:r>
      <w:r w:rsidR="152F9CA2" w:rsidRPr="00B92E7F">
        <w:rPr>
          <w:rFonts w:ascii="Times New Roman" w:eastAsia="Times New Roman" w:hAnsi="Times New Roman" w:cs="Times New Roman"/>
          <w:color w:val="202020"/>
          <w:sz w:val="24"/>
          <w:szCs w:val="24"/>
          <w:vertAlign w:val="superscript"/>
        </w:rPr>
        <w:t>6</w:t>
      </w:r>
      <w:r w:rsidR="152F9CA2" w:rsidRPr="00B92E7F">
        <w:rPr>
          <w:rFonts w:ascii="Times New Roman" w:eastAsia="Times New Roman" w:hAnsi="Times New Roman" w:cs="Times New Roman"/>
          <w:color w:val="202020"/>
          <w:sz w:val="24"/>
          <w:szCs w:val="24"/>
        </w:rPr>
        <w:t xml:space="preserve"> alusel heakskiidu saanud finantsvaldusettevõtja või</w:t>
      </w:r>
      <w:r w:rsidR="6780720C" w:rsidRPr="00B92E7F">
        <w:rPr>
          <w:rFonts w:ascii="Times New Roman" w:eastAsia="Times New Roman" w:hAnsi="Times New Roman" w:cs="Times New Roman"/>
          <w:color w:val="202020"/>
          <w:sz w:val="24"/>
          <w:szCs w:val="24"/>
        </w:rPr>
        <w:t xml:space="preserve"> </w:t>
      </w:r>
      <w:proofErr w:type="spellStart"/>
      <w:r w:rsidR="152F9CA2" w:rsidRPr="00B92E7F">
        <w:rPr>
          <w:rFonts w:ascii="Times New Roman" w:eastAsia="Times New Roman" w:hAnsi="Times New Roman" w:cs="Times New Roman"/>
          <w:color w:val="202020"/>
          <w:sz w:val="24"/>
          <w:szCs w:val="24"/>
        </w:rPr>
        <w:t>segafinantsvaldusettevõtja</w:t>
      </w:r>
      <w:proofErr w:type="spellEnd"/>
      <w:r w:rsidR="3F320C9D" w:rsidRPr="00B92E7F">
        <w:rPr>
          <w:rFonts w:ascii="Times New Roman" w:eastAsia="Times New Roman" w:hAnsi="Times New Roman" w:cs="Times New Roman"/>
          <w:color w:val="202020"/>
          <w:sz w:val="24"/>
          <w:szCs w:val="24"/>
        </w:rPr>
        <w:t xml:space="preserve"> ise omandab osaluse.</w:t>
      </w:r>
      <w:r w:rsidR="586978F1" w:rsidRPr="00B92E7F">
        <w:rPr>
          <w:rFonts w:ascii="Times New Roman" w:eastAsia="Times New Roman" w:hAnsi="Times New Roman" w:cs="Times New Roman"/>
          <w:color w:val="202020"/>
          <w:sz w:val="24"/>
          <w:szCs w:val="24"/>
        </w:rPr>
        <w:t xml:space="preserve"> </w:t>
      </w:r>
      <w:r w:rsidR="24A4FD89" w:rsidRPr="00B92E7F">
        <w:rPr>
          <w:rFonts w:ascii="Times New Roman" w:eastAsia="Times New Roman" w:hAnsi="Times New Roman" w:cs="Times New Roman"/>
          <w:color w:val="202020"/>
          <w:sz w:val="24"/>
          <w:szCs w:val="24"/>
        </w:rPr>
        <w:t>Direktiivi</w:t>
      </w:r>
      <w:r w:rsidR="062A653F" w:rsidRPr="00B92E7F">
        <w:rPr>
          <w:rFonts w:ascii="Times New Roman" w:eastAsia="Times New Roman" w:hAnsi="Times New Roman" w:cs="Times New Roman"/>
          <w:color w:val="202020"/>
          <w:sz w:val="24"/>
          <w:szCs w:val="24"/>
        </w:rPr>
        <w:t xml:space="preserve"> </w:t>
      </w:r>
      <w:r w:rsidR="430726EC" w:rsidRPr="00B92E7F">
        <w:rPr>
          <w:rFonts w:ascii="Times New Roman" w:eastAsia="Times New Roman" w:hAnsi="Times New Roman" w:cs="Times New Roman"/>
          <w:color w:val="202020"/>
          <w:sz w:val="24"/>
          <w:szCs w:val="24"/>
        </w:rPr>
        <w:t xml:space="preserve">üle võtmiseks selles osas </w:t>
      </w:r>
      <w:r w:rsidR="062A653F" w:rsidRPr="00B92E7F">
        <w:rPr>
          <w:rFonts w:ascii="Times New Roman" w:eastAsia="Times New Roman" w:hAnsi="Times New Roman" w:cs="Times New Roman"/>
          <w:color w:val="202020"/>
          <w:sz w:val="24"/>
          <w:szCs w:val="24"/>
        </w:rPr>
        <w:t xml:space="preserve">täiendatakse </w:t>
      </w:r>
      <w:proofErr w:type="spellStart"/>
      <w:r w:rsidR="1F329E2C" w:rsidRPr="00B92E7F">
        <w:rPr>
          <w:rFonts w:ascii="Times New Roman" w:eastAsia="Times New Roman" w:hAnsi="Times New Roman" w:cs="Times New Roman"/>
          <w:color w:val="202020"/>
          <w:sz w:val="24"/>
          <w:szCs w:val="24"/>
        </w:rPr>
        <w:t>KAS-i</w:t>
      </w:r>
      <w:proofErr w:type="spellEnd"/>
      <w:r w:rsidR="1F329E2C" w:rsidRPr="00B92E7F">
        <w:rPr>
          <w:rFonts w:ascii="Times New Roman" w:eastAsia="Times New Roman" w:hAnsi="Times New Roman" w:cs="Times New Roman"/>
          <w:color w:val="202020"/>
          <w:sz w:val="24"/>
          <w:szCs w:val="24"/>
        </w:rPr>
        <w:t xml:space="preserve"> </w:t>
      </w:r>
      <w:r w:rsidR="6402363F" w:rsidRPr="00B92E7F">
        <w:rPr>
          <w:rFonts w:ascii="Times New Roman" w:eastAsia="Times New Roman" w:hAnsi="Times New Roman" w:cs="Times New Roman"/>
          <w:color w:val="202020"/>
          <w:sz w:val="24"/>
          <w:szCs w:val="24"/>
        </w:rPr>
        <w:t>peatükiga 3</w:t>
      </w:r>
      <w:r w:rsidR="6402363F" w:rsidRPr="00B92E7F">
        <w:rPr>
          <w:rFonts w:ascii="Times New Roman" w:eastAsia="Times New Roman" w:hAnsi="Times New Roman" w:cs="Times New Roman"/>
          <w:color w:val="202020"/>
          <w:sz w:val="24"/>
          <w:szCs w:val="24"/>
          <w:vertAlign w:val="superscript"/>
        </w:rPr>
        <w:t>1</w:t>
      </w:r>
      <w:r w:rsidR="435BB750" w:rsidRPr="00B92E7F">
        <w:rPr>
          <w:rFonts w:ascii="Times New Roman" w:eastAsia="Times New Roman" w:hAnsi="Times New Roman" w:cs="Times New Roman"/>
          <w:color w:val="202020"/>
          <w:sz w:val="24"/>
          <w:szCs w:val="24"/>
        </w:rPr>
        <w:t xml:space="preserve"> ja VPTS-i </w:t>
      </w:r>
      <w:r w:rsidR="435BB750" w:rsidRPr="00B92E7F">
        <w:rPr>
          <w:rFonts w:ascii="Times New Roman" w:eastAsia="Times New Roman" w:hAnsi="Times New Roman" w:cs="Times New Roman"/>
          <w:color w:val="000000" w:themeColor="text1"/>
          <w:sz w:val="24"/>
          <w:szCs w:val="24"/>
        </w:rPr>
        <w:t>9. peatükki 3. jaoga.</w:t>
      </w:r>
    </w:p>
    <w:p w14:paraId="7A9F6BE3" w14:textId="3CB0CD1C" w:rsidR="079E8042" w:rsidRPr="00B92E7F" w:rsidRDefault="079E8042"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 xml:space="preserve"> </w:t>
      </w:r>
    </w:p>
    <w:p w14:paraId="681F0071" w14:textId="0A5A6E27" w:rsidR="00B501B6" w:rsidRPr="00B92E7F" w:rsidRDefault="00B501B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Selleks, et krediidiasutus saaks ühineda või jaguneda, peab ühinemine ja jagunemine vastama teatud kriteeriumitele. Kui krediidiasutuse tegevus ei vasta vähemalt ühele esitatud kriteeriumile vastavast alaliigist, ei ole direktiivi mõistes </w:t>
      </w:r>
      <w:ins w:id="36" w:author="Pilleriin Lindsalu - JUSTDIGI" w:date="2025-08-21T11:48:00Z" w16du:dateUtc="2025-08-21T08:48:00Z">
        <w:r w:rsidR="00EB64B6">
          <w:rPr>
            <w:rFonts w:ascii="Times New Roman" w:hAnsi="Times New Roman" w:cs="Times New Roman"/>
            <w:sz w:val="24"/>
            <w:szCs w:val="24"/>
          </w:rPr>
          <w:t xml:space="preserve">tegemist </w:t>
        </w:r>
      </w:ins>
      <w:r w:rsidRPr="00B92E7F">
        <w:rPr>
          <w:rFonts w:ascii="Times New Roman" w:hAnsi="Times New Roman" w:cs="Times New Roman"/>
          <w:sz w:val="24"/>
          <w:szCs w:val="24"/>
        </w:rPr>
        <w:t xml:space="preserve">ühinemise või jagunemisega ning ei kuulu pädeva asutuse poolt heakskiitmisele. Ühinev või jagunev krediidiasutus peab teavitama oma tegevusest pädevat asutust ning esitama vastava kavandi. Seejärel hindab pädev </w:t>
      </w:r>
      <w:r w:rsidRPr="00B92E7F">
        <w:rPr>
          <w:rFonts w:ascii="Times New Roman" w:hAnsi="Times New Roman" w:cs="Times New Roman"/>
          <w:sz w:val="24"/>
          <w:szCs w:val="24"/>
        </w:rPr>
        <w:lastRenderedPageBreak/>
        <w:t xml:space="preserve">asutus, kas ühinemine või jagunemine on kooskõlas hindamiskriteeriumitega, kas esineb muid vastuolusid või riske. Juhul, kui kõik tingimused on täidetud, annab pädev asutus oma heakskiidu. Heakskiitmist ei pea taotlema ühingud, kes kuuluvad samasse krediidiasutuse konsolideerimisgruppi. CRD VI seab liikmesriikidele kohustuse sätestada sanktsiooninorm ühinemisest või jagunemisest mitte teavitamise puhul ning annab vabaduse ise määrata, milliseid dokumente ja informatsiooni võib pädev asutus nõuda ühinevalt või jagunevalt ühingult. </w:t>
      </w:r>
    </w:p>
    <w:p w14:paraId="703495B8" w14:textId="77777777" w:rsidR="00B501B6" w:rsidRPr="00B92E7F" w:rsidRDefault="00B501B6" w:rsidP="00B92E7F">
      <w:pPr>
        <w:spacing w:after="0" w:line="240" w:lineRule="auto"/>
        <w:jc w:val="both"/>
        <w:rPr>
          <w:rFonts w:ascii="Times New Roman" w:hAnsi="Times New Roman" w:cs="Times New Roman"/>
          <w:sz w:val="24"/>
          <w:szCs w:val="24"/>
        </w:rPr>
      </w:pPr>
    </w:p>
    <w:p w14:paraId="410B9494" w14:textId="5AA0CF33" w:rsidR="00730EF9" w:rsidRPr="00B92E7F" w:rsidRDefault="00B501B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Kõrvutades direktiivi ühinemiste ja jagunemiste </w:t>
      </w:r>
      <w:r w:rsidR="00780CC6" w:rsidRPr="00B92E7F">
        <w:rPr>
          <w:rFonts w:ascii="Times New Roman" w:hAnsi="Times New Roman" w:cs="Times New Roman"/>
          <w:sz w:val="24"/>
          <w:szCs w:val="24"/>
        </w:rPr>
        <w:t>artiklid 27h–27l</w:t>
      </w:r>
      <w:r w:rsidRPr="00B92E7F">
        <w:rPr>
          <w:rFonts w:ascii="Times New Roman" w:hAnsi="Times New Roman" w:cs="Times New Roman"/>
          <w:sz w:val="24"/>
          <w:szCs w:val="24"/>
        </w:rPr>
        <w:t xml:space="preserve">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6. peatükis </w:t>
      </w:r>
      <w:r w:rsidR="0B628207" w:rsidRPr="00B92E7F">
        <w:rPr>
          <w:rFonts w:ascii="Times New Roman" w:hAnsi="Times New Roman" w:cs="Times New Roman"/>
          <w:sz w:val="24"/>
          <w:szCs w:val="24"/>
        </w:rPr>
        <w:t xml:space="preserve">ja VPTS-i 13. </w:t>
      </w:r>
      <w:r w:rsidR="0495B8D2" w:rsidRPr="00B92E7F">
        <w:rPr>
          <w:rFonts w:ascii="Times New Roman" w:hAnsi="Times New Roman" w:cs="Times New Roman"/>
          <w:sz w:val="24"/>
          <w:szCs w:val="24"/>
        </w:rPr>
        <w:t>p</w:t>
      </w:r>
      <w:r w:rsidR="0B628207" w:rsidRPr="00B92E7F">
        <w:rPr>
          <w:rFonts w:ascii="Times New Roman" w:hAnsi="Times New Roman" w:cs="Times New Roman"/>
          <w:sz w:val="24"/>
          <w:szCs w:val="24"/>
        </w:rPr>
        <w:t xml:space="preserve">eatükis </w:t>
      </w:r>
      <w:r w:rsidRPr="00B92E7F">
        <w:rPr>
          <w:rFonts w:ascii="Times New Roman" w:hAnsi="Times New Roman" w:cs="Times New Roman"/>
          <w:sz w:val="24"/>
          <w:szCs w:val="24"/>
        </w:rPr>
        <w:t>sätestatud ühinemise ja jagunemise sätete</w:t>
      </w:r>
      <w:r w:rsidR="00780CC6" w:rsidRPr="00B92E7F">
        <w:rPr>
          <w:rFonts w:ascii="Times New Roman" w:hAnsi="Times New Roman" w:cs="Times New Roman"/>
          <w:sz w:val="24"/>
          <w:szCs w:val="24"/>
        </w:rPr>
        <w:t>ga</w:t>
      </w:r>
      <w:r w:rsidRPr="00B92E7F">
        <w:rPr>
          <w:rFonts w:ascii="Times New Roman" w:hAnsi="Times New Roman" w:cs="Times New Roman"/>
          <w:sz w:val="24"/>
          <w:szCs w:val="24"/>
        </w:rPr>
        <w:t xml:space="preserve">, </w:t>
      </w:r>
      <w:r w:rsidR="00780CC6" w:rsidRPr="00B92E7F">
        <w:rPr>
          <w:rFonts w:ascii="Times New Roman" w:hAnsi="Times New Roman" w:cs="Times New Roman"/>
          <w:sz w:val="24"/>
          <w:szCs w:val="24"/>
        </w:rPr>
        <w:t xml:space="preserve">selgub tugev kontrast CRD VI leebete nõuete </w:t>
      </w:r>
      <w:r w:rsidR="5C63752F" w:rsidRPr="00B92E7F">
        <w:rPr>
          <w:rFonts w:ascii="Times New Roman" w:hAnsi="Times New Roman" w:cs="Times New Roman"/>
          <w:sz w:val="24"/>
          <w:szCs w:val="24"/>
        </w:rPr>
        <w:t>ning</w:t>
      </w:r>
      <w:r w:rsidR="00780CC6" w:rsidRPr="00B92E7F">
        <w:rPr>
          <w:rFonts w:ascii="Times New Roman" w:hAnsi="Times New Roman" w:cs="Times New Roman"/>
          <w:sz w:val="24"/>
          <w:szCs w:val="24"/>
        </w:rPr>
        <w:t xml:space="preserve"> </w:t>
      </w:r>
      <w:proofErr w:type="spellStart"/>
      <w:r w:rsidR="00780CC6" w:rsidRPr="00B92E7F">
        <w:rPr>
          <w:rFonts w:ascii="Times New Roman" w:hAnsi="Times New Roman" w:cs="Times New Roman"/>
          <w:sz w:val="24"/>
          <w:szCs w:val="24"/>
        </w:rPr>
        <w:t>KAS-i</w:t>
      </w:r>
      <w:proofErr w:type="spellEnd"/>
      <w:r w:rsidR="00780CC6" w:rsidRPr="00B92E7F">
        <w:rPr>
          <w:rFonts w:ascii="Times New Roman" w:hAnsi="Times New Roman" w:cs="Times New Roman"/>
          <w:sz w:val="24"/>
          <w:szCs w:val="24"/>
        </w:rPr>
        <w:t xml:space="preserve"> </w:t>
      </w:r>
      <w:r w:rsidR="754E772D" w:rsidRPr="00B92E7F">
        <w:rPr>
          <w:rFonts w:ascii="Times New Roman" w:hAnsi="Times New Roman" w:cs="Times New Roman"/>
          <w:sz w:val="24"/>
          <w:szCs w:val="24"/>
        </w:rPr>
        <w:t xml:space="preserve">ja VPTS-i </w:t>
      </w:r>
      <w:r w:rsidR="00780CC6" w:rsidRPr="00B92E7F">
        <w:rPr>
          <w:rFonts w:ascii="Times New Roman" w:hAnsi="Times New Roman" w:cs="Times New Roman"/>
          <w:sz w:val="24"/>
          <w:szCs w:val="24"/>
        </w:rPr>
        <w:t xml:space="preserve">loakohustuse vahel. Nimelt seab Eesti õigus eelduseks, et krediidiasutuse ühinemiseks </w:t>
      </w:r>
      <w:r w:rsidR="00CBB8AB" w:rsidRPr="00B92E7F">
        <w:rPr>
          <w:rFonts w:ascii="Times New Roman" w:hAnsi="Times New Roman" w:cs="Times New Roman"/>
          <w:sz w:val="24"/>
          <w:szCs w:val="24"/>
        </w:rPr>
        <w:t>ja</w:t>
      </w:r>
      <w:r w:rsidR="64994022" w:rsidRPr="00B92E7F">
        <w:rPr>
          <w:rFonts w:ascii="Times New Roman" w:hAnsi="Times New Roman" w:cs="Times New Roman"/>
          <w:sz w:val="24"/>
          <w:szCs w:val="24"/>
        </w:rPr>
        <w:t xml:space="preserve"> jagunemiseks </w:t>
      </w:r>
      <w:r w:rsidR="3B78C9FB" w:rsidRPr="00B92E7F">
        <w:rPr>
          <w:rFonts w:ascii="Times New Roman" w:hAnsi="Times New Roman" w:cs="Times New Roman"/>
          <w:sz w:val="24"/>
          <w:szCs w:val="24"/>
        </w:rPr>
        <w:t>ning investeerimisühingu ühinemiseks</w:t>
      </w:r>
      <w:r w:rsidRPr="00B92E7F">
        <w:rPr>
          <w:rStyle w:val="Allmrkuseviide"/>
          <w:rFonts w:ascii="Times New Roman" w:hAnsi="Times New Roman" w:cs="Times New Roman"/>
          <w:sz w:val="24"/>
          <w:szCs w:val="24"/>
        </w:rPr>
        <w:footnoteReference w:id="17"/>
      </w:r>
      <w:r w:rsidR="3B78C9FB" w:rsidRPr="00B92E7F">
        <w:rPr>
          <w:rFonts w:ascii="Times New Roman" w:hAnsi="Times New Roman" w:cs="Times New Roman"/>
          <w:sz w:val="24"/>
          <w:szCs w:val="24"/>
        </w:rPr>
        <w:t xml:space="preserve"> </w:t>
      </w:r>
      <w:r w:rsidR="00780CC6" w:rsidRPr="00B92E7F">
        <w:rPr>
          <w:rFonts w:ascii="Times New Roman" w:hAnsi="Times New Roman" w:cs="Times New Roman"/>
          <w:sz w:val="24"/>
          <w:szCs w:val="24"/>
        </w:rPr>
        <w:t xml:space="preserve">tuleb saada Finantsinspektsioonilt vastav luba, mitte heakskiit, ning </w:t>
      </w:r>
      <w:r w:rsidR="3DDF4124" w:rsidRPr="00B92E7F">
        <w:rPr>
          <w:rFonts w:ascii="Times New Roman" w:hAnsi="Times New Roman" w:cs="Times New Roman"/>
          <w:sz w:val="24"/>
          <w:szCs w:val="24"/>
        </w:rPr>
        <w:t>ühinemiseks</w:t>
      </w:r>
      <w:r w:rsidR="64994022" w:rsidRPr="00B92E7F">
        <w:rPr>
          <w:rFonts w:ascii="Times New Roman" w:hAnsi="Times New Roman" w:cs="Times New Roman"/>
          <w:sz w:val="24"/>
          <w:szCs w:val="24"/>
        </w:rPr>
        <w:t xml:space="preserve"> või jagune</w:t>
      </w:r>
      <w:r w:rsidR="204FE1F8" w:rsidRPr="00B92E7F">
        <w:rPr>
          <w:rFonts w:ascii="Times New Roman" w:hAnsi="Times New Roman" w:cs="Times New Roman"/>
          <w:sz w:val="24"/>
          <w:szCs w:val="24"/>
        </w:rPr>
        <w:t>miseks peavad olema täidetud</w:t>
      </w:r>
      <w:r w:rsidR="64994022" w:rsidRPr="00B92E7F">
        <w:rPr>
          <w:rFonts w:ascii="Times New Roman" w:hAnsi="Times New Roman" w:cs="Times New Roman"/>
          <w:sz w:val="24"/>
          <w:szCs w:val="24"/>
        </w:rPr>
        <w:t xml:space="preserve"> </w:t>
      </w:r>
      <w:r w:rsidR="635136DB" w:rsidRPr="00B92E7F">
        <w:rPr>
          <w:rFonts w:ascii="Times New Roman" w:hAnsi="Times New Roman" w:cs="Times New Roman"/>
          <w:sz w:val="24"/>
          <w:szCs w:val="24"/>
        </w:rPr>
        <w:t>kindlad tingimused</w:t>
      </w:r>
      <w:r w:rsidR="64994022" w:rsidRPr="00B92E7F">
        <w:rPr>
          <w:rFonts w:ascii="Times New Roman" w:hAnsi="Times New Roman" w:cs="Times New Roman"/>
          <w:sz w:val="24"/>
          <w:szCs w:val="24"/>
        </w:rPr>
        <w:t>.</w:t>
      </w:r>
      <w:r w:rsidR="00780CC6" w:rsidRPr="00B92E7F">
        <w:rPr>
          <w:rFonts w:ascii="Times New Roman" w:hAnsi="Times New Roman" w:cs="Times New Roman"/>
          <w:sz w:val="24"/>
          <w:szCs w:val="24"/>
        </w:rPr>
        <w:t xml:space="preserve"> Samuti ei näe KAS </w:t>
      </w:r>
      <w:r w:rsidR="18C169F9" w:rsidRPr="00B92E7F">
        <w:rPr>
          <w:rFonts w:ascii="Times New Roman" w:hAnsi="Times New Roman" w:cs="Times New Roman"/>
          <w:sz w:val="24"/>
          <w:szCs w:val="24"/>
        </w:rPr>
        <w:t>ja VPTS</w:t>
      </w:r>
      <w:r w:rsidR="64994022" w:rsidRPr="00B92E7F">
        <w:rPr>
          <w:rFonts w:ascii="Times New Roman" w:hAnsi="Times New Roman" w:cs="Times New Roman"/>
          <w:sz w:val="24"/>
          <w:szCs w:val="24"/>
        </w:rPr>
        <w:t xml:space="preserve"> </w:t>
      </w:r>
      <w:r w:rsidR="00780CC6" w:rsidRPr="00B92E7F">
        <w:rPr>
          <w:rFonts w:ascii="Times New Roman" w:hAnsi="Times New Roman" w:cs="Times New Roman"/>
          <w:sz w:val="24"/>
          <w:szCs w:val="24"/>
        </w:rPr>
        <w:t xml:space="preserve">ette erisusi samasse konsolideerimisgruppi kuuluvate üksustele erinevaid menetlusreegleid, kui ühinemine või jagunemine toimub grupisiseselt. </w:t>
      </w:r>
      <w:r w:rsidR="275DC8CB" w:rsidRPr="00B92E7F">
        <w:rPr>
          <w:rFonts w:ascii="Times New Roman" w:hAnsi="Times New Roman" w:cs="Times New Roman"/>
          <w:sz w:val="24"/>
          <w:szCs w:val="24"/>
        </w:rPr>
        <w:t>Direktiivi</w:t>
      </w:r>
      <w:r w:rsidR="0890D64A" w:rsidRPr="00B92E7F">
        <w:rPr>
          <w:rFonts w:ascii="Times New Roman" w:hAnsi="Times New Roman" w:cs="Times New Roman"/>
          <w:sz w:val="24"/>
          <w:szCs w:val="24"/>
        </w:rPr>
        <w:t xml:space="preserve">s, </w:t>
      </w:r>
      <w:proofErr w:type="spellStart"/>
      <w:r w:rsidR="275DC8CB" w:rsidRPr="00B92E7F">
        <w:rPr>
          <w:rFonts w:ascii="Times New Roman" w:hAnsi="Times New Roman" w:cs="Times New Roman"/>
          <w:sz w:val="24"/>
          <w:szCs w:val="24"/>
        </w:rPr>
        <w:t>KAS-is</w:t>
      </w:r>
      <w:proofErr w:type="spellEnd"/>
      <w:r w:rsidR="275DC8CB" w:rsidRPr="00B92E7F">
        <w:rPr>
          <w:rFonts w:ascii="Times New Roman" w:hAnsi="Times New Roman" w:cs="Times New Roman"/>
          <w:sz w:val="24"/>
          <w:szCs w:val="24"/>
        </w:rPr>
        <w:t xml:space="preserve"> </w:t>
      </w:r>
      <w:r w:rsidR="63AE0960" w:rsidRPr="00B92E7F">
        <w:rPr>
          <w:rFonts w:ascii="Times New Roman" w:hAnsi="Times New Roman" w:cs="Times New Roman"/>
          <w:sz w:val="24"/>
          <w:szCs w:val="24"/>
        </w:rPr>
        <w:t>ja VPTS</w:t>
      </w:r>
      <w:r w:rsidR="00730EF9" w:rsidRPr="00B92E7F">
        <w:rPr>
          <w:rFonts w:ascii="Times New Roman" w:hAnsi="Times New Roman" w:cs="Times New Roman"/>
          <w:sz w:val="24"/>
          <w:szCs w:val="24"/>
        </w:rPr>
        <w:t>-</w:t>
      </w:r>
      <w:proofErr w:type="spellStart"/>
      <w:r w:rsidR="00730EF9" w:rsidRPr="00B92E7F">
        <w:rPr>
          <w:rFonts w:ascii="Times New Roman" w:hAnsi="Times New Roman" w:cs="Times New Roman"/>
          <w:sz w:val="24"/>
          <w:szCs w:val="24"/>
        </w:rPr>
        <w:t>is</w:t>
      </w:r>
      <w:proofErr w:type="spellEnd"/>
      <w:r w:rsidR="00730EF9" w:rsidRPr="00B92E7F">
        <w:rPr>
          <w:rFonts w:ascii="Times New Roman" w:hAnsi="Times New Roman" w:cs="Times New Roman"/>
          <w:sz w:val="24"/>
          <w:szCs w:val="24"/>
        </w:rPr>
        <w:t xml:space="preserve"> sätestatud ühinemis- ja jagunemisreeglite erisust väljendab järgnev tabel. </w:t>
      </w:r>
    </w:p>
    <w:p w14:paraId="215CB588" w14:textId="77777777" w:rsidR="00730EF9" w:rsidRPr="00B92E7F" w:rsidRDefault="00730EF9" w:rsidP="00B92E7F">
      <w:pPr>
        <w:spacing w:after="0" w:line="240" w:lineRule="auto"/>
        <w:jc w:val="both"/>
        <w:rPr>
          <w:rFonts w:ascii="Times New Roman" w:hAnsi="Times New Roman" w:cs="Times New Roman"/>
          <w:sz w:val="24"/>
          <w:szCs w:val="24"/>
        </w:rPr>
      </w:pPr>
    </w:p>
    <w:p w14:paraId="1267394C" w14:textId="422659D6" w:rsidR="00730EF9" w:rsidRPr="00B92E7F" w:rsidRDefault="00730EF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Tabel </w:t>
      </w:r>
      <w:r w:rsidR="646E80B8" w:rsidRPr="00B92E7F">
        <w:rPr>
          <w:rFonts w:ascii="Times New Roman" w:hAnsi="Times New Roman" w:cs="Times New Roman"/>
          <w:b/>
          <w:bCs/>
          <w:sz w:val="24"/>
          <w:szCs w:val="24"/>
        </w:rPr>
        <w:t>3</w:t>
      </w:r>
      <w:r w:rsidRPr="00B92E7F">
        <w:rPr>
          <w:rFonts w:ascii="Times New Roman" w:hAnsi="Times New Roman" w:cs="Times New Roman"/>
          <w:b/>
          <w:bCs/>
          <w:sz w:val="24"/>
          <w:szCs w:val="24"/>
        </w:rPr>
        <w:t xml:space="preserve">. Ühinemiste ja jagunemiste nõuded krediidiasutuste seaduses ja CRD </w:t>
      </w:r>
      <w:proofErr w:type="spellStart"/>
      <w:r w:rsidRPr="00B92E7F">
        <w:rPr>
          <w:rFonts w:ascii="Times New Roman" w:hAnsi="Times New Roman" w:cs="Times New Roman"/>
          <w:b/>
          <w:bCs/>
          <w:sz w:val="24"/>
          <w:szCs w:val="24"/>
        </w:rPr>
        <w:t>VI-s</w:t>
      </w:r>
      <w:proofErr w:type="spellEnd"/>
      <w:r w:rsidR="2024483C" w:rsidRPr="00B92E7F">
        <w:rPr>
          <w:rFonts w:ascii="Times New Roman" w:hAnsi="Times New Roman" w:cs="Times New Roman"/>
          <w:b/>
          <w:bCs/>
          <w:sz w:val="24"/>
          <w:szCs w:val="24"/>
        </w:rPr>
        <w:t>*</w:t>
      </w:r>
      <w:r w:rsidRPr="00B92E7F">
        <w:rPr>
          <w:rFonts w:ascii="Times New Roman" w:hAnsi="Times New Roman" w:cs="Times New Roman"/>
          <w:b/>
          <w:bCs/>
          <w:sz w:val="24"/>
          <w:szCs w:val="24"/>
        </w:rPr>
        <w:t xml:space="preserve"> </w:t>
      </w:r>
    </w:p>
    <w:p w14:paraId="47507895" w14:textId="77777777" w:rsidR="00730EF9" w:rsidRPr="00B92E7F" w:rsidRDefault="00730EF9" w:rsidP="00B92E7F">
      <w:pPr>
        <w:spacing w:after="0" w:line="240" w:lineRule="auto"/>
        <w:jc w:val="both"/>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3352"/>
        <w:gridCol w:w="2906"/>
        <w:gridCol w:w="2803"/>
      </w:tblGrid>
      <w:tr w:rsidR="00730EF9" w:rsidRPr="00B92E7F" w14:paraId="47689C88" w14:textId="77777777" w:rsidTr="79C1156B">
        <w:tc>
          <w:tcPr>
            <w:tcW w:w="3369" w:type="dxa"/>
            <w:shd w:val="clear" w:color="auto" w:fill="D9D9D9" w:themeFill="background1" w:themeFillShade="D9"/>
          </w:tcPr>
          <w:p w14:paraId="2F1C1BA4" w14:textId="2EECAEFF" w:rsidR="00730EF9" w:rsidRPr="00B92E7F" w:rsidRDefault="00730EF9" w:rsidP="00B92E7F">
            <w:pPr>
              <w:jc w:val="both"/>
              <w:rPr>
                <w:rFonts w:ascii="Times New Roman" w:hAnsi="Times New Roman" w:cs="Times New Roman"/>
                <w:b/>
                <w:bCs/>
                <w:sz w:val="24"/>
                <w:szCs w:val="24"/>
              </w:rPr>
            </w:pPr>
            <w:r w:rsidRPr="00B92E7F">
              <w:rPr>
                <w:rFonts w:ascii="Times New Roman" w:hAnsi="Times New Roman" w:cs="Times New Roman"/>
                <w:b/>
                <w:bCs/>
                <w:sz w:val="24"/>
                <w:szCs w:val="24"/>
              </w:rPr>
              <w:t>Nõue/piirang/kriteerium</w:t>
            </w:r>
          </w:p>
        </w:tc>
        <w:tc>
          <w:tcPr>
            <w:tcW w:w="2976" w:type="dxa"/>
            <w:shd w:val="clear" w:color="auto" w:fill="D9D9D9" w:themeFill="background1" w:themeFillShade="D9"/>
          </w:tcPr>
          <w:p w14:paraId="645D28C9" w14:textId="4407A29D" w:rsidR="00730EF9" w:rsidRPr="00B92E7F" w:rsidRDefault="00730EF9"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CRD VI</w:t>
            </w:r>
          </w:p>
        </w:tc>
        <w:tc>
          <w:tcPr>
            <w:tcW w:w="2867" w:type="dxa"/>
            <w:shd w:val="clear" w:color="auto" w:fill="D9D9D9" w:themeFill="background1" w:themeFillShade="D9"/>
          </w:tcPr>
          <w:p w14:paraId="64F2886D" w14:textId="1314790B" w:rsidR="00730EF9" w:rsidRPr="00B92E7F" w:rsidRDefault="2C5A3C15" w:rsidP="00B92E7F">
            <w:pPr>
              <w:jc w:val="center"/>
              <w:rPr>
                <w:rFonts w:ascii="Times New Roman" w:hAnsi="Times New Roman" w:cs="Times New Roman"/>
                <w:sz w:val="24"/>
                <w:szCs w:val="24"/>
              </w:rPr>
            </w:pPr>
            <w:r w:rsidRPr="00B92E7F">
              <w:rPr>
                <w:rFonts w:ascii="Times New Roman" w:hAnsi="Times New Roman" w:cs="Times New Roman"/>
                <w:b/>
                <w:bCs/>
                <w:sz w:val="24"/>
                <w:szCs w:val="24"/>
              </w:rPr>
              <w:t>KAS ja VPTS</w:t>
            </w:r>
          </w:p>
        </w:tc>
      </w:tr>
      <w:tr w:rsidR="00730EF9" w:rsidRPr="00B92E7F" w14:paraId="6A5F363A" w14:textId="77777777" w:rsidTr="79C1156B">
        <w:tc>
          <w:tcPr>
            <w:tcW w:w="3369" w:type="dxa"/>
            <w:shd w:val="clear" w:color="auto" w:fill="D9D9D9" w:themeFill="background1" w:themeFillShade="D9"/>
          </w:tcPr>
          <w:p w14:paraId="1349EC91" w14:textId="1E556149" w:rsidR="00730EF9" w:rsidRPr="00B92E7F" w:rsidRDefault="00730EF9" w:rsidP="00B92E7F">
            <w:pPr>
              <w:jc w:val="both"/>
              <w:rPr>
                <w:rFonts w:ascii="Times New Roman" w:hAnsi="Times New Roman" w:cs="Times New Roman"/>
                <w:sz w:val="24"/>
                <w:szCs w:val="24"/>
              </w:rPr>
            </w:pPr>
            <w:r w:rsidRPr="00B92E7F">
              <w:rPr>
                <w:rFonts w:ascii="Times New Roman" w:hAnsi="Times New Roman" w:cs="Times New Roman"/>
                <w:sz w:val="24"/>
                <w:szCs w:val="24"/>
              </w:rPr>
              <w:t>Teavitamiskohustus</w:t>
            </w:r>
          </w:p>
        </w:tc>
        <w:tc>
          <w:tcPr>
            <w:tcW w:w="2976" w:type="dxa"/>
            <w:vAlign w:val="center"/>
          </w:tcPr>
          <w:p w14:paraId="16054461" w14:textId="4C81FB98"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vAlign w:val="center"/>
          </w:tcPr>
          <w:p w14:paraId="631CFE93" w14:textId="319DDA66"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45358C1D" w14:textId="77777777" w:rsidTr="359DC21E">
        <w:tc>
          <w:tcPr>
            <w:tcW w:w="3369" w:type="dxa"/>
            <w:shd w:val="clear" w:color="auto" w:fill="D9D9D9" w:themeFill="background1" w:themeFillShade="D9"/>
          </w:tcPr>
          <w:p w14:paraId="61B02D54" w14:textId="3658A4F8" w:rsidR="00730EF9" w:rsidRPr="00B92E7F" w:rsidRDefault="00730EF9" w:rsidP="00B92E7F">
            <w:pPr>
              <w:jc w:val="both"/>
              <w:rPr>
                <w:rFonts w:ascii="Times New Roman" w:hAnsi="Times New Roman" w:cs="Times New Roman"/>
                <w:sz w:val="24"/>
                <w:szCs w:val="24"/>
              </w:rPr>
            </w:pPr>
            <w:r w:rsidRPr="00B92E7F">
              <w:rPr>
                <w:rFonts w:ascii="Times New Roman" w:hAnsi="Times New Roman" w:cs="Times New Roman"/>
                <w:sz w:val="24"/>
                <w:szCs w:val="24"/>
              </w:rPr>
              <w:t>Loa taotlemise kohustus</w:t>
            </w:r>
          </w:p>
        </w:tc>
        <w:tc>
          <w:tcPr>
            <w:tcW w:w="2976" w:type="dxa"/>
            <w:shd w:val="clear" w:color="auto" w:fill="D9E2F3" w:themeFill="accent1" w:themeFillTint="33"/>
            <w:vAlign w:val="center"/>
          </w:tcPr>
          <w:p w14:paraId="3EC7DCB0" w14:textId="683AEFBF"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146A185E" w14:textId="380C6ED8"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4C2049FB" w14:textId="77777777" w:rsidTr="359DC21E">
        <w:tc>
          <w:tcPr>
            <w:tcW w:w="3369" w:type="dxa"/>
            <w:shd w:val="clear" w:color="auto" w:fill="D9D9D9" w:themeFill="background1" w:themeFillShade="D9"/>
          </w:tcPr>
          <w:p w14:paraId="324D16B1" w14:textId="42F7FC55" w:rsidR="00730EF9" w:rsidRPr="00B92E7F" w:rsidRDefault="0DBE2AC2" w:rsidP="00B92E7F">
            <w:pPr>
              <w:jc w:val="both"/>
              <w:rPr>
                <w:rFonts w:ascii="Times New Roman" w:hAnsi="Times New Roman" w:cs="Times New Roman"/>
                <w:sz w:val="24"/>
                <w:szCs w:val="24"/>
              </w:rPr>
            </w:pPr>
            <w:r w:rsidRPr="00B92E7F">
              <w:rPr>
                <w:rFonts w:ascii="Times New Roman" w:hAnsi="Times New Roman" w:cs="Times New Roman"/>
                <w:sz w:val="24"/>
                <w:szCs w:val="24"/>
              </w:rPr>
              <w:t>Eelt</w:t>
            </w:r>
            <w:r w:rsidR="00730EF9" w:rsidRPr="00B92E7F">
              <w:rPr>
                <w:rFonts w:ascii="Times New Roman" w:hAnsi="Times New Roman" w:cs="Times New Roman"/>
                <w:sz w:val="24"/>
                <w:szCs w:val="24"/>
              </w:rPr>
              <w:t>ingimused ühinemisele/jagunemisele</w:t>
            </w:r>
          </w:p>
        </w:tc>
        <w:tc>
          <w:tcPr>
            <w:tcW w:w="2976" w:type="dxa"/>
            <w:shd w:val="clear" w:color="auto" w:fill="D9E2F3" w:themeFill="accent1" w:themeFillTint="33"/>
            <w:vAlign w:val="center"/>
          </w:tcPr>
          <w:p w14:paraId="526C5C31" w14:textId="6B87606D"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2219A01D" w14:textId="0F29EF87"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5D7DF5BE" w14:textId="77777777" w:rsidTr="359DC21E">
        <w:tc>
          <w:tcPr>
            <w:tcW w:w="3369" w:type="dxa"/>
            <w:shd w:val="clear" w:color="auto" w:fill="D9D9D9" w:themeFill="background1" w:themeFillShade="D9"/>
          </w:tcPr>
          <w:p w14:paraId="0DC30D09" w14:textId="61EEB5B8" w:rsidR="00730EF9" w:rsidRPr="00B92E7F" w:rsidRDefault="0DBE2AC2" w:rsidP="00B92E7F">
            <w:pPr>
              <w:jc w:val="both"/>
              <w:rPr>
                <w:rFonts w:ascii="Times New Roman" w:hAnsi="Times New Roman" w:cs="Times New Roman"/>
                <w:sz w:val="24"/>
                <w:szCs w:val="24"/>
              </w:rPr>
            </w:pPr>
            <w:r w:rsidRPr="00B92E7F">
              <w:rPr>
                <w:rFonts w:ascii="Times New Roman" w:hAnsi="Times New Roman" w:cs="Times New Roman"/>
                <w:sz w:val="24"/>
                <w:szCs w:val="24"/>
              </w:rPr>
              <w:t>Eelt</w:t>
            </w:r>
            <w:r w:rsidR="00730EF9" w:rsidRPr="00B92E7F">
              <w:rPr>
                <w:rFonts w:ascii="Times New Roman" w:hAnsi="Times New Roman" w:cs="Times New Roman"/>
                <w:sz w:val="24"/>
                <w:szCs w:val="24"/>
              </w:rPr>
              <w:t>ingimused ühinemises/jagunemises osalevatele pooltele</w:t>
            </w:r>
          </w:p>
        </w:tc>
        <w:tc>
          <w:tcPr>
            <w:tcW w:w="2976" w:type="dxa"/>
            <w:shd w:val="clear" w:color="auto" w:fill="D9E2F3" w:themeFill="accent1" w:themeFillTint="33"/>
            <w:vAlign w:val="center"/>
          </w:tcPr>
          <w:p w14:paraId="0ED7C67F" w14:textId="23C19D34"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06E6C0C5" w14:textId="55B89AEC"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2E9B0972" w14:textId="77777777" w:rsidTr="359DC21E">
        <w:tc>
          <w:tcPr>
            <w:tcW w:w="3369" w:type="dxa"/>
            <w:shd w:val="clear" w:color="auto" w:fill="D9D9D9" w:themeFill="background1" w:themeFillShade="D9"/>
          </w:tcPr>
          <w:p w14:paraId="4449725C" w14:textId="7F3BED96" w:rsidR="00730EF9" w:rsidRPr="00B92E7F" w:rsidRDefault="00730EF9" w:rsidP="00B92E7F">
            <w:pPr>
              <w:jc w:val="both"/>
              <w:rPr>
                <w:rFonts w:ascii="Times New Roman" w:hAnsi="Times New Roman" w:cs="Times New Roman"/>
                <w:sz w:val="24"/>
                <w:szCs w:val="24"/>
              </w:rPr>
            </w:pPr>
            <w:r w:rsidRPr="00B92E7F">
              <w:rPr>
                <w:rFonts w:ascii="Times New Roman" w:hAnsi="Times New Roman" w:cs="Times New Roman"/>
                <w:sz w:val="24"/>
                <w:szCs w:val="24"/>
              </w:rPr>
              <w:t>Audiitori määramine pädeva asutuse poolt</w:t>
            </w:r>
            <w:r w:rsidR="0DBE2AC2" w:rsidRPr="00B92E7F">
              <w:rPr>
                <w:rFonts w:ascii="Times New Roman" w:hAnsi="Times New Roman" w:cs="Times New Roman"/>
                <w:sz w:val="24"/>
                <w:szCs w:val="24"/>
              </w:rPr>
              <w:t xml:space="preserve"> ja audiitori aruande koostamise kohustus</w:t>
            </w:r>
          </w:p>
        </w:tc>
        <w:tc>
          <w:tcPr>
            <w:tcW w:w="2976" w:type="dxa"/>
            <w:shd w:val="clear" w:color="auto" w:fill="D9E2F3" w:themeFill="accent1" w:themeFillTint="33"/>
            <w:vAlign w:val="center"/>
          </w:tcPr>
          <w:p w14:paraId="50B50252" w14:textId="772D1A2D"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4B26E7E5" w14:textId="18521C79"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3E412D3D" w14:textId="77777777" w:rsidTr="79C1156B">
        <w:tc>
          <w:tcPr>
            <w:tcW w:w="3369" w:type="dxa"/>
            <w:shd w:val="clear" w:color="auto" w:fill="D9D9D9" w:themeFill="background1" w:themeFillShade="D9"/>
          </w:tcPr>
          <w:p w14:paraId="0CC6184F" w14:textId="04FE11A1" w:rsidR="00730EF9" w:rsidRPr="00B92E7F" w:rsidRDefault="00730EF9" w:rsidP="00B92E7F">
            <w:pPr>
              <w:jc w:val="both"/>
              <w:rPr>
                <w:rFonts w:ascii="Times New Roman" w:hAnsi="Times New Roman" w:cs="Times New Roman"/>
                <w:sz w:val="24"/>
                <w:szCs w:val="24"/>
              </w:rPr>
            </w:pPr>
            <w:r w:rsidRPr="00B92E7F">
              <w:rPr>
                <w:rFonts w:ascii="Times New Roman" w:hAnsi="Times New Roman" w:cs="Times New Roman"/>
                <w:sz w:val="24"/>
                <w:szCs w:val="24"/>
              </w:rPr>
              <w:t>Ühinemise/jagunemise hindamine pädeva asutuse poolt</w:t>
            </w:r>
          </w:p>
        </w:tc>
        <w:tc>
          <w:tcPr>
            <w:tcW w:w="2976" w:type="dxa"/>
            <w:vAlign w:val="center"/>
          </w:tcPr>
          <w:p w14:paraId="269F4387" w14:textId="21F70B3B"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vAlign w:val="center"/>
          </w:tcPr>
          <w:p w14:paraId="46EE47B1" w14:textId="1D76A3B0"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77D564BB" w14:textId="77777777" w:rsidTr="79C1156B">
        <w:tc>
          <w:tcPr>
            <w:tcW w:w="3369" w:type="dxa"/>
            <w:shd w:val="clear" w:color="auto" w:fill="D9D9D9" w:themeFill="background1" w:themeFillShade="D9"/>
          </w:tcPr>
          <w:p w14:paraId="30018620" w14:textId="3AB1DF85" w:rsidR="00730EF9" w:rsidRPr="00B92E7F" w:rsidRDefault="00730EF9" w:rsidP="00B92E7F">
            <w:pPr>
              <w:jc w:val="both"/>
              <w:rPr>
                <w:rFonts w:ascii="Times New Roman" w:hAnsi="Times New Roman" w:cs="Times New Roman"/>
                <w:sz w:val="24"/>
                <w:szCs w:val="24"/>
              </w:rPr>
            </w:pPr>
            <w:r w:rsidRPr="00B92E7F">
              <w:rPr>
                <w:rFonts w:ascii="Times New Roman" w:hAnsi="Times New Roman" w:cs="Times New Roman"/>
                <w:sz w:val="24"/>
                <w:szCs w:val="24"/>
              </w:rPr>
              <w:t xml:space="preserve">Pädeva asutuse õigus keelduda ühinemise/jagunemise </w:t>
            </w:r>
            <w:proofErr w:type="spellStart"/>
            <w:r w:rsidRPr="00B92E7F">
              <w:rPr>
                <w:rFonts w:ascii="Times New Roman" w:hAnsi="Times New Roman" w:cs="Times New Roman"/>
                <w:sz w:val="24"/>
                <w:szCs w:val="24"/>
              </w:rPr>
              <w:t>heaskiitmisest</w:t>
            </w:r>
            <w:proofErr w:type="spellEnd"/>
            <w:r w:rsidRPr="00B92E7F">
              <w:rPr>
                <w:rFonts w:ascii="Times New Roman" w:hAnsi="Times New Roman" w:cs="Times New Roman"/>
                <w:sz w:val="24"/>
                <w:szCs w:val="24"/>
              </w:rPr>
              <w:t>/ loa andmisest</w:t>
            </w:r>
          </w:p>
        </w:tc>
        <w:tc>
          <w:tcPr>
            <w:tcW w:w="2976" w:type="dxa"/>
            <w:vAlign w:val="center"/>
          </w:tcPr>
          <w:p w14:paraId="45833FFC" w14:textId="54D8BFD7"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vAlign w:val="center"/>
          </w:tcPr>
          <w:p w14:paraId="573A6F87" w14:textId="1A4482BC"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5BEE122C" w14:textId="77777777" w:rsidTr="359DC21E">
        <w:tc>
          <w:tcPr>
            <w:tcW w:w="3369" w:type="dxa"/>
            <w:shd w:val="clear" w:color="auto" w:fill="D9D9D9" w:themeFill="background1" w:themeFillShade="D9"/>
          </w:tcPr>
          <w:p w14:paraId="5936B6B5" w14:textId="7C1FDCCB" w:rsidR="00730EF9" w:rsidRPr="00B92E7F" w:rsidRDefault="00730EF9" w:rsidP="00B92E7F">
            <w:pPr>
              <w:jc w:val="both"/>
              <w:rPr>
                <w:rFonts w:ascii="Times New Roman" w:hAnsi="Times New Roman" w:cs="Times New Roman"/>
                <w:sz w:val="24"/>
                <w:szCs w:val="24"/>
              </w:rPr>
            </w:pPr>
            <w:r w:rsidRPr="00B92E7F">
              <w:rPr>
                <w:rFonts w:ascii="Times New Roman" w:hAnsi="Times New Roman" w:cs="Times New Roman"/>
                <w:sz w:val="24"/>
                <w:szCs w:val="24"/>
              </w:rPr>
              <w:t>Erisused</w:t>
            </w:r>
            <w:r w:rsidR="61A41AAE" w:rsidRPr="00B92E7F">
              <w:rPr>
                <w:rFonts w:ascii="Times New Roman" w:hAnsi="Times New Roman" w:cs="Times New Roman"/>
                <w:sz w:val="24"/>
                <w:szCs w:val="24"/>
              </w:rPr>
              <w:t xml:space="preserve"> grupisisestele ühinemistele/jagunemistele</w:t>
            </w:r>
          </w:p>
        </w:tc>
        <w:tc>
          <w:tcPr>
            <w:tcW w:w="2976" w:type="dxa"/>
            <w:shd w:val="clear" w:color="auto" w:fill="D9E2F3" w:themeFill="accent1" w:themeFillTint="33"/>
            <w:vAlign w:val="center"/>
          </w:tcPr>
          <w:p w14:paraId="230C1F2A" w14:textId="6D6646F0" w:rsidR="00730EF9" w:rsidRPr="00B92E7F" w:rsidRDefault="61A41AAE"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231446D5" w14:textId="62838D30" w:rsidR="00730EF9" w:rsidRPr="00B92E7F" w:rsidRDefault="61A41AAE"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B4C74" w:rsidRPr="00B92E7F" w14:paraId="0E2549E9" w14:textId="77777777" w:rsidTr="359DC21E">
        <w:tc>
          <w:tcPr>
            <w:tcW w:w="3369" w:type="dxa"/>
            <w:shd w:val="clear" w:color="auto" w:fill="D9D9D9" w:themeFill="background1" w:themeFillShade="D9"/>
          </w:tcPr>
          <w:p w14:paraId="43003115" w14:textId="60DE5151" w:rsidR="007B4C74" w:rsidRPr="00B92E7F" w:rsidRDefault="61A41AAE" w:rsidP="00B92E7F">
            <w:pPr>
              <w:jc w:val="both"/>
              <w:rPr>
                <w:rFonts w:ascii="Times New Roman" w:hAnsi="Times New Roman" w:cs="Times New Roman"/>
                <w:sz w:val="24"/>
                <w:szCs w:val="24"/>
              </w:rPr>
            </w:pPr>
            <w:r w:rsidRPr="00B92E7F">
              <w:rPr>
                <w:rFonts w:ascii="Times New Roman" w:hAnsi="Times New Roman" w:cs="Times New Roman"/>
                <w:sz w:val="24"/>
                <w:szCs w:val="24"/>
              </w:rPr>
              <w:t>Pädeva asutuse õigus kohustada jagunevat krediidiasutust taotlema jagunemisluba</w:t>
            </w:r>
          </w:p>
        </w:tc>
        <w:tc>
          <w:tcPr>
            <w:tcW w:w="2976" w:type="dxa"/>
            <w:shd w:val="clear" w:color="auto" w:fill="D9E2F3" w:themeFill="accent1" w:themeFillTint="33"/>
            <w:vAlign w:val="center"/>
          </w:tcPr>
          <w:p w14:paraId="7967D42F" w14:textId="251098E1" w:rsidR="007B4C74" w:rsidRPr="00B92E7F" w:rsidRDefault="61A41AAE"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1F43FBF3" w14:textId="08C5AE3B" w:rsidR="007B4C74" w:rsidRPr="00B92E7F" w:rsidRDefault="61A41AAE"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391404" w:rsidRPr="00B92E7F" w14:paraId="3FFA2BDA" w14:textId="77777777" w:rsidTr="79C1156B">
        <w:tc>
          <w:tcPr>
            <w:tcW w:w="3369" w:type="dxa"/>
            <w:shd w:val="clear" w:color="auto" w:fill="D9D9D9" w:themeFill="background1" w:themeFillShade="D9"/>
          </w:tcPr>
          <w:p w14:paraId="59F1A5D0" w14:textId="4A77FA37" w:rsidR="00391404" w:rsidRPr="00B92E7F" w:rsidRDefault="5966CF34" w:rsidP="00B92E7F">
            <w:pPr>
              <w:jc w:val="both"/>
              <w:rPr>
                <w:rFonts w:ascii="Times New Roman" w:hAnsi="Times New Roman" w:cs="Times New Roman"/>
                <w:sz w:val="24"/>
                <w:szCs w:val="24"/>
              </w:rPr>
            </w:pPr>
            <w:r w:rsidRPr="00B92E7F">
              <w:rPr>
                <w:rFonts w:ascii="Times New Roman" w:hAnsi="Times New Roman" w:cs="Times New Roman"/>
                <w:sz w:val="24"/>
                <w:szCs w:val="24"/>
              </w:rPr>
              <w:t xml:space="preserve">Pädeva asutuse õigus sätestada </w:t>
            </w:r>
            <w:proofErr w:type="spellStart"/>
            <w:r w:rsidRPr="00B92E7F">
              <w:rPr>
                <w:rFonts w:ascii="Times New Roman" w:hAnsi="Times New Roman" w:cs="Times New Roman"/>
                <w:sz w:val="24"/>
                <w:szCs w:val="24"/>
              </w:rPr>
              <w:t>kõrvaltingimusi</w:t>
            </w:r>
            <w:proofErr w:type="spellEnd"/>
            <w:r w:rsidRPr="00B92E7F">
              <w:rPr>
                <w:rFonts w:ascii="Times New Roman" w:hAnsi="Times New Roman" w:cs="Times New Roman"/>
                <w:sz w:val="24"/>
                <w:szCs w:val="24"/>
              </w:rPr>
              <w:t xml:space="preserve"> ühinemise/jagunemise läbiviimisele</w:t>
            </w:r>
          </w:p>
        </w:tc>
        <w:tc>
          <w:tcPr>
            <w:tcW w:w="2976" w:type="dxa"/>
            <w:vAlign w:val="center"/>
          </w:tcPr>
          <w:p w14:paraId="2672F188" w14:textId="77C6E0D3" w:rsidR="00391404" w:rsidRPr="00B92E7F" w:rsidRDefault="5966CF34"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vAlign w:val="center"/>
          </w:tcPr>
          <w:p w14:paraId="22A8C780" w14:textId="23ABFE7B" w:rsidR="00391404" w:rsidRPr="00B92E7F" w:rsidRDefault="5966CF34"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9D29DB" w:rsidRPr="00B92E7F" w14:paraId="1390BD4A" w14:textId="77777777" w:rsidTr="359DC21E">
        <w:tc>
          <w:tcPr>
            <w:tcW w:w="3369" w:type="dxa"/>
            <w:shd w:val="clear" w:color="auto" w:fill="D9D9D9" w:themeFill="background1" w:themeFillShade="D9"/>
          </w:tcPr>
          <w:p w14:paraId="2EF56026" w14:textId="7C7E2098" w:rsidR="009D29DB" w:rsidRPr="00B92E7F" w:rsidRDefault="0DBE2AC2" w:rsidP="00B92E7F">
            <w:pPr>
              <w:jc w:val="both"/>
              <w:rPr>
                <w:rFonts w:ascii="Times New Roman" w:hAnsi="Times New Roman" w:cs="Times New Roman"/>
                <w:sz w:val="24"/>
                <w:szCs w:val="24"/>
              </w:rPr>
            </w:pPr>
            <w:r w:rsidRPr="00B92E7F">
              <w:rPr>
                <w:rFonts w:ascii="Times New Roman" w:hAnsi="Times New Roman" w:cs="Times New Roman"/>
                <w:sz w:val="24"/>
                <w:szCs w:val="24"/>
              </w:rPr>
              <w:t>Pädeva asutuse kohustus teha koostööd rahapesu ja terrorismi rahastamise tõkestamise eest vastutava asutusega</w:t>
            </w:r>
          </w:p>
        </w:tc>
        <w:tc>
          <w:tcPr>
            <w:tcW w:w="2976" w:type="dxa"/>
            <w:shd w:val="clear" w:color="auto" w:fill="D9E2F3" w:themeFill="accent1" w:themeFillTint="33"/>
            <w:vAlign w:val="center"/>
          </w:tcPr>
          <w:p w14:paraId="16764E46" w14:textId="0DB567CD" w:rsidR="009D29DB" w:rsidRPr="00B92E7F" w:rsidRDefault="0DBE2AC2"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53A59D4F" w14:textId="320631B9" w:rsidR="009D29DB" w:rsidRPr="00B92E7F" w:rsidRDefault="0DBE2AC2"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r w:rsidR="00730EF9" w:rsidRPr="00B92E7F" w14:paraId="3BFB916C" w14:textId="77777777" w:rsidTr="359DC21E">
        <w:tc>
          <w:tcPr>
            <w:tcW w:w="3369" w:type="dxa"/>
            <w:shd w:val="clear" w:color="auto" w:fill="D9D9D9" w:themeFill="background1" w:themeFillShade="D9"/>
          </w:tcPr>
          <w:p w14:paraId="65715220" w14:textId="1F3F346E" w:rsidR="00730EF9" w:rsidRPr="00B92E7F" w:rsidRDefault="00730EF9" w:rsidP="00B92E7F">
            <w:pPr>
              <w:jc w:val="both"/>
              <w:rPr>
                <w:rFonts w:ascii="Times New Roman" w:hAnsi="Times New Roman" w:cs="Times New Roman"/>
                <w:sz w:val="24"/>
                <w:szCs w:val="24"/>
              </w:rPr>
            </w:pPr>
            <w:r w:rsidRPr="00B92E7F">
              <w:rPr>
                <w:rFonts w:ascii="Times New Roman" w:hAnsi="Times New Roman" w:cs="Times New Roman"/>
                <w:sz w:val="24"/>
                <w:szCs w:val="24"/>
              </w:rPr>
              <w:lastRenderedPageBreak/>
              <w:t>Avalikkuse teavitami</w:t>
            </w:r>
            <w:r w:rsidR="61A41AAE" w:rsidRPr="00B92E7F">
              <w:rPr>
                <w:rFonts w:ascii="Times New Roman" w:hAnsi="Times New Roman" w:cs="Times New Roman"/>
                <w:sz w:val="24"/>
                <w:szCs w:val="24"/>
              </w:rPr>
              <w:t>se kohustus</w:t>
            </w:r>
          </w:p>
        </w:tc>
        <w:tc>
          <w:tcPr>
            <w:tcW w:w="2976" w:type="dxa"/>
            <w:shd w:val="clear" w:color="auto" w:fill="D9E2F3" w:themeFill="accent1" w:themeFillTint="33"/>
            <w:vAlign w:val="center"/>
          </w:tcPr>
          <w:p w14:paraId="47689514" w14:textId="6BA41FF9"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c>
          <w:tcPr>
            <w:tcW w:w="2867" w:type="dxa"/>
            <w:shd w:val="clear" w:color="auto" w:fill="D9E2F3" w:themeFill="accent1" w:themeFillTint="33"/>
            <w:vAlign w:val="center"/>
          </w:tcPr>
          <w:p w14:paraId="122BF8FC" w14:textId="126B8666" w:rsidR="00730EF9" w:rsidRPr="00B92E7F" w:rsidRDefault="00730EF9" w:rsidP="00B92E7F">
            <w:pPr>
              <w:jc w:val="center"/>
              <w:rPr>
                <w:rFonts w:ascii="Times New Roman" w:hAnsi="Times New Roman" w:cs="Times New Roman"/>
                <w:b/>
                <w:sz w:val="24"/>
                <w:szCs w:val="24"/>
              </w:rPr>
            </w:pPr>
            <w:r w:rsidRPr="00B92E7F">
              <w:rPr>
                <w:rFonts w:ascii="Times New Roman" w:hAnsi="Times New Roman" w:cs="Times New Roman"/>
                <w:b/>
                <w:sz w:val="24"/>
                <w:szCs w:val="24"/>
              </w:rPr>
              <w:t>+</w:t>
            </w:r>
          </w:p>
        </w:tc>
      </w:tr>
    </w:tbl>
    <w:p w14:paraId="0230A439" w14:textId="77777777" w:rsidR="00633E82" w:rsidRDefault="00633E82" w:rsidP="00B92E7F">
      <w:pPr>
        <w:spacing w:after="0" w:line="240" w:lineRule="auto"/>
        <w:jc w:val="both"/>
        <w:rPr>
          <w:rFonts w:ascii="Times New Roman" w:hAnsi="Times New Roman" w:cs="Times New Roman"/>
          <w:i/>
          <w:iCs/>
          <w:sz w:val="24"/>
          <w:szCs w:val="24"/>
        </w:rPr>
      </w:pPr>
    </w:p>
    <w:p w14:paraId="0F25E92A" w14:textId="7C6678AE" w:rsidR="2A5CA3D3" w:rsidRPr="00B92E7F" w:rsidRDefault="2A5CA3D3" w:rsidP="00B92E7F">
      <w:pPr>
        <w:spacing w:after="0" w:line="240" w:lineRule="auto"/>
        <w:jc w:val="both"/>
        <w:rPr>
          <w:rFonts w:ascii="Times New Roman" w:hAnsi="Times New Roman" w:cs="Times New Roman"/>
          <w:i/>
          <w:iCs/>
          <w:sz w:val="24"/>
          <w:szCs w:val="24"/>
        </w:rPr>
      </w:pPr>
      <w:r w:rsidRPr="00B92E7F">
        <w:rPr>
          <w:rFonts w:ascii="Times New Roman" w:hAnsi="Times New Roman" w:cs="Times New Roman"/>
          <w:i/>
          <w:iCs/>
          <w:sz w:val="24"/>
          <w:szCs w:val="24"/>
        </w:rPr>
        <w:t xml:space="preserve">*Sinisega märgitud lahtrid ilmestavad ühinemise ja jagunemise sätete erisusi </w:t>
      </w:r>
      <w:r w:rsidR="7683B4E4" w:rsidRPr="00B92E7F">
        <w:rPr>
          <w:rFonts w:ascii="Times New Roman" w:hAnsi="Times New Roman" w:cs="Times New Roman"/>
          <w:i/>
          <w:iCs/>
          <w:sz w:val="24"/>
          <w:szCs w:val="24"/>
        </w:rPr>
        <w:t xml:space="preserve">Eesti ja Euroopa Liidu </w:t>
      </w:r>
      <w:r w:rsidR="4023A00A" w:rsidRPr="00B92E7F">
        <w:rPr>
          <w:rFonts w:ascii="Times New Roman" w:hAnsi="Times New Roman" w:cs="Times New Roman"/>
          <w:i/>
          <w:iCs/>
          <w:sz w:val="24"/>
          <w:szCs w:val="24"/>
        </w:rPr>
        <w:t>õigusaktide vahel.</w:t>
      </w:r>
    </w:p>
    <w:p w14:paraId="03DE8C24" w14:textId="4A638BF5" w:rsidR="0E6703AC" w:rsidRPr="00B92E7F" w:rsidRDefault="0E6703AC" w:rsidP="00B92E7F">
      <w:pPr>
        <w:spacing w:after="0" w:line="240" w:lineRule="auto"/>
        <w:jc w:val="both"/>
        <w:rPr>
          <w:rFonts w:ascii="Times New Roman" w:hAnsi="Times New Roman" w:cs="Times New Roman"/>
          <w:i/>
          <w:iCs/>
          <w:sz w:val="24"/>
          <w:szCs w:val="24"/>
        </w:rPr>
      </w:pPr>
    </w:p>
    <w:p w14:paraId="049C7D5A" w14:textId="00A3ADA4" w:rsidR="00730EF9" w:rsidRPr="00B92E7F" w:rsidRDefault="00780CC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koostajate hinnangul on ebamõistlik muuta kehtivat ühinemiste ja jagunemiste süsteemi direktiivile sarnaselt lihtsaks ja primitiivseks, sest juba haldusmenetluse põhimõtteid arvestades on vastuoluline lubada Finantsinspektsioonil anda ühinevale krediidiasutusele </w:t>
      </w:r>
      <w:r w:rsidR="609D7C50" w:rsidRPr="00B92E7F">
        <w:rPr>
          <w:rFonts w:ascii="Times New Roman" w:hAnsi="Times New Roman" w:cs="Times New Roman"/>
          <w:sz w:val="24"/>
          <w:szCs w:val="24"/>
        </w:rPr>
        <w:t>või investeerimisühingule</w:t>
      </w:r>
      <w:r w:rsidR="64994022" w:rsidRPr="00B92E7F">
        <w:rPr>
          <w:rFonts w:ascii="Times New Roman" w:hAnsi="Times New Roman" w:cs="Times New Roman"/>
          <w:sz w:val="24"/>
          <w:szCs w:val="24"/>
        </w:rPr>
        <w:t xml:space="preserve"> </w:t>
      </w:r>
      <w:r w:rsidRPr="00B92E7F">
        <w:rPr>
          <w:rFonts w:ascii="Times New Roman" w:hAnsi="Times New Roman" w:cs="Times New Roman"/>
          <w:sz w:val="24"/>
          <w:szCs w:val="24"/>
        </w:rPr>
        <w:t>õiguslikult mittesiduv ja pigem soovitusliku iseloomuga heakskiit, mida artikli 27i lõige 9 lubab teha ka vaikimisi.</w:t>
      </w:r>
      <w:r w:rsidR="005F1D8B" w:rsidRPr="00B92E7F">
        <w:rPr>
          <w:rFonts w:ascii="Times New Roman" w:hAnsi="Times New Roman" w:cs="Times New Roman"/>
          <w:sz w:val="24"/>
          <w:szCs w:val="24"/>
        </w:rPr>
        <w:t xml:space="preserve"> Asjaolu, et CRD VI näeb ette kergemad nõuded võrreldes </w:t>
      </w:r>
      <w:proofErr w:type="spellStart"/>
      <w:r w:rsidR="005F1D8B" w:rsidRPr="00B92E7F">
        <w:rPr>
          <w:rFonts w:ascii="Times New Roman" w:hAnsi="Times New Roman" w:cs="Times New Roman"/>
          <w:sz w:val="24"/>
          <w:szCs w:val="24"/>
        </w:rPr>
        <w:t>KAS-</w:t>
      </w:r>
      <w:r w:rsidR="35D56B77" w:rsidRPr="00B92E7F">
        <w:rPr>
          <w:rFonts w:ascii="Times New Roman" w:hAnsi="Times New Roman" w:cs="Times New Roman"/>
          <w:sz w:val="24"/>
          <w:szCs w:val="24"/>
        </w:rPr>
        <w:t>i</w:t>
      </w:r>
      <w:proofErr w:type="spellEnd"/>
      <w:r w:rsidR="07E36A9E" w:rsidRPr="00B92E7F">
        <w:rPr>
          <w:rFonts w:ascii="Times New Roman" w:hAnsi="Times New Roman" w:cs="Times New Roman"/>
          <w:sz w:val="24"/>
          <w:szCs w:val="24"/>
        </w:rPr>
        <w:t xml:space="preserve"> ja VPTS-</w:t>
      </w:r>
      <w:r w:rsidR="005F1D8B" w:rsidRPr="00B92E7F">
        <w:rPr>
          <w:rFonts w:ascii="Times New Roman" w:hAnsi="Times New Roman" w:cs="Times New Roman"/>
          <w:sz w:val="24"/>
          <w:szCs w:val="24"/>
        </w:rPr>
        <w:t xml:space="preserve">iga, ei õigusta eelnõu koostajate hinnangul juba kehtiva ja toimiva süsteemi ulatuslikku muutmist, sest olemuslikult ei ole </w:t>
      </w:r>
      <w:r w:rsidR="35D56B77" w:rsidRPr="00B92E7F">
        <w:rPr>
          <w:rFonts w:ascii="Times New Roman" w:hAnsi="Times New Roman" w:cs="Times New Roman"/>
          <w:sz w:val="24"/>
          <w:szCs w:val="24"/>
        </w:rPr>
        <w:t>regulatsiooni</w:t>
      </w:r>
      <w:r w:rsidR="6BC6369E" w:rsidRPr="00B92E7F">
        <w:rPr>
          <w:rFonts w:ascii="Times New Roman" w:hAnsi="Times New Roman" w:cs="Times New Roman"/>
          <w:sz w:val="24"/>
          <w:szCs w:val="24"/>
        </w:rPr>
        <w:t>de</w:t>
      </w:r>
      <w:r w:rsidR="005F1D8B" w:rsidRPr="00B92E7F">
        <w:rPr>
          <w:rFonts w:ascii="Times New Roman" w:hAnsi="Times New Roman" w:cs="Times New Roman"/>
          <w:sz w:val="24"/>
          <w:szCs w:val="24"/>
        </w:rPr>
        <w:t xml:space="preserve"> vahelised erisused piisavalt suured, et </w:t>
      </w:r>
      <w:r w:rsidR="32EF90D3" w:rsidRPr="00B92E7F">
        <w:rPr>
          <w:rFonts w:ascii="Times New Roman" w:hAnsi="Times New Roman" w:cs="Times New Roman"/>
          <w:sz w:val="24"/>
          <w:szCs w:val="24"/>
        </w:rPr>
        <w:t>muuta kehtivate seaduste loogikat</w:t>
      </w:r>
      <w:r w:rsidR="35D56B77" w:rsidRPr="00B92E7F">
        <w:rPr>
          <w:rFonts w:ascii="Times New Roman" w:hAnsi="Times New Roman" w:cs="Times New Roman"/>
          <w:sz w:val="24"/>
          <w:szCs w:val="24"/>
        </w:rPr>
        <w:t>.</w:t>
      </w:r>
      <w:r w:rsidR="005F1D8B" w:rsidRPr="00B92E7F">
        <w:rPr>
          <w:rFonts w:ascii="Times New Roman" w:hAnsi="Times New Roman" w:cs="Times New Roman"/>
          <w:sz w:val="24"/>
          <w:szCs w:val="24"/>
        </w:rPr>
        <w:t xml:space="preserve"> Veel enam, põhjusel, et </w:t>
      </w:r>
      <w:r w:rsidRPr="00B92E7F">
        <w:rPr>
          <w:rFonts w:ascii="Times New Roman" w:hAnsi="Times New Roman" w:cs="Times New Roman"/>
          <w:sz w:val="24"/>
          <w:szCs w:val="24"/>
        </w:rPr>
        <w:t xml:space="preserve">direktiivis sätestatu on miinimum, on liikmesriikidel õigus sätestada siseriiklikult rangemad nõuded niikaua, kui CRD </w:t>
      </w:r>
      <w:proofErr w:type="spellStart"/>
      <w:r w:rsidRPr="00B92E7F">
        <w:rPr>
          <w:rFonts w:ascii="Times New Roman" w:hAnsi="Times New Roman" w:cs="Times New Roman"/>
          <w:sz w:val="24"/>
          <w:szCs w:val="24"/>
        </w:rPr>
        <w:t>VI-s</w:t>
      </w:r>
      <w:proofErr w:type="spellEnd"/>
      <w:r w:rsidRPr="00B92E7F">
        <w:rPr>
          <w:rFonts w:ascii="Times New Roman" w:hAnsi="Times New Roman" w:cs="Times New Roman"/>
          <w:sz w:val="24"/>
          <w:szCs w:val="24"/>
        </w:rPr>
        <w:t xml:space="preserve"> sätestatud miinimum on täidetud ning rangemad nõuded on kooskõlas Euroopa Liidu õigusega. Seetõttu täiendatakse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6. </w:t>
      </w:r>
      <w:r w:rsidR="64994022" w:rsidRPr="00B92E7F">
        <w:rPr>
          <w:rFonts w:ascii="Times New Roman" w:hAnsi="Times New Roman" w:cs="Times New Roman"/>
          <w:sz w:val="24"/>
          <w:szCs w:val="24"/>
        </w:rPr>
        <w:t>peatükki</w:t>
      </w:r>
      <w:r w:rsidR="39408A9B" w:rsidRPr="00B92E7F">
        <w:rPr>
          <w:rFonts w:ascii="Times New Roman" w:hAnsi="Times New Roman" w:cs="Times New Roman"/>
          <w:sz w:val="24"/>
          <w:szCs w:val="24"/>
        </w:rPr>
        <w:t xml:space="preserve"> ja VPTS-i 13. </w:t>
      </w:r>
      <w:r w:rsidRPr="00B92E7F">
        <w:rPr>
          <w:rFonts w:ascii="Times New Roman" w:hAnsi="Times New Roman" w:cs="Times New Roman"/>
          <w:sz w:val="24"/>
          <w:szCs w:val="24"/>
        </w:rPr>
        <w:t>peatükki</w:t>
      </w:r>
      <w:r w:rsidR="00222E59" w:rsidRPr="00B92E7F">
        <w:rPr>
          <w:rFonts w:ascii="Times New Roman" w:hAnsi="Times New Roman" w:cs="Times New Roman"/>
          <w:sz w:val="24"/>
          <w:szCs w:val="24"/>
        </w:rPr>
        <w:t xml:space="preserve">, FELS-i ja </w:t>
      </w:r>
      <w:proofErr w:type="spellStart"/>
      <w:r w:rsidR="00222E59" w:rsidRPr="00B92E7F">
        <w:rPr>
          <w:rFonts w:ascii="Times New Roman" w:hAnsi="Times New Roman" w:cs="Times New Roman"/>
          <w:sz w:val="24"/>
          <w:szCs w:val="24"/>
        </w:rPr>
        <w:t>RahaPTS</w:t>
      </w:r>
      <w:proofErr w:type="spellEnd"/>
      <w:r w:rsidR="00222E59" w:rsidRPr="00B92E7F">
        <w:rPr>
          <w:rFonts w:ascii="Times New Roman" w:hAnsi="Times New Roman" w:cs="Times New Roman"/>
          <w:sz w:val="24"/>
          <w:szCs w:val="24"/>
        </w:rPr>
        <w:t xml:space="preserve">-i </w:t>
      </w:r>
      <w:r w:rsidRPr="00B92E7F">
        <w:rPr>
          <w:rFonts w:ascii="Times New Roman" w:hAnsi="Times New Roman" w:cs="Times New Roman"/>
          <w:sz w:val="24"/>
          <w:szCs w:val="24"/>
        </w:rPr>
        <w:t>lähtuvalt direktiivi</w:t>
      </w:r>
      <w:r w:rsidR="00222E59" w:rsidRPr="00B92E7F">
        <w:rPr>
          <w:rFonts w:ascii="Times New Roman" w:hAnsi="Times New Roman" w:cs="Times New Roman"/>
          <w:sz w:val="24"/>
          <w:szCs w:val="24"/>
        </w:rPr>
        <w:t xml:space="preserve"> ühinemise ja jagunemise</w:t>
      </w:r>
      <w:r w:rsidRPr="00B92E7F">
        <w:rPr>
          <w:rFonts w:ascii="Times New Roman" w:hAnsi="Times New Roman" w:cs="Times New Roman"/>
          <w:sz w:val="24"/>
          <w:szCs w:val="24"/>
        </w:rPr>
        <w:t xml:space="preserve"> sätetest, millesarnaseid Eesti õigus seni ei sisalda</w:t>
      </w:r>
      <w:r w:rsidR="00222E59" w:rsidRPr="00B92E7F">
        <w:rPr>
          <w:rFonts w:ascii="Times New Roman" w:hAnsi="Times New Roman" w:cs="Times New Roman"/>
          <w:sz w:val="24"/>
          <w:szCs w:val="24"/>
        </w:rPr>
        <w:t>.</w:t>
      </w:r>
      <w:r w:rsidR="005F1D8B" w:rsidRPr="00B92E7F">
        <w:rPr>
          <w:rFonts w:ascii="Times New Roman" w:hAnsi="Times New Roman" w:cs="Times New Roman"/>
          <w:sz w:val="24"/>
          <w:szCs w:val="24"/>
        </w:rPr>
        <w:t xml:space="preserve"> </w:t>
      </w:r>
    </w:p>
    <w:p w14:paraId="2D707CB7" w14:textId="77777777" w:rsidR="005367C5" w:rsidRPr="00B92E7F" w:rsidRDefault="005367C5" w:rsidP="00B92E7F">
      <w:pPr>
        <w:spacing w:after="0" w:line="240" w:lineRule="auto"/>
        <w:jc w:val="both"/>
        <w:rPr>
          <w:rFonts w:ascii="Times New Roman" w:hAnsi="Times New Roman" w:cs="Times New Roman"/>
          <w:sz w:val="24"/>
          <w:szCs w:val="24"/>
        </w:rPr>
      </w:pPr>
    </w:p>
    <w:p w14:paraId="43265C3B" w14:textId="2AF38580" w:rsidR="00A842F3" w:rsidRPr="00B92E7F" w:rsidRDefault="005367C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Oluliste varade ja kohustuste ülekandmist reguleerib CRD </w:t>
      </w:r>
      <w:proofErr w:type="spellStart"/>
      <w:r w:rsidRPr="00B92E7F">
        <w:rPr>
          <w:rFonts w:ascii="Times New Roman" w:hAnsi="Times New Roman" w:cs="Times New Roman"/>
          <w:sz w:val="24"/>
          <w:szCs w:val="24"/>
        </w:rPr>
        <w:t>VI-s</w:t>
      </w:r>
      <w:proofErr w:type="spellEnd"/>
      <w:r w:rsidRPr="00B92E7F">
        <w:rPr>
          <w:rFonts w:ascii="Times New Roman" w:hAnsi="Times New Roman" w:cs="Times New Roman"/>
          <w:sz w:val="24"/>
          <w:szCs w:val="24"/>
        </w:rPr>
        <w:t xml:space="preserve"> artikkel 27f</w:t>
      </w:r>
      <w:r w:rsidR="00C30E2E" w:rsidRPr="00B92E7F">
        <w:rPr>
          <w:rFonts w:ascii="Times New Roman" w:hAnsi="Times New Roman" w:cs="Times New Roman"/>
          <w:sz w:val="24"/>
          <w:szCs w:val="24"/>
        </w:rPr>
        <w:t>. Oma olemuselt sarnane</w:t>
      </w:r>
      <w:r w:rsidR="37D61E90" w:rsidRPr="00B92E7F">
        <w:rPr>
          <w:rFonts w:ascii="Times New Roman" w:hAnsi="Times New Roman" w:cs="Times New Roman"/>
          <w:sz w:val="24"/>
          <w:szCs w:val="24"/>
        </w:rPr>
        <w:t>b</w:t>
      </w:r>
      <w:r w:rsidR="00C30E2E" w:rsidRPr="00B92E7F">
        <w:rPr>
          <w:rFonts w:ascii="Times New Roman" w:hAnsi="Times New Roman" w:cs="Times New Roman"/>
          <w:sz w:val="24"/>
          <w:szCs w:val="24"/>
        </w:rPr>
        <w:t xml:space="preserve"> ülekandmine kõige enam ühinemisele ja jagunemisele, sest üldistatult seisneb mõlema tehingu põhimõte selles, et varad ja kohustused liiguvad ühest ühingust teise. Erinevalt ühinemisest ja jagunemisest ei eelda artikkel 27f, et finantsjärelevalve asutus sekkuks otseselt ja aktiivselt ülekandmisesse, </w:t>
      </w:r>
      <w:r w:rsidR="245D3CEB" w:rsidRPr="00B92E7F">
        <w:rPr>
          <w:rFonts w:ascii="Times New Roman" w:hAnsi="Times New Roman" w:cs="Times New Roman"/>
          <w:sz w:val="24"/>
          <w:szCs w:val="24"/>
        </w:rPr>
        <w:t>vajalik on vaid</w:t>
      </w:r>
      <w:r w:rsidR="00C30E2E" w:rsidRPr="00B92E7F">
        <w:rPr>
          <w:rFonts w:ascii="Times New Roman" w:hAnsi="Times New Roman" w:cs="Times New Roman"/>
          <w:sz w:val="24"/>
          <w:szCs w:val="24"/>
        </w:rPr>
        <w:t xml:space="preserve"> eelnev teavit</w:t>
      </w:r>
      <w:r w:rsidR="6BDD9ECD" w:rsidRPr="00B92E7F">
        <w:rPr>
          <w:rFonts w:ascii="Times New Roman" w:hAnsi="Times New Roman" w:cs="Times New Roman"/>
          <w:sz w:val="24"/>
          <w:szCs w:val="24"/>
        </w:rPr>
        <w:t>us</w:t>
      </w:r>
      <w:r w:rsidR="00C30E2E" w:rsidRPr="00B92E7F">
        <w:rPr>
          <w:rFonts w:ascii="Times New Roman" w:hAnsi="Times New Roman" w:cs="Times New Roman"/>
          <w:sz w:val="24"/>
          <w:szCs w:val="24"/>
        </w:rPr>
        <w:t>. Varad</w:t>
      </w:r>
      <w:r w:rsidR="67AA261B" w:rsidRPr="00B92E7F">
        <w:rPr>
          <w:rFonts w:ascii="Times New Roman" w:hAnsi="Times New Roman" w:cs="Times New Roman"/>
          <w:sz w:val="24"/>
          <w:szCs w:val="24"/>
        </w:rPr>
        <w:t>e</w:t>
      </w:r>
      <w:r w:rsidR="00C30E2E" w:rsidRPr="00B92E7F">
        <w:rPr>
          <w:rFonts w:ascii="Times New Roman" w:hAnsi="Times New Roman" w:cs="Times New Roman"/>
          <w:sz w:val="24"/>
          <w:szCs w:val="24"/>
        </w:rPr>
        <w:t xml:space="preserve"> ja kohustuste ülekandmist kvalifitseeritakse oluliseks, kui tehing moodustab krediidiasutuse</w:t>
      </w:r>
      <w:r w:rsidR="7F8501B2" w:rsidRPr="00B92E7F">
        <w:rPr>
          <w:rFonts w:ascii="Times New Roman" w:hAnsi="Times New Roman" w:cs="Times New Roman"/>
          <w:sz w:val="24"/>
          <w:szCs w:val="24"/>
        </w:rPr>
        <w:t xml:space="preserve"> või valdusettevõtja</w:t>
      </w:r>
      <w:r w:rsidR="00C30E2E" w:rsidRPr="00B92E7F">
        <w:rPr>
          <w:rFonts w:ascii="Times New Roman" w:hAnsi="Times New Roman" w:cs="Times New Roman"/>
          <w:sz w:val="24"/>
          <w:szCs w:val="24"/>
        </w:rPr>
        <w:t xml:space="preserve"> koguvaradest või -kohustustest vähemalt kümme protsenti või 15 protsenti, kui ülekandmises osalevad samasse konsolideerimisgruppi kuuluvad krediidiasutused</w:t>
      </w:r>
      <w:r w:rsidR="61D46803" w:rsidRPr="00B92E7F">
        <w:rPr>
          <w:rFonts w:ascii="Times New Roman" w:hAnsi="Times New Roman" w:cs="Times New Roman"/>
          <w:sz w:val="24"/>
          <w:szCs w:val="24"/>
        </w:rPr>
        <w:t xml:space="preserve"> või valdusettevõtjad</w:t>
      </w:r>
      <w:r w:rsidR="00C30E2E" w:rsidRPr="00B92E7F">
        <w:rPr>
          <w:rFonts w:ascii="Times New Roman" w:hAnsi="Times New Roman" w:cs="Times New Roman"/>
          <w:sz w:val="24"/>
          <w:szCs w:val="24"/>
        </w:rPr>
        <w:t xml:space="preserve">. Tulenevalt oma tegevuse sarnasusest ühinemistele ja jagunemistele, täiendatakse </w:t>
      </w:r>
      <w:proofErr w:type="spellStart"/>
      <w:r w:rsidR="00C30E2E" w:rsidRPr="00B92E7F">
        <w:rPr>
          <w:rFonts w:ascii="Times New Roman" w:hAnsi="Times New Roman" w:cs="Times New Roman"/>
          <w:sz w:val="24"/>
          <w:szCs w:val="24"/>
        </w:rPr>
        <w:t>KAS-i</w:t>
      </w:r>
      <w:proofErr w:type="spellEnd"/>
      <w:r w:rsidR="00C30E2E" w:rsidRPr="00B92E7F">
        <w:rPr>
          <w:rFonts w:ascii="Times New Roman" w:hAnsi="Times New Roman" w:cs="Times New Roman"/>
          <w:sz w:val="24"/>
          <w:szCs w:val="24"/>
        </w:rPr>
        <w:t xml:space="preserve"> 6. peatükki sellekohase </w:t>
      </w:r>
      <w:r w:rsidR="48DBBE2B" w:rsidRPr="00B92E7F">
        <w:rPr>
          <w:rFonts w:ascii="Times New Roman" w:hAnsi="Times New Roman" w:cs="Times New Roman"/>
          <w:sz w:val="24"/>
          <w:szCs w:val="24"/>
        </w:rPr>
        <w:t>jao ja paragrahviga.</w:t>
      </w:r>
    </w:p>
    <w:p w14:paraId="12AABC19" w14:textId="5F646EDD" w:rsidR="69EE874A" w:rsidRPr="00B92E7F" w:rsidRDefault="69EE874A" w:rsidP="00B92E7F">
      <w:pPr>
        <w:spacing w:after="0" w:line="240" w:lineRule="auto"/>
        <w:jc w:val="both"/>
        <w:rPr>
          <w:rFonts w:ascii="Times New Roman" w:hAnsi="Times New Roman" w:cs="Times New Roman"/>
          <w:sz w:val="24"/>
          <w:szCs w:val="24"/>
        </w:rPr>
      </w:pPr>
    </w:p>
    <w:p w14:paraId="5F1C8AB2" w14:textId="1F274874" w:rsidR="720471FE" w:rsidRPr="00B92E7F" w:rsidRDefault="720471F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ÜRO ja Euroopa Komisjoni poolt juhitavad kliimaneutraalsuse ja kestliku majandusele ülemineku algatused (eelkõige Pariisi kokkulepe ja Euroopa roheline kokkulepe) ei jäta puutumata ka finantssektorit, </w:t>
      </w:r>
      <w:r w:rsidR="60055413" w:rsidRPr="00B92E7F">
        <w:rPr>
          <w:rFonts w:ascii="Times New Roman" w:hAnsi="Times New Roman" w:cs="Times New Roman"/>
          <w:sz w:val="24"/>
          <w:szCs w:val="24"/>
        </w:rPr>
        <w:t>sest keskkonna halvenemise ja elurikkuse kadumisest tulenevad probleemid mõjutavad majandust tervikuna ja seeläbi ka finantsturgude stabiilsust. Keskkonnaalas</w:t>
      </w:r>
      <w:r w:rsidR="2207AC06" w:rsidRPr="00B92E7F">
        <w:rPr>
          <w:rFonts w:ascii="Times New Roman" w:hAnsi="Times New Roman" w:cs="Times New Roman"/>
          <w:sz w:val="24"/>
          <w:szCs w:val="24"/>
        </w:rPr>
        <w:t xml:space="preserve">te mõjude hindamine ei ole lineaarne ja stoiline protsess, samuti ei ole võimalik ühel ajahetkel siduvalt ette näha kõiki riskikohti ning nende tekkimise situatsioone. </w:t>
      </w:r>
      <w:r w:rsidR="01603163" w:rsidRPr="00B92E7F">
        <w:rPr>
          <w:rFonts w:ascii="Times New Roman" w:hAnsi="Times New Roman" w:cs="Times New Roman"/>
          <w:sz w:val="24"/>
          <w:szCs w:val="24"/>
        </w:rPr>
        <w:t>Kuivõrd krediidiasutused on kahjude hajutamiseks seadnud riskipositsioone erinevates sektorites,</w:t>
      </w:r>
      <w:r w:rsidR="426DDC57" w:rsidRPr="00B92E7F">
        <w:rPr>
          <w:rFonts w:ascii="Times New Roman" w:hAnsi="Times New Roman" w:cs="Times New Roman"/>
          <w:sz w:val="24"/>
          <w:szCs w:val="24"/>
        </w:rPr>
        <w:t xml:space="preserve"> avaldavad näiteks </w:t>
      </w:r>
      <w:r w:rsidR="48A3B985" w:rsidRPr="00B92E7F">
        <w:rPr>
          <w:rFonts w:ascii="Times New Roman" w:hAnsi="Times New Roman" w:cs="Times New Roman"/>
          <w:sz w:val="24"/>
          <w:szCs w:val="24"/>
        </w:rPr>
        <w:t>põllumajanduses või kaevanduses aset leidvad kliimamuutustest tulenevad mõjud (</w:t>
      </w:r>
      <w:r w:rsidR="7D56D552" w:rsidRPr="00B92E7F">
        <w:rPr>
          <w:rFonts w:ascii="Times New Roman" w:hAnsi="Times New Roman" w:cs="Times New Roman"/>
          <w:sz w:val="24"/>
          <w:szCs w:val="24"/>
        </w:rPr>
        <w:t>üleujutused, maastikupõlengud, erosioon vms)</w:t>
      </w:r>
      <w:r w:rsidR="48A3B985" w:rsidRPr="00B92E7F">
        <w:rPr>
          <w:rFonts w:ascii="Times New Roman" w:hAnsi="Times New Roman" w:cs="Times New Roman"/>
          <w:sz w:val="24"/>
          <w:szCs w:val="24"/>
        </w:rPr>
        <w:t xml:space="preserve"> otsesest efekti krediidiasutuste riskide juhtimisele ja seeläbi ka kasumile</w:t>
      </w:r>
      <w:r w:rsidR="567B4644" w:rsidRPr="00B92E7F">
        <w:rPr>
          <w:rFonts w:ascii="Times New Roman" w:hAnsi="Times New Roman" w:cs="Times New Roman"/>
          <w:sz w:val="24"/>
          <w:szCs w:val="24"/>
        </w:rPr>
        <w:t xml:space="preserve"> ning liikmesriikide finantsstabiilsusele</w:t>
      </w:r>
      <w:r w:rsidR="48A3B985" w:rsidRPr="00B92E7F">
        <w:rPr>
          <w:rFonts w:ascii="Times New Roman" w:hAnsi="Times New Roman" w:cs="Times New Roman"/>
          <w:sz w:val="24"/>
          <w:szCs w:val="24"/>
        </w:rPr>
        <w:t xml:space="preserve">. </w:t>
      </w:r>
      <w:r w:rsidR="4E7E65CE" w:rsidRPr="00B92E7F">
        <w:rPr>
          <w:rFonts w:ascii="Times New Roman" w:hAnsi="Times New Roman" w:cs="Times New Roman"/>
          <w:sz w:val="24"/>
          <w:szCs w:val="24"/>
        </w:rPr>
        <w:t xml:space="preserve">Võimalike </w:t>
      </w:r>
      <w:r w:rsidR="5F5EF123" w:rsidRPr="00B92E7F">
        <w:rPr>
          <w:rFonts w:ascii="Times New Roman" w:hAnsi="Times New Roman" w:cs="Times New Roman"/>
          <w:sz w:val="24"/>
          <w:szCs w:val="24"/>
        </w:rPr>
        <w:t>kliima</w:t>
      </w:r>
      <w:r w:rsidR="4E7E65CE" w:rsidRPr="00B92E7F">
        <w:rPr>
          <w:rFonts w:ascii="Times New Roman" w:hAnsi="Times New Roman" w:cs="Times New Roman"/>
          <w:sz w:val="24"/>
          <w:szCs w:val="24"/>
        </w:rPr>
        <w:t xml:space="preserve">mõjutuste paremaks juhtimiseks ja prognoosimiseks kohustab CRD VI krediidiasutusi </w:t>
      </w:r>
      <w:r w:rsidR="4F02B96B" w:rsidRPr="00B92E7F">
        <w:rPr>
          <w:rFonts w:ascii="Times New Roman" w:hAnsi="Times New Roman" w:cs="Times New Roman"/>
          <w:sz w:val="24"/>
          <w:szCs w:val="24"/>
        </w:rPr>
        <w:t>hindama keskkonna-, sotsiaalseid ja juhtimisalaseid riske</w:t>
      </w:r>
      <w:r w:rsidR="4485FCBE" w:rsidRPr="00B92E7F">
        <w:rPr>
          <w:rFonts w:ascii="Times New Roman" w:hAnsi="Times New Roman" w:cs="Times New Roman"/>
          <w:sz w:val="24"/>
          <w:szCs w:val="24"/>
        </w:rPr>
        <w:t xml:space="preserve"> </w:t>
      </w:r>
      <w:r w:rsidR="165C6176" w:rsidRPr="00B92E7F">
        <w:rPr>
          <w:rFonts w:ascii="Times New Roman" w:hAnsi="Times New Roman" w:cs="Times New Roman"/>
          <w:sz w:val="24"/>
          <w:szCs w:val="24"/>
        </w:rPr>
        <w:t xml:space="preserve">(edaspidi ka </w:t>
      </w:r>
      <w:r w:rsidR="165C6176" w:rsidRPr="00B92E7F">
        <w:rPr>
          <w:rFonts w:ascii="Times New Roman" w:hAnsi="Times New Roman" w:cs="Times New Roman"/>
          <w:i/>
          <w:iCs/>
          <w:sz w:val="24"/>
          <w:szCs w:val="24"/>
        </w:rPr>
        <w:t>ESG</w:t>
      </w:r>
      <w:r w:rsidR="165C6176" w:rsidRPr="00B92E7F">
        <w:rPr>
          <w:rFonts w:ascii="Times New Roman" w:hAnsi="Times New Roman" w:cs="Times New Roman"/>
          <w:sz w:val="24"/>
          <w:szCs w:val="24"/>
        </w:rPr>
        <w:t xml:space="preserve">) </w:t>
      </w:r>
      <w:r w:rsidR="4F02B96B" w:rsidRPr="00B92E7F">
        <w:rPr>
          <w:rFonts w:ascii="Times New Roman" w:hAnsi="Times New Roman" w:cs="Times New Roman"/>
          <w:sz w:val="24"/>
          <w:szCs w:val="24"/>
        </w:rPr>
        <w:t xml:space="preserve">nii lühikeses, keskmises kui ka pikas perspektiivis. </w:t>
      </w:r>
      <w:r w:rsidR="3CE411A3" w:rsidRPr="00B92E7F">
        <w:rPr>
          <w:rFonts w:ascii="Times New Roman" w:hAnsi="Times New Roman" w:cs="Times New Roman"/>
          <w:sz w:val="24"/>
          <w:szCs w:val="24"/>
        </w:rPr>
        <w:t>Selleks peavad krediidiasutused vaatama</w:t>
      </w:r>
      <w:r w:rsidR="578CA831" w:rsidRPr="00B92E7F">
        <w:rPr>
          <w:rFonts w:ascii="Times New Roman" w:hAnsi="Times New Roman" w:cs="Times New Roman"/>
          <w:sz w:val="24"/>
          <w:szCs w:val="24"/>
        </w:rPr>
        <w:t xml:space="preserve"> üle</w:t>
      </w:r>
      <w:r w:rsidR="3CE411A3" w:rsidRPr="00B92E7F">
        <w:rPr>
          <w:rFonts w:ascii="Times New Roman" w:hAnsi="Times New Roman" w:cs="Times New Roman"/>
          <w:sz w:val="24"/>
          <w:szCs w:val="24"/>
        </w:rPr>
        <w:t xml:space="preserve"> oma sisemised protsessid, riskijuhtimise-, juhtimise- ja tasustamispõhimõtted, seadma keskkonnaalaseid eesmärke ning </w:t>
      </w:r>
      <w:r w:rsidR="25C1F7CC" w:rsidRPr="00B92E7F">
        <w:rPr>
          <w:rFonts w:ascii="Times New Roman" w:hAnsi="Times New Roman" w:cs="Times New Roman"/>
          <w:sz w:val="24"/>
          <w:szCs w:val="24"/>
        </w:rPr>
        <w:t xml:space="preserve">tagama nende täitmise. </w:t>
      </w:r>
    </w:p>
    <w:p w14:paraId="1EA66068" w14:textId="77777777" w:rsidR="00A842F3" w:rsidRPr="00B92E7F" w:rsidRDefault="00A842F3" w:rsidP="00B92E7F">
      <w:pPr>
        <w:spacing w:after="0" w:line="240" w:lineRule="auto"/>
        <w:jc w:val="both"/>
        <w:rPr>
          <w:rFonts w:ascii="Times New Roman" w:hAnsi="Times New Roman" w:cs="Times New Roman"/>
          <w:sz w:val="24"/>
          <w:szCs w:val="24"/>
        </w:rPr>
      </w:pPr>
    </w:p>
    <w:p w14:paraId="299997C5" w14:textId="4448DA54" w:rsidR="00DC0B41" w:rsidRPr="00B92E7F" w:rsidRDefault="0251AAE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Olulise teemana käsitleb</w:t>
      </w:r>
      <w:r w:rsidR="441F5402" w:rsidRPr="00B92E7F">
        <w:rPr>
          <w:rFonts w:ascii="Times New Roman" w:hAnsi="Times New Roman" w:cs="Times New Roman"/>
          <w:sz w:val="24"/>
          <w:szCs w:val="24"/>
        </w:rPr>
        <w:t xml:space="preserve"> CRD VI </w:t>
      </w:r>
      <w:r w:rsidR="6610AFFF" w:rsidRPr="00B92E7F">
        <w:rPr>
          <w:rFonts w:ascii="Times New Roman" w:hAnsi="Times New Roman" w:cs="Times New Roman"/>
          <w:sz w:val="24"/>
          <w:szCs w:val="24"/>
        </w:rPr>
        <w:t>ka</w:t>
      </w:r>
      <w:r w:rsidR="035097E8" w:rsidRPr="00B92E7F">
        <w:rPr>
          <w:rFonts w:ascii="Times New Roman" w:eastAsia="Times New Roman" w:hAnsi="Times New Roman" w:cs="Times New Roman"/>
          <w:color w:val="000000" w:themeColor="text1"/>
          <w:sz w:val="24"/>
          <w:szCs w:val="24"/>
        </w:rPr>
        <w:t xml:space="preserve"> </w:t>
      </w:r>
      <w:r w:rsidR="2899C758" w:rsidRPr="00B92E7F">
        <w:rPr>
          <w:rFonts w:ascii="Times New Roman" w:eastAsia="Times New Roman" w:hAnsi="Times New Roman" w:cs="Times New Roman"/>
          <w:color w:val="000000" w:themeColor="text1"/>
          <w:sz w:val="24"/>
          <w:szCs w:val="24"/>
        </w:rPr>
        <w:t>krediidiasutuste, investeer</w:t>
      </w:r>
      <w:r w:rsidR="7445D9FE" w:rsidRPr="00B92E7F">
        <w:rPr>
          <w:rFonts w:ascii="Times New Roman" w:eastAsia="Times New Roman" w:hAnsi="Times New Roman" w:cs="Times New Roman"/>
          <w:color w:val="000000" w:themeColor="text1"/>
          <w:sz w:val="24"/>
          <w:szCs w:val="24"/>
        </w:rPr>
        <w:t>i</w:t>
      </w:r>
      <w:r w:rsidR="2899C758" w:rsidRPr="00B92E7F">
        <w:rPr>
          <w:rFonts w:ascii="Times New Roman" w:eastAsia="Times New Roman" w:hAnsi="Times New Roman" w:cs="Times New Roman"/>
          <w:color w:val="000000" w:themeColor="text1"/>
          <w:sz w:val="24"/>
          <w:szCs w:val="24"/>
        </w:rPr>
        <w:t>misühingute</w:t>
      </w:r>
      <w:r w:rsidR="035097E8" w:rsidRPr="00B92E7F">
        <w:rPr>
          <w:rFonts w:ascii="Times New Roman" w:eastAsia="Times New Roman" w:hAnsi="Times New Roman" w:cs="Times New Roman"/>
          <w:color w:val="000000" w:themeColor="text1"/>
          <w:sz w:val="24"/>
          <w:szCs w:val="24"/>
        </w:rPr>
        <w:t xml:space="preserve"> ning</w:t>
      </w:r>
      <w:r w:rsidR="1295A4EB" w:rsidRPr="00B92E7F">
        <w:rPr>
          <w:rFonts w:ascii="Times New Roman" w:eastAsia="Times New Roman" w:hAnsi="Times New Roman" w:cs="Times New Roman"/>
          <w:color w:val="000000" w:themeColor="text1"/>
          <w:sz w:val="24"/>
          <w:szCs w:val="24"/>
        </w:rPr>
        <w:t xml:space="preserve"> artikli 21a lõike 1 kohaldamisalasse kuuluvate</w:t>
      </w:r>
      <w:r w:rsidR="491E5A17" w:rsidRPr="00B92E7F">
        <w:rPr>
          <w:rFonts w:ascii="Times New Roman" w:eastAsia="Times New Roman" w:hAnsi="Times New Roman" w:cs="Times New Roman"/>
          <w:color w:val="000000" w:themeColor="text1"/>
          <w:sz w:val="24"/>
          <w:szCs w:val="24"/>
        </w:rPr>
        <w:t xml:space="preserve"> valdusettevõtjate</w:t>
      </w:r>
      <w:r w:rsidR="035097E8" w:rsidRPr="00B92E7F">
        <w:rPr>
          <w:rFonts w:ascii="Times New Roman" w:eastAsia="Times New Roman" w:hAnsi="Times New Roman" w:cs="Times New Roman"/>
          <w:color w:val="000000" w:themeColor="text1"/>
          <w:sz w:val="24"/>
          <w:szCs w:val="24"/>
        </w:rPr>
        <w:t xml:space="preserve"> </w:t>
      </w:r>
      <w:r w:rsidR="441F5402" w:rsidRPr="00B92E7F">
        <w:rPr>
          <w:rFonts w:ascii="Times New Roman" w:hAnsi="Times New Roman" w:cs="Times New Roman"/>
          <w:sz w:val="24"/>
          <w:szCs w:val="24"/>
        </w:rPr>
        <w:t>juhtidele</w:t>
      </w:r>
      <w:r w:rsidR="015AD387" w:rsidRPr="00B92E7F">
        <w:rPr>
          <w:rFonts w:ascii="Times New Roman" w:hAnsi="Times New Roman" w:cs="Times New Roman"/>
          <w:sz w:val="24"/>
          <w:szCs w:val="24"/>
        </w:rPr>
        <w:t xml:space="preserve"> ja võtmeisikutele</w:t>
      </w:r>
      <w:r w:rsidR="441F5402" w:rsidRPr="00B92E7F">
        <w:rPr>
          <w:rFonts w:ascii="Times New Roman" w:hAnsi="Times New Roman" w:cs="Times New Roman"/>
          <w:sz w:val="24"/>
          <w:szCs w:val="24"/>
        </w:rPr>
        <w:t xml:space="preserve"> esitatava</w:t>
      </w:r>
      <w:r w:rsidR="7A49C9A8" w:rsidRPr="00B92E7F">
        <w:rPr>
          <w:rFonts w:ascii="Times New Roman" w:hAnsi="Times New Roman" w:cs="Times New Roman"/>
          <w:sz w:val="24"/>
          <w:szCs w:val="24"/>
        </w:rPr>
        <w:t>i</w:t>
      </w:r>
      <w:r w:rsidR="441F5402" w:rsidRPr="00B92E7F">
        <w:rPr>
          <w:rFonts w:ascii="Times New Roman" w:hAnsi="Times New Roman" w:cs="Times New Roman"/>
          <w:sz w:val="24"/>
          <w:szCs w:val="24"/>
        </w:rPr>
        <w:t>d nõude</w:t>
      </w:r>
      <w:r w:rsidR="4A159A3A" w:rsidRPr="00B92E7F">
        <w:rPr>
          <w:rFonts w:ascii="Times New Roman" w:hAnsi="Times New Roman" w:cs="Times New Roman"/>
          <w:sz w:val="24"/>
          <w:szCs w:val="24"/>
        </w:rPr>
        <w:t>i</w:t>
      </w:r>
      <w:r w:rsidR="441F5402" w:rsidRPr="00B92E7F">
        <w:rPr>
          <w:rFonts w:ascii="Times New Roman" w:hAnsi="Times New Roman" w:cs="Times New Roman"/>
          <w:sz w:val="24"/>
          <w:szCs w:val="24"/>
        </w:rPr>
        <w:t>d</w:t>
      </w:r>
      <w:r w:rsidR="04843CDA" w:rsidRPr="00B92E7F">
        <w:rPr>
          <w:rFonts w:ascii="Times New Roman" w:hAnsi="Times New Roman" w:cs="Times New Roman"/>
          <w:sz w:val="24"/>
          <w:szCs w:val="24"/>
        </w:rPr>
        <w:t xml:space="preserve">. </w:t>
      </w:r>
      <w:r w:rsidR="3F163213" w:rsidRPr="00B92E7F">
        <w:rPr>
          <w:rFonts w:ascii="Times New Roman" w:hAnsi="Times New Roman" w:cs="Times New Roman"/>
          <w:sz w:val="24"/>
          <w:szCs w:val="24"/>
        </w:rPr>
        <w:t>Kehtiv</w:t>
      </w:r>
      <w:r w:rsidR="447E24A6" w:rsidRPr="00B92E7F">
        <w:rPr>
          <w:rFonts w:ascii="Times New Roman" w:hAnsi="Times New Roman" w:cs="Times New Roman"/>
          <w:sz w:val="24"/>
          <w:szCs w:val="24"/>
        </w:rPr>
        <w:t>ad</w:t>
      </w:r>
      <w:r w:rsidR="3F163213" w:rsidRPr="00B92E7F">
        <w:rPr>
          <w:rFonts w:ascii="Times New Roman" w:hAnsi="Times New Roman" w:cs="Times New Roman"/>
          <w:sz w:val="24"/>
          <w:szCs w:val="24"/>
        </w:rPr>
        <w:t xml:space="preserve"> KAS</w:t>
      </w:r>
      <w:r w:rsidR="49918362" w:rsidRPr="00B92E7F">
        <w:rPr>
          <w:rFonts w:ascii="Times New Roman" w:hAnsi="Times New Roman" w:cs="Times New Roman"/>
          <w:sz w:val="24"/>
          <w:szCs w:val="24"/>
        </w:rPr>
        <w:t xml:space="preserve"> ja VPTS</w:t>
      </w:r>
      <w:r w:rsidR="3F163213" w:rsidRPr="00B92E7F">
        <w:rPr>
          <w:rFonts w:ascii="Times New Roman" w:hAnsi="Times New Roman" w:cs="Times New Roman"/>
          <w:sz w:val="24"/>
          <w:szCs w:val="24"/>
        </w:rPr>
        <w:t xml:space="preserve"> reguleeri</w:t>
      </w:r>
      <w:r w:rsidR="49274FDF" w:rsidRPr="00B92E7F">
        <w:rPr>
          <w:rFonts w:ascii="Times New Roman" w:hAnsi="Times New Roman" w:cs="Times New Roman"/>
          <w:sz w:val="24"/>
          <w:szCs w:val="24"/>
        </w:rPr>
        <w:t>vad</w:t>
      </w:r>
      <w:r w:rsidR="3F163213" w:rsidRPr="00B92E7F">
        <w:rPr>
          <w:rFonts w:ascii="Times New Roman" w:hAnsi="Times New Roman" w:cs="Times New Roman"/>
          <w:sz w:val="24"/>
          <w:szCs w:val="24"/>
        </w:rPr>
        <w:t xml:space="preserve"> teemat juba arvestatavas ulatuses, ent direktiiv toob endaga kaasa teatud </w:t>
      </w:r>
      <w:r w:rsidR="2EC4EB3C" w:rsidRPr="00B92E7F">
        <w:rPr>
          <w:rFonts w:ascii="Times New Roman" w:hAnsi="Times New Roman" w:cs="Times New Roman"/>
          <w:sz w:val="24"/>
          <w:szCs w:val="24"/>
        </w:rPr>
        <w:t xml:space="preserve">muudatuste </w:t>
      </w:r>
      <w:r w:rsidR="3F163213" w:rsidRPr="00B92E7F">
        <w:rPr>
          <w:rFonts w:ascii="Times New Roman" w:hAnsi="Times New Roman" w:cs="Times New Roman"/>
          <w:sz w:val="24"/>
          <w:szCs w:val="24"/>
        </w:rPr>
        <w:t>tegemise vajadu</w:t>
      </w:r>
      <w:r w:rsidR="17DE81F0" w:rsidRPr="00B92E7F">
        <w:rPr>
          <w:rFonts w:ascii="Times New Roman" w:hAnsi="Times New Roman" w:cs="Times New Roman"/>
          <w:sz w:val="24"/>
          <w:szCs w:val="24"/>
        </w:rPr>
        <w:t>se.</w:t>
      </w:r>
      <w:r w:rsidR="6EDF4E99" w:rsidRPr="00B92E7F">
        <w:rPr>
          <w:rFonts w:ascii="Times New Roman" w:hAnsi="Times New Roman" w:cs="Times New Roman"/>
          <w:sz w:val="24"/>
          <w:szCs w:val="24"/>
        </w:rPr>
        <w:t xml:space="preserve"> </w:t>
      </w:r>
      <w:r w:rsidR="324CA793" w:rsidRPr="00B92E7F">
        <w:rPr>
          <w:rFonts w:ascii="Times New Roman" w:hAnsi="Times New Roman" w:cs="Times New Roman"/>
          <w:sz w:val="24"/>
          <w:szCs w:val="24"/>
        </w:rPr>
        <w:t>Direktiiviga sätestatakse lähenemine, mida iseloomustavad kolm kriteeriumi:</w:t>
      </w:r>
    </w:p>
    <w:p w14:paraId="17D10733" w14:textId="6E8B199B" w:rsidR="00DC0B41" w:rsidRPr="00253879" w:rsidRDefault="00253879" w:rsidP="002538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6EDF4E99" w:rsidRPr="00253879">
        <w:rPr>
          <w:rFonts w:ascii="Times New Roman" w:hAnsi="Times New Roman" w:cs="Times New Roman"/>
          <w:sz w:val="24"/>
          <w:szCs w:val="24"/>
        </w:rPr>
        <w:t xml:space="preserve">juhtide ja võtmeisikute nõuetele vastavuse peab tagama </w:t>
      </w:r>
      <w:r w:rsidR="74099E29" w:rsidRPr="00253879">
        <w:rPr>
          <w:rFonts w:ascii="Times New Roman" w:hAnsi="Times New Roman" w:cs="Times New Roman"/>
          <w:sz w:val="24"/>
          <w:szCs w:val="24"/>
        </w:rPr>
        <w:t xml:space="preserve">ning sobivushindamise läbi viima krediidiasutus, valdusettevõtja või investeerimisühing ise, </w:t>
      </w:r>
    </w:p>
    <w:p w14:paraId="15BF38A5" w14:textId="7DFFA804" w:rsidR="1DE764AC" w:rsidRPr="00253879" w:rsidRDefault="00253879" w:rsidP="002538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1DE764AC" w:rsidRPr="00253879">
        <w:rPr>
          <w:rFonts w:ascii="Times New Roman" w:hAnsi="Times New Roman" w:cs="Times New Roman"/>
          <w:sz w:val="24"/>
          <w:szCs w:val="24"/>
        </w:rPr>
        <w:t>krediidiasutus, valdusettevõtja või investeerimisühing peab Finantsinspektsiooni teavitama juhi või võtmeisiku valimisest ning</w:t>
      </w:r>
    </w:p>
    <w:p w14:paraId="211A079B" w14:textId="195C0364" w:rsidR="1DE764AC" w:rsidRPr="00253879" w:rsidRDefault="00253879" w:rsidP="002538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1DE764AC" w:rsidRPr="00253879">
        <w:rPr>
          <w:rFonts w:ascii="Times New Roman" w:hAnsi="Times New Roman" w:cs="Times New Roman"/>
          <w:sz w:val="24"/>
          <w:szCs w:val="24"/>
        </w:rPr>
        <w:t>Finantsinspektsioon viib läbi enda sobivushindamise menetluse.</w:t>
      </w:r>
    </w:p>
    <w:p w14:paraId="2DA14631" w14:textId="72C4FB21" w:rsidR="00DC0B41" w:rsidRPr="00B92E7F" w:rsidRDefault="00DC0B41" w:rsidP="00B92E7F">
      <w:pPr>
        <w:spacing w:after="0" w:line="240" w:lineRule="auto"/>
        <w:jc w:val="both"/>
        <w:rPr>
          <w:rFonts w:ascii="Times New Roman" w:hAnsi="Times New Roman" w:cs="Times New Roman"/>
          <w:sz w:val="24"/>
          <w:szCs w:val="24"/>
        </w:rPr>
      </w:pPr>
    </w:p>
    <w:p w14:paraId="3C363C65" w14:textId="73A28FC1" w:rsidR="00DC0B41" w:rsidRPr="00B92E7F" w:rsidRDefault="00DC0B4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Lisaks eelnimetatud </w:t>
      </w:r>
      <w:r w:rsidR="0163EDB1" w:rsidRPr="00B92E7F">
        <w:rPr>
          <w:rFonts w:ascii="Times New Roman" w:hAnsi="Times New Roman" w:cs="Times New Roman"/>
          <w:sz w:val="24"/>
          <w:szCs w:val="24"/>
        </w:rPr>
        <w:t>mahukamatele teemadele, teeb CRD VI minimaalsemaid korrektuure sätetes, mis käsit</w:t>
      </w:r>
      <w:r w:rsidR="44F40C6E" w:rsidRPr="00B92E7F">
        <w:rPr>
          <w:rFonts w:ascii="Times New Roman" w:hAnsi="Times New Roman" w:cs="Times New Roman"/>
          <w:sz w:val="24"/>
          <w:szCs w:val="24"/>
        </w:rPr>
        <w:t>levaid järgnevaid teemasid:</w:t>
      </w:r>
    </w:p>
    <w:p w14:paraId="6E59B79A" w14:textId="73F1DCDC" w:rsidR="00DC0B41" w:rsidRPr="00B92E7F" w:rsidRDefault="00DC0B4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 </w:t>
      </w:r>
      <w:proofErr w:type="spellStart"/>
      <w:r w:rsidR="00073F1E" w:rsidRPr="00B92E7F">
        <w:rPr>
          <w:rFonts w:ascii="Times New Roman" w:hAnsi="Times New Roman" w:cs="Times New Roman"/>
          <w:sz w:val="24"/>
          <w:szCs w:val="24"/>
        </w:rPr>
        <w:t>finatsvaldusettevõtja</w:t>
      </w:r>
      <w:proofErr w:type="spellEnd"/>
      <w:r w:rsidR="00073F1E" w:rsidRPr="00B92E7F">
        <w:rPr>
          <w:rFonts w:ascii="Times New Roman" w:hAnsi="Times New Roman" w:cs="Times New Roman"/>
          <w:sz w:val="24"/>
          <w:szCs w:val="24"/>
        </w:rPr>
        <w:t xml:space="preserve"> ja </w:t>
      </w:r>
      <w:proofErr w:type="spellStart"/>
      <w:r w:rsidR="00073F1E" w:rsidRPr="00B92E7F">
        <w:rPr>
          <w:rFonts w:ascii="Times New Roman" w:hAnsi="Times New Roman" w:cs="Times New Roman"/>
          <w:sz w:val="24"/>
          <w:szCs w:val="24"/>
        </w:rPr>
        <w:t>segafinantsvaldusettevõtja</w:t>
      </w:r>
      <w:proofErr w:type="spellEnd"/>
      <w:r w:rsidR="00073F1E" w:rsidRPr="00B92E7F">
        <w:rPr>
          <w:rFonts w:ascii="Times New Roman" w:hAnsi="Times New Roman" w:cs="Times New Roman"/>
          <w:sz w:val="24"/>
          <w:szCs w:val="24"/>
        </w:rPr>
        <w:t xml:space="preserve"> heakskiitmise kohustusest vabastami</w:t>
      </w:r>
      <w:r w:rsidR="6F8C91D7" w:rsidRPr="00B92E7F">
        <w:rPr>
          <w:rFonts w:ascii="Times New Roman" w:hAnsi="Times New Roman" w:cs="Times New Roman"/>
          <w:sz w:val="24"/>
          <w:szCs w:val="24"/>
        </w:rPr>
        <w:t>ne</w:t>
      </w:r>
      <w:r w:rsidR="2E1E0414" w:rsidRPr="00B92E7F">
        <w:rPr>
          <w:rFonts w:ascii="Times New Roman" w:hAnsi="Times New Roman" w:cs="Times New Roman"/>
          <w:sz w:val="24"/>
          <w:szCs w:val="24"/>
        </w:rPr>
        <w:t>;</w:t>
      </w:r>
    </w:p>
    <w:p w14:paraId="1C1E9BC2" w14:textId="6BA5163B" w:rsidR="00DC0B41" w:rsidRPr="00B92E7F" w:rsidRDefault="00DC0B4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2) minimaalse kapitali taseme vastavus; </w:t>
      </w:r>
    </w:p>
    <w:p w14:paraId="329B20DB" w14:textId="04A2C3C3" w:rsidR="00DC0B41" w:rsidRPr="00B92E7F" w:rsidRDefault="37AE780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3</w:t>
      </w:r>
      <w:r w:rsidR="00DC0B41" w:rsidRPr="00B92E7F">
        <w:rPr>
          <w:rFonts w:ascii="Times New Roman" w:hAnsi="Times New Roman" w:cs="Times New Roman"/>
          <w:sz w:val="24"/>
          <w:szCs w:val="24"/>
        </w:rPr>
        <w:t>)</w:t>
      </w:r>
      <w:r w:rsidR="4B5CB10F" w:rsidRPr="00B92E7F">
        <w:rPr>
          <w:rFonts w:ascii="Times New Roman" w:hAnsi="Times New Roman" w:cs="Times New Roman"/>
          <w:sz w:val="24"/>
          <w:szCs w:val="24"/>
        </w:rPr>
        <w:t xml:space="preserve"> </w:t>
      </w:r>
      <w:proofErr w:type="spellStart"/>
      <w:r w:rsidR="4B5CB10F" w:rsidRPr="00B92E7F">
        <w:rPr>
          <w:rFonts w:ascii="Times New Roman" w:hAnsi="Times New Roman" w:cs="Times New Roman"/>
          <w:sz w:val="24"/>
          <w:szCs w:val="24"/>
        </w:rPr>
        <w:t>krüptovaraga</w:t>
      </w:r>
      <w:proofErr w:type="spellEnd"/>
      <w:r w:rsidR="4B5CB10F" w:rsidRPr="00B92E7F">
        <w:rPr>
          <w:rFonts w:ascii="Times New Roman" w:hAnsi="Times New Roman" w:cs="Times New Roman"/>
          <w:sz w:val="24"/>
          <w:szCs w:val="24"/>
        </w:rPr>
        <w:t xml:space="preserve"> seotud riskipositsioonide juhtimine; </w:t>
      </w:r>
    </w:p>
    <w:p w14:paraId="0C2CB5CF" w14:textId="5CDE728E" w:rsidR="37A5E668" w:rsidRPr="00B92E7F" w:rsidRDefault="37A5E66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4</w:t>
      </w:r>
      <w:r w:rsidR="577C0B74" w:rsidRPr="00B92E7F">
        <w:rPr>
          <w:rFonts w:ascii="Times New Roman" w:hAnsi="Times New Roman" w:cs="Times New Roman"/>
          <w:sz w:val="24"/>
          <w:szCs w:val="24"/>
        </w:rPr>
        <w:t>) puhvrid</w:t>
      </w:r>
      <w:r w:rsidR="5062380F" w:rsidRPr="00B92E7F">
        <w:rPr>
          <w:rFonts w:ascii="Times New Roman" w:hAnsi="Times New Roman" w:cs="Times New Roman"/>
          <w:sz w:val="24"/>
          <w:szCs w:val="24"/>
        </w:rPr>
        <w:t xml:space="preserve"> ja makronõuded</w:t>
      </w:r>
      <w:r w:rsidR="47C1B68E" w:rsidRPr="00B92E7F">
        <w:rPr>
          <w:rFonts w:ascii="Times New Roman" w:hAnsi="Times New Roman" w:cs="Times New Roman"/>
          <w:sz w:val="24"/>
          <w:szCs w:val="24"/>
        </w:rPr>
        <w:t xml:space="preserve">. </w:t>
      </w:r>
    </w:p>
    <w:p w14:paraId="2D56DB6F" w14:textId="02E47A1C" w:rsidR="00DC0B41" w:rsidRPr="00B92E7F" w:rsidRDefault="00DC0B41" w:rsidP="00B92E7F">
      <w:pPr>
        <w:spacing w:after="0" w:line="240" w:lineRule="auto"/>
        <w:jc w:val="both"/>
        <w:rPr>
          <w:rFonts w:ascii="Times New Roman" w:hAnsi="Times New Roman" w:cs="Times New Roman"/>
          <w:sz w:val="24"/>
          <w:szCs w:val="24"/>
        </w:rPr>
      </w:pPr>
    </w:p>
    <w:p w14:paraId="0B8C4E21" w14:textId="399CA40D" w:rsidR="00073D79" w:rsidRPr="00B92E7F" w:rsidRDefault="00073D7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t>2.</w:t>
      </w:r>
      <w:r w:rsidR="00F968F7" w:rsidRPr="00B92E7F">
        <w:rPr>
          <w:rFonts w:ascii="Times New Roman" w:hAnsi="Times New Roman" w:cs="Times New Roman"/>
          <w:b/>
          <w:bCs/>
          <w:sz w:val="24"/>
          <w:szCs w:val="24"/>
        </w:rPr>
        <w:t>2</w:t>
      </w:r>
      <w:r w:rsidRPr="00B92E7F">
        <w:rPr>
          <w:rFonts w:ascii="Times New Roman" w:hAnsi="Times New Roman" w:cs="Times New Roman"/>
          <w:b/>
          <w:bCs/>
          <w:sz w:val="24"/>
          <w:szCs w:val="24"/>
        </w:rPr>
        <w:t>. Pangandusregulatsiooni parand</w:t>
      </w:r>
      <w:r w:rsidR="00521675" w:rsidRPr="00B92E7F">
        <w:rPr>
          <w:rFonts w:ascii="Times New Roman" w:hAnsi="Times New Roman" w:cs="Times New Roman"/>
          <w:b/>
          <w:bCs/>
          <w:sz w:val="24"/>
          <w:szCs w:val="24"/>
        </w:rPr>
        <w:t>used</w:t>
      </w:r>
    </w:p>
    <w:p w14:paraId="666EC54A" w14:textId="77777777" w:rsidR="00073D79" w:rsidRPr="00B92E7F" w:rsidRDefault="00073D79" w:rsidP="00B92E7F">
      <w:pPr>
        <w:spacing w:after="0" w:line="240" w:lineRule="auto"/>
        <w:jc w:val="both"/>
        <w:rPr>
          <w:rFonts w:ascii="Times New Roman" w:hAnsi="Times New Roman" w:cs="Times New Roman"/>
          <w:b/>
          <w:bCs/>
          <w:sz w:val="24"/>
          <w:szCs w:val="24"/>
        </w:rPr>
      </w:pPr>
    </w:p>
    <w:p w14:paraId="67D42411" w14:textId="5D3798DD" w:rsidR="0020555D" w:rsidRPr="00B92E7F" w:rsidRDefault="00073D7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t>2.</w:t>
      </w:r>
      <w:r w:rsidR="00F968F7" w:rsidRPr="00B92E7F">
        <w:rPr>
          <w:rFonts w:ascii="Times New Roman" w:hAnsi="Times New Roman" w:cs="Times New Roman"/>
          <w:b/>
          <w:bCs/>
          <w:sz w:val="24"/>
          <w:szCs w:val="24"/>
        </w:rPr>
        <w:t>2</w:t>
      </w:r>
      <w:r w:rsidRPr="00B92E7F">
        <w:rPr>
          <w:rFonts w:ascii="Times New Roman" w:hAnsi="Times New Roman" w:cs="Times New Roman"/>
          <w:b/>
          <w:bCs/>
          <w:sz w:val="24"/>
          <w:szCs w:val="24"/>
        </w:rPr>
        <w:t xml:space="preserve">.1. Üldine taust </w:t>
      </w:r>
    </w:p>
    <w:p w14:paraId="5E17B3F8" w14:textId="77777777" w:rsidR="0020555D" w:rsidRPr="00B92E7F" w:rsidRDefault="0020555D" w:rsidP="00B92E7F">
      <w:pPr>
        <w:spacing w:after="0" w:line="240" w:lineRule="auto"/>
        <w:jc w:val="both"/>
        <w:rPr>
          <w:rFonts w:ascii="Times New Roman" w:hAnsi="Times New Roman" w:cs="Times New Roman"/>
          <w:b/>
          <w:bCs/>
          <w:sz w:val="24"/>
          <w:szCs w:val="24"/>
        </w:rPr>
      </w:pPr>
    </w:p>
    <w:p w14:paraId="1604233A" w14:textId="77777777" w:rsidR="00157EF3" w:rsidRPr="00B92E7F" w:rsidRDefault="008C3D7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2016. aasta novembris avaldas Euroopa Komisjon omapoolsed ettepanekud panganduspaketi</w:t>
      </w:r>
      <w:r w:rsidR="00710364" w:rsidRPr="00B92E7F">
        <w:rPr>
          <w:rFonts w:ascii="Times New Roman" w:hAnsi="Times New Roman" w:cs="Times New Roman"/>
          <w:sz w:val="24"/>
          <w:szCs w:val="24"/>
        </w:rPr>
        <w:t xml:space="preserve"> muutmiseks. Paketi juured ulatusid 2008. aastasse, mil ülemaailmse majanduskriisi tulemusena alustas Euroopa Liit finants- ja pangandussüsteemi puudutavate regulatsioonide reformimist, et tugevdada Euroopa vastupidavust uutele kriisidele ning tagada nende jätkusuutlikkus. Kuigi alates 2009. aastast on vastu võetud mitukümmend finantssektori keskset õigusakti, leiti, et adresseerimata on jäänud veel rida teemasid. </w:t>
      </w:r>
    </w:p>
    <w:p w14:paraId="41BC9114" w14:textId="77777777" w:rsidR="00157EF3" w:rsidRPr="00B92E7F" w:rsidRDefault="00157EF3" w:rsidP="00B92E7F">
      <w:pPr>
        <w:spacing w:after="0" w:line="240" w:lineRule="auto"/>
        <w:jc w:val="both"/>
        <w:rPr>
          <w:rFonts w:ascii="Times New Roman" w:hAnsi="Times New Roman" w:cs="Times New Roman"/>
          <w:sz w:val="24"/>
          <w:szCs w:val="24"/>
        </w:rPr>
      </w:pPr>
    </w:p>
    <w:p w14:paraId="4CDC64B9" w14:textId="3E10DA4F" w:rsidR="00157EF3" w:rsidRPr="00B92E7F" w:rsidRDefault="0071036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Spetsiifiliselt pangandusdirektiivi vaatest keskendus pakett</w:t>
      </w:r>
      <w:r w:rsidR="00157EF3" w:rsidRPr="00B92E7F">
        <w:rPr>
          <w:rFonts w:ascii="Times New Roman" w:hAnsi="Times New Roman" w:cs="Times New Roman"/>
          <w:sz w:val="24"/>
          <w:szCs w:val="24"/>
        </w:rPr>
        <w:t xml:space="preserve"> järgmistele teemadele: </w:t>
      </w:r>
    </w:p>
    <w:p w14:paraId="350B56E5" w14:textId="77777777" w:rsidR="00157EF3" w:rsidRPr="00B92E7F" w:rsidRDefault="00157EF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 </w:t>
      </w:r>
      <w:r w:rsidR="00710364" w:rsidRPr="00B92E7F">
        <w:rPr>
          <w:rFonts w:ascii="Times New Roman" w:hAnsi="Times New Roman" w:cs="Times New Roman"/>
          <w:sz w:val="24"/>
          <w:szCs w:val="24"/>
        </w:rPr>
        <w:t xml:space="preserve">pankade juhtimise ja juhtide tasustamise </w:t>
      </w:r>
      <w:r w:rsidRPr="00B92E7F">
        <w:rPr>
          <w:rFonts w:ascii="Times New Roman" w:hAnsi="Times New Roman" w:cs="Times New Roman"/>
          <w:sz w:val="24"/>
          <w:szCs w:val="24"/>
        </w:rPr>
        <w:t xml:space="preserve">nõuded; </w:t>
      </w:r>
    </w:p>
    <w:p w14:paraId="5665349D" w14:textId="1ED6C0EE" w:rsidR="00157EF3" w:rsidRPr="00B92E7F" w:rsidRDefault="00157EF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w:t>
      </w:r>
      <w:r w:rsidR="00710364" w:rsidRPr="00B92E7F">
        <w:rPr>
          <w:rFonts w:ascii="Times New Roman" w:hAnsi="Times New Roman" w:cs="Times New Roman"/>
          <w:sz w:val="24"/>
          <w:szCs w:val="24"/>
        </w:rPr>
        <w:t xml:space="preserve"> finantsvaldusettevõtjate ja </w:t>
      </w:r>
      <w:proofErr w:type="spellStart"/>
      <w:r w:rsidR="00710364" w:rsidRPr="00B92E7F">
        <w:rPr>
          <w:rFonts w:ascii="Times New Roman" w:hAnsi="Times New Roman" w:cs="Times New Roman"/>
          <w:sz w:val="24"/>
          <w:szCs w:val="24"/>
        </w:rPr>
        <w:t>segafinantsvaldusettevõtjate</w:t>
      </w:r>
      <w:proofErr w:type="spellEnd"/>
      <w:r w:rsidR="00710364" w:rsidRPr="00B92E7F">
        <w:rPr>
          <w:rFonts w:ascii="Times New Roman" w:hAnsi="Times New Roman" w:cs="Times New Roman"/>
          <w:sz w:val="24"/>
          <w:szCs w:val="24"/>
        </w:rPr>
        <w:t xml:space="preserve"> </w:t>
      </w:r>
      <w:r w:rsidR="00C45B71" w:rsidRPr="00B92E7F">
        <w:rPr>
          <w:rFonts w:ascii="Times New Roman" w:hAnsi="Times New Roman" w:cs="Times New Roman"/>
          <w:sz w:val="24"/>
          <w:szCs w:val="24"/>
        </w:rPr>
        <w:t>heakskiitmi</w:t>
      </w:r>
      <w:r w:rsidRPr="00B92E7F">
        <w:rPr>
          <w:rFonts w:ascii="Times New Roman" w:hAnsi="Times New Roman" w:cs="Times New Roman"/>
          <w:sz w:val="24"/>
          <w:szCs w:val="24"/>
        </w:rPr>
        <w:t>ne</w:t>
      </w:r>
      <w:r w:rsidR="44DFCE49" w:rsidRPr="00B92E7F">
        <w:rPr>
          <w:rFonts w:ascii="Times New Roman" w:hAnsi="Times New Roman" w:cs="Times New Roman"/>
          <w:sz w:val="24"/>
          <w:szCs w:val="24"/>
        </w:rPr>
        <w:t>;</w:t>
      </w:r>
    </w:p>
    <w:p w14:paraId="36DD38B8" w14:textId="77777777" w:rsidR="00157EF3" w:rsidRPr="00B92E7F" w:rsidRDefault="00157EF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3)</w:t>
      </w:r>
      <w:r w:rsidR="00C45B71" w:rsidRPr="00B92E7F">
        <w:rPr>
          <w:rFonts w:ascii="Times New Roman" w:hAnsi="Times New Roman" w:cs="Times New Roman"/>
          <w:sz w:val="24"/>
          <w:szCs w:val="24"/>
        </w:rPr>
        <w:t xml:space="preserve"> sisemise kapitali adekvaatsuse tagamise nõu</w:t>
      </w:r>
      <w:r w:rsidRPr="00B92E7F">
        <w:rPr>
          <w:rFonts w:ascii="Times New Roman" w:hAnsi="Times New Roman" w:cs="Times New Roman"/>
          <w:sz w:val="24"/>
          <w:szCs w:val="24"/>
        </w:rPr>
        <w:t xml:space="preserve">ded; </w:t>
      </w:r>
    </w:p>
    <w:p w14:paraId="2DD9D87B" w14:textId="77777777" w:rsidR="00157EF3" w:rsidRPr="00B92E7F" w:rsidRDefault="00157EF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4)</w:t>
      </w:r>
      <w:r w:rsidR="00C45B71" w:rsidRPr="00B92E7F">
        <w:rPr>
          <w:rFonts w:ascii="Times New Roman" w:hAnsi="Times New Roman" w:cs="Times New Roman"/>
          <w:sz w:val="24"/>
          <w:szCs w:val="24"/>
        </w:rPr>
        <w:t xml:space="preserve"> pankade omavahendite ja kõlblike kohustuste </w:t>
      </w:r>
      <w:r w:rsidRPr="00B92E7F">
        <w:rPr>
          <w:rFonts w:ascii="Times New Roman" w:hAnsi="Times New Roman" w:cs="Times New Roman"/>
          <w:sz w:val="24"/>
          <w:szCs w:val="24"/>
        </w:rPr>
        <w:t>nõuded;</w:t>
      </w:r>
    </w:p>
    <w:p w14:paraId="0CC76CD1" w14:textId="73DD69BC" w:rsidR="00157EF3" w:rsidRPr="00B92E7F" w:rsidRDefault="00157EF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5)</w:t>
      </w:r>
      <w:r w:rsidR="00C45B71" w:rsidRPr="00B92E7F">
        <w:rPr>
          <w:rFonts w:ascii="Times New Roman" w:hAnsi="Times New Roman" w:cs="Times New Roman"/>
          <w:sz w:val="24"/>
          <w:szCs w:val="24"/>
        </w:rPr>
        <w:t xml:space="preserve"> lepinguliste kohustuste peatamise muutmi</w:t>
      </w:r>
      <w:r w:rsidRPr="00B92E7F">
        <w:rPr>
          <w:rFonts w:ascii="Times New Roman" w:hAnsi="Times New Roman" w:cs="Times New Roman"/>
          <w:sz w:val="24"/>
          <w:szCs w:val="24"/>
        </w:rPr>
        <w:t>ne</w:t>
      </w:r>
      <w:r w:rsidR="19827344" w:rsidRPr="00B92E7F">
        <w:rPr>
          <w:rFonts w:ascii="Times New Roman" w:hAnsi="Times New Roman" w:cs="Times New Roman"/>
          <w:sz w:val="24"/>
          <w:szCs w:val="24"/>
        </w:rPr>
        <w:t>;</w:t>
      </w:r>
    </w:p>
    <w:p w14:paraId="7F6F8669" w14:textId="04DB6D26" w:rsidR="008C3D7F" w:rsidRPr="00B92E7F" w:rsidRDefault="00157EF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6)</w:t>
      </w:r>
      <w:r w:rsidR="00C45B71" w:rsidRPr="00B92E7F">
        <w:rPr>
          <w:rFonts w:ascii="Times New Roman" w:hAnsi="Times New Roman" w:cs="Times New Roman"/>
          <w:sz w:val="24"/>
          <w:szCs w:val="24"/>
        </w:rPr>
        <w:t xml:space="preserve"> makrofinantsjärelevalvele. </w:t>
      </w:r>
    </w:p>
    <w:p w14:paraId="69E0401F" w14:textId="7B664BC7" w:rsidR="00E01D5D" w:rsidRPr="00B92E7F" w:rsidRDefault="00E01D5D" w:rsidP="00B92E7F">
      <w:pPr>
        <w:spacing w:after="0" w:line="240" w:lineRule="auto"/>
        <w:jc w:val="both"/>
        <w:rPr>
          <w:rFonts w:ascii="Times New Roman" w:hAnsi="Times New Roman" w:cs="Times New Roman"/>
          <w:sz w:val="24"/>
          <w:szCs w:val="24"/>
        </w:rPr>
      </w:pPr>
    </w:p>
    <w:p w14:paraId="558E2046" w14:textId="06490F25" w:rsidR="00DE14DD" w:rsidRPr="00B92E7F" w:rsidRDefault="64B0CE0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Krediidiasutuse juhtidega seotud nõuete ja tingimuste ülevaatamise </w:t>
      </w:r>
      <w:r w:rsidR="79F5C009" w:rsidRPr="00B92E7F">
        <w:rPr>
          <w:rFonts w:ascii="Times New Roman" w:hAnsi="Times New Roman" w:cs="Times New Roman"/>
          <w:sz w:val="24"/>
          <w:szCs w:val="24"/>
        </w:rPr>
        <w:t>tulemusena kohustati</w:t>
      </w:r>
      <w:r w:rsidR="26AA5056" w:rsidRPr="00B92E7F">
        <w:rPr>
          <w:rFonts w:ascii="Times New Roman" w:hAnsi="Times New Roman" w:cs="Times New Roman"/>
          <w:sz w:val="24"/>
          <w:szCs w:val="24"/>
        </w:rPr>
        <w:t xml:space="preserve"> direktiiviga</w:t>
      </w:r>
      <w:r w:rsidR="79F5C009" w:rsidRPr="00B92E7F">
        <w:rPr>
          <w:rFonts w:ascii="Times New Roman" w:hAnsi="Times New Roman" w:cs="Times New Roman"/>
          <w:sz w:val="24"/>
          <w:szCs w:val="24"/>
        </w:rPr>
        <w:t xml:space="preserve"> krediidiasutusi rakendama sooneutraalset tasustamispoliitikat</w:t>
      </w:r>
      <w:r w:rsidR="1E172956" w:rsidRPr="00B92E7F">
        <w:rPr>
          <w:rFonts w:ascii="Times New Roman" w:hAnsi="Times New Roman" w:cs="Times New Roman"/>
          <w:sz w:val="24"/>
          <w:szCs w:val="24"/>
        </w:rPr>
        <w:t xml:space="preserve"> ja vähendati tasustamisega seotud aruandlust, kui juhi aastatasud ei ületa</w:t>
      </w:r>
      <w:r w:rsidR="4B384BB1" w:rsidRPr="00B92E7F">
        <w:rPr>
          <w:rFonts w:ascii="Times New Roman" w:hAnsi="Times New Roman" w:cs="Times New Roman"/>
          <w:sz w:val="24"/>
          <w:szCs w:val="24"/>
        </w:rPr>
        <w:t xml:space="preserve"> </w:t>
      </w:r>
      <w:r w:rsidR="1E172956" w:rsidRPr="00B92E7F">
        <w:rPr>
          <w:rFonts w:ascii="Times New Roman" w:hAnsi="Times New Roman" w:cs="Times New Roman"/>
          <w:sz w:val="24"/>
          <w:szCs w:val="24"/>
        </w:rPr>
        <w:t xml:space="preserve">50 000 eurot või </w:t>
      </w:r>
      <w:r w:rsidR="79A30C36" w:rsidRPr="00B92E7F">
        <w:rPr>
          <w:rFonts w:ascii="Times New Roman" w:hAnsi="Times New Roman" w:cs="Times New Roman"/>
          <w:sz w:val="24"/>
          <w:szCs w:val="24"/>
        </w:rPr>
        <w:t>tegemist o</w:t>
      </w:r>
      <w:r w:rsidR="10801A33" w:rsidRPr="00B92E7F">
        <w:rPr>
          <w:rFonts w:ascii="Times New Roman" w:hAnsi="Times New Roman" w:cs="Times New Roman"/>
          <w:sz w:val="24"/>
          <w:szCs w:val="24"/>
        </w:rPr>
        <w:t xml:space="preserve">n </w:t>
      </w:r>
      <w:r w:rsidR="79A30C36" w:rsidRPr="00B92E7F">
        <w:rPr>
          <w:rFonts w:ascii="Times New Roman" w:hAnsi="Times New Roman" w:cs="Times New Roman"/>
          <w:sz w:val="24"/>
          <w:szCs w:val="24"/>
        </w:rPr>
        <w:t xml:space="preserve"> väikese ja mittekeeruka krediidiasutusega. Samuti hõlmati tasustamisnõuetega seotud subjektide ringi lisaks juhatuse liikmetele ka nõukogu</w:t>
      </w:r>
      <w:r w:rsidR="18D9E369" w:rsidRPr="00B92E7F">
        <w:rPr>
          <w:rFonts w:ascii="Times New Roman" w:hAnsi="Times New Roman" w:cs="Times New Roman"/>
          <w:sz w:val="24"/>
          <w:szCs w:val="24"/>
        </w:rPr>
        <w:t xml:space="preserve">. </w:t>
      </w:r>
    </w:p>
    <w:p w14:paraId="57099EA5" w14:textId="694164A1" w:rsidR="00DE14DD" w:rsidRPr="00B92E7F" w:rsidRDefault="00DE14DD" w:rsidP="00B92E7F">
      <w:pPr>
        <w:spacing w:after="0" w:line="240" w:lineRule="auto"/>
        <w:jc w:val="both"/>
        <w:rPr>
          <w:rFonts w:ascii="Times New Roman" w:hAnsi="Times New Roman" w:cs="Times New Roman"/>
          <w:sz w:val="24"/>
          <w:szCs w:val="24"/>
        </w:rPr>
      </w:pPr>
    </w:p>
    <w:p w14:paraId="3A3610B6" w14:textId="572A2DFC" w:rsidR="00DE14DD" w:rsidRPr="00B92E7F" w:rsidRDefault="44E5790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Liikmesriigis või mujal Euroopa Liidus emaettevõtjana tegutsev finantsvaldusettevõtjal (ingl. k. ,,</w:t>
      </w:r>
      <w:proofErr w:type="spellStart"/>
      <w:r w:rsidRPr="00B92E7F">
        <w:rPr>
          <w:rFonts w:ascii="Times New Roman" w:hAnsi="Times New Roman" w:cs="Times New Roman"/>
          <w:i/>
          <w:iCs/>
          <w:sz w:val="24"/>
          <w:szCs w:val="24"/>
        </w:rPr>
        <w:t>financial</w:t>
      </w:r>
      <w:proofErr w:type="spellEnd"/>
      <w:r w:rsidRPr="00B92E7F">
        <w:rPr>
          <w:rFonts w:ascii="Times New Roman" w:hAnsi="Times New Roman" w:cs="Times New Roman"/>
          <w:i/>
          <w:iCs/>
          <w:sz w:val="24"/>
          <w:szCs w:val="24"/>
        </w:rPr>
        <w:t xml:space="preserve"> holding </w:t>
      </w:r>
      <w:proofErr w:type="spellStart"/>
      <w:r w:rsidRPr="00B92E7F">
        <w:rPr>
          <w:rFonts w:ascii="Times New Roman" w:hAnsi="Times New Roman" w:cs="Times New Roman"/>
          <w:i/>
          <w:iCs/>
          <w:sz w:val="24"/>
          <w:szCs w:val="24"/>
        </w:rPr>
        <w:t>company</w:t>
      </w:r>
      <w:proofErr w:type="spellEnd"/>
      <w:r w:rsidRPr="00B92E7F">
        <w:rPr>
          <w:rFonts w:ascii="Times New Roman" w:hAnsi="Times New Roman" w:cs="Times New Roman"/>
          <w:sz w:val="24"/>
          <w:szCs w:val="24"/>
        </w:rPr>
        <w:t xml:space="preserve">“) ja </w:t>
      </w:r>
      <w:proofErr w:type="spellStart"/>
      <w:r w:rsidRPr="00B92E7F">
        <w:rPr>
          <w:rFonts w:ascii="Times New Roman" w:hAnsi="Times New Roman" w:cs="Times New Roman"/>
          <w:sz w:val="24"/>
          <w:szCs w:val="24"/>
        </w:rPr>
        <w:t>segafinantsvaldusettevõtjal</w:t>
      </w:r>
      <w:proofErr w:type="spellEnd"/>
      <w:r w:rsidRPr="00B92E7F">
        <w:rPr>
          <w:rFonts w:ascii="Times New Roman" w:hAnsi="Times New Roman" w:cs="Times New Roman"/>
          <w:sz w:val="24"/>
          <w:szCs w:val="24"/>
        </w:rPr>
        <w:t xml:space="preserve"> (ingl. k. ,,</w:t>
      </w:r>
      <w:proofErr w:type="spellStart"/>
      <w:r w:rsidRPr="00B92E7F">
        <w:rPr>
          <w:rFonts w:ascii="Times New Roman" w:hAnsi="Times New Roman" w:cs="Times New Roman"/>
          <w:i/>
          <w:iCs/>
          <w:sz w:val="24"/>
          <w:szCs w:val="24"/>
        </w:rPr>
        <w:t>mixed</w:t>
      </w:r>
      <w:proofErr w:type="spellEnd"/>
      <w:r w:rsidRPr="00B92E7F">
        <w:rPr>
          <w:rFonts w:ascii="Times New Roman" w:hAnsi="Times New Roman" w:cs="Times New Roman"/>
          <w:i/>
          <w:iCs/>
          <w:sz w:val="24"/>
          <w:szCs w:val="24"/>
        </w:rPr>
        <w:t xml:space="preserve"> </w:t>
      </w:r>
      <w:proofErr w:type="spellStart"/>
      <w:r w:rsidRPr="00B92E7F">
        <w:rPr>
          <w:rFonts w:ascii="Times New Roman" w:hAnsi="Times New Roman" w:cs="Times New Roman"/>
          <w:i/>
          <w:iCs/>
          <w:sz w:val="24"/>
          <w:szCs w:val="24"/>
        </w:rPr>
        <w:t>financial</w:t>
      </w:r>
      <w:proofErr w:type="spellEnd"/>
      <w:r w:rsidRPr="00B92E7F">
        <w:rPr>
          <w:rFonts w:ascii="Times New Roman" w:hAnsi="Times New Roman" w:cs="Times New Roman"/>
          <w:i/>
          <w:iCs/>
          <w:sz w:val="24"/>
          <w:szCs w:val="24"/>
        </w:rPr>
        <w:t xml:space="preserve"> holding </w:t>
      </w:r>
      <w:proofErr w:type="spellStart"/>
      <w:r w:rsidRPr="00B92E7F">
        <w:rPr>
          <w:rFonts w:ascii="Times New Roman" w:hAnsi="Times New Roman" w:cs="Times New Roman"/>
          <w:i/>
          <w:iCs/>
          <w:sz w:val="24"/>
          <w:szCs w:val="24"/>
        </w:rPr>
        <w:t>company</w:t>
      </w:r>
      <w:proofErr w:type="spellEnd"/>
      <w:r w:rsidRPr="00B92E7F">
        <w:rPr>
          <w:rFonts w:ascii="Times New Roman" w:hAnsi="Times New Roman" w:cs="Times New Roman"/>
          <w:sz w:val="24"/>
          <w:szCs w:val="24"/>
        </w:rPr>
        <w:t>“)</w:t>
      </w:r>
      <w:r w:rsidRPr="00B92E7F">
        <w:rPr>
          <w:rFonts w:ascii="Times New Roman" w:hAnsi="Times New Roman" w:cs="Times New Roman"/>
          <w:i/>
          <w:iCs/>
          <w:sz w:val="24"/>
          <w:szCs w:val="24"/>
        </w:rPr>
        <w:t xml:space="preserve"> </w:t>
      </w:r>
      <w:r w:rsidRPr="00B92E7F">
        <w:rPr>
          <w:rFonts w:ascii="Times New Roman" w:hAnsi="Times New Roman" w:cs="Times New Roman"/>
          <w:sz w:val="24"/>
          <w:szCs w:val="24"/>
        </w:rPr>
        <w:t xml:space="preserve">on kohustus taotleda liikmesriigi pädevalt asutuselt heakskiitmist, kui selle liikmesriigi, milles ta tegutseb, pädev asutus, teostab tema üle konsolideeritud järelevalvet. Finantsvaldusettevõtja on finantseerimisasutus, kelle tütarettevõtjatest vähemalt üks on krediidiasutus ja ülejäänud tütarettevõtjad või enamik neist on kas krediidi- või finantseerimisasutused või abiettevõtjad. Seega ei ole finantsvaldusettevõtja ise krediidiasutus, aga mõni tema tütarettevõtjatest võib olla krediidiasutus. </w:t>
      </w:r>
      <w:proofErr w:type="spellStart"/>
      <w:r w:rsidRPr="00B92E7F">
        <w:rPr>
          <w:rFonts w:ascii="Times New Roman" w:hAnsi="Times New Roman" w:cs="Times New Roman"/>
          <w:sz w:val="24"/>
          <w:szCs w:val="24"/>
        </w:rPr>
        <w:t>Segafinantsvaldusettevõtjana</w:t>
      </w:r>
      <w:proofErr w:type="spellEnd"/>
      <w:r w:rsidRPr="00B92E7F">
        <w:rPr>
          <w:rFonts w:ascii="Times New Roman" w:hAnsi="Times New Roman" w:cs="Times New Roman"/>
          <w:sz w:val="24"/>
          <w:szCs w:val="24"/>
        </w:rPr>
        <w:t xml:space="preserve"> mõistetakse emaettevõtjat, kes ise ei ole krediidiasutus, kindlustusandja ega investeerimisühing, kuid kelle tütarettevõtjatest vähemalt üks on Eestis või Euroopa liidus asutatud krediidiasutus, kindlustusandja või investeerimisühing ning kes koos oma tütarettevõtjate ja teiste ettevõtjatega moodustab finantskonglomeraadi ehk grupi või </w:t>
      </w:r>
      <w:proofErr w:type="spellStart"/>
      <w:r w:rsidRPr="00B92E7F">
        <w:rPr>
          <w:rFonts w:ascii="Times New Roman" w:hAnsi="Times New Roman" w:cs="Times New Roman"/>
          <w:sz w:val="24"/>
          <w:szCs w:val="24"/>
        </w:rPr>
        <w:t>allgrupi</w:t>
      </w:r>
      <w:proofErr w:type="spellEnd"/>
      <w:r w:rsidRPr="00B92E7F">
        <w:rPr>
          <w:rFonts w:ascii="Times New Roman" w:hAnsi="Times New Roman" w:cs="Times New Roman"/>
          <w:sz w:val="24"/>
          <w:szCs w:val="24"/>
        </w:rPr>
        <w:t xml:space="preserve">, </w:t>
      </w:r>
      <w:r w:rsidRPr="00B92E7F">
        <w:rPr>
          <w:rFonts w:ascii="Times New Roman" w:hAnsi="Times New Roman" w:cs="Times New Roman"/>
          <w:sz w:val="24"/>
          <w:szCs w:val="24"/>
        </w:rPr>
        <w:lastRenderedPageBreak/>
        <w:t xml:space="preserve">mis koosneb ettevõtjatest, mis tegutsevad paralleelselt pangandus-, investeerimis- ja kindlustussektoris. </w:t>
      </w:r>
    </w:p>
    <w:p w14:paraId="01189D24" w14:textId="52E2B086" w:rsidR="00DE14DD" w:rsidRPr="00B92E7F" w:rsidRDefault="00DE14DD" w:rsidP="00B92E7F">
      <w:pPr>
        <w:spacing w:after="0" w:line="240" w:lineRule="auto"/>
        <w:jc w:val="both"/>
        <w:rPr>
          <w:rFonts w:ascii="Times New Roman" w:hAnsi="Times New Roman" w:cs="Times New Roman"/>
          <w:sz w:val="24"/>
          <w:szCs w:val="24"/>
        </w:rPr>
      </w:pPr>
    </w:p>
    <w:p w14:paraId="3B791ABC" w14:textId="23510ED5" w:rsidR="00DE14DD" w:rsidRPr="00B92E7F" w:rsidRDefault="44E5790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Järelevalveks konsolideeritud alusel peetakse usaldatavusnormatiivide arvestamist ema- ja tütarettevõtja suhtes selliselt, nagu nad oleks üks üksus. Sellele vastandub järelevalve teostamine </w:t>
      </w:r>
      <w:proofErr w:type="spellStart"/>
      <w:r w:rsidRPr="00B92E7F">
        <w:rPr>
          <w:rFonts w:ascii="Times New Roman" w:hAnsi="Times New Roman" w:cs="Times New Roman"/>
          <w:sz w:val="24"/>
          <w:szCs w:val="24"/>
        </w:rPr>
        <w:t>allkonsolideeritud</w:t>
      </w:r>
      <w:proofErr w:type="spellEnd"/>
      <w:r w:rsidRPr="00B92E7F">
        <w:rPr>
          <w:rFonts w:ascii="Times New Roman" w:hAnsi="Times New Roman" w:cs="Times New Roman"/>
          <w:sz w:val="24"/>
          <w:szCs w:val="24"/>
        </w:rPr>
        <w:t xml:space="preserve"> alusel, kus usaldatavusnormatiive arvestatakse emaettevõtjana tegutseva krediidiasutuse, finantsvaldusettevõtja või </w:t>
      </w:r>
      <w:proofErr w:type="spellStart"/>
      <w:r w:rsidRPr="00B92E7F">
        <w:rPr>
          <w:rFonts w:ascii="Times New Roman" w:hAnsi="Times New Roman" w:cs="Times New Roman"/>
          <w:sz w:val="24"/>
          <w:szCs w:val="24"/>
        </w:rPr>
        <w:t>segafinantsvaldusettevõtja</w:t>
      </w:r>
      <w:proofErr w:type="spellEnd"/>
      <w:r w:rsidRPr="00B92E7F">
        <w:rPr>
          <w:rFonts w:ascii="Times New Roman" w:hAnsi="Times New Roman" w:cs="Times New Roman"/>
          <w:sz w:val="24"/>
          <w:szCs w:val="24"/>
        </w:rPr>
        <w:t xml:space="preserve"> (välja arvatud üksuste alagrupi) konsolideeritud olukorra alusel või sellise emaettevõtjana tegutseva krediidiasutuse, finantsvaldusettevõtja või </w:t>
      </w:r>
      <w:proofErr w:type="spellStart"/>
      <w:r w:rsidRPr="00B92E7F">
        <w:rPr>
          <w:rFonts w:ascii="Times New Roman" w:hAnsi="Times New Roman" w:cs="Times New Roman"/>
          <w:sz w:val="24"/>
          <w:szCs w:val="24"/>
        </w:rPr>
        <w:t>segafinantsvaldusettevõtja</w:t>
      </w:r>
      <w:proofErr w:type="spellEnd"/>
      <w:r w:rsidRPr="00B92E7F">
        <w:rPr>
          <w:rFonts w:ascii="Times New Roman" w:hAnsi="Times New Roman" w:cs="Times New Roman"/>
          <w:sz w:val="24"/>
          <w:szCs w:val="24"/>
        </w:rPr>
        <w:t xml:space="preserve"> konsolideeritud olukorra alusel, kes ei ole kõrgeima tasandi emaettevõtjana tegutsev krediidiasutus, finantsvaldusettevõtja või </w:t>
      </w:r>
      <w:proofErr w:type="spellStart"/>
      <w:r w:rsidRPr="00B92E7F">
        <w:rPr>
          <w:rFonts w:ascii="Times New Roman" w:hAnsi="Times New Roman" w:cs="Times New Roman"/>
          <w:sz w:val="24"/>
          <w:szCs w:val="24"/>
        </w:rPr>
        <w:t>segafinantsvaldusettevõtja</w:t>
      </w:r>
      <w:proofErr w:type="spellEnd"/>
      <w:r w:rsidRPr="00B92E7F">
        <w:rPr>
          <w:rFonts w:ascii="Times New Roman" w:hAnsi="Times New Roman" w:cs="Times New Roman"/>
          <w:sz w:val="24"/>
          <w:szCs w:val="24"/>
        </w:rPr>
        <w:t xml:space="preserve">. Finantsvaldusettevõtja ja </w:t>
      </w:r>
      <w:proofErr w:type="spellStart"/>
      <w:r w:rsidRPr="00B92E7F">
        <w:rPr>
          <w:rFonts w:ascii="Times New Roman" w:hAnsi="Times New Roman" w:cs="Times New Roman"/>
          <w:sz w:val="24"/>
          <w:szCs w:val="24"/>
        </w:rPr>
        <w:t>segafinantsvaldusettevõtja</w:t>
      </w:r>
      <w:proofErr w:type="spellEnd"/>
      <w:r w:rsidRPr="00B92E7F">
        <w:rPr>
          <w:rFonts w:ascii="Times New Roman" w:hAnsi="Times New Roman" w:cs="Times New Roman"/>
          <w:sz w:val="24"/>
          <w:szCs w:val="24"/>
        </w:rPr>
        <w:t xml:space="preserve"> kohta kasutatakse ühist nimetajat valdusettevõtja (</w:t>
      </w:r>
      <w:proofErr w:type="spellStart"/>
      <w:r w:rsidRPr="00B92E7F">
        <w:rPr>
          <w:rFonts w:ascii="Times New Roman" w:hAnsi="Times New Roman" w:cs="Times New Roman"/>
          <w:sz w:val="24"/>
          <w:szCs w:val="24"/>
        </w:rPr>
        <w:t>ingl.k</w:t>
      </w:r>
      <w:proofErr w:type="spellEnd"/>
      <w:r w:rsidRPr="00B92E7F">
        <w:rPr>
          <w:rFonts w:ascii="Times New Roman" w:hAnsi="Times New Roman" w:cs="Times New Roman"/>
          <w:sz w:val="24"/>
          <w:szCs w:val="24"/>
        </w:rPr>
        <w:t>. ,,</w:t>
      </w:r>
      <w:r w:rsidRPr="00B92E7F">
        <w:rPr>
          <w:rFonts w:ascii="Times New Roman" w:hAnsi="Times New Roman" w:cs="Times New Roman"/>
          <w:i/>
          <w:iCs/>
          <w:sz w:val="24"/>
          <w:szCs w:val="24"/>
        </w:rPr>
        <w:t xml:space="preserve">holding </w:t>
      </w:r>
      <w:proofErr w:type="spellStart"/>
      <w:r w:rsidRPr="00B92E7F">
        <w:rPr>
          <w:rFonts w:ascii="Times New Roman" w:hAnsi="Times New Roman" w:cs="Times New Roman"/>
          <w:i/>
          <w:iCs/>
          <w:sz w:val="24"/>
          <w:szCs w:val="24"/>
        </w:rPr>
        <w:t>company</w:t>
      </w:r>
      <w:proofErr w:type="spellEnd"/>
      <w:r w:rsidRPr="00B92E7F">
        <w:rPr>
          <w:rFonts w:ascii="Times New Roman" w:hAnsi="Times New Roman" w:cs="Times New Roman"/>
          <w:sz w:val="24"/>
          <w:szCs w:val="24"/>
        </w:rPr>
        <w:t xml:space="preserve">“). </w:t>
      </w:r>
      <w:r w:rsidR="7FB56047" w:rsidRPr="00B92E7F">
        <w:rPr>
          <w:rFonts w:ascii="Times New Roman" w:hAnsi="Times New Roman" w:cs="Times New Roman"/>
          <w:sz w:val="24"/>
          <w:szCs w:val="24"/>
        </w:rPr>
        <w:t>Eelnõu koostajatele teadaolevalt on Eesti</w:t>
      </w:r>
      <w:r w:rsidR="35DEFA50" w:rsidRPr="00B92E7F">
        <w:rPr>
          <w:rFonts w:ascii="Times New Roman" w:hAnsi="Times New Roman" w:cs="Times New Roman"/>
          <w:sz w:val="24"/>
          <w:szCs w:val="24"/>
        </w:rPr>
        <w:t xml:space="preserve"> pangandussektoris</w:t>
      </w:r>
      <w:r w:rsidR="7FB56047" w:rsidRPr="00B92E7F">
        <w:rPr>
          <w:rFonts w:ascii="Times New Roman" w:hAnsi="Times New Roman" w:cs="Times New Roman"/>
          <w:sz w:val="24"/>
          <w:szCs w:val="24"/>
        </w:rPr>
        <w:t xml:space="preserve"> kaks finantsvaldusettevõtjat (</w:t>
      </w:r>
      <w:proofErr w:type="spellStart"/>
      <w:r w:rsidR="7FB56047" w:rsidRPr="00B92E7F">
        <w:rPr>
          <w:rFonts w:ascii="Times New Roman" w:hAnsi="Times New Roman" w:cs="Times New Roman"/>
          <w:sz w:val="24"/>
          <w:szCs w:val="24"/>
        </w:rPr>
        <w:t>Luminor</w:t>
      </w:r>
      <w:proofErr w:type="spellEnd"/>
      <w:r w:rsidR="7FB56047" w:rsidRPr="00B92E7F">
        <w:rPr>
          <w:rFonts w:ascii="Times New Roman" w:hAnsi="Times New Roman" w:cs="Times New Roman"/>
          <w:sz w:val="24"/>
          <w:szCs w:val="24"/>
        </w:rPr>
        <w:t xml:space="preserve"> Holding AS ja LHV Group AS)</w:t>
      </w:r>
      <w:r w:rsidR="73E1B174" w:rsidRPr="00B92E7F">
        <w:rPr>
          <w:rFonts w:ascii="Times New Roman" w:hAnsi="Times New Roman" w:cs="Times New Roman"/>
          <w:sz w:val="24"/>
          <w:szCs w:val="24"/>
        </w:rPr>
        <w:t>.</w:t>
      </w:r>
      <w:r w:rsidR="7FB56047" w:rsidRPr="00B92E7F">
        <w:rPr>
          <w:rFonts w:ascii="Times New Roman" w:hAnsi="Times New Roman" w:cs="Times New Roman"/>
          <w:sz w:val="24"/>
          <w:szCs w:val="24"/>
        </w:rPr>
        <w:t xml:space="preserve"> </w:t>
      </w:r>
    </w:p>
    <w:p w14:paraId="1D29A1C2" w14:textId="77777777" w:rsidR="00DE14DD" w:rsidRPr="00B92E7F" w:rsidRDefault="00DE14DD" w:rsidP="00B92E7F">
      <w:pPr>
        <w:spacing w:after="0" w:line="240" w:lineRule="auto"/>
        <w:jc w:val="both"/>
        <w:rPr>
          <w:rFonts w:ascii="Times New Roman" w:hAnsi="Times New Roman" w:cs="Times New Roman"/>
          <w:sz w:val="24"/>
          <w:szCs w:val="24"/>
        </w:rPr>
      </w:pPr>
    </w:p>
    <w:p w14:paraId="14347A8A" w14:textId="614D9EE6" w:rsidR="00DE14DD" w:rsidRPr="00B92E7F" w:rsidRDefault="44E57901"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Joonis </w:t>
      </w:r>
      <w:r w:rsidR="1F66B685" w:rsidRPr="00B92E7F">
        <w:rPr>
          <w:rFonts w:ascii="Times New Roman" w:hAnsi="Times New Roman" w:cs="Times New Roman"/>
          <w:b/>
          <w:bCs/>
          <w:sz w:val="24"/>
          <w:szCs w:val="24"/>
        </w:rPr>
        <w:t>2</w:t>
      </w:r>
      <w:r w:rsidRPr="00B92E7F">
        <w:rPr>
          <w:rFonts w:ascii="Times New Roman" w:hAnsi="Times New Roman" w:cs="Times New Roman"/>
          <w:b/>
          <w:bCs/>
          <w:sz w:val="24"/>
          <w:szCs w:val="24"/>
        </w:rPr>
        <w:t xml:space="preserve">. Järelevalve konsolideeritud ja </w:t>
      </w:r>
      <w:proofErr w:type="spellStart"/>
      <w:r w:rsidRPr="00B92E7F">
        <w:rPr>
          <w:rFonts w:ascii="Times New Roman" w:hAnsi="Times New Roman" w:cs="Times New Roman"/>
          <w:b/>
          <w:bCs/>
          <w:sz w:val="24"/>
          <w:szCs w:val="24"/>
        </w:rPr>
        <w:t>allkonsolideeritud</w:t>
      </w:r>
      <w:proofErr w:type="spellEnd"/>
      <w:r w:rsidRPr="00B92E7F">
        <w:rPr>
          <w:rFonts w:ascii="Times New Roman" w:hAnsi="Times New Roman" w:cs="Times New Roman"/>
          <w:b/>
          <w:bCs/>
          <w:sz w:val="24"/>
          <w:szCs w:val="24"/>
        </w:rPr>
        <w:t xml:space="preserve"> alusel (lihtsustatult)</w:t>
      </w:r>
    </w:p>
    <w:p w14:paraId="042520EC" w14:textId="2E069194" w:rsidR="00DE14DD" w:rsidRPr="00B92E7F" w:rsidRDefault="00DE14DD" w:rsidP="00B92E7F">
      <w:pPr>
        <w:spacing w:after="0" w:line="240" w:lineRule="auto"/>
        <w:jc w:val="both"/>
        <w:rPr>
          <w:rFonts w:ascii="Times New Roman" w:hAnsi="Times New Roman" w:cs="Times New Roman"/>
          <w:b/>
          <w:bCs/>
          <w:sz w:val="24"/>
          <w:szCs w:val="24"/>
        </w:rPr>
      </w:pPr>
    </w:p>
    <w:p w14:paraId="7E78190F" w14:textId="572FF6F9" w:rsidR="00DE14DD" w:rsidRPr="00B92E7F" w:rsidRDefault="36CFF70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noProof/>
          <w:sz w:val="24"/>
          <w:szCs w:val="24"/>
        </w:rPr>
        <w:drawing>
          <wp:inline distT="0" distB="0" distL="0" distR="0" wp14:anchorId="03029BB8" wp14:editId="31C88C39">
            <wp:extent cx="4368178" cy="3048124"/>
            <wp:effectExtent l="0" t="0" r="0" b="0"/>
            <wp:docPr id="1082795046" name="Picture 1082795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2795046"/>
                    <pic:cNvPicPr/>
                  </pic:nvPicPr>
                  <pic:blipFill>
                    <a:blip r:embed="rId21">
                      <a:extLst>
                        <a:ext uri="{28A0092B-C50C-407E-A947-70E740481C1C}">
                          <a14:useLocalDpi xmlns:a14="http://schemas.microsoft.com/office/drawing/2010/main" val="0"/>
                        </a:ext>
                      </a:extLst>
                    </a:blip>
                    <a:stretch>
                      <a:fillRect/>
                    </a:stretch>
                  </pic:blipFill>
                  <pic:spPr>
                    <a:xfrm>
                      <a:off x="0" y="0"/>
                      <a:ext cx="4368178" cy="3048124"/>
                    </a:xfrm>
                    <a:prstGeom prst="rect">
                      <a:avLst/>
                    </a:prstGeom>
                  </pic:spPr>
                </pic:pic>
              </a:graphicData>
            </a:graphic>
          </wp:inline>
        </w:drawing>
      </w:r>
    </w:p>
    <w:p w14:paraId="7279346D" w14:textId="5E29739B" w:rsidR="118E0BDA" w:rsidRPr="00B92E7F" w:rsidRDefault="118E0BDA" w:rsidP="00B92E7F">
      <w:pPr>
        <w:spacing w:after="0" w:line="240" w:lineRule="auto"/>
        <w:jc w:val="both"/>
        <w:rPr>
          <w:rFonts w:ascii="Times New Roman" w:hAnsi="Times New Roman" w:cs="Times New Roman"/>
          <w:sz w:val="24"/>
          <w:szCs w:val="24"/>
        </w:rPr>
      </w:pPr>
    </w:p>
    <w:p w14:paraId="4F2A55B7" w14:textId="6D610E41" w:rsidR="00DE14DD" w:rsidRPr="00B92E7F" w:rsidRDefault="44E5790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Valdusettevõtja heakskiitmine on sisuliselt haldusaktiga nõusoleku andmi</w:t>
      </w:r>
      <w:r w:rsidR="459ACF17" w:rsidRPr="00B92E7F">
        <w:rPr>
          <w:rFonts w:ascii="Times New Roman" w:hAnsi="Times New Roman" w:cs="Times New Roman"/>
          <w:sz w:val="24"/>
          <w:szCs w:val="24"/>
        </w:rPr>
        <w:t>ne</w:t>
      </w:r>
      <w:r w:rsidRPr="00B92E7F">
        <w:rPr>
          <w:rFonts w:ascii="Times New Roman" w:hAnsi="Times New Roman" w:cs="Times New Roman"/>
          <w:sz w:val="24"/>
          <w:szCs w:val="24"/>
        </w:rPr>
        <w:t xml:space="preserve"> taolise ettevõtja tegutsemiseks liikmesriigiks, kui pädev asutus teostab sellise ettevõtja üle konsolideeritud järelevalvet. Pädeva asutuse heakskiit on võrreldav tegevusloaga, sest selle saamiseks peab finantsvaldusettevõtja või </w:t>
      </w:r>
      <w:proofErr w:type="spellStart"/>
      <w:r w:rsidRPr="00B92E7F">
        <w:rPr>
          <w:rFonts w:ascii="Times New Roman" w:hAnsi="Times New Roman" w:cs="Times New Roman"/>
          <w:sz w:val="24"/>
          <w:szCs w:val="24"/>
        </w:rPr>
        <w:t>segafinantsvaldusettevõtja</w:t>
      </w:r>
      <w:proofErr w:type="spellEnd"/>
      <w:r w:rsidRPr="00B92E7F">
        <w:rPr>
          <w:rFonts w:ascii="Times New Roman" w:hAnsi="Times New Roman" w:cs="Times New Roman"/>
          <w:sz w:val="24"/>
          <w:szCs w:val="24"/>
        </w:rPr>
        <w:t xml:space="preserve"> esitama vastava taotluse ning pädev asutus seda hindama. Kehtiv seadus</w:t>
      </w:r>
      <w:r w:rsidRPr="00B92E7F">
        <w:rPr>
          <w:rStyle w:val="Allmrkuseviide"/>
          <w:rFonts w:ascii="Times New Roman" w:hAnsi="Times New Roman" w:cs="Times New Roman"/>
          <w:sz w:val="24"/>
          <w:szCs w:val="24"/>
        </w:rPr>
        <w:footnoteReference w:id="18"/>
      </w:r>
      <w:r w:rsidRPr="00B92E7F">
        <w:rPr>
          <w:rFonts w:ascii="Times New Roman" w:hAnsi="Times New Roman" w:cs="Times New Roman"/>
          <w:sz w:val="24"/>
          <w:szCs w:val="24"/>
        </w:rPr>
        <w:t xml:space="preserve"> näeb ette viis tingimust, mis kõik peavad olema täidetud selleks, et ettevõtja suhtes ei kohaldataks heakskiitmise nõuet.</w:t>
      </w:r>
      <w:r w:rsidR="00DE14DD" w:rsidRPr="00B92E7F">
        <w:rPr>
          <w:rStyle w:val="Allmrkuseviide"/>
          <w:rFonts w:ascii="Times New Roman" w:hAnsi="Times New Roman" w:cs="Times New Roman"/>
          <w:sz w:val="24"/>
          <w:szCs w:val="24"/>
        </w:rPr>
        <w:footnoteReference w:id="19"/>
      </w:r>
      <w:r w:rsidRPr="00B92E7F">
        <w:rPr>
          <w:rFonts w:ascii="Times New Roman" w:hAnsi="Times New Roman" w:cs="Times New Roman"/>
          <w:sz w:val="24"/>
          <w:szCs w:val="24"/>
        </w:rPr>
        <w:t xml:space="preserve"> Kui vastavad tingimused on täidetud, siis</w:t>
      </w:r>
      <w:r w:rsidR="7D7AFF65" w:rsidRPr="00B92E7F">
        <w:rPr>
          <w:rFonts w:ascii="Times New Roman" w:hAnsi="Times New Roman" w:cs="Times New Roman"/>
          <w:sz w:val="24"/>
          <w:szCs w:val="24"/>
        </w:rPr>
        <w:t xml:space="preserve"> ei teosta pädev asutus </w:t>
      </w:r>
      <w:r w:rsidR="3C805757" w:rsidRPr="00B92E7F">
        <w:rPr>
          <w:rFonts w:ascii="Times New Roman" w:hAnsi="Times New Roman" w:cs="Times New Roman"/>
          <w:sz w:val="24"/>
          <w:szCs w:val="24"/>
        </w:rPr>
        <w:t xml:space="preserve">tema suhtes </w:t>
      </w:r>
      <w:r w:rsidR="7D7AFF65" w:rsidRPr="00B92E7F">
        <w:rPr>
          <w:rFonts w:ascii="Times New Roman" w:hAnsi="Times New Roman" w:cs="Times New Roman"/>
          <w:sz w:val="24"/>
          <w:szCs w:val="24"/>
        </w:rPr>
        <w:t>järelevalvet</w:t>
      </w:r>
      <w:r w:rsidR="075B4F2D" w:rsidRPr="00B92E7F">
        <w:rPr>
          <w:rFonts w:ascii="Times New Roman" w:hAnsi="Times New Roman" w:cs="Times New Roman"/>
          <w:sz w:val="24"/>
          <w:szCs w:val="24"/>
        </w:rPr>
        <w:t xml:space="preserve">. </w:t>
      </w:r>
    </w:p>
    <w:p w14:paraId="2C752BCF" w14:textId="71BCEB97" w:rsidR="00DE14DD" w:rsidRPr="00B92E7F" w:rsidRDefault="00DE14DD" w:rsidP="00B92E7F">
      <w:pPr>
        <w:spacing w:after="0" w:line="240" w:lineRule="auto"/>
        <w:jc w:val="both"/>
        <w:rPr>
          <w:rFonts w:ascii="Times New Roman" w:hAnsi="Times New Roman" w:cs="Times New Roman"/>
          <w:sz w:val="24"/>
          <w:szCs w:val="24"/>
        </w:rPr>
      </w:pPr>
    </w:p>
    <w:p w14:paraId="09596C16" w14:textId="05D7D4A0" w:rsidR="00DE14DD" w:rsidRPr="00B92E7F" w:rsidRDefault="0CDDF1B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Krediidiasutuse maksejõuetuse ennetamiseks täpsustati direktiiviga pädevate asutuste õigust peatada lepinguliste kohustuste täi</w:t>
      </w:r>
      <w:r w:rsidR="671760FC" w:rsidRPr="00B92E7F">
        <w:rPr>
          <w:rFonts w:ascii="Times New Roman" w:hAnsi="Times New Roman" w:cs="Times New Roman"/>
          <w:sz w:val="24"/>
          <w:szCs w:val="24"/>
        </w:rPr>
        <w:t xml:space="preserve">tmine ehk maksete tegemine olukorras, kus pank on maksejõuetu või tõenäoliselt muutub maksejõuetuks ning peatamine aitab ära hoida krediidiasutuse maksejõuetust, et vältida tema finantsolukorra süvenevat halvenemist. </w:t>
      </w:r>
    </w:p>
    <w:p w14:paraId="4788AF24" w14:textId="39E6C56C" w:rsidR="00DE14DD" w:rsidRPr="00B92E7F" w:rsidRDefault="00DE14DD" w:rsidP="00B92E7F">
      <w:pPr>
        <w:spacing w:after="0" w:line="240" w:lineRule="auto"/>
        <w:jc w:val="both"/>
        <w:rPr>
          <w:rFonts w:ascii="Times New Roman" w:hAnsi="Times New Roman" w:cs="Times New Roman"/>
          <w:sz w:val="24"/>
          <w:szCs w:val="24"/>
        </w:rPr>
      </w:pPr>
    </w:p>
    <w:p w14:paraId="356FCECA" w14:textId="7865A062" w:rsidR="00DE14DD" w:rsidRPr="00B92E7F" w:rsidRDefault="167A0EE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lastRenderedPageBreak/>
        <w:t xml:space="preserve">Eesti seadustes kajastasid vastavaid teemasid muudatused </w:t>
      </w:r>
      <w:proofErr w:type="spellStart"/>
      <w:r w:rsidRPr="00B92E7F">
        <w:rPr>
          <w:rFonts w:ascii="Times New Roman" w:hAnsi="Times New Roman" w:cs="Times New Roman"/>
          <w:sz w:val="24"/>
          <w:szCs w:val="24"/>
        </w:rPr>
        <w:t>KAS-is</w:t>
      </w:r>
      <w:proofErr w:type="spellEnd"/>
      <w:r w:rsidRPr="00B92E7F">
        <w:rPr>
          <w:rFonts w:ascii="Times New Roman" w:hAnsi="Times New Roman" w:cs="Times New Roman"/>
          <w:sz w:val="24"/>
          <w:szCs w:val="24"/>
        </w:rPr>
        <w:t>, FELS-</w:t>
      </w:r>
      <w:proofErr w:type="spellStart"/>
      <w:r w:rsidRPr="00B92E7F">
        <w:rPr>
          <w:rFonts w:ascii="Times New Roman" w:hAnsi="Times New Roman" w:cs="Times New Roman"/>
          <w:sz w:val="24"/>
          <w:szCs w:val="24"/>
        </w:rPr>
        <w:t>is</w:t>
      </w:r>
      <w:proofErr w:type="spellEnd"/>
      <w:r w:rsidRPr="00B92E7F">
        <w:rPr>
          <w:rFonts w:ascii="Times New Roman" w:hAnsi="Times New Roman" w:cs="Times New Roman"/>
          <w:sz w:val="24"/>
          <w:szCs w:val="24"/>
        </w:rPr>
        <w:t>, FIS-is, VPTS-</w:t>
      </w:r>
      <w:proofErr w:type="spellStart"/>
      <w:r w:rsidRPr="00B92E7F">
        <w:rPr>
          <w:rFonts w:ascii="Times New Roman" w:hAnsi="Times New Roman" w:cs="Times New Roman"/>
          <w:sz w:val="24"/>
          <w:szCs w:val="24"/>
        </w:rPr>
        <w:t>is</w:t>
      </w:r>
      <w:proofErr w:type="spellEnd"/>
      <w:r w:rsidRPr="00B92E7F">
        <w:rPr>
          <w:rFonts w:ascii="Times New Roman" w:hAnsi="Times New Roman" w:cs="Times New Roman"/>
          <w:sz w:val="24"/>
          <w:szCs w:val="24"/>
        </w:rPr>
        <w:t>, investeerimisfondide seaduses</w:t>
      </w:r>
      <w:r w:rsidR="530C4EE2" w:rsidRPr="00B92E7F">
        <w:rPr>
          <w:rFonts w:ascii="Times New Roman" w:hAnsi="Times New Roman" w:cs="Times New Roman"/>
          <w:sz w:val="24"/>
          <w:szCs w:val="24"/>
        </w:rPr>
        <w:t xml:space="preserve"> (edaspidi ka </w:t>
      </w:r>
      <w:r w:rsidR="530C4EE2" w:rsidRPr="00B92E7F">
        <w:rPr>
          <w:rFonts w:ascii="Times New Roman" w:hAnsi="Times New Roman" w:cs="Times New Roman"/>
          <w:i/>
          <w:iCs/>
          <w:sz w:val="24"/>
          <w:szCs w:val="24"/>
        </w:rPr>
        <w:t>IFS</w:t>
      </w:r>
      <w:r w:rsidR="530C4EE2" w:rsidRPr="00B92E7F">
        <w:rPr>
          <w:rFonts w:ascii="Times New Roman" w:hAnsi="Times New Roman" w:cs="Times New Roman"/>
          <w:sz w:val="24"/>
          <w:szCs w:val="24"/>
        </w:rPr>
        <w:t>)</w:t>
      </w:r>
      <w:r w:rsidRPr="00B92E7F">
        <w:rPr>
          <w:rFonts w:ascii="Times New Roman" w:hAnsi="Times New Roman" w:cs="Times New Roman"/>
          <w:sz w:val="24"/>
          <w:szCs w:val="24"/>
        </w:rPr>
        <w:t>, Riigikontrolli seaduses ja Tagatisfondi seaduses.</w:t>
      </w:r>
    </w:p>
    <w:p w14:paraId="4C718E3C" w14:textId="2102CA5C" w:rsidR="00DE14DD" w:rsidRPr="00B92E7F" w:rsidRDefault="00DE14DD" w:rsidP="00B92E7F">
      <w:pPr>
        <w:spacing w:after="0" w:line="240" w:lineRule="auto"/>
        <w:jc w:val="both"/>
        <w:rPr>
          <w:rFonts w:ascii="Times New Roman" w:hAnsi="Times New Roman" w:cs="Times New Roman"/>
          <w:sz w:val="24"/>
          <w:szCs w:val="24"/>
        </w:rPr>
      </w:pPr>
    </w:p>
    <w:p w14:paraId="608589CC" w14:textId="1464E431" w:rsidR="44C191D1" w:rsidRPr="00B92E7F" w:rsidRDefault="075B4F2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2024. aasta kevadel pöördus Euroopa Komisjon Rahandusministeeriumi poole, olles tuvastanud mõned puudujäägid CRD V</w:t>
      </w:r>
      <w:r w:rsidR="002243B6" w:rsidRPr="00B92E7F">
        <w:rPr>
          <w:rFonts w:ascii="Times New Roman" w:hAnsi="Times New Roman" w:cs="Times New Roman"/>
          <w:sz w:val="24"/>
          <w:szCs w:val="24"/>
        </w:rPr>
        <w:t xml:space="preserve"> </w:t>
      </w:r>
      <w:r w:rsidRPr="00B92E7F">
        <w:rPr>
          <w:rFonts w:ascii="Times New Roman" w:hAnsi="Times New Roman" w:cs="Times New Roman"/>
          <w:sz w:val="24"/>
          <w:szCs w:val="24"/>
        </w:rPr>
        <w:t>ülevõtmises. Direktiivi ülevõtmise kontroll algatati vahetult enne Basel III paketi vastuvõtmist, et liikmesriigid saaksid ühe siseriikliku menetluse või eelnõuga viia siseriikliku õiguse kooskõlla Euroopa Liidu õigusega. P</w:t>
      </w:r>
      <w:r w:rsidR="0AD845F8" w:rsidRPr="00B92E7F">
        <w:rPr>
          <w:rFonts w:ascii="Times New Roman" w:hAnsi="Times New Roman" w:cs="Times New Roman"/>
          <w:sz w:val="24"/>
          <w:szCs w:val="24"/>
        </w:rPr>
        <w:t>ärast</w:t>
      </w:r>
      <w:r w:rsidRPr="00B92E7F">
        <w:rPr>
          <w:rFonts w:ascii="Times New Roman" w:hAnsi="Times New Roman" w:cs="Times New Roman"/>
          <w:sz w:val="24"/>
          <w:szCs w:val="24"/>
        </w:rPr>
        <w:t xml:space="preserve"> diskusiooni Komisjoniga ning analüüsi leidsid eelnõu koostajad, et nii mõneski kohas on vaja kehtivat regulatsiooni parandada. Kuivõrd CRD </w:t>
      </w:r>
      <w:proofErr w:type="spellStart"/>
      <w:r w:rsidRPr="00B92E7F">
        <w:rPr>
          <w:rFonts w:ascii="Times New Roman" w:hAnsi="Times New Roman" w:cs="Times New Roman"/>
          <w:sz w:val="24"/>
          <w:szCs w:val="24"/>
        </w:rPr>
        <w:t>VI-ga</w:t>
      </w:r>
      <w:proofErr w:type="spellEnd"/>
      <w:r w:rsidRPr="00B92E7F">
        <w:rPr>
          <w:rFonts w:ascii="Times New Roman" w:hAnsi="Times New Roman" w:cs="Times New Roman"/>
          <w:sz w:val="24"/>
          <w:szCs w:val="24"/>
        </w:rPr>
        <w:t xml:space="preserve"> kaasnevad muudatused on niikuinii vaja Eesti õigusesse vaja üle võtta, leiti, et kõige otstarbekam on kaks tegevust ühendada ühte eelnõusse, et vähendada halduskoormust ja menetluste mahtu. Eelnõuga muudetakse kehtivat õigust ning viiakse sisse vastavad parandused.</w:t>
      </w:r>
    </w:p>
    <w:p w14:paraId="2B22ACCA" w14:textId="77777777" w:rsidR="00073D79" w:rsidRPr="00B92E7F" w:rsidRDefault="00073D79" w:rsidP="00B92E7F">
      <w:pPr>
        <w:spacing w:after="0" w:line="240" w:lineRule="auto"/>
        <w:jc w:val="both"/>
        <w:rPr>
          <w:rFonts w:ascii="Times New Roman" w:hAnsi="Times New Roman" w:cs="Times New Roman"/>
          <w:b/>
          <w:bCs/>
          <w:sz w:val="24"/>
          <w:szCs w:val="24"/>
        </w:rPr>
      </w:pPr>
    </w:p>
    <w:p w14:paraId="79501891" w14:textId="5EF80E26" w:rsidR="00A22042" w:rsidRPr="00B92E7F" w:rsidRDefault="00073D7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6B2154E7" w:rsidRPr="00B92E7F">
        <w:rPr>
          <w:rFonts w:ascii="Times New Roman" w:hAnsi="Times New Roman" w:cs="Times New Roman"/>
          <w:b/>
          <w:bCs/>
          <w:sz w:val="24"/>
          <w:szCs w:val="24"/>
        </w:rPr>
        <w:t>2.</w:t>
      </w:r>
      <w:r w:rsidR="7FDDA637" w:rsidRPr="00B92E7F">
        <w:rPr>
          <w:rFonts w:ascii="Times New Roman" w:hAnsi="Times New Roman" w:cs="Times New Roman"/>
          <w:b/>
          <w:bCs/>
          <w:sz w:val="24"/>
          <w:szCs w:val="24"/>
        </w:rPr>
        <w:t>2</w:t>
      </w:r>
      <w:r w:rsidR="6B2154E7" w:rsidRPr="00B92E7F">
        <w:rPr>
          <w:rFonts w:ascii="Times New Roman" w:hAnsi="Times New Roman" w:cs="Times New Roman"/>
          <w:b/>
          <w:bCs/>
          <w:sz w:val="24"/>
          <w:szCs w:val="24"/>
        </w:rPr>
        <w:t>.2. Eelnõuga kaasnevad peamised muudatused</w:t>
      </w:r>
    </w:p>
    <w:p w14:paraId="5F4BCB05" w14:textId="3ED53EF7" w:rsidR="0500FCD0" w:rsidRPr="00B92E7F" w:rsidRDefault="0500FCD0" w:rsidP="00B92E7F">
      <w:pPr>
        <w:spacing w:after="0" w:line="240" w:lineRule="auto"/>
        <w:jc w:val="both"/>
        <w:rPr>
          <w:rFonts w:ascii="Times New Roman" w:hAnsi="Times New Roman" w:cs="Times New Roman"/>
          <w:sz w:val="24"/>
          <w:szCs w:val="24"/>
        </w:rPr>
      </w:pPr>
    </w:p>
    <w:p w14:paraId="7132C7C0" w14:textId="2889B917" w:rsidR="5E75796D" w:rsidRPr="00B92E7F" w:rsidRDefault="5E75796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Puudujäägid, mida Komisjon kontrolli </w:t>
      </w:r>
      <w:proofErr w:type="spellStart"/>
      <w:r w:rsidRPr="00B92E7F">
        <w:rPr>
          <w:rFonts w:ascii="Times New Roman" w:hAnsi="Times New Roman" w:cs="Times New Roman"/>
          <w:sz w:val="24"/>
          <w:szCs w:val="24"/>
        </w:rPr>
        <w:t>kontrolli</w:t>
      </w:r>
      <w:proofErr w:type="spellEnd"/>
      <w:r w:rsidRPr="00B92E7F">
        <w:rPr>
          <w:rFonts w:ascii="Times New Roman" w:hAnsi="Times New Roman" w:cs="Times New Roman"/>
          <w:sz w:val="24"/>
          <w:szCs w:val="24"/>
        </w:rPr>
        <w:t xml:space="preserve"> käigus tuvastas, varieerusid ristviidete parandamisest</w:t>
      </w:r>
      <w:r w:rsidR="5F29D485" w:rsidRPr="00B92E7F">
        <w:rPr>
          <w:rFonts w:ascii="Times New Roman" w:hAnsi="Times New Roman" w:cs="Times New Roman"/>
          <w:sz w:val="24"/>
          <w:szCs w:val="24"/>
        </w:rPr>
        <w:t xml:space="preserve"> </w:t>
      </w:r>
      <w:r w:rsidR="3B010EB1" w:rsidRPr="00B92E7F">
        <w:rPr>
          <w:rFonts w:ascii="Times New Roman" w:hAnsi="Times New Roman" w:cs="Times New Roman"/>
          <w:sz w:val="24"/>
          <w:szCs w:val="24"/>
        </w:rPr>
        <w:t xml:space="preserve">kuni </w:t>
      </w:r>
      <w:proofErr w:type="spellStart"/>
      <w:r w:rsidR="58453BCB" w:rsidRPr="00B92E7F">
        <w:rPr>
          <w:rFonts w:ascii="Times New Roman" w:hAnsi="Times New Roman" w:cs="Times New Roman"/>
          <w:sz w:val="24"/>
          <w:szCs w:val="24"/>
        </w:rPr>
        <w:t>ülevõtmata</w:t>
      </w:r>
      <w:proofErr w:type="spellEnd"/>
      <w:r w:rsidR="58453BCB" w:rsidRPr="00B92E7F">
        <w:rPr>
          <w:rFonts w:ascii="Times New Roman" w:hAnsi="Times New Roman" w:cs="Times New Roman"/>
          <w:sz w:val="24"/>
          <w:szCs w:val="24"/>
        </w:rPr>
        <w:t xml:space="preserve"> lõigeteni. </w:t>
      </w:r>
      <w:r w:rsidR="5F29D485" w:rsidRPr="00B92E7F">
        <w:rPr>
          <w:rFonts w:ascii="Times New Roman" w:hAnsi="Times New Roman" w:cs="Times New Roman"/>
          <w:sz w:val="24"/>
          <w:szCs w:val="24"/>
        </w:rPr>
        <w:t>Artiklid, millele enim tähelepanu pöörati, olid 21a</w:t>
      </w:r>
      <w:r w:rsidR="48908105" w:rsidRPr="00B92E7F">
        <w:rPr>
          <w:rFonts w:ascii="Times New Roman" w:hAnsi="Times New Roman" w:cs="Times New Roman"/>
          <w:sz w:val="24"/>
          <w:szCs w:val="24"/>
        </w:rPr>
        <w:t xml:space="preserve"> (finantsvaldusettevõtja ja </w:t>
      </w:r>
      <w:proofErr w:type="spellStart"/>
      <w:r w:rsidR="48908105" w:rsidRPr="00B92E7F">
        <w:rPr>
          <w:rFonts w:ascii="Times New Roman" w:hAnsi="Times New Roman" w:cs="Times New Roman"/>
          <w:sz w:val="24"/>
          <w:szCs w:val="24"/>
        </w:rPr>
        <w:t>segafinantsvaldusettevõtja</w:t>
      </w:r>
      <w:proofErr w:type="spellEnd"/>
      <w:r w:rsidR="48908105" w:rsidRPr="00B92E7F">
        <w:rPr>
          <w:rFonts w:ascii="Times New Roman" w:hAnsi="Times New Roman" w:cs="Times New Roman"/>
          <w:sz w:val="24"/>
          <w:szCs w:val="24"/>
        </w:rPr>
        <w:t xml:space="preserve"> heakskiitmine, vt seletuskirja punkti 2.2.1.), 21b </w:t>
      </w:r>
      <w:r w:rsidR="66EEBE1F" w:rsidRPr="00B92E7F">
        <w:rPr>
          <w:rFonts w:ascii="Times New Roman" w:hAnsi="Times New Roman" w:cs="Times New Roman"/>
          <w:sz w:val="24"/>
          <w:szCs w:val="24"/>
        </w:rPr>
        <w:t>(</w:t>
      </w:r>
      <w:r w:rsidR="39289721" w:rsidRPr="00B92E7F">
        <w:rPr>
          <w:rFonts w:ascii="Times New Roman" w:hAnsi="Times New Roman" w:cs="Times New Roman"/>
          <w:sz w:val="24"/>
          <w:szCs w:val="24"/>
        </w:rPr>
        <w:t>kolmanda riigi konsolideerimisgrupi krediidiasutuse tegevuse aluseid</w:t>
      </w:r>
      <w:r w:rsidR="7CFC872A" w:rsidRPr="00B92E7F">
        <w:rPr>
          <w:rFonts w:ascii="Times New Roman" w:hAnsi="Times New Roman" w:cs="Times New Roman"/>
          <w:sz w:val="24"/>
          <w:szCs w:val="24"/>
        </w:rPr>
        <w:t>), 113 (</w:t>
      </w:r>
      <w:proofErr w:type="spellStart"/>
      <w:r w:rsidR="7CFC872A" w:rsidRPr="00B92E7F">
        <w:rPr>
          <w:rFonts w:ascii="Times New Roman" w:hAnsi="Times New Roman" w:cs="Times New Roman"/>
          <w:sz w:val="24"/>
          <w:szCs w:val="24"/>
        </w:rPr>
        <w:t>ühisotsustusmenetlus</w:t>
      </w:r>
      <w:proofErr w:type="spellEnd"/>
      <w:r w:rsidR="7CFC872A" w:rsidRPr="00B92E7F">
        <w:rPr>
          <w:rFonts w:ascii="Times New Roman" w:hAnsi="Times New Roman" w:cs="Times New Roman"/>
          <w:sz w:val="24"/>
          <w:szCs w:val="24"/>
        </w:rPr>
        <w:t xml:space="preserve"> kapitali adekvaatsuse ja likviidsuse tagamisel) ning 133 (kapitalipuhvrite nõuded). </w:t>
      </w:r>
    </w:p>
    <w:p w14:paraId="28E0219F" w14:textId="35B08B17" w:rsidR="0500FCD0" w:rsidRPr="00B92E7F" w:rsidRDefault="0500FCD0" w:rsidP="00B92E7F">
      <w:pPr>
        <w:spacing w:after="0" w:line="240" w:lineRule="auto"/>
        <w:jc w:val="both"/>
        <w:rPr>
          <w:rFonts w:ascii="Times New Roman" w:hAnsi="Times New Roman" w:cs="Times New Roman"/>
          <w:sz w:val="24"/>
          <w:szCs w:val="24"/>
        </w:rPr>
      </w:pPr>
    </w:p>
    <w:p w14:paraId="2C3C5A3E" w14:textId="50B9BCDB" w:rsidR="5CE342A0" w:rsidRPr="00B92E7F" w:rsidRDefault="0AE0DE9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Valdusettevõtjate heakskiitmise puhul</w:t>
      </w:r>
      <w:r w:rsidR="0A20D0D9" w:rsidRPr="00B92E7F">
        <w:rPr>
          <w:rFonts w:ascii="Times New Roman" w:hAnsi="Times New Roman" w:cs="Times New Roman"/>
          <w:sz w:val="24"/>
          <w:szCs w:val="24"/>
        </w:rPr>
        <w:t xml:space="preserve"> täiendatakse KAS §-i 13</w:t>
      </w:r>
      <w:r w:rsidR="0A20D0D9" w:rsidRPr="00B92E7F">
        <w:rPr>
          <w:rFonts w:ascii="Times New Roman" w:hAnsi="Times New Roman" w:cs="Times New Roman"/>
          <w:sz w:val="24"/>
          <w:szCs w:val="24"/>
          <w:vertAlign w:val="superscript"/>
        </w:rPr>
        <w:t>7</w:t>
      </w:r>
      <w:r w:rsidR="0A20D0D9" w:rsidRPr="00B92E7F">
        <w:rPr>
          <w:rFonts w:ascii="Times New Roman" w:hAnsi="Times New Roman" w:cs="Times New Roman"/>
          <w:sz w:val="24"/>
          <w:szCs w:val="24"/>
        </w:rPr>
        <w:t xml:space="preserve"> lõigetega 9 ja 10</w:t>
      </w:r>
      <w:r w:rsidR="0971330F" w:rsidRPr="00B92E7F">
        <w:rPr>
          <w:rFonts w:ascii="Times New Roman" w:hAnsi="Times New Roman" w:cs="Times New Roman"/>
          <w:sz w:val="24"/>
          <w:szCs w:val="24"/>
        </w:rPr>
        <w:t xml:space="preserve">, mis mõlemad reguleerivad Finantsinspektsiooni koostöökohustust. Esimesel </w:t>
      </w:r>
      <w:r w:rsidR="5E8891F9" w:rsidRPr="00B92E7F">
        <w:rPr>
          <w:rFonts w:ascii="Times New Roman" w:hAnsi="Times New Roman" w:cs="Times New Roman"/>
          <w:sz w:val="24"/>
          <w:szCs w:val="24"/>
        </w:rPr>
        <w:t>juhul</w:t>
      </w:r>
      <w:r w:rsidR="0971330F" w:rsidRPr="00B92E7F">
        <w:rPr>
          <w:rFonts w:ascii="Times New Roman" w:hAnsi="Times New Roman" w:cs="Times New Roman"/>
          <w:sz w:val="24"/>
          <w:szCs w:val="24"/>
        </w:rPr>
        <w:t xml:space="preserve"> peab Finantsinspektsioon ära ootama EBA otsuse ja tegema sellest lähtuvalt enda otsuse, kui ta ei jõua teise lepinguriigi finantsjärelevalve asutusega kokkuleppele</w:t>
      </w:r>
      <w:r w:rsidR="74C0A04E" w:rsidRPr="00B92E7F">
        <w:rPr>
          <w:rFonts w:ascii="Times New Roman" w:hAnsi="Times New Roman" w:cs="Times New Roman"/>
          <w:sz w:val="24"/>
          <w:szCs w:val="24"/>
        </w:rPr>
        <w:t xml:space="preserve"> valdusettevõtja heakskiitmises ja sellega seonduvates meetmetes. Teisel </w:t>
      </w:r>
      <w:r w:rsidR="7E38557F" w:rsidRPr="00B92E7F">
        <w:rPr>
          <w:rFonts w:ascii="Times New Roman" w:hAnsi="Times New Roman" w:cs="Times New Roman"/>
          <w:sz w:val="24"/>
          <w:szCs w:val="24"/>
        </w:rPr>
        <w:t>juhul</w:t>
      </w:r>
      <w:r w:rsidR="74C0A04E" w:rsidRPr="00B92E7F">
        <w:rPr>
          <w:rFonts w:ascii="Times New Roman" w:hAnsi="Times New Roman" w:cs="Times New Roman"/>
          <w:sz w:val="24"/>
          <w:szCs w:val="24"/>
        </w:rPr>
        <w:t xml:space="preserve"> peab Finantsinspektsioon tegema endast kõik oleneva,</w:t>
      </w:r>
      <w:r w:rsidR="295639EB" w:rsidRPr="00B92E7F">
        <w:rPr>
          <w:rFonts w:ascii="Times New Roman" w:hAnsi="Times New Roman" w:cs="Times New Roman"/>
          <w:sz w:val="24"/>
          <w:szCs w:val="24"/>
        </w:rPr>
        <w:t xml:space="preserve"> et saada </w:t>
      </w:r>
      <w:proofErr w:type="spellStart"/>
      <w:r w:rsidR="295639EB" w:rsidRPr="00B92E7F">
        <w:rPr>
          <w:rFonts w:ascii="Times New Roman" w:hAnsi="Times New Roman" w:cs="Times New Roman"/>
          <w:sz w:val="24"/>
          <w:szCs w:val="24"/>
        </w:rPr>
        <w:t>segafinantsvaldusettevõtja</w:t>
      </w:r>
      <w:proofErr w:type="spellEnd"/>
      <w:r w:rsidR="295639EB" w:rsidRPr="00B92E7F">
        <w:rPr>
          <w:rFonts w:ascii="Times New Roman" w:hAnsi="Times New Roman" w:cs="Times New Roman"/>
          <w:sz w:val="24"/>
          <w:szCs w:val="24"/>
        </w:rPr>
        <w:t xml:space="preserve"> koordinaatorilt nõusolek </w:t>
      </w:r>
      <w:r w:rsidR="18C6C609" w:rsidRPr="00B92E7F">
        <w:rPr>
          <w:rFonts w:ascii="Times New Roman" w:hAnsi="Times New Roman" w:cs="Times New Roman"/>
          <w:sz w:val="24"/>
          <w:szCs w:val="24"/>
        </w:rPr>
        <w:t xml:space="preserve">vastava valdusettevõtja suhtes rakendatavate meetmete kohaldamises ning vajadusel andma asja </w:t>
      </w:r>
      <w:proofErr w:type="spellStart"/>
      <w:r w:rsidR="18C6C609" w:rsidRPr="00B92E7F">
        <w:rPr>
          <w:rFonts w:ascii="Times New Roman" w:hAnsi="Times New Roman" w:cs="Times New Roman"/>
          <w:sz w:val="24"/>
          <w:szCs w:val="24"/>
        </w:rPr>
        <w:t>EBA-le</w:t>
      </w:r>
      <w:proofErr w:type="spellEnd"/>
      <w:r w:rsidR="18C6C609" w:rsidRPr="00B92E7F">
        <w:rPr>
          <w:rFonts w:ascii="Times New Roman" w:hAnsi="Times New Roman" w:cs="Times New Roman"/>
          <w:sz w:val="24"/>
          <w:szCs w:val="24"/>
        </w:rPr>
        <w:t xml:space="preserve"> otsustamiseks. </w:t>
      </w:r>
    </w:p>
    <w:p w14:paraId="49E3B92D" w14:textId="1324499D" w:rsidR="0500FCD0" w:rsidRPr="00B92E7F" w:rsidRDefault="0500FCD0" w:rsidP="00B92E7F">
      <w:pPr>
        <w:spacing w:after="0" w:line="240" w:lineRule="auto"/>
        <w:jc w:val="both"/>
        <w:rPr>
          <w:rFonts w:ascii="Times New Roman" w:hAnsi="Times New Roman" w:cs="Times New Roman"/>
          <w:sz w:val="24"/>
          <w:szCs w:val="24"/>
        </w:rPr>
      </w:pPr>
    </w:p>
    <w:p w14:paraId="208F9DD3" w14:textId="47D025B3" w:rsidR="239038DB" w:rsidRPr="00B92E7F" w:rsidRDefault="239038D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Artikli 113 ülevõtmises tuvastatud puudused sisaldusid FIS §-s 47</w:t>
      </w:r>
      <w:r w:rsidRPr="00B92E7F">
        <w:rPr>
          <w:rFonts w:ascii="Times New Roman" w:hAnsi="Times New Roman" w:cs="Times New Roman"/>
          <w:sz w:val="24"/>
          <w:szCs w:val="24"/>
          <w:vertAlign w:val="superscript"/>
        </w:rPr>
        <w:t>3</w:t>
      </w:r>
      <w:r w:rsidR="015CCC5C" w:rsidRPr="00B92E7F">
        <w:rPr>
          <w:rFonts w:ascii="Times New Roman" w:hAnsi="Times New Roman" w:cs="Times New Roman"/>
          <w:sz w:val="24"/>
          <w:szCs w:val="24"/>
        </w:rPr>
        <w:t xml:space="preserve">, mis reguleerib </w:t>
      </w:r>
      <w:proofErr w:type="spellStart"/>
      <w:r w:rsidR="015CCC5C" w:rsidRPr="00B92E7F">
        <w:rPr>
          <w:rFonts w:ascii="Times New Roman" w:hAnsi="Times New Roman" w:cs="Times New Roman"/>
          <w:sz w:val="24"/>
          <w:szCs w:val="24"/>
        </w:rPr>
        <w:t>ühisotsustusmenetlust</w:t>
      </w:r>
      <w:proofErr w:type="spellEnd"/>
      <w:r w:rsidR="015CCC5C" w:rsidRPr="00B92E7F">
        <w:rPr>
          <w:rFonts w:ascii="Times New Roman" w:hAnsi="Times New Roman" w:cs="Times New Roman"/>
          <w:sz w:val="24"/>
          <w:szCs w:val="24"/>
        </w:rPr>
        <w:t xml:space="preserve"> kapitali </w:t>
      </w:r>
      <w:proofErr w:type="spellStart"/>
      <w:r w:rsidR="015CCC5C" w:rsidRPr="00B92E7F">
        <w:rPr>
          <w:rFonts w:ascii="Times New Roman" w:hAnsi="Times New Roman" w:cs="Times New Roman"/>
          <w:sz w:val="24"/>
          <w:szCs w:val="24"/>
        </w:rPr>
        <w:t>adekvaatuse</w:t>
      </w:r>
      <w:proofErr w:type="spellEnd"/>
      <w:r w:rsidR="015CCC5C" w:rsidRPr="00B92E7F">
        <w:rPr>
          <w:rFonts w:ascii="Times New Roman" w:hAnsi="Times New Roman" w:cs="Times New Roman"/>
          <w:sz w:val="24"/>
          <w:szCs w:val="24"/>
        </w:rPr>
        <w:t xml:space="preserve"> ja likviidsuse tagamisel. </w:t>
      </w:r>
      <w:r w:rsidR="2E601DC3" w:rsidRPr="00B92E7F">
        <w:rPr>
          <w:rFonts w:ascii="Times New Roman" w:hAnsi="Times New Roman" w:cs="Times New Roman"/>
          <w:sz w:val="24"/>
          <w:szCs w:val="24"/>
        </w:rPr>
        <w:t xml:space="preserve">Täpsemalt puudusid lõikest 3 ristviited </w:t>
      </w:r>
      <w:proofErr w:type="spellStart"/>
      <w:r w:rsidR="2E601DC3" w:rsidRPr="00B92E7F">
        <w:rPr>
          <w:rFonts w:ascii="Times New Roman" w:hAnsi="Times New Roman" w:cs="Times New Roman"/>
          <w:sz w:val="24"/>
          <w:szCs w:val="24"/>
        </w:rPr>
        <w:t>KAS-i</w:t>
      </w:r>
      <w:proofErr w:type="spellEnd"/>
      <w:r w:rsidR="2E601DC3" w:rsidRPr="00B92E7F">
        <w:rPr>
          <w:rFonts w:ascii="Times New Roman" w:hAnsi="Times New Roman" w:cs="Times New Roman"/>
          <w:sz w:val="24"/>
          <w:szCs w:val="24"/>
        </w:rPr>
        <w:t xml:space="preserve"> sätetele, mille alusel tuleb riskihinnang koostada, </w:t>
      </w:r>
      <w:r w:rsidR="087D22A0" w:rsidRPr="00B92E7F">
        <w:rPr>
          <w:rFonts w:ascii="Times New Roman" w:hAnsi="Times New Roman" w:cs="Times New Roman"/>
          <w:sz w:val="24"/>
          <w:szCs w:val="24"/>
        </w:rPr>
        <w:t>lõike 7</w:t>
      </w:r>
      <w:r w:rsidR="2D6DAC6E" w:rsidRPr="00B92E7F">
        <w:rPr>
          <w:rFonts w:ascii="Times New Roman" w:hAnsi="Times New Roman" w:cs="Times New Roman"/>
          <w:sz w:val="24"/>
          <w:szCs w:val="24"/>
        </w:rPr>
        <w:t xml:space="preserve"> esimesest lausest</w:t>
      </w:r>
      <w:r w:rsidR="087D22A0" w:rsidRPr="00B92E7F">
        <w:rPr>
          <w:rFonts w:ascii="Times New Roman" w:hAnsi="Times New Roman" w:cs="Times New Roman"/>
          <w:sz w:val="24"/>
          <w:szCs w:val="24"/>
        </w:rPr>
        <w:t xml:space="preserve"> täpsustus selle kohta, et suuniste andmine peab </w:t>
      </w:r>
      <w:r w:rsidR="68CA8BC1" w:rsidRPr="00B92E7F">
        <w:rPr>
          <w:rFonts w:ascii="Times New Roman" w:hAnsi="Times New Roman" w:cs="Times New Roman"/>
          <w:sz w:val="24"/>
          <w:szCs w:val="24"/>
        </w:rPr>
        <w:t xml:space="preserve">toimuma konsolideeritud või </w:t>
      </w:r>
      <w:proofErr w:type="spellStart"/>
      <w:r w:rsidR="68CA8BC1" w:rsidRPr="00B92E7F">
        <w:rPr>
          <w:rFonts w:ascii="Times New Roman" w:hAnsi="Times New Roman" w:cs="Times New Roman"/>
          <w:sz w:val="24"/>
          <w:szCs w:val="24"/>
        </w:rPr>
        <w:t>allkonsolideeritud</w:t>
      </w:r>
      <w:proofErr w:type="spellEnd"/>
      <w:r w:rsidR="68CA8BC1" w:rsidRPr="00B92E7F">
        <w:rPr>
          <w:rFonts w:ascii="Times New Roman" w:hAnsi="Times New Roman" w:cs="Times New Roman"/>
          <w:sz w:val="24"/>
          <w:szCs w:val="24"/>
        </w:rPr>
        <w:t xml:space="preserve"> alusel (vt seletuskirja punkti 2.2.1.)</w:t>
      </w:r>
      <w:r w:rsidR="0057BB55" w:rsidRPr="00B92E7F">
        <w:rPr>
          <w:rFonts w:ascii="Times New Roman" w:hAnsi="Times New Roman" w:cs="Times New Roman"/>
          <w:sz w:val="24"/>
          <w:szCs w:val="24"/>
        </w:rPr>
        <w:t xml:space="preserve"> ning teisest lausest </w:t>
      </w:r>
      <w:proofErr w:type="spellStart"/>
      <w:r w:rsidR="4393C93E" w:rsidRPr="00B92E7F">
        <w:rPr>
          <w:rFonts w:ascii="Times New Roman" w:hAnsi="Times New Roman" w:cs="Times New Roman"/>
          <w:sz w:val="24"/>
          <w:szCs w:val="24"/>
        </w:rPr>
        <w:t>sätestus</w:t>
      </w:r>
      <w:proofErr w:type="spellEnd"/>
      <w:r w:rsidR="4393C93E" w:rsidRPr="00B92E7F">
        <w:rPr>
          <w:rFonts w:ascii="Times New Roman" w:hAnsi="Times New Roman" w:cs="Times New Roman"/>
          <w:sz w:val="24"/>
          <w:szCs w:val="24"/>
        </w:rPr>
        <w:t xml:space="preserve"> selle kohta, mis ajaperioodil võib Finantsinspektsioon võtta oma otsuse tegemisel arvesse teiste asjassepuutuvate asutuste seisukohti ja reservatsioone. L</w:t>
      </w:r>
      <w:r w:rsidR="2D3CB28E" w:rsidRPr="00B92E7F">
        <w:rPr>
          <w:rFonts w:ascii="Times New Roman" w:hAnsi="Times New Roman" w:cs="Times New Roman"/>
          <w:sz w:val="24"/>
          <w:szCs w:val="24"/>
        </w:rPr>
        <w:t>õikes 8 lisatakse viide Euroopa Parlamendi ja nõukogu määruse (EL) 1093/2010</w:t>
      </w:r>
      <w:r w:rsidR="005A7E87" w:rsidRPr="00B92E7F">
        <w:rPr>
          <w:rStyle w:val="Allmrkuseviide"/>
          <w:rFonts w:ascii="Times New Roman" w:hAnsi="Times New Roman" w:cs="Times New Roman"/>
          <w:sz w:val="24"/>
          <w:szCs w:val="24"/>
        </w:rPr>
        <w:footnoteReference w:id="20"/>
      </w:r>
      <w:r w:rsidR="2D3CB28E" w:rsidRPr="00B92E7F">
        <w:rPr>
          <w:rFonts w:ascii="Times New Roman" w:hAnsi="Times New Roman" w:cs="Times New Roman"/>
          <w:sz w:val="24"/>
          <w:szCs w:val="24"/>
        </w:rPr>
        <w:t xml:space="preserve"> artiklile 19 ning lõike 10 täiendusega pannakse </w:t>
      </w:r>
      <w:r w:rsidR="14ADB854" w:rsidRPr="00B92E7F">
        <w:rPr>
          <w:rFonts w:ascii="Times New Roman" w:hAnsi="Times New Roman" w:cs="Times New Roman"/>
          <w:sz w:val="24"/>
          <w:szCs w:val="24"/>
        </w:rPr>
        <w:t xml:space="preserve">Finantsinspektsioonile kohustus teha kõik endast olenev, et jõuda teise järelevalveasutusega kokkuleppele krediidiasutusele antud suuniste ajakohastamises. </w:t>
      </w:r>
    </w:p>
    <w:p w14:paraId="3758ECB6" w14:textId="1158BDE8" w:rsidR="0500FCD0" w:rsidRPr="00B92E7F" w:rsidRDefault="0500FCD0" w:rsidP="00B92E7F">
      <w:pPr>
        <w:spacing w:after="0" w:line="240" w:lineRule="auto"/>
        <w:jc w:val="both"/>
        <w:rPr>
          <w:rFonts w:ascii="Times New Roman" w:hAnsi="Times New Roman" w:cs="Times New Roman"/>
          <w:sz w:val="24"/>
          <w:szCs w:val="24"/>
        </w:rPr>
      </w:pPr>
    </w:p>
    <w:p w14:paraId="07E0A4B5" w14:textId="0EB9B162" w:rsidR="51E26B80" w:rsidRPr="00B92E7F" w:rsidRDefault="67B0717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Kapitalipuhvritega seotud muudatused väljenduvad</w:t>
      </w:r>
      <w:r w:rsidR="70A8D530" w:rsidRPr="00B92E7F">
        <w:rPr>
          <w:rFonts w:ascii="Times New Roman" w:hAnsi="Times New Roman" w:cs="Times New Roman"/>
          <w:sz w:val="24"/>
          <w:szCs w:val="24"/>
        </w:rPr>
        <w:t xml:space="preserve"> eelkõige KAS</w:t>
      </w:r>
      <w:r w:rsidRPr="00B92E7F">
        <w:rPr>
          <w:rFonts w:ascii="Times New Roman" w:hAnsi="Times New Roman" w:cs="Times New Roman"/>
          <w:sz w:val="24"/>
          <w:szCs w:val="24"/>
        </w:rPr>
        <w:t xml:space="preserve"> §-des 86</w:t>
      </w:r>
      <w:r w:rsidRPr="00B92E7F">
        <w:rPr>
          <w:rFonts w:ascii="Times New Roman" w:hAnsi="Times New Roman" w:cs="Times New Roman"/>
          <w:sz w:val="24"/>
          <w:szCs w:val="24"/>
          <w:vertAlign w:val="superscript"/>
        </w:rPr>
        <w:t>44</w:t>
      </w:r>
      <w:r w:rsidRPr="00B92E7F">
        <w:rPr>
          <w:rFonts w:ascii="Times New Roman" w:hAnsi="Times New Roman" w:cs="Times New Roman"/>
          <w:sz w:val="24"/>
          <w:szCs w:val="24"/>
        </w:rPr>
        <w:t xml:space="preserve"> ja 86</w:t>
      </w:r>
      <w:r w:rsidRPr="00B92E7F">
        <w:rPr>
          <w:rFonts w:ascii="Times New Roman" w:hAnsi="Times New Roman" w:cs="Times New Roman"/>
          <w:sz w:val="24"/>
          <w:szCs w:val="24"/>
          <w:vertAlign w:val="superscript"/>
        </w:rPr>
        <w:t>49</w:t>
      </w:r>
      <w:r w:rsidR="6A4786B6" w:rsidRPr="00B92E7F">
        <w:rPr>
          <w:rFonts w:ascii="Times New Roman" w:hAnsi="Times New Roman" w:cs="Times New Roman"/>
          <w:sz w:val="24"/>
          <w:szCs w:val="24"/>
        </w:rPr>
        <w:t xml:space="preserve">. Eelnõuga täpsustatakse Eesti Panga volitusi puhvrite kehtestamisel ning </w:t>
      </w:r>
      <w:proofErr w:type="spellStart"/>
      <w:r w:rsidR="6A4786B6" w:rsidRPr="00B92E7F">
        <w:rPr>
          <w:rFonts w:ascii="Times New Roman" w:hAnsi="Times New Roman" w:cs="Times New Roman"/>
          <w:sz w:val="24"/>
          <w:szCs w:val="24"/>
        </w:rPr>
        <w:t>ühisotsustusmenetluses</w:t>
      </w:r>
      <w:proofErr w:type="spellEnd"/>
      <w:r w:rsidR="6A4786B6" w:rsidRPr="00B92E7F">
        <w:rPr>
          <w:rFonts w:ascii="Times New Roman" w:hAnsi="Times New Roman" w:cs="Times New Roman"/>
          <w:sz w:val="24"/>
          <w:szCs w:val="24"/>
        </w:rPr>
        <w:t xml:space="preserve">. </w:t>
      </w:r>
      <w:r w:rsidR="465E5317" w:rsidRPr="00B92E7F">
        <w:rPr>
          <w:rFonts w:ascii="Times New Roman" w:hAnsi="Times New Roman" w:cs="Times New Roman"/>
          <w:sz w:val="24"/>
          <w:szCs w:val="24"/>
        </w:rPr>
        <w:t xml:space="preserve">Ülejäänud sätted, </w:t>
      </w:r>
      <w:r w:rsidR="6C6C65F5" w:rsidRPr="00B92E7F">
        <w:rPr>
          <w:rFonts w:ascii="Times New Roman" w:hAnsi="Times New Roman" w:cs="Times New Roman"/>
          <w:sz w:val="24"/>
          <w:szCs w:val="24"/>
        </w:rPr>
        <w:t xml:space="preserve">millele komisjon tähelepanu pööras ning </w:t>
      </w:r>
      <w:r w:rsidR="465E5317" w:rsidRPr="00B92E7F">
        <w:rPr>
          <w:rFonts w:ascii="Times New Roman" w:hAnsi="Times New Roman" w:cs="Times New Roman"/>
          <w:sz w:val="24"/>
          <w:szCs w:val="24"/>
        </w:rPr>
        <w:t xml:space="preserve">millest tulenevalt tehti </w:t>
      </w:r>
      <w:proofErr w:type="spellStart"/>
      <w:r w:rsidR="465E5317" w:rsidRPr="00B92E7F">
        <w:rPr>
          <w:rFonts w:ascii="Times New Roman" w:hAnsi="Times New Roman" w:cs="Times New Roman"/>
          <w:sz w:val="24"/>
          <w:szCs w:val="24"/>
        </w:rPr>
        <w:t>KAS-is</w:t>
      </w:r>
      <w:proofErr w:type="spellEnd"/>
      <w:r w:rsidR="465E5317" w:rsidRPr="00B92E7F">
        <w:rPr>
          <w:rFonts w:ascii="Times New Roman" w:hAnsi="Times New Roman" w:cs="Times New Roman"/>
          <w:sz w:val="24"/>
          <w:szCs w:val="24"/>
        </w:rPr>
        <w:t>, FIS-is ja VPTS-</w:t>
      </w:r>
      <w:proofErr w:type="spellStart"/>
      <w:r w:rsidR="465E5317" w:rsidRPr="00B92E7F">
        <w:rPr>
          <w:rFonts w:ascii="Times New Roman" w:hAnsi="Times New Roman" w:cs="Times New Roman"/>
          <w:sz w:val="24"/>
          <w:szCs w:val="24"/>
        </w:rPr>
        <w:t>is</w:t>
      </w:r>
      <w:proofErr w:type="spellEnd"/>
      <w:r w:rsidR="465E5317" w:rsidRPr="00B92E7F">
        <w:rPr>
          <w:rFonts w:ascii="Times New Roman" w:hAnsi="Times New Roman" w:cs="Times New Roman"/>
          <w:sz w:val="24"/>
          <w:szCs w:val="24"/>
        </w:rPr>
        <w:t xml:space="preserve"> muudatusi, olid artiklid </w:t>
      </w:r>
      <w:r w:rsidR="0D1244A7" w:rsidRPr="00B92E7F">
        <w:rPr>
          <w:rFonts w:ascii="Times New Roman" w:hAnsi="Times New Roman" w:cs="Times New Roman"/>
          <w:sz w:val="24"/>
          <w:szCs w:val="24"/>
        </w:rPr>
        <w:t xml:space="preserve">21b, </w:t>
      </w:r>
      <w:r w:rsidR="465E5317" w:rsidRPr="00B92E7F">
        <w:rPr>
          <w:rFonts w:ascii="Times New Roman" w:hAnsi="Times New Roman" w:cs="Times New Roman"/>
          <w:sz w:val="24"/>
          <w:szCs w:val="24"/>
        </w:rPr>
        <w:t>97, 104, 104a, 109, 111, 119</w:t>
      </w:r>
      <w:r w:rsidR="793A406C" w:rsidRPr="00B92E7F">
        <w:rPr>
          <w:rFonts w:ascii="Times New Roman" w:hAnsi="Times New Roman" w:cs="Times New Roman"/>
          <w:sz w:val="24"/>
          <w:szCs w:val="24"/>
        </w:rPr>
        <w:t xml:space="preserve">, 131, 141 ja 141b. </w:t>
      </w:r>
    </w:p>
    <w:p w14:paraId="3D78CE79" w14:textId="77777777" w:rsidR="00253879" w:rsidRPr="00B92E7F" w:rsidRDefault="00253879" w:rsidP="00B92E7F">
      <w:pPr>
        <w:spacing w:after="0" w:line="240" w:lineRule="auto"/>
        <w:jc w:val="both"/>
        <w:rPr>
          <w:rFonts w:ascii="Times New Roman" w:hAnsi="Times New Roman" w:cs="Times New Roman"/>
          <w:b/>
          <w:bCs/>
          <w:i/>
          <w:iCs/>
          <w:sz w:val="24"/>
          <w:szCs w:val="24"/>
        </w:rPr>
      </w:pPr>
    </w:p>
    <w:p w14:paraId="5DCED564" w14:textId="6D049A7C" w:rsidR="0CE7C5AE" w:rsidRPr="00B92E7F" w:rsidRDefault="0CE7C5AE"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lastRenderedPageBreak/>
        <w:t>2.</w:t>
      </w:r>
      <w:r w:rsidR="61930000" w:rsidRPr="00B92E7F">
        <w:rPr>
          <w:rFonts w:ascii="Times New Roman" w:hAnsi="Times New Roman" w:cs="Times New Roman"/>
          <w:b/>
          <w:bCs/>
          <w:sz w:val="24"/>
          <w:szCs w:val="24"/>
        </w:rPr>
        <w:t xml:space="preserve">3. Audiitori aruande kohustuslikkus ühinemisel või jagunemisel ning </w:t>
      </w:r>
      <w:r w:rsidR="0895A082" w:rsidRPr="00B92E7F">
        <w:rPr>
          <w:rFonts w:ascii="Times New Roman" w:hAnsi="Times New Roman" w:cs="Times New Roman"/>
          <w:b/>
          <w:bCs/>
          <w:sz w:val="24"/>
          <w:szCs w:val="24"/>
        </w:rPr>
        <w:t xml:space="preserve">krediidiasutusesisesed komiteed </w:t>
      </w:r>
    </w:p>
    <w:p w14:paraId="147857EB" w14:textId="2A95E286" w:rsidR="251BA445" w:rsidRPr="00B92E7F" w:rsidRDefault="251BA445" w:rsidP="00B92E7F">
      <w:pPr>
        <w:spacing w:after="0" w:line="240" w:lineRule="auto"/>
        <w:ind w:left="708"/>
        <w:jc w:val="both"/>
        <w:rPr>
          <w:rFonts w:ascii="Times New Roman" w:hAnsi="Times New Roman" w:cs="Times New Roman"/>
          <w:b/>
          <w:sz w:val="24"/>
          <w:szCs w:val="24"/>
        </w:rPr>
      </w:pPr>
    </w:p>
    <w:p w14:paraId="71923DC1" w14:textId="36960B2B" w:rsidR="0895A082" w:rsidRPr="00B92E7F" w:rsidRDefault="0895A082" w:rsidP="00B92E7F">
      <w:pPr>
        <w:spacing w:after="0" w:line="240" w:lineRule="auto"/>
        <w:ind w:left="1416"/>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2.3.1. Üldine taust </w:t>
      </w:r>
    </w:p>
    <w:p w14:paraId="5B343A55" w14:textId="38F90C83" w:rsidR="118E0BDA" w:rsidRPr="00B92E7F" w:rsidRDefault="118E0BDA" w:rsidP="00B92E7F">
      <w:pPr>
        <w:spacing w:after="0" w:line="240" w:lineRule="auto"/>
        <w:ind w:left="1416"/>
        <w:jc w:val="both"/>
        <w:rPr>
          <w:rFonts w:ascii="Times New Roman" w:hAnsi="Times New Roman" w:cs="Times New Roman"/>
          <w:b/>
          <w:bCs/>
          <w:sz w:val="24"/>
          <w:szCs w:val="24"/>
        </w:rPr>
      </w:pPr>
    </w:p>
    <w:p w14:paraId="70E66DBA" w14:textId="3E100063" w:rsidR="4F237ABD" w:rsidRPr="00B92E7F" w:rsidRDefault="4F237ABD" w:rsidP="00B92E7F">
      <w:pPr>
        <w:pStyle w:val="Loendilik"/>
        <w:numPr>
          <w:ilvl w:val="0"/>
          <w:numId w:val="7"/>
        </w:num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Audiitori aruanne</w:t>
      </w:r>
    </w:p>
    <w:p w14:paraId="2305B5BA" w14:textId="3B78E232" w:rsidR="684496DD" w:rsidRPr="00B92E7F" w:rsidRDefault="684496DD" w:rsidP="00B92E7F">
      <w:pPr>
        <w:spacing w:after="0" w:line="240" w:lineRule="auto"/>
        <w:jc w:val="both"/>
        <w:rPr>
          <w:rFonts w:ascii="Times New Roman" w:hAnsi="Times New Roman" w:cs="Times New Roman"/>
          <w:b/>
          <w:bCs/>
          <w:sz w:val="24"/>
          <w:szCs w:val="24"/>
        </w:rPr>
      </w:pPr>
    </w:p>
    <w:p w14:paraId="2F0FD1CF" w14:textId="19363FD5" w:rsidR="21BBB3E2" w:rsidRPr="00B92E7F" w:rsidRDefault="21BBB3E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Euroopa Parlamendi ja nõukogu direktiivi (EL) 2017/1132 ehk äriühinguõiguse direktiivi</w:t>
      </w:r>
      <w:r w:rsidRPr="00B92E7F">
        <w:rPr>
          <w:rStyle w:val="Allmrkuseviide"/>
          <w:rFonts w:ascii="Times New Roman" w:hAnsi="Times New Roman" w:cs="Times New Roman"/>
          <w:sz w:val="24"/>
          <w:szCs w:val="24"/>
        </w:rPr>
        <w:footnoteReference w:id="21"/>
      </w:r>
      <w:r w:rsidRPr="00B92E7F">
        <w:rPr>
          <w:rFonts w:ascii="Times New Roman" w:hAnsi="Times New Roman" w:cs="Times New Roman"/>
          <w:sz w:val="24"/>
          <w:szCs w:val="24"/>
        </w:rPr>
        <w:t xml:space="preserve"> artikli</w:t>
      </w:r>
      <w:r w:rsidR="4130C348" w:rsidRPr="00B92E7F">
        <w:rPr>
          <w:rFonts w:ascii="Times New Roman" w:hAnsi="Times New Roman" w:cs="Times New Roman"/>
          <w:sz w:val="24"/>
          <w:szCs w:val="24"/>
        </w:rPr>
        <w:t>te</w:t>
      </w:r>
      <w:r w:rsidRPr="00B92E7F">
        <w:rPr>
          <w:rFonts w:ascii="Times New Roman" w:hAnsi="Times New Roman" w:cs="Times New Roman"/>
          <w:sz w:val="24"/>
          <w:szCs w:val="24"/>
        </w:rPr>
        <w:t xml:space="preserve"> 125</w:t>
      </w:r>
      <w:r w:rsidR="2C3B8195" w:rsidRPr="00B92E7F">
        <w:rPr>
          <w:rFonts w:ascii="Times New Roman" w:hAnsi="Times New Roman" w:cs="Times New Roman"/>
          <w:sz w:val="24"/>
          <w:szCs w:val="24"/>
        </w:rPr>
        <w:t xml:space="preserve"> ja 160f</w:t>
      </w:r>
      <w:r w:rsidRPr="00B92E7F">
        <w:rPr>
          <w:rFonts w:ascii="Times New Roman" w:hAnsi="Times New Roman" w:cs="Times New Roman"/>
          <w:sz w:val="24"/>
          <w:szCs w:val="24"/>
        </w:rPr>
        <w:t xml:space="preserve"> kohaselt peab </w:t>
      </w:r>
      <w:r w:rsidR="770FD052" w:rsidRPr="00B92E7F">
        <w:rPr>
          <w:rFonts w:ascii="Times New Roman" w:hAnsi="Times New Roman" w:cs="Times New Roman"/>
          <w:sz w:val="24"/>
          <w:szCs w:val="24"/>
        </w:rPr>
        <w:t xml:space="preserve">iga ühineva </w:t>
      </w:r>
      <w:r w:rsidR="3E11D0E1" w:rsidRPr="00B92E7F">
        <w:rPr>
          <w:rFonts w:ascii="Times New Roman" w:hAnsi="Times New Roman" w:cs="Times New Roman"/>
          <w:sz w:val="24"/>
          <w:szCs w:val="24"/>
        </w:rPr>
        <w:t xml:space="preserve">või jaguneva </w:t>
      </w:r>
      <w:r w:rsidR="770FD052" w:rsidRPr="00B92E7F">
        <w:rPr>
          <w:rFonts w:ascii="Times New Roman" w:hAnsi="Times New Roman" w:cs="Times New Roman"/>
          <w:sz w:val="24"/>
          <w:szCs w:val="24"/>
        </w:rPr>
        <w:t xml:space="preserve">äriühingu kohta koostama osanikele või aktsionäridele sõltumatu eksperdi aruanne, </w:t>
      </w:r>
      <w:r w:rsidR="5ADBE9D4" w:rsidRPr="00B92E7F">
        <w:rPr>
          <w:rFonts w:ascii="Times New Roman" w:hAnsi="Times New Roman" w:cs="Times New Roman"/>
          <w:sz w:val="24"/>
          <w:szCs w:val="24"/>
        </w:rPr>
        <w:t>milles hinnatakse, kas rahaline hüvitis ja osade või aktsiate asendussuhe on õiglane. Direktiiv lubab aruande jätta koostamata, kui selles on ko</w:t>
      </w:r>
      <w:r w:rsidR="1C340573" w:rsidRPr="00B92E7F">
        <w:rPr>
          <w:rFonts w:ascii="Times New Roman" w:hAnsi="Times New Roman" w:cs="Times New Roman"/>
          <w:sz w:val="24"/>
          <w:szCs w:val="24"/>
        </w:rPr>
        <w:t xml:space="preserve">kku leppinud kõik ühineva või jaguneva äriühingu osanikud või aktsionärid. Eesti õiguses reguleerib sõltumatu eksperdi kaasamist ÄS §-d </w:t>
      </w:r>
      <w:r w:rsidR="3905B0FB" w:rsidRPr="00B92E7F">
        <w:rPr>
          <w:rFonts w:ascii="Times New Roman" w:hAnsi="Times New Roman" w:cs="Times New Roman"/>
          <w:sz w:val="24"/>
          <w:szCs w:val="24"/>
        </w:rPr>
        <w:t>394 ja 437, kus umbisikuline sõltumatu ekspert on asendatud audiitoriga</w:t>
      </w:r>
      <w:r w:rsidR="50DF28A6" w:rsidRPr="00B92E7F">
        <w:rPr>
          <w:rFonts w:ascii="Times New Roman" w:hAnsi="Times New Roman" w:cs="Times New Roman"/>
          <w:sz w:val="24"/>
          <w:szCs w:val="24"/>
        </w:rPr>
        <w:t xml:space="preserve"> ning aruande koostamine on kohustuslik siis, kui see on sätestatud seaduses. </w:t>
      </w:r>
      <w:proofErr w:type="spellStart"/>
      <w:r w:rsidR="50DF28A6" w:rsidRPr="00B92E7F">
        <w:rPr>
          <w:rFonts w:ascii="Times New Roman" w:hAnsi="Times New Roman" w:cs="Times New Roman"/>
          <w:sz w:val="24"/>
          <w:szCs w:val="24"/>
        </w:rPr>
        <w:t>KAS-i</w:t>
      </w:r>
      <w:proofErr w:type="spellEnd"/>
      <w:r w:rsidR="50DF28A6" w:rsidRPr="00B92E7F">
        <w:rPr>
          <w:rFonts w:ascii="Times New Roman" w:hAnsi="Times New Roman" w:cs="Times New Roman"/>
          <w:sz w:val="24"/>
          <w:szCs w:val="24"/>
        </w:rPr>
        <w:t xml:space="preserve">, </w:t>
      </w:r>
      <w:proofErr w:type="spellStart"/>
      <w:r w:rsidR="50DF28A6" w:rsidRPr="00B92E7F">
        <w:rPr>
          <w:rFonts w:ascii="Times New Roman" w:hAnsi="Times New Roman" w:cs="Times New Roman"/>
          <w:sz w:val="24"/>
          <w:szCs w:val="24"/>
        </w:rPr>
        <w:t>KindlTS</w:t>
      </w:r>
      <w:proofErr w:type="spellEnd"/>
      <w:r w:rsidR="50DF28A6" w:rsidRPr="00B92E7F">
        <w:rPr>
          <w:rFonts w:ascii="Times New Roman" w:hAnsi="Times New Roman" w:cs="Times New Roman"/>
          <w:sz w:val="24"/>
          <w:szCs w:val="24"/>
        </w:rPr>
        <w:t xml:space="preserve">-i, </w:t>
      </w:r>
      <w:proofErr w:type="spellStart"/>
      <w:r w:rsidR="50DF28A6" w:rsidRPr="00B92E7F">
        <w:rPr>
          <w:rFonts w:ascii="Times New Roman" w:hAnsi="Times New Roman" w:cs="Times New Roman"/>
          <w:sz w:val="24"/>
          <w:szCs w:val="24"/>
        </w:rPr>
        <w:t>IFS-i</w:t>
      </w:r>
      <w:proofErr w:type="spellEnd"/>
      <w:r w:rsidR="50DF28A6" w:rsidRPr="00B92E7F">
        <w:rPr>
          <w:rFonts w:ascii="Times New Roman" w:hAnsi="Times New Roman" w:cs="Times New Roman"/>
          <w:sz w:val="24"/>
          <w:szCs w:val="24"/>
        </w:rPr>
        <w:t xml:space="preserve">, VPTS-i ja </w:t>
      </w:r>
      <w:proofErr w:type="spellStart"/>
      <w:r w:rsidR="50DF28A6" w:rsidRPr="00B92E7F">
        <w:rPr>
          <w:rFonts w:ascii="Times New Roman" w:hAnsi="Times New Roman" w:cs="Times New Roman"/>
          <w:sz w:val="24"/>
          <w:szCs w:val="24"/>
        </w:rPr>
        <w:t>MERAS-e</w:t>
      </w:r>
      <w:proofErr w:type="spellEnd"/>
      <w:r w:rsidR="50DF28A6" w:rsidRPr="00B92E7F">
        <w:rPr>
          <w:rFonts w:ascii="Times New Roman" w:hAnsi="Times New Roman" w:cs="Times New Roman"/>
          <w:sz w:val="24"/>
          <w:szCs w:val="24"/>
        </w:rPr>
        <w:t xml:space="preserve"> koostamisel on varasemalt mindud seda teed, et </w:t>
      </w:r>
      <w:proofErr w:type="spellStart"/>
      <w:r w:rsidR="64395C9D" w:rsidRPr="00B92E7F">
        <w:rPr>
          <w:rFonts w:ascii="Times New Roman" w:hAnsi="Times New Roman" w:cs="Times New Roman"/>
          <w:sz w:val="24"/>
          <w:szCs w:val="24"/>
        </w:rPr>
        <w:t>ÄS-is</w:t>
      </w:r>
      <w:proofErr w:type="spellEnd"/>
      <w:r w:rsidR="64395C9D" w:rsidRPr="00B92E7F">
        <w:rPr>
          <w:rFonts w:ascii="Times New Roman" w:hAnsi="Times New Roman" w:cs="Times New Roman"/>
          <w:sz w:val="24"/>
          <w:szCs w:val="24"/>
        </w:rPr>
        <w:t xml:space="preserve"> sätestatud üldpõhimõtetele on valdkonnapõhistes finantsseadustes sätestatud teatud erisused, näiteks millised andmed tuleb esitada Finantsinspektsioonile vastava loa taotluse menetlemiseks nin</w:t>
      </w:r>
      <w:r w:rsidR="2E1876C6" w:rsidRPr="00B92E7F">
        <w:rPr>
          <w:rFonts w:ascii="Times New Roman" w:hAnsi="Times New Roman" w:cs="Times New Roman"/>
          <w:sz w:val="24"/>
          <w:szCs w:val="24"/>
        </w:rPr>
        <w:t xml:space="preserve">g kui kiiresti peab pädev asutus loa andmise või andmisest keeldumise otsustama. Samas leidub finantsseadustest sarnaselt </w:t>
      </w:r>
      <w:proofErr w:type="spellStart"/>
      <w:r w:rsidR="2E1876C6" w:rsidRPr="00B92E7F">
        <w:rPr>
          <w:rFonts w:ascii="Times New Roman" w:hAnsi="Times New Roman" w:cs="Times New Roman"/>
          <w:sz w:val="24"/>
          <w:szCs w:val="24"/>
        </w:rPr>
        <w:t>ÄS-ile</w:t>
      </w:r>
      <w:proofErr w:type="spellEnd"/>
      <w:r w:rsidR="2E1876C6" w:rsidRPr="00B92E7F">
        <w:rPr>
          <w:rFonts w:ascii="Times New Roman" w:hAnsi="Times New Roman" w:cs="Times New Roman"/>
          <w:sz w:val="24"/>
          <w:szCs w:val="24"/>
        </w:rPr>
        <w:t xml:space="preserve"> </w:t>
      </w:r>
      <w:proofErr w:type="spellStart"/>
      <w:r w:rsidR="2E1876C6" w:rsidRPr="00B92E7F">
        <w:rPr>
          <w:rFonts w:ascii="Times New Roman" w:hAnsi="Times New Roman" w:cs="Times New Roman"/>
          <w:sz w:val="24"/>
          <w:szCs w:val="24"/>
        </w:rPr>
        <w:t>sätestus</w:t>
      </w:r>
      <w:r w:rsidR="201FABC4" w:rsidRPr="00B92E7F">
        <w:rPr>
          <w:rFonts w:ascii="Times New Roman" w:hAnsi="Times New Roman" w:cs="Times New Roman"/>
          <w:sz w:val="24"/>
          <w:szCs w:val="24"/>
        </w:rPr>
        <w:t>e</w:t>
      </w:r>
      <w:proofErr w:type="spellEnd"/>
      <w:r w:rsidR="2E1876C6" w:rsidRPr="00B92E7F">
        <w:rPr>
          <w:rFonts w:ascii="Times New Roman" w:hAnsi="Times New Roman" w:cs="Times New Roman"/>
          <w:sz w:val="24"/>
          <w:szCs w:val="24"/>
        </w:rPr>
        <w:t>, et ühinemis- võ</w:t>
      </w:r>
      <w:r w:rsidR="7D987869" w:rsidRPr="00B92E7F">
        <w:rPr>
          <w:rFonts w:ascii="Times New Roman" w:hAnsi="Times New Roman" w:cs="Times New Roman"/>
          <w:sz w:val="24"/>
          <w:szCs w:val="24"/>
        </w:rPr>
        <w:t>i jagunemislepingut peab kontrollima audiitor</w:t>
      </w:r>
      <w:r w:rsidR="2CFCB242" w:rsidRPr="00B92E7F">
        <w:rPr>
          <w:rFonts w:ascii="Times New Roman" w:hAnsi="Times New Roman" w:cs="Times New Roman"/>
          <w:sz w:val="24"/>
          <w:szCs w:val="24"/>
        </w:rPr>
        <w:t xml:space="preserve">, kuid aruandes sisalduv teave võib sõltuvalt seaduses sätestatust erineda. Näiteks </w:t>
      </w:r>
      <w:proofErr w:type="spellStart"/>
      <w:r w:rsidR="1B78457A" w:rsidRPr="00B92E7F">
        <w:rPr>
          <w:rFonts w:ascii="Times New Roman" w:hAnsi="Times New Roman" w:cs="Times New Roman"/>
          <w:sz w:val="24"/>
          <w:szCs w:val="24"/>
        </w:rPr>
        <w:t>KindlTS</w:t>
      </w:r>
      <w:proofErr w:type="spellEnd"/>
      <w:r w:rsidR="1B78457A" w:rsidRPr="00B92E7F">
        <w:rPr>
          <w:rFonts w:ascii="Times New Roman" w:hAnsi="Times New Roman" w:cs="Times New Roman"/>
          <w:sz w:val="24"/>
          <w:szCs w:val="24"/>
        </w:rPr>
        <w:t xml:space="preserve"> kohustab audiitorit esitama arvamus selle kohta, kas ühendava või asutatava kindlustusandja tehnilised eraldised ja kattevara vastavad õigusaktides sätestatud nõuetele, seevastu IFS </w:t>
      </w:r>
      <w:r w:rsidR="5CA2CA15" w:rsidRPr="00B92E7F">
        <w:rPr>
          <w:rFonts w:ascii="Times New Roman" w:hAnsi="Times New Roman" w:cs="Times New Roman"/>
          <w:sz w:val="24"/>
          <w:szCs w:val="24"/>
        </w:rPr>
        <w:t xml:space="preserve">kohaselt peab aruanne sisaldama arvamust usaldatavusnõuete täitmise kohta. </w:t>
      </w:r>
    </w:p>
    <w:p w14:paraId="4479A7CC" w14:textId="301A887C" w:rsidR="684496DD" w:rsidRPr="00B92E7F" w:rsidRDefault="684496DD" w:rsidP="00B92E7F">
      <w:pPr>
        <w:spacing w:after="0" w:line="240" w:lineRule="auto"/>
        <w:jc w:val="both"/>
        <w:rPr>
          <w:rFonts w:ascii="Times New Roman" w:hAnsi="Times New Roman" w:cs="Times New Roman"/>
          <w:sz w:val="24"/>
          <w:szCs w:val="24"/>
        </w:rPr>
      </w:pPr>
    </w:p>
    <w:p w14:paraId="1947DC48" w14:textId="05FA7751" w:rsidR="7D987869" w:rsidRPr="00B92E7F" w:rsidRDefault="7D98786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CRD VI ülevõtmise käigus tegi Finantsinspektsioon</w:t>
      </w:r>
      <w:r w:rsidR="12973452" w:rsidRPr="00B92E7F">
        <w:rPr>
          <w:rFonts w:ascii="Times New Roman" w:hAnsi="Times New Roman" w:cs="Times New Roman"/>
          <w:sz w:val="24"/>
          <w:szCs w:val="24"/>
        </w:rPr>
        <w:t xml:space="preserve"> ettepaneku</w:t>
      </w:r>
      <w:r w:rsidRPr="00B92E7F">
        <w:rPr>
          <w:rFonts w:ascii="Times New Roman" w:hAnsi="Times New Roman" w:cs="Times New Roman"/>
          <w:sz w:val="24"/>
          <w:szCs w:val="24"/>
        </w:rPr>
        <w:t xml:space="preserve"> jätta seadustest välja audiitori kaasamise nõue</w:t>
      </w:r>
      <w:r w:rsidR="5925877B" w:rsidRPr="00B92E7F">
        <w:rPr>
          <w:rFonts w:ascii="Times New Roman" w:hAnsi="Times New Roman" w:cs="Times New Roman"/>
          <w:sz w:val="24"/>
          <w:szCs w:val="24"/>
        </w:rPr>
        <w:t>, kuivõrd aruandest ei selgu järelevalveasutuse jaoks tavaliselt midagi uut ning audiitori kaasamine pikendab loa menetlust. Samas pidas Finantsinspektsioon vajalikuks jätta seadusesse võimalus menetlusse audiitor ikkagi kaas</w:t>
      </w:r>
      <w:r w:rsidR="3FB96BDA" w:rsidRPr="00B92E7F">
        <w:rPr>
          <w:rFonts w:ascii="Times New Roman" w:hAnsi="Times New Roman" w:cs="Times New Roman"/>
          <w:sz w:val="24"/>
          <w:szCs w:val="24"/>
        </w:rPr>
        <w:t xml:space="preserve">ata, kui see on järelevalveasutuse meelest vajalik. Seega peaks Finantsinspektsioonil olema võimalik määrata audiitor vaatamata sellele, et </w:t>
      </w:r>
      <w:r w:rsidR="0619001B" w:rsidRPr="00B92E7F">
        <w:rPr>
          <w:rFonts w:ascii="Times New Roman" w:hAnsi="Times New Roman" w:cs="Times New Roman"/>
          <w:sz w:val="24"/>
          <w:szCs w:val="24"/>
        </w:rPr>
        <w:t xml:space="preserve">ühineva või jaguneva krediidiasutuse kõik osanikud või aktsionärid on hääletanud aruande mitte koostamise poolt. </w:t>
      </w:r>
    </w:p>
    <w:p w14:paraId="5C174B09" w14:textId="036E81F2" w:rsidR="118E0BDA" w:rsidRPr="00B92E7F" w:rsidRDefault="118E0BDA" w:rsidP="00B92E7F">
      <w:pPr>
        <w:spacing w:after="0" w:line="240" w:lineRule="auto"/>
        <w:jc w:val="both"/>
        <w:rPr>
          <w:rFonts w:ascii="Times New Roman" w:hAnsi="Times New Roman" w:cs="Times New Roman"/>
          <w:sz w:val="24"/>
          <w:szCs w:val="24"/>
        </w:rPr>
      </w:pPr>
    </w:p>
    <w:p w14:paraId="599683D5" w14:textId="77B2D8D1" w:rsidR="118E0BDA" w:rsidRPr="00B92E7F" w:rsidRDefault="47B20163" w:rsidP="00B92E7F">
      <w:pPr>
        <w:spacing w:after="0" w:line="240" w:lineRule="auto"/>
        <w:ind w:left="2124"/>
        <w:jc w:val="both"/>
        <w:rPr>
          <w:rFonts w:ascii="Times New Roman" w:hAnsi="Times New Roman" w:cs="Times New Roman"/>
          <w:i/>
          <w:iCs/>
          <w:sz w:val="24"/>
          <w:szCs w:val="24"/>
        </w:rPr>
      </w:pPr>
      <w:r w:rsidRPr="00B92E7F">
        <w:rPr>
          <w:rFonts w:ascii="Times New Roman" w:hAnsi="Times New Roman" w:cs="Times New Roman"/>
          <w:b/>
          <w:bCs/>
          <w:i/>
          <w:iCs/>
          <w:sz w:val="24"/>
          <w:szCs w:val="24"/>
        </w:rPr>
        <w:t>(ii) Krediidiasutuse komiteed</w:t>
      </w:r>
    </w:p>
    <w:p w14:paraId="3040A5C7" w14:textId="365423B1" w:rsidR="118E0BDA" w:rsidRPr="00B92E7F" w:rsidRDefault="118E0BDA" w:rsidP="00B92E7F">
      <w:pPr>
        <w:spacing w:after="0" w:line="240" w:lineRule="auto"/>
        <w:ind w:left="2124"/>
        <w:jc w:val="both"/>
        <w:rPr>
          <w:rFonts w:ascii="Times New Roman" w:hAnsi="Times New Roman" w:cs="Times New Roman"/>
          <w:b/>
          <w:bCs/>
          <w:i/>
          <w:iCs/>
          <w:sz w:val="24"/>
          <w:szCs w:val="24"/>
        </w:rPr>
      </w:pPr>
    </w:p>
    <w:p w14:paraId="3F44D668" w14:textId="064ED0F1" w:rsidR="1F62E6F1" w:rsidRPr="00B92E7F" w:rsidRDefault="1F62E6F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Hetkel on krediidiasutusele </w:t>
      </w:r>
      <w:r w:rsidR="2468F8C1" w:rsidRPr="00B92E7F">
        <w:rPr>
          <w:rFonts w:ascii="Times New Roman" w:hAnsi="Times New Roman" w:cs="Times New Roman"/>
          <w:sz w:val="24"/>
          <w:szCs w:val="24"/>
        </w:rPr>
        <w:t xml:space="preserve">ja investeerimisühingule </w:t>
      </w:r>
      <w:r w:rsidRPr="00B92E7F">
        <w:rPr>
          <w:rFonts w:ascii="Times New Roman" w:hAnsi="Times New Roman" w:cs="Times New Roman"/>
          <w:sz w:val="24"/>
          <w:szCs w:val="24"/>
        </w:rPr>
        <w:t xml:space="preserve">ettenähtud </w:t>
      </w:r>
      <w:r w:rsidR="40BAA8E6" w:rsidRPr="00B92E7F">
        <w:rPr>
          <w:rFonts w:ascii="Times New Roman" w:hAnsi="Times New Roman" w:cs="Times New Roman"/>
          <w:sz w:val="24"/>
          <w:szCs w:val="24"/>
        </w:rPr>
        <w:t xml:space="preserve">viis </w:t>
      </w:r>
      <w:r w:rsidRPr="00B92E7F">
        <w:rPr>
          <w:rFonts w:ascii="Times New Roman" w:hAnsi="Times New Roman" w:cs="Times New Roman"/>
          <w:sz w:val="24"/>
          <w:szCs w:val="24"/>
        </w:rPr>
        <w:t xml:space="preserve">komiteed ja nende ülesanded on n-ö pillutatud laiali erinevatesse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w:t>
      </w:r>
      <w:r w:rsidR="6F7ABA76" w:rsidRPr="00B92E7F">
        <w:rPr>
          <w:rFonts w:ascii="Times New Roman" w:hAnsi="Times New Roman" w:cs="Times New Roman"/>
          <w:sz w:val="24"/>
          <w:szCs w:val="24"/>
        </w:rPr>
        <w:t xml:space="preserve">ja VPTS-i </w:t>
      </w:r>
      <w:r w:rsidRPr="00B92E7F">
        <w:rPr>
          <w:rFonts w:ascii="Times New Roman" w:hAnsi="Times New Roman" w:cs="Times New Roman"/>
          <w:sz w:val="24"/>
          <w:szCs w:val="24"/>
        </w:rPr>
        <w:t>paragrahvidesse</w:t>
      </w:r>
      <w:r w:rsidR="1CDC5AA6" w:rsidRPr="00B92E7F">
        <w:rPr>
          <w:rFonts w:ascii="Times New Roman" w:hAnsi="Times New Roman" w:cs="Times New Roman"/>
          <w:sz w:val="24"/>
          <w:szCs w:val="24"/>
        </w:rPr>
        <w:t xml:space="preserve">, mistõttu on </w:t>
      </w:r>
      <w:r w:rsidRPr="00B92E7F">
        <w:rPr>
          <w:rFonts w:ascii="Times New Roman" w:hAnsi="Times New Roman" w:cs="Times New Roman"/>
          <w:sz w:val="24"/>
          <w:szCs w:val="24"/>
        </w:rPr>
        <w:t>kohati</w:t>
      </w:r>
      <w:r w:rsidR="28289AD8" w:rsidRPr="00B92E7F">
        <w:rPr>
          <w:rFonts w:ascii="Times New Roman" w:hAnsi="Times New Roman" w:cs="Times New Roman"/>
          <w:sz w:val="24"/>
          <w:szCs w:val="24"/>
        </w:rPr>
        <w:t xml:space="preserve"> </w:t>
      </w:r>
      <w:r w:rsidRPr="00B92E7F">
        <w:rPr>
          <w:rFonts w:ascii="Times New Roman" w:hAnsi="Times New Roman" w:cs="Times New Roman"/>
          <w:sz w:val="24"/>
          <w:szCs w:val="24"/>
        </w:rPr>
        <w:t>keeruline aru saada, kas vastava komitee moodustamine on kohustuslik või mitte. Kuigi CRD VI puudutab komiteede temaatikat vaid pinnapealselt, leiavad eelnõu koostajad, et</w:t>
      </w:r>
      <w:r w:rsidR="68FB2A66" w:rsidRPr="00B92E7F">
        <w:rPr>
          <w:rFonts w:ascii="Times New Roman" w:hAnsi="Times New Roman" w:cs="Times New Roman"/>
          <w:sz w:val="24"/>
          <w:szCs w:val="24"/>
        </w:rPr>
        <w:t xml:space="preserve"> </w:t>
      </w:r>
      <w:r w:rsidR="2A0F028D" w:rsidRPr="00B92E7F">
        <w:rPr>
          <w:rFonts w:ascii="Times New Roman" w:hAnsi="Times New Roman" w:cs="Times New Roman"/>
          <w:sz w:val="24"/>
          <w:szCs w:val="24"/>
        </w:rPr>
        <w:t>eelnõuga on vajalik vaadata üle ka komiteede regulatsioon, et tagada õigusselgus n</w:t>
      </w:r>
      <w:r w:rsidR="253D739D" w:rsidRPr="00B92E7F">
        <w:rPr>
          <w:rFonts w:ascii="Times New Roman" w:hAnsi="Times New Roman" w:cs="Times New Roman"/>
          <w:sz w:val="24"/>
          <w:szCs w:val="24"/>
        </w:rPr>
        <w:t xml:space="preserve">ing lihtsustada komiteede suhtes esitatavaid nõudeid. Samuti vaadatakse üle nõuded komitee moodustamisele ja selle protseduuridele (eelkõige krediidikomitee osas). </w:t>
      </w:r>
    </w:p>
    <w:p w14:paraId="4762D4D5" w14:textId="58298F01" w:rsidR="118E0BDA" w:rsidRPr="00B92E7F" w:rsidRDefault="118E0BDA" w:rsidP="00B92E7F">
      <w:pPr>
        <w:spacing w:after="0" w:line="240" w:lineRule="auto"/>
        <w:jc w:val="both"/>
        <w:rPr>
          <w:rFonts w:ascii="Times New Roman" w:hAnsi="Times New Roman" w:cs="Times New Roman"/>
          <w:sz w:val="24"/>
          <w:szCs w:val="24"/>
          <w:highlight w:val="yellow"/>
        </w:rPr>
      </w:pPr>
    </w:p>
    <w:p w14:paraId="65ABD339" w14:textId="7D7A72E1" w:rsidR="0895A082" w:rsidRPr="00B92E7F" w:rsidRDefault="0895A082" w:rsidP="00B92E7F">
      <w:pPr>
        <w:spacing w:after="0" w:line="240" w:lineRule="auto"/>
        <w:ind w:left="1416"/>
        <w:jc w:val="both"/>
        <w:rPr>
          <w:rFonts w:ascii="Times New Roman" w:hAnsi="Times New Roman" w:cs="Times New Roman"/>
          <w:b/>
          <w:bCs/>
          <w:sz w:val="24"/>
          <w:szCs w:val="24"/>
        </w:rPr>
      </w:pPr>
      <w:r w:rsidRPr="00B92E7F">
        <w:rPr>
          <w:rFonts w:ascii="Times New Roman" w:hAnsi="Times New Roman" w:cs="Times New Roman"/>
          <w:b/>
          <w:bCs/>
          <w:sz w:val="24"/>
          <w:szCs w:val="24"/>
        </w:rPr>
        <w:t>2.3.2. Eelnõuga kaasnevad peamised muudatused</w:t>
      </w:r>
    </w:p>
    <w:p w14:paraId="7D1D7CF2" w14:textId="733C7A8C" w:rsidR="118E0BDA" w:rsidRPr="00B92E7F" w:rsidRDefault="118E0BDA" w:rsidP="00B92E7F">
      <w:pPr>
        <w:spacing w:after="0" w:line="240" w:lineRule="auto"/>
        <w:ind w:left="1416"/>
        <w:jc w:val="both"/>
        <w:rPr>
          <w:rFonts w:ascii="Times New Roman" w:hAnsi="Times New Roman" w:cs="Times New Roman"/>
          <w:b/>
          <w:bCs/>
          <w:sz w:val="24"/>
          <w:szCs w:val="24"/>
        </w:rPr>
      </w:pPr>
    </w:p>
    <w:p w14:paraId="2E4037F9" w14:textId="3E6B2253" w:rsidR="0E6FDEF5" w:rsidRPr="00B92E7F" w:rsidRDefault="0E6FDEF5" w:rsidP="00B92E7F">
      <w:pPr>
        <w:spacing w:after="0" w:line="240" w:lineRule="auto"/>
        <w:ind w:left="1416"/>
        <w:jc w:val="both"/>
        <w:rPr>
          <w:rFonts w:ascii="Times New Roman" w:hAnsi="Times New Roman" w:cs="Times New Roman"/>
          <w:b/>
          <w:bCs/>
          <w:i/>
          <w:iCs/>
          <w:sz w:val="24"/>
          <w:szCs w:val="24"/>
        </w:rPr>
      </w:pPr>
      <w:r w:rsidRPr="00B92E7F">
        <w:rPr>
          <w:rFonts w:ascii="Times New Roman" w:hAnsi="Times New Roman" w:cs="Times New Roman"/>
          <w:sz w:val="24"/>
          <w:szCs w:val="24"/>
        </w:rPr>
        <w:tab/>
      </w:r>
      <w:r w:rsidRPr="00B92E7F">
        <w:rPr>
          <w:rFonts w:ascii="Times New Roman" w:hAnsi="Times New Roman" w:cs="Times New Roman"/>
          <w:b/>
          <w:bCs/>
          <w:i/>
          <w:iCs/>
          <w:sz w:val="24"/>
          <w:szCs w:val="24"/>
        </w:rPr>
        <w:t>(i) Audiitori aruanne</w:t>
      </w:r>
    </w:p>
    <w:p w14:paraId="254B7D43" w14:textId="19B12D79" w:rsidR="251BA445" w:rsidRPr="00B92E7F" w:rsidRDefault="251BA445" w:rsidP="00B92E7F">
      <w:pPr>
        <w:spacing w:after="0" w:line="240" w:lineRule="auto"/>
        <w:ind w:left="708"/>
        <w:jc w:val="both"/>
        <w:rPr>
          <w:rFonts w:ascii="Times New Roman" w:hAnsi="Times New Roman" w:cs="Times New Roman"/>
          <w:b/>
          <w:sz w:val="24"/>
          <w:szCs w:val="24"/>
        </w:rPr>
      </w:pPr>
    </w:p>
    <w:p w14:paraId="5A19266D" w14:textId="5D299A82" w:rsidR="251BA445" w:rsidRPr="00B92E7F" w:rsidRDefault="098FF24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Audiitorkontrolliga seonduvates muudatustes jäetakse eelnõuga </w:t>
      </w:r>
      <w:proofErr w:type="spellStart"/>
      <w:r w:rsidRPr="00B92E7F">
        <w:rPr>
          <w:rFonts w:ascii="Times New Roman" w:hAnsi="Times New Roman" w:cs="Times New Roman"/>
          <w:sz w:val="24"/>
          <w:szCs w:val="24"/>
        </w:rPr>
        <w:t>KA</w:t>
      </w:r>
      <w:r w:rsidR="2535E56E" w:rsidRPr="00B92E7F">
        <w:rPr>
          <w:rFonts w:ascii="Times New Roman" w:hAnsi="Times New Roman" w:cs="Times New Roman"/>
          <w:sz w:val="24"/>
          <w:szCs w:val="24"/>
        </w:rPr>
        <w:t>S-i</w:t>
      </w:r>
      <w:r w:rsidR="18E91C94" w:rsidRPr="00B92E7F">
        <w:rPr>
          <w:rFonts w:ascii="Times New Roman" w:hAnsi="Times New Roman" w:cs="Times New Roman"/>
          <w:sz w:val="24"/>
          <w:szCs w:val="24"/>
        </w:rPr>
        <w:t>st</w:t>
      </w:r>
      <w:proofErr w:type="spellEnd"/>
      <w:r w:rsidR="18E91C94" w:rsidRPr="00B92E7F">
        <w:rPr>
          <w:rFonts w:ascii="Times New Roman" w:hAnsi="Times New Roman" w:cs="Times New Roman"/>
          <w:sz w:val="24"/>
          <w:szCs w:val="24"/>
        </w:rPr>
        <w:t xml:space="preserve">, </w:t>
      </w:r>
      <w:proofErr w:type="spellStart"/>
      <w:r w:rsidR="2535E56E" w:rsidRPr="00B92E7F">
        <w:rPr>
          <w:rFonts w:ascii="Times New Roman" w:hAnsi="Times New Roman" w:cs="Times New Roman"/>
          <w:sz w:val="24"/>
          <w:szCs w:val="24"/>
        </w:rPr>
        <w:t>KindlTS</w:t>
      </w:r>
      <w:proofErr w:type="spellEnd"/>
      <w:r w:rsidR="2535E56E" w:rsidRPr="00B92E7F">
        <w:rPr>
          <w:rFonts w:ascii="Times New Roman" w:hAnsi="Times New Roman" w:cs="Times New Roman"/>
          <w:sz w:val="24"/>
          <w:szCs w:val="24"/>
        </w:rPr>
        <w:t xml:space="preserve">-ist, </w:t>
      </w:r>
      <w:proofErr w:type="spellStart"/>
      <w:r w:rsidR="2535E56E" w:rsidRPr="00B92E7F">
        <w:rPr>
          <w:rFonts w:ascii="Times New Roman" w:hAnsi="Times New Roman" w:cs="Times New Roman"/>
          <w:sz w:val="24"/>
          <w:szCs w:val="24"/>
        </w:rPr>
        <w:t>IFS-ist</w:t>
      </w:r>
      <w:proofErr w:type="spellEnd"/>
      <w:r w:rsidR="2535E56E" w:rsidRPr="00B92E7F">
        <w:rPr>
          <w:rFonts w:ascii="Times New Roman" w:hAnsi="Times New Roman" w:cs="Times New Roman"/>
          <w:sz w:val="24"/>
          <w:szCs w:val="24"/>
        </w:rPr>
        <w:t xml:space="preserve">, VPTS-ist ja </w:t>
      </w:r>
      <w:proofErr w:type="spellStart"/>
      <w:r w:rsidR="2535E56E" w:rsidRPr="00B92E7F">
        <w:rPr>
          <w:rFonts w:ascii="Times New Roman" w:hAnsi="Times New Roman" w:cs="Times New Roman"/>
          <w:sz w:val="24"/>
          <w:szCs w:val="24"/>
        </w:rPr>
        <w:t>MERAS-est</w:t>
      </w:r>
      <w:proofErr w:type="spellEnd"/>
      <w:r w:rsidR="2535E56E" w:rsidRPr="00B92E7F">
        <w:rPr>
          <w:rFonts w:ascii="Times New Roman" w:hAnsi="Times New Roman" w:cs="Times New Roman"/>
          <w:sz w:val="24"/>
          <w:szCs w:val="24"/>
        </w:rPr>
        <w:t xml:space="preserve"> </w:t>
      </w:r>
      <w:r w:rsidR="0A11913A" w:rsidRPr="00B92E7F">
        <w:rPr>
          <w:rFonts w:ascii="Times New Roman" w:hAnsi="Times New Roman" w:cs="Times New Roman"/>
          <w:sz w:val="24"/>
          <w:szCs w:val="24"/>
        </w:rPr>
        <w:t xml:space="preserve">välja audiitori aruande kohustuslikkust käsitlevad sätted ning </w:t>
      </w:r>
      <w:r w:rsidR="0A11913A" w:rsidRPr="00B92E7F">
        <w:rPr>
          <w:rFonts w:ascii="Times New Roman" w:hAnsi="Times New Roman" w:cs="Times New Roman"/>
          <w:sz w:val="24"/>
          <w:szCs w:val="24"/>
        </w:rPr>
        <w:lastRenderedPageBreak/>
        <w:t xml:space="preserve">asendatakse need Finantsinspektsiooni diskretsiooniga määrata ühinemislepingu, ning kui see on kohaldatav, ka jagunemislepingu tingimuste kontrollimiseks audiitor. </w:t>
      </w:r>
      <w:r w:rsidR="0B932A21" w:rsidRPr="00B92E7F">
        <w:rPr>
          <w:rFonts w:ascii="Times New Roman" w:hAnsi="Times New Roman" w:cs="Times New Roman"/>
          <w:sz w:val="24"/>
          <w:szCs w:val="24"/>
        </w:rPr>
        <w:t xml:space="preserve">Vastav diskretsioon lisatakse ka </w:t>
      </w:r>
      <w:proofErr w:type="spellStart"/>
      <w:r w:rsidR="0B932A21" w:rsidRPr="00B92E7F">
        <w:rPr>
          <w:rFonts w:ascii="Times New Roman" w:hAnsi="Times New Roman" w:cs="Times New Roman"/>
          <w:sz w:val="24"/>
          <w:szCs w:val="24"/>
        </w:rPr>
        <w:t>KAVS-i</w:t>
      </w:r>
      <w:proofErr w:type="spellEnd"/>
      <w:r w:rsidR="0B932A21" w:rsidRPr="00B92E7F">
        <w:rPr>
          <w:rFonts w:ascii="Times New Roman" w:hAnsi="Times New Roman" w:cs="Times New Roman"/>
          <w:sz w:val="24"/>
          <w:szCs w:val="24"/>
        </w:rPr>
        <w:t xml:space="preserve">, </w:t>
      </w:r>
      <w:r w:rsidR="2DB5F839" w:rsidRPr="00B92E7F">
        <w:rPr>
          <w:rFonts w:ascii="Times New Roman" w:hAnsi="Times New Roman" w:cs="Times New Roman"/>
          <w:sz w:val="24"/>
          <w:szCs w:val="24"/>
        </w:rPr>
        <w:t xml:space="preserve">kus pole ühinemistele ja jagunemistele ette nähtud eriregulatsiooni ning kohaldatakse </w:t>
      </w:r>
      <w:proofErr w:type="spellStart"/>
      <w:r w:rsidR="2DB5F839" w:rsidRPr="00B92E7F">
        <w:rPr>
          <w:rFonts w:ascii="Times New Roman" w:hAnsi="Times New Roman" w:cs="Times New Roman"/>
          <w:sz w:val="24"/>
          <w:szCs w:val="24"/>
        </w:rPr>
        <w:t>ÄS-is</w:t>
      </w:r>
      <w:proofErr w:type="spellEnd"/>
      <w:r w:rsidR="2DB5F839" w:rsidRPr="00B92E7F">
        <w:rPr>
          <w:rFonts w:ascii="Times New Roman" w:hAnsi="Times New Roman" w:cs="Times New Roman"/>
          <w:sz w:val="24"/>
          <w:szCs w:val="24"/>
        </w:rPr>
        <w:t xml:space="preserve"> sätestatut.</w:t>
      </w:r>
      <w:r w:rsidR="3B0C9E57" w:rsidRPr="00B92E7F">
        <w:rPr>
          <w:rFonts w:ascii="Times New Roman" w:hAnsi="Times New Roman" w:cs="Times New Roman"/>
          <w:sz w:val="24"/>
          <w:szCs w:val="24"/>
        </w:rPr>
        <w:t xml:space="preserve"> </w:t>
      </w:r>
      <w:r w:rsidR="1E4F89E7" w:rsidRPr="00B92E7F">
        <w:rPr>
          <w:rFonts w:ascii="Times New Roman" w:hAnsi="Times New Roman" w:cs="Times New Roman"/>
          <w:sz w:val="24"/>
          <w:szCs w:val="24"/>
        </w:rPr>
        <w:t xml:space="preserve">Muudatustega soovivad eelnõu koostajad lihtsustada loamenetluste läbiviimist ning jätta seadusest välja sätted, mis on minetanud oma praktilise väärtuse ja vajaduse. </w:t>
      </w:r>
    </w:p>
    <w:p w14:paraId="17720BBF" w14:textId="0C0BE293" w:rsidR="118E0BDA" w:rsidRPr="00B92E7F" w:rsidRDefault="118E0BDA" w:rsidP="00B92E7F">
      <w:pPr>
        <w:spacing w:after="0" w:line="240" w:lineRule="auto"/>
        <w:jc w:val="both"/>
        <w:rPr>
          <w:rFonts w:ascii="Times New Roman" w:hAnsi="Times New Roman" w:cs="Times New Roman"/>
          <w:sz w:val="24"/>
          <w:szCs w:val="24"/>
        </w:rPr>
      </w:pPr>
    </w:p>
    <w:p w14:paraId="7AA0B083" w14:textId="4A63A7E9" w:rsidR="0033683E" w:rsidRPr="00B92E7F" w:rsidRDefault="0D5C32FC" w:rsidP="00B92E7F">
      <w:pPr>
        <w:spacing w:after="0" w:line="240" w:lineRule="auto"/>
        <w:jc w:val="both"/>
        <w:rPr>
          <w:rFonts w:ascii="Times New Roman" w:hAnsi="Times New Roman" w:cs="Times New Roman"/>
          <w:i/>
          <w:iCs/>
          <w:sz w:val="24"/>
          <w:szCs w:val="24"/>
        </w:rPr>
      </w:pPr>
      <w:r w:rsidRPr="00B92E7F">
        <w:rPr>
          <w:rFonts w:ascii="Times New Roman" w:hAnsi="Times New Roman" w:cs="Times New Roman"/>
          <w:sz w:val="24"/>
          <w:szCs w:val="24"/>
        </w:rPr>
        <w:tab/>
      </w:r>
      <w:r w:rsidRPr="00B92E7F">
        <w:rPr>
          <w:rFonts w:ascii="Times New Roman" w:hAnsi="Times New Roman" w:cs="Times New Roman"/>
          <w:sz w:val="24"/>
          <w:szCs w:val="24"/>
        </w:rPr>
        <w:tab/>
      </w:r>
      <w:r w:rsidRPr="00B92E7F">
        <w:rPr>
          <w:rFonts w:ascii="Times New Roman" w:hAnsi="Times New Roman" w:cs="Times New Roman"/>
          <w:sz w:val="24"/>
          <w:szCs w:val="24"/>
        </w:rPr>
        <w:tab/>
      </w:r>
      <w:r w:rsidRPr="00B92E7F">
        <w:rPr>
          <w:rFonts w:ascii="Times New Roman" w:hAnsi="Times New Roman" w:cs="Times New Roman"/>
          <w:b/>
          <w:bCs/>
          <w:i/>
          <w:iCs/>
          <w:sz w:val="24"/>
          <w:szCs w:val="24"/>
        </w:rPr>
        <w:t>(ii) Krediidiasutuse komiteed</w:t>
      </w:r>
    </w:p>
    <w:p w14:paraId="25854072" w14:textId="77777777" w:rsidR="00AC101E" w:rsidRPr="00B92E7F" w:rsidRDefault="00AC101E" w:rsidP="00B92E7F">
      <w:pPr>
        <w:spacing w:after="0" w:line="240" w:lineRule="auto"/>
        <w:jc w:val="both"/>
        <w:rPr>
          <w:rFonts w:ascii="Times New Roman" w:hAnsi="Times New Roman" w:cs="Times New Roman"/>
          <w:i/>
          <w:iCs/>
          <w:sz w:val="24"/>
          <w:szCs w:val="24"/>
        </w:rPr>
      </w:pPr>
    </w:p>
    <w:p w14:paraId="384CB2AD" w14:textId="1B9F43FC" w:rsidR="13E88725" w:rsidRPr="00B92E7F" w:rsidRDefault="13E8872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Järgmise tabeliga illustreeritakse muudatusi komiteede moodustamises ning ülesannetes. </w:t>
      </w:r>
    </w:p>
    <w:p w14:paraId="441E9A54" w14:textId="77777777" w:rsidR="0033683E" w:rsidRPr="00B92E7F" w:rsidRDefault="0033683E" w:rsidP="00B92E7F">
      <w:pPr>
        <w:spacing w:after="0" w:line="240" w:lineRule="auto"/>
        <w:jc w:val="both"/>
        <w:rPr>
          <w:rFonts w:ascii="Times New Roman" w:hAnsi="Times New Roman" w:cs="Times New Roman"/>
          <w:sz w:val="24"/>
          <w:szCs w:val="24"/>
        </w:rPr>
      </w:pPr>
    </w:p>
    <w:p w14:paraId="65137037" w14:textId="08797ED5" w:rsidR="0033683E" w:rsidRPr="00B92E7F" w:rsidRDefault="0033683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Tabel </w:t>
      </w:r>
      <w:r w:rsidR="64DECC0E" w:rsidRPr="00B92E7F">
        <w:rPr>
          <w:rFonts w:ascii="Times New Roman" w:hAnsi="Times New Roman" w:cs="Times New Roman"/>
          <w:b/>
          <w:bCs/>
          <w:sz w:val="24"/>
          <w:szCs w:val="24"/>
        </w:rPr>
        <w:t>4</w:t>
      </w:r>
      <w:r w:rsidRPr="00B92E7F">
        <w:rPr>
          <w:rFonts w:ascii="Times New Roman" w:hAnsi="Times New Roman" w:cs="Times New Roman"/>
          <w:b/>
          <w:bCs/>
          <w:sz w:val="24"/>
          <w:szCs w:val="24"/>
        </w:rPr>
        <w:t>. Krediidiasutuse komiteede muudatused võrreldes kehtivas seaduses ja eelnõu sätestatuga</w:t>
      </w:r>
    </w:p>
    <w:p w14:paraId="35C4D6CE" w14:textId="77777777" w:rsidR="0033683E" w:rsidRPr="00B92E7F" w:rsidRDefault="0033683E" w:rsidP="00B92E7F">
      <w:pPr>
        <w:spacing w:after="0" w:line="240" w:lineRule="auto"/>
        <w:jc w:val="both"/>
        <w:rPr>
          <w:rFonts w:ascii="Times New Roman" w:hAnsi="Times New Roman" w:cs="Times New Roman"/>
          <w:sz w:val="24"/>
          <w:szCs w:val="24"/>
        </w:rPr>
      </w:pPr>
    </w:p>
    <w:tbl>
      <w:tblPr>
        <w:tblStyle w:val="Kontuurtabel"/>
        <w:tblW w:w="9634" w:type="dxa"/>
        <w:tblLook w:val="04A0" w:firstRow="1" w:lastRow="0" w:firstColumn="1" w:lastColumn="0" w:noHBand="0" w:noVBand="1"/>
      </w:tblPr>
      <w:tblGrid>
        <w:gridCol w:w="2565"/>
        <w:gridCol w:w="1925"/>
        <w:gridCol w:w="2511"/>
        <w:gridCol w:w="2633"/>
      </w:tblGrid>
      <w:tr w:rsidR="0033683E" w:rsidRPr="00B92E7F" w14:paraId="59E76FB5" w14:textId="77777777" w:rsidTr="00604C05">
        <w:trPr>
          <w:trHeight w:val="300"/>
        </w:trPr>
        <w:tc>
          <w:tcPr>
            <w:tcW w:w="2565" w:type="dxa"/>
          </w:tcPr>
          <w:p w14:paraId="5B717B18" w14:textId="77777777" w:rsidR="0033683E" w:rsidRPr="00B92E7F" w:rsidRDefault="0033683E"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Komitee nimetus</w:t>
            </w:r>
          </w:p>
        </w:tc>
        <w:tc>
          <w:tcPr>
            <w:tcW w:w="1925" w:type="dxa"/>
          </w:tcPr>
          <w:p w14:paraId="2B8C34E4" w14:textId="77777777" w:rsidR="0033683E" w:rsidRPr="00B92E7F" w:rsidRDefault="0033683E"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Komitee moodustamise kohustuslikkus kehtiva seaduse järgi</w:t>
            </w:r>
          </w:p>
        </w:tc>
        <w:tc>
          <w:tcPr>
            <w:tcW w:w="2511" w:type="dxa"/>
          </w:tcPr>
          <w:p w14:paraId="3CD5DB41" w14:textId="77777777" w:rsidR="0033683E" w:rsidRPr="00B92E7F" w:rsidRDefault="0033683E"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Peamised ülesanded (lihtsustatud kujul)</w:t>
            </w:r>
          </w:p>
        </w:tc>
        <w:tc>
          <w:tcPr>
            <w:tcW w:w="2633" w:type="dxa"/>
          </w:tcPr>
          <w:p w14:paraId="734930F1" w14:textId="77777777" w:rsidR="0033683E" w:rsidRPr="00B92E7F" w:rsidRDefault="0033683E" w:rsidP="00B92E7F">
            <w:pPr>
              <w:jc w:val="center"/>
              <w:rPr>
                <w:rFonts w:ascii="Times New Roman" w:hAnsi="Times New Roman" w:cs="Times New Roman"/>
                <w:b/>
                <w:bCs/>
                <w:sz w:val="24"/>
                <w:szCs w:val="24"/>
              </w:rPr>
            </w:pPr>
            <w:r w:rsidRPr="00B92E7F">
              <w:rPr>
                <w:rFonts w:ascii="Times New Roman" w:hAnsi="Times New Roman" w:cs="Times New Roman"/>
                <w:b/>
                <w:bCs/>
                <w:sz w:val="24"/>
                <w:szCs w:val="24"/>
              </w:rPr>
              <w:t>Muutused võrreldes kehtiva seadusega</w:t>
            </w:r>
          </w:p>
        </w:tc>
      </w:tr>
      <w:tr w:rsidR="0033683E" w:rsidRPr="00B92E7F" w14:paraId="2414CDF0" w14:textId="77777777" w:rsidTr="00604C05">
        <w:trPr>
          <w:trHeight w:val="300"/>
        </w:trPr>
        <w:tc>
          <w:tcPr>
            <w:tcW w:w="2565" w:type="dxa"/>
          </w:tcPr>
          <w:p w14:paraId="1EB54ACC" w14:textId="77777777" w:rsidR="0033683E" w:rsidRPr="00B92E7F" w:rsidRDefault="0033683E" w:rsidP="00B92E7F">
            <w:pPr>
              <w:jc w:val="both"/>
              <w:rPr>
                <w:rFonts w:ascii="Times New Roman" w:hAnsi="Times New Roman" w:cs="Times New Roman"/>
                <w:sz w:val="24"/>
                <w:szCs w:val="24"/>
              </w:rPr>
            </w:pPr>
            <w:r w:rsidRPr="00B92E7F">
              <w:rPr>
                <w:rFonts w:ascii="Times New Roman" w:hAnsi="Times New Roman" w:cs="Times New Roman"/>
                <w:sz w:val="24"/>
                <w:szCs w:val="24"/>
              </w:rPr>
              <w:t>Auditikomitee</w:t>
            </w:r>
          </w:p>
        </w:tc>
        <w:tc>
          <w:tcPr>
            <w:tcW w:w="1925" w:type="dxa"/>
          </w:tcPr>
          <w:p w14:paraId="2C0337FF"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Jah</w:t>
            </w:r>
          </w:p>
        </w:tc>
        <w:tc>
          <w:tcPr>
            <w:tcW w:w="2511" w:type="dxa"/>
          </w:tcPr>
          <w:p w14:paraId="1287FAD8"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Juhatuse tegevuse kontrollimine</w:t>
            </w:r>
          </w:p>
        </w:tc>
        <w:tc>
          <w:tcPr>
            <w:tcW w:w="2633" w:type="dxa"/>
          </w:tcPr>
          <w:p w14:paraId="05AEF5B5" w14:textId="77777777" w:rsidR="0033683E" w:rsidRPr="00B92E7F" w:rsidRDefault="0033683E" w:rsidP="00B92E7F">
            <w:pPr>
              <w:jc w:val="both"/>
              <w:rPr>
                <w:rFonts w:ascii="Times New Roman" w:hAnsi="Times New Roman" w:cs="Times New Roman"/>
                <w:sz w:val="24"/>
                <w:szCs w:val="24"/>
              </w:rPr>
            </w:pPr>
            <w:r w:rsidRPr="00B92E7F">
              <w:rPr>
                <w:rFonts w:ascii="Times New Roman" w:hAnsi="Times New Roman" w:cs="Times New Roman"/>
                <w:sz w:val="24"/>
                <w:szCs w:val="24"/>
              </w:rPr>
              <w:t>Selle komitee ülesanded ei muutu.</w:t>
            </w:r>
          </w:p>
        </w:tc>
      </w:tr>
      <w:tr w:rsidR="0033683E" w:rsidRPr="00B92E7F" w14:paraId="0A0BCF90" w14:textId="77777777" w:rsidTr="00604C05">
        <w:trPr>
          <w:trHeight w:val="300"/>
        </w:trPr>
        <w:tc>
          <w:tcPr>
            <w:tcW w:w="2565" w:type="dxa"/>
          </w:tcPr>
          <w:p w14:paraId="4D2D37F8" w14:textId="77777777" w:rsidR="0033683E" w:rsidRPr="00B92E7F" w:rsidRDefault="0033683E" w:rsidP="00B92E7F">
            <w:pPr>
              <w:jc w:val="both"/>
              <w:rPr>
                <w:rFonts w:ascii="Times New Roman" w:hAnsi="Times New Roman" w:cs="Times New Roman"/>
                <w:sz w:val="24"/>
                <w:szCs w:val="24"/>
              </w:rPr>
            </w:pPr>
            <w:r w:rsidRPr="00B92E7F">
              <w:rPr>
                <w:rFonts w:ascii="Times New Roman" w:hAnsi="Times New Roman" w:cs="Times New Roman"/>
                <w:sz w:val="24"/>
                <w:szCs w:val="24"/>
              </w:rPr>
              <w:t>Krediidikomitee</w:t>
            </w:r>
          </w:p>
        </w:tc>
        <w:tc>
          <w:tcPr>
            <w:tcW w:w="1925" w:type="dxa"/>
          </w:tcPr>
          <w:p w14:paraId="5AC8FF62"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Jah</w:t>
            </w:r>
          </w:p>
        </w:tc>
        <w:tc>
          <w:tcPr>
            <w:tcW w:w="2511" w:type="dxa"/>
          </w:tcPr>
          <w:p w14:paraId="6BFA27B8"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Suurte laenude andmise üle otsustamine</w:t>
            </w:r>
          </w:p>
        </w:tc>
        <w:tc>
          <w:tcPr>
            <w:tcW w:w="2633" w:type="dxa"/>
          </w:tcPr>
          <w:p w14:paraId="76D2A4DE" w14:textId="4317FF66" w:rsidR="0033683E" w:rsidRPr="00B92E7F" w:rsidRDefault="0033683E" w:rsidP="00B92E7F">
            <w:pPr>
              <w:jc w:val="both"/>
              <w:rPr>
                <w:rFonts w:ascii="Times New Roman" w:hAnsi="Times New Roman" w:cs="Times New Roman"/>
                <w:sz w:val="24"/>
                <w:szCs w:val="24"/>
              </w:rPr>
            </w:pPr>
            <w:r w:rsidRPr="00B92E7F">
              <w:rPr>
                <w:rFonts w:ascii="Times New Roman" w:hAnsi="Times New Roman" w:cs="Times New Roman"/>
                <w:sz w:val="24"/>
                <w:szCs w:val="24"/>
              </w:rPr>
              <w:t>Võrreldes kehtiva tühistatakse mitmed nõudeid selle komitee toimimise suhte (n</w:t>
            </w:r>
            <w:r w:rsidR="00112730">
              <w:rPr>
                <w:rFonts w:ascii="Times New Roman" w:hAnsi="Times New Roman" w:cs="Times New Roman"/>
                <w:sz w:val="24"/>
                <w:szCs w:val="24"/>
              </w:rPr>
              <w:t xml:space="preserve">äiteks </w:t>
            </w:r>
            <w:r w:rsidRPr="00B92E7F">
              <w:rPr>
                <w:rFonts w:ascii="Times New Roman" w:hAnsi="Times New Roman" w:cs="Times New Roman"/>
                <w:sz w:val="24"/>
                <w:szCs w:val="24"/>
              </w:rPr>
              <w:t xml:space="preserve"> mismoodi peab komitees hääletama jm).</w:t>
            </w:r>
          </w:p>
        </w:tc>
      </w:tr>
      <w:tr w:rsidR="0033683E" w:rsidRPr="00B92E7F" w14:paraId="144AB618" w14:textId="77777777" w:rsidTr="00604C05">
        <w:trPr>
          <w:trHeight w:val="300"/>
        </w:trPr>
        <w:tc>
          <w:tcPr>
            <w:tcW w:w="2565" w:type="dxa"/>
          </w:tcPr>
          <w:p w14:paraId="022684FC" w14:textId="77777777" w:rsidR="0033683E" w:rsidRPr="00B92E7F" w:rsidRDefault="0033683E" w:rsidP="00B92E7F">
            <w:pPr>
              <w:jc w:val="both"/>
              <w:rPr>
                <w:rFonts w:ascii="Times New Roman" w:hAnsi="Times New Roman" w:cs="Times New Roman"/>
                <w:sz w:val="24"/>
                <w:szCs w:val="24"/>
              </w:rPr>
            </w:pPr>
            <w:r w:rsidRPr="00B92E7F">
              <w:rPr>
                <w:rFonts w:ascii="Times New Roman" w:hAnsi="Times New Roman" w:cs="Times New Roman"/>
                <w:sz w:val="24"/>
                <w:szCs w:val="24"/>
              </w:rPr>
              <w:t>Riskikomitee</w:t>
            </w:r>
          </w:p>
        </w:tc>
        <w:tc>
          <w:tcPr>
            <w:tcW w:w="1925" w:type="dxa"/>
          </w:tcPr>
          <w:p w14:paraId="1AC85778"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Juhul kui see on proportsionaalne arvestades krediidiasutuse suurust</w:t>
            </w:r>
          </w:p>
        </w:tc>
        <w:tc>
          <w:tcPr>
            <w:tcW w:w="2511" w:type="dxa"/>
          </w:tcPr>
          <w:p w14:paraId="12D0589C"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Tagada, et ei võetakse üleliigseid riske</w:t>
            </w:r>
          </w:p>
        </w:tc>
        <w:tc>
          <w:tcPr>
            <w:tcW w:w="2633" w:type="dxa"/>
          </w:tcPr>
          <w:p w14:paraId="5DE42420" w14:textId="77777777" w:rsidR="0033683E" w:rsidRPr="00B92E7F" w:rsidRDefault="0033683E" w:rsidP="00B92E7F">
            <w:pPr>
              <w:jc w:val="both"/>
              <w:rPr>
                <w:rFonts w:ascii="Times New Roman" w:hAnsi="Times New Roman" w:cs="Times New Roman"/>
                <w:b/>
                <w:bCs/>
                <w:sz w:val="24"/>
                <w:szCs w:val="24"/>
              </w:rPr>
            </w:pPr>
            <w:r w:rsidRPr="00B92E7F">
              <w:rPr>
                <w:rFonts w:ascii="Times New Roman" w:hAnsi="Times New Roman" w:cs="Times New Roman"/>
                <w:sz w:val="24"/>
                <w:szCs w:val="24"/>
              </w:rPr>
              <w:t>Komitee ülesanded jäävad võrreldes kehtiva seadusega suures osas samaks. Küll aga lisatakse, et tasustamise põhimõtetes tuleb nn boonuste pakkumisel arvestada ka ESG riske.</w:t>
            </w:r>
          </w:p>
        </w:tc>
      </w:tr>
      <w:tr w:rsidR="0033683E" w:rsidRPr="00B92E7F" w14:paraId="12A54989" w14:textId="77777777" w:rsidTr="00604C05">
        <w:trPr>
          <w:trHeight w:val="300"/>
        </w:trPr>
        <w:tc>
          <w:tcPr>
            <w:tcW w:w="2565" w:type="dxa"/>
          </w:tcPr>
          <w:p w14:paraId="113881BA" w14:textId="77777777" w:rsidR="0033683E" w:rsidRPr="00B92E7F" w:rsidRDefault="0033683E" w:rsidP="00B92E7F">
            <w:pPr>
              <w:jc w:val="both"/>
              <w:rPr>
                <w:rFonts w:ascii="Times New Roman" w:hAnsi="Times New Roman" w:cs="Times New Roman"/>
                <w:sz w:val="24"/>
                <w:szCs w:val="24"/>
              </w:rPr>
            </w:pPr>
            <w:proofErr w:type="spellStart"/>
            <w:r w:rsidRPr="00B92E7F">
              <w:rPr>
                <w:rFonts w:ascii="Times New Roman" w:hAnsi="Times New Roman" w:cs="Times New Roman"/>
                <w:sz w:val="24"/>
                <w:szCs w:val="24"/>
              </w:rPr>
              <w:t>Nomineerimiskomitee</w:t>
            </w:r>
            <w:proofErr w:type="spellEnd"/>
          </w:p>
        </w:tc>
        <w:tc>
          <w:tcPr>
            <w:tcW w:w="1925" w:type="dxa"/>
          </w:tcPr>
          <w:p w14:paraId="3FD5693A"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Juhul kui see on proportsionaalne arvestades krediidiasutuse suurust</w:t>
            </w:r>
          </w:p>
        </w:tc>
        <w:tc>
          <w:tcPr>
            <w:tcW w:w="2511" w:type="dxa"/>
          </w:tcPr>
          <w:p w14:paraId="7932B9CC" w14:textId="6EF98AC5"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Juhatuse kandidaatide väljapakkumine, s</w:t>
            </w:r>
            <w:r w:rsidR="00825332">
              <w:rPr>
                <w:rFonts w:ascii="Times New Roman" w:hAnsi="Times New Roman" w:cs="Times New Roman"/>
                <w:sz w:val="24"/>
                <w:szCs w:val="24"/>
              </w:rPr>
              <w:t xml:space="preserve">ealhulgas </w:t>
            </w:r>
            <w:r w:rsidRPr="00B92E7F">
              <w:rPr>
                <w:rFonts w:ascii="Times New Roman" w:hAnsi="Times New Roman" w:cs="Times New Roman"/>
                <w:sz w:val="24"/>
                <w:szCs w:val="24"/>
              </w:rPr>
              <w:t>soolise tasakaalu rakendamine</w:t>
            </w:r>
          </w:p>
        </w:tc>
        <w:tc>
          <w:tcPr>
            <w:tcW w:w="2633" w:type="dxa"/>
          </w:tcPr>
          <w:p w14:paraId="2A0EBE3F" w14:textId="77777777" w:rsidR="0033683E" w:rsidRPr="00B92E7F" w:rsidRDefault="0033683E" w:rsidP="00B92E7F">
            <w:pPr>
              <w:jc w:val="both"/>
              <w:rPr>
                <w:rFonts w:ascii="Times New Roman" w:hAnsi="Times New Roman" w:cs="Times New Roman"/>
                <w:b/>
                <w:bCs/>
                <w:sz w:val="24"/>
                <w:szCs w:val="24"/>
              </w:rPr>
            </w:pPr>
            <w:r w:rsidRPr="00B92E7F">
              <w:rPr>
                <w:rFonts w:ascii="Times New Roman" w:hAnsi="Times New Roman" w:cs="Times New Roman"/>
                <w:sz w:val="24"/>
                <w:szCs w:val="24"/>
              </w:rPr>
              <w:t>Komitee ülesanded jäävad võrreldes kehtiva seadusega suures osas samaks. Küll aga lisatakse, et krediidiasutuse juhikanditaatide puhul tuleb arvestada ka mitmekesisuse põhimõttega.</w:t>
            </w:r>
          </w:p>
        </w:tc>
      </w:tr>
      <w:tr w:rsidR="0033683E" w:rsidRPr="00B92E7F" w14:paraId="79C3322E" w14:textId="77777777" w:rsidTr="00604C05">
        <w:trPr>
          <w:trHeight w:val="300"/>
        </w:trPr>
        <w:tc>
          <w:tcPr>
            <w:tcW w:w="2565" w:type="dxa"/>
          </w:tcPr>
          <w:p w14:paraId="6A02CDA8" w14:textId="77777777" w:rsidR="0033683E" w:rsidRPr="00B92E7F" w:rsidRDefault="0033683E" w:rsidP="00B92E7F">
            <w:pPr>
              <w:jc w:val="both"/>
              <w:rPr>
                <w:rFonts w:ascii="Times New Roman" w:hAnsi="Times New Roman" w:cs="Times New Roman"/>
                <w:sz w:val="24"/>
                <w:szCs w:val="24"/>
              </w:rPr>
            </w:pPr>
            <w:r w:rsidRPr="00B92E7F">
              <w:rPr>
                <w:rFonts w:ascii="Times New Roman" w:hAnsi="Times New Roman" w:cs="Times New Roman"/>
                <w:sz w:val="24"/>
                <w:szCs w:val="24"/>
              </w:rPr>
              <w:t>Töötasukomitee</w:t>
            </w:r>
          </w:p>
        </w:tc>
        <w:tc>
          <w:tcPr>
            <w:tcW w:w="1925" w:type="dxa"/>
          </w:tcPr>
          <w:p w14:paraId="08988B6A"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Jah, v.a. juhul kui see on moodustatud emaettevõtte tasandil.</w:t>
            </w:r>
          </w:p>
        </w:tc>
        <w:tc>
          <w:tcPr>
            <w:tcW w:w="2511" w:type="dxa"/>
          </w:tcPr>
          <w:p w14:paraId="5F290BC4" w14:textId="77777777" w:rsidR="0033683E" w:rsidRPr="00B92E7F" w:rsidRDefault="0033683E" w:rsidP="00B92E7F">
            <w:pPr>
              <w:jc w:val="center"/>
              <w:rPr>
                <w:rFonts w:ascii="Times New Roman" w:hAnsi="Times New Roman" w:cs="Times New Roman"/>
                <w:sz w:val="24"/>
                <w:szCs w:val="24"/>
              </w:rPr>
            </w:pPr>
            <w:r w:rsidRPr="00B92E7F">
              <w:rPr>
                <w:rFonts w:ascii="Times New Roman" w:hAnsi="Times New Roman" w:cs="Times New Roman"/>
                <w:sz w:val="24"/>
                <w:szCs w:val="24"/>
              </w:rPr>
              <w:t>Tasustamise järelevalve ja vastavate põhimõtete kontroll</w:t>
            </w:r>
          </w:p>
        </w:tc>
        <w:tc>
          <w:tcPr>
            <w:tcW w:w="2633" w:type="dxa"/>
          </w:tcPr>
          <w:p w14:paraId="44B54920" w14:textId="77777777" w:rsidR="0033683E" w:rsidRPr="00B92E7F" w:rsidRDefault="0033683E" w:rsidP="00B92E7F">
            <w:pPr>
              <w:jc w:val="both"/>
              <w:rPr>
                <w:rFonts w:ascii="Times New Roman" w:hAnsi="Times New Roman" w:cs="Times New Roman"/>
                <w:b/>
                <w:bCs/>
                <w:sz w:val="24"/>
                <w:szCs w:val="24"/>
              </w:rPr>
            </w:pPr>
            <w:r w:rsidRPr="00B92E7F">
              <w:rPr>
                <w:rFonts w:ascii="Times New Roman" w:hAnsi="Times New Roman" w:cs="Times New Roman"/>
                <w:sz w:val="24"/>
                <w:szCs w:val="24"/>
              </w:rPr>
              <w:t xml:space="preserve">Võrreldes kehtiva seadusega nähakse ette, et see komitee tuleb moodustada juhul kui see on proportsionaalne arvestades </w:t>
            </w:r>
            <w:r w:rsidRPr="00B92E7F">
              <w:rPr>
                <w:rFonts w:ascii="Times New Roman" w:hAnsi="Times New Roman" w:cs="Times New Roman"/>
                <w:sz w:val="24"/>
                <w:szCs w:val="24"/>
              </w:rPr>
              <w:lastRenderedPageBreak/>
              <w:t>krediidiasutuse suurust. Komitee ülesanded jäävad võrreldes kehtiva seadusega samaks.</w:t>
            </w:r>
          </w:p>
        </w:tc>
      </w:tr>
    </w:tbl>
    <w:p w14:paraId="1C2F937A" w14:textId="3E696C3A" w:rsidR="0033683E" w:rsidRPr="00B92E7F" w:rsidRDefault="0033683E" w:rsidP="00B92E7F">
      <w:pPr>
        <w:spacing w:after="0" w:line="240" w:lineRule="auto"/>
        <w:jc w:val="both"/>
        <w:rPr>
          <w:rFonts w:ascii="Times New Roman" w:hAnsi="Times New Roman" w:cs="Times New Roman"/>
          <w:sz w:val="24"/>
          <w:szCs w:val="24"/>
        </w:rPr>
      </w:pPr>
    </w:p>
    <w:p w14:paraId="794DFC08" w14:textId="10DFECB9" w:rsidR="00073D79" w:rsidRPr="00B92E7F" w:rsidRDefault="00073D7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3. Eelnõu sisu ja võrdlev analüüs</w:t>
      </w:r>
    </w:p>
    <w:p w14:paraId="19F030B4" w14:textId="77777777" w:rsidR="00073D79" w:rsidRPr="00B92E7F" w:rsidRDefault="00073D7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p>
    <w:p w14:paraId="7A6F530E" w14:textId="77777777" w:rsidR="00CC6A4E" w:rsidRPr="00B92E7F" w:rsidRDefault="00073D7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t xml:space="preserve">3.1. Eelnõu ülesehitus  </w:t>
      </w:r>
      <w:r w:rsidR="00992869" w:rsidRPr="00B92E7F">
        <w:rPr>
          <w:rFonts w:ascii="Times New Roman" w:hAnsi="Times New Roman" w:cs="Times New Roman"/>
          <w:b/>
          <w:bCs/>
          <w:sz w:val="24"/>
          <w:szCs w:val="24"/>
        </w:rPr>
        <w:t xml:space="preserve"> </w:t>
      </w:r>
    </w:p>
    <w:p w14:paraId="6ABA16E8" w14:textId="77777777" w:rsidR="00CC6A4E" w:rsidRPr="00B92E7F" w:rsidRDefault="00CC6A4E" w:rsidP="00B92E7F">
      <w:pPr>
        <w:spacing w:after="0" w:line="240" w:lineRule="auto"/>
        <w:jc w:val="both"/>
        <w:rPr>
          <w:rFonts w:ascii="Times New Roman" w:hAnsi="Times New Roman" w:cs="Times New Roman"/>
          <w:b/>
          <w:bCs/>
          <w:sz w:val="24"/>
          <w:szCs w:val="24"/>
        </w:rPr>
      </w:pPr>
    </w:p>
    <w:p w14:paraId="6DD86DFA" w14:textId="76C1DD4B" w:rsidR="00CC6A4E" w:rsidRPr="00B92E7F" w:rsidRDefault="00CC6A4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koosneb </w:t>
      </w:r>
      <w:r w:rsidR="4A337E73" w:rsidRPr="00B92E7F">
        <w:rPr>
          <w:rFonts w:ascii="Times New Roman" w:hAnsi="Times New Roman" w:cs="Times New Roman"/>
          <w:sz w:val="24"/>
          <w:szCs w:val="24"/>
        </w:rPr>
        <w:t>kümnest</w:t>
      </w:r>
      <w:r w:rsidRPr="00B92E7F">
        <w:rPr>
          <w:rFonts w:ascii="Times New Roman" w:hAnsi="Times New Roman" w:cs="Times New Roman"/>
          <w:sz w:val="24"/>
          <w:szCs w:val="24"/>
        </w:rPr>
        <w:t xml:space="preserve"> paragrahvist</w:t>
      </w:r>
      <w:r w:rsidR="3EA77490" w:rsidRPr="00B92E7F">
        <w:rPr>
          <w:rFonts w:ascii="Times New Roman" w:hAnsi="Times New Roman" w:cs="Times New Roman"/>
          <w:sz w:val="24"/>
          <w:szCs w:val="24"/>
        </w:rPr>
        <w:t>.</w:t>
      </w:r>
      <w:r w:rsidRPr="00B92E7F">
        <w:rPr>
          <w:rFonts w:ascii="Times New Roman" w:hAnsi="Times New Roman" w:cs="Times New Roman"/>
          <w:sz w:val="24"/>
          <w:szCs w:val="24"/>
        </w:rPr>
        <w:t xml:space="preserve"> Eelnõus on esikohal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muudatused põhjusel, et eelnõu põhituum seisneb Eesti õiguse kooskõlla viimises CRD </w:t>
      </w:r>
      <w:proofErr w:type="spellStart"/>
      <w:r w:rsidRPr="00B92E7F">
        <w:rPr>
          <w:rFonts w:ascii="Times New Roman" w:hAnsi="Times New Roman" w:cs="Times New Roman"/>
          <w:sz w:val="24"/>
          <w:szCs w:val="24"/>
        </w:rPr>
        <w:t>VI-s</w:t>
      </w:r>
      <w:proofErr w:type="spellEnd"/>
      <w:r w:rsidRPr="00B92E7F">
        <w:rPr>
          <w:rFonts w:ascii="Times New Roman" w:hAnsi="Times New Roman" w:cs="Times New Roman"/>
          <w:sz w:val="24"/>
          <w:szCs w:val="24"/>
        </w:rPr>
        <w:t xml:space="preserve"> sätestatuga ning paranduste tegemine johtuvalt CRD V-st. Seetõttu on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muudatused paigutatud eelnõus esikohale ning alles seejärel on reastatud teised muudetavad seadused pealkirjade tähestikulises järjekorras. </w:t>
      </w:r>
    </w:p>
    <w:p w14:paraId="500CBA9F" w14:textId="77777777" w:rsidR="00CC6A4E" w:rsidRPr="00B92E7F" w:rsidRDefault="00CC6A4E" w:rsidP="00B92E7F">
      <w:pPr>
        <w:spacing w:after="0" w:line="240" w:lineRule="auto"/>
        <w:jc w:val="both"/>
        <w:rPr>
          <w:rFonts w:ascii="Times New Roman" w:hAnsi="Times New Roman" w:cs="Times New Roman"/>
          <w:sz w:val="24"/>
          <w:szCs w:val="24"/>
        </w:rPr>
      </w:pPr>
    </w:p>
    <w:p w14:paraId="0FEF02B9" w14:textId="2219A399" w:rsidR="00CC6A4E" w:rsidRPr="00B92E7F" w:rsidRDefault="00CC6A4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Basel III paketi ülevõtmist kajastavad muudatused </w:t>
      </w:r>
      <w:proofErr w:type="spellStart"/>
      <w:r w:rsidRPr="00B92E7F">
        <w:rPr>
          <w:rFonts w:ascii="Times New Roman" w:hAnsi="Times New Roman" w:cs="Times New Roman"/>
          <w:sz w:val="24"/>
          <w:szCs w:val="24"/>
        </w:rPr>
        <w:t>KAS-is</w:t>
      </w:r>
      <w:proofErr w:type="spellEnd"/>
      <w:r w:rsidRPr="00B92E7F">
        <w:rPr>
          <w:rFonts w:ascii="Times New Roman" w:hAnsi="Times New Roman" w:cs="Times New Roman"/>
          <w:sz w:val="24"/>
          <w:szCs w:val="24"/>
        </w:rPr>
        <w:t xml:space="preserve">, </w:t>
      </w:r>
      <w:r w:rsidR="7B22D239" w:rsidRPr="00B92E7F">
        <w:rPr>
          <w:rFonts w:ascii="Times New Roman" w:hAnsi="Times New Roman" w:cs="Times New Roman"/>
          <w:sz w:val="24"/>
          <w:szCs w:val="24"/>
        </w:rPr>
        <w:t>VPTS-</w:t>
      </w:r>
      <w:proofErr w:type="spellStart"/>
      <w:r w:rsidR="7B22D239" w:rsidRPr="00B92E7F">
        <w:rPr>
          <w:rFonts w:ascii="Times New Roman" w:hAnsi="Times New Roman" w:cs="Times New Roman"/>
          <w:sz w:val="24"/>
          <w:szCs w:val="24"/>
        </w:rPr>
        <w:t>is</w:t>
      </w:r>
      <w:proofErr w:type="spellEnd"/>
      <w:r w:rsidR="7B22D239" w:rsidRPr="00B92E7F">
        <w:rPr>
          <w:rFonts w:ascii="Times New Roman" w:hAnsi="Times New Roman" w:cs="Times New Roman"/>
          <w:sz w:val="24"/>
          <w:szCs w:val="24"/>
        </w:rPr>
        <w:t xml:space="preserve">, </w:t>
      </w:r>
      <w:r w:rsidRPr="00B92E7F">
        <w:rPr>
          <w:rFonts w:ascii="Times New Roman" w:hAnsi="Times New Roman" w:cs="Times New Roman"/>
          <w:sz w:val="24"/>
          <w:szCs w:val="24"/>
        </w:rPr>
        <w:t>FIS-is, FELS-</w:t>
      </w:r>
      <w:proofErr w:type="spellStart"/>
      <w:r w:rsidRPr="00B92E7F">
        <w:rPr>
          <w:rFonts w:ascii="Times New Roman" w:hAnsi="Times New Roman" w:cs="Times New Roman"/>
          <w:sz w:val="24"/>
          <w:szCs w:val="24"/>
        </w:rPr>
        <w:t>is</w:t>
      </w:r>
      <w:proofErr w:type="spellEnd"/>
      <w:r w:rsidRPr="00B92E7F">
        <w:rPr>
          <w:rFonts w:ascii="Times New Roman" w:hAnsi="Times New Roman" w:cs="Times New Roman"/>
          <w:sz w:val="24"/>
          <w:szCs w:val="24"/>
        </w:rPr>
        <w:t xml:space="preserve"> ja </w:t>
      </w:r>
      <w:proofErr w:type="spellStart"/>
      <w:r w:rsidRPr="00B92E7F">
        <w:rPr>
          <w:rFonts w:ascii="Times New Roman" w:hAnsi="Times New Roman" w:cs="Times New Roman"/>
          <w:sz w:val="24"/>
          <w:szCs w:val="24"/>
        </w:rPr>
        <w:t>RahaPTS-is</w:t>
      </w:r>
      <w:proofErr w:type="spellEnd"/>
      <w:r w:rsidRPr="00B92E7F">
        <w:rPr>
          <w:rFonts w:ascii="Times New Roman" w:hAnsi="Times New Roman" w:cs="Times New Roman"/>
          <w:sz w:val="24"/>
          <w:szCs w:val="24"/>
        </w:rPr>
        <w:t xml:space="preserve">. CRD V ülevõtmise parandusi kajastavad muudatused </w:t>
      </w:r>
      <w:proofErr w:type="spellStart"/>
      <w:r w:rsidRPr="00B92E7F">
        <w:rPr>
          <w:rFonts w:ascii="Times New Roman" w:hAnsi="Times New Roman" w:cs="Times New Roman"/>
          <w:sz w:val="24"/>
          <w:szCs w:val="24"/>
        </w:rPr>
        <w:t>KAS-is</w:t>
      </w:r>
      <w:proofErr w:type="spellEnd"/>
      <w:r w:rsidR="009803F8" w:rsidRPr="00B92E7F">
        <w:rPr>
          <w:rFonts w:ascii="Times New Roman" w:hAnsi="Times New Roman" w:cs="Times New Roman"/>
          <w:sz w:val="24"/>
          <w:szCs w:val="24"/>
        </w:rPr>
        <w:t xml:space="preserve">, </w:t>
      </w:r>
      <w:r w:rsidRPr="00B92E7F">
        <w:rPr>
          <w:rFonts w:ascii="Times New Roman" w:hAnsi="Times New Roman" w:cs="Times New Roman"/>
          <w:sz w:val="24"/>
          <w:szCs w:val="24"/>
        </w:rPr>
        <w:t>VPTS-</w:t>
      </w:r>
      <w:proofErr w:type="spellStart"/>
      <w:r w:rsidRPr="00B92E7F">
        <w:rPr>
          <w:rFonts w:ascii="Times New Roman" w:hAnsi="Times New Roman" w:cs="Times New Roman"/>
          <w:sz w:val="24"/>
          <w:szCs w:val="24"/>
        </w:rPr>
        <w:t>is</w:t>
      </w:r>
      <w:proofErr w:type="spellEnd"/>
      <w:r w:rsidR="009803F8" w:rsidRPr="00B92E7F">
        <w:rPr>
          <w:rFonts w:ascii="Times New Roman" w:hAnsi="Times New Roman" w:cs="Times New Roman"/>
          <w:sz w:val="24"/>
          <w:szCs w:val="24"/>
        </w:rPr>
        <w:t xml:space="preserve"> ja FIS-is. </w:t>
      </w:r>
      <w:r w:rsidR="37BC02F3" w:rsidRPr="00B92E7F">
        <w:rPr>
          <w:rFonts w:ascii="Times New Roman" w:hAnsi="Times New Roman" w:cs="Times New Roman"/>
          <w:sz w:val="24"/>
          <w:szCs w:val="24"/>
        </w:rPr>
        <w:t xml:space="preserve">Audiitori aurandega seotud nõuete leevendamiseks muudetakse </w:t>
      </w:r>
      <w:proofErr w:type="spellStart"/>
      <w:r w:rsidR="37BC02F3" w:rsidRPr="00B92E7F">
        <w:rPr>
          <w:rFonts w:ascii="Times New Roman" w:hAnsi="Times New Roman" w:cs="Times New Roman"/>
          <w:sz w:val="24"/>
          <w:szCs w:val="24"/>
        </w:rPr>
        <w:t>KAS-i</w:t>
      </w:r>
      <w:proofErr w:type="spellEnd"/>
      <w:r w:rsidR="37BC02F3" w:rsidRPr="00B92E7F">
        <w:rPr>
          <w:rFonts w:ascii="Times New Roman" w:hAnsi="Times New Roman" w:cs="Times New Roman"/>
          <w:sz w:val="24"/>
          <w:szCs w:val="24"/>
        </w:rPr>
        <w:t>, VPTS-i,</w:t>
      </w:r>
      <w:r w:rsidR="5BAD8E4E" w:rsidRPr="00B92E7F">
        <w:rPr>
          <w:rFonts w:ascii="Times New Roman" w:hAnsi="Times New Roman" w:cs="Times New Roman"/>
          <w:sz w:val="24"/>
          <w:szCs w:val="24"/>
        </w:rPr>
        <w:t xml:space="preserve"> </w:t>
      </w:r>
      <w:proofErr w:type="spellStart"/>
      <w:r w:rsidR="396FB1B9" w:rsidRPr="00B92E7F">
        <w:rPr>
          <w:rFonts w:ascii="Times New Roman" w:hAnsi="Times New Roman" w:cs="Times New Roman"/>
          <w:sz w:val="24"/>
          <w:szCs w:val="24"/>
        </w:rPr>
        <w:t>IFS-i</w:t>
      </w:r>
      <w:proofErr w:type="spellEnd"/>
      <w:r w:rsidR="396FB1B9" w:rsidRPr="00B92E7F">
        <w:rPr>
          <w:rFonts w:ascii="Times New Roman" w:hAnsi="Times New Roman" w:cs="Times New Roman"/>
          <w:sz w:val="24"/>
          <w:szCs w:val="24"/>
        </w:rPr>
        <w:t xml:space="preserve">, krediidiandjate ja </w:t>
      </w:r>
      <w:r w:rsidR="3D93620B" w:rsidRPr="00B92E7F">
        <w:rPr>
          <w:rFonts w:ascii="Times New Roman" w:hAnsi="Times New Roman" w:cs="Times New Roman"/>
          <w:sz w:val="24"/>
          <w:szCs w:val="24"/>
        </w:rPr>
        <w:t>-</w:t>
      </w:r>
      <w:r w:rsidR="396FB1B9" w:rsidRPr="00B92E7F">
        <w:rPr>
          <w:rFonts w:ascii="Times New Roman" w:hAnsi="Times New Roman" w:cs="Times New Roman"/>
          <w:sz w:val="24"/>
          <w:szCs w:val="24"/>
        </w:rPr>
        <w:t xml:space="preserve">vahendajate seadust (edaspidi ka </w:t>
      </w:r>
      <w:r w:rsidR="396FB1B9" w:rsidRPr="00B92E7F">
        <w:rPr>
          <w:rFonts w:ascii="Times New Roman" w:hAnsi="Times New Roman" w:cs="Times New Roman"/>
          <w:i/>
          <w:iCs/>
          <w:sz w:val="24"/>
          <w:szCs w:val="24"/>
        </w:rPr>
        <w:t>KAVS</w:t>
      </w:r>
      <w:r w:rsidR="396FB1B9" w:rsidRPr="00B92E7F">
        <w:rPr>
          <w:rFonts w:ascii="Times New Roman" w:hAnsi="Times New Roman" w:cs="Times New Roman"/>
          <w:sz w:val="24"/>
          <w:szCs w:val="24"/>
        </w:rPr>
        <w:t xml:space="preserve">), kindlustustegevuse seadust (edaspidi ka </w:t>
      </w:r>
      <w:proofErr w:type="spellStart"/>
      <w:r w:rsidR="396FB1B9" w:rsidRPr="00B92E7F">
        <w:rPr>
          <w:rFonts w:ascii="Times New Roman" w:hAnsi="Times New Roman" w:cs="Times New Roman"/>
          <w:i/>
          <w:iCs/>
          <w:sz w:val="24"/>
          <w:szCs w:val="24"/>
        </w:rPr>
        <w:t>Kindl</w:t>
      </w:r>
      <w:r w:rsidR="470533E8" w:rsidRPr="00B92E7F">
        <w:rPr>
          <w:rFonts w:ascii="Times New Roman" w:hAnsi="Times New Roman" w:cs="Times New Roman"/>
          <w:i/>
          <w:iCs/>
          <w:sz w:val="24"/>
          <w:szCs w:val="24"/>
        </w:rPr>
        <w:t>TS</w:t>
      </w:r>
      <w:proofErr w:type="spellEnd"/>
      <w:r w:rsidR="470533E8" w:rsidRPr="00B92E7F">
        <w:rPr>
          <w:rFonts w:ascii="Times New Roman" w:hAnsi="Times New Roman" w:cs="Times New Roman"/>
          <w:sz w:val="24"/>
          <w:szCs w:val="24"/>
        </w:rPr>
        <w:t xml:space="preserve">) ja </w:t>
      </w:r>
      <w:r w:rsidR="17545DE7" w:rsidRPr="00B92E7F">
        <w:rPr>
          <w:rFonts w:ascii="Times New Roman" w:hAnsi="Times New Roman" w:cs="Times New Roman"/>
          <w:sz w:val="24"/>
          <w:szCs w:val="24"/>
        </w:rPr>
        <w:t xml:space="preserve">makseasutuste ja e-raha asutuste seadust (edaspidi ka </w:t>
      </w:r>
      <w:r w:rsidR="17545DE7" w:rsidRPr="00B92E7F">
        <w:rPr>
          <w:rFonts w:ascii="Times New Roman" w:hAnsi="Times New Roman" w:cs="Times New Roman"/>
          <w:i/>
          <w:iCs/>
          <w:sz w:val="24"/>
          <w:szCs w:val="24"/>
        </w:rPr>
        <w:t>MERAS</w:t>
      </w:r>
      <w:r w:rsidR="17545DE7" w:rsidRPr="00B92E7F">
        <w:rPr>
          <w:rFonts w:ascii="Times New Roman" w:hAnsi="Times New Roman" w:cs="Times New Roman"/>
          <w:sz w:val="24"/>
          <w:szCs w:val="24"/>
        </w:rPr>
        <w:t xml:space="preserve">). </w:t>
      </w:r>
    </w:p>
    <w:p w14:paraId="684338DA" w14:textId="77777777" w:rsidR="009803F8" w:rsidRPr="00B92E7F" w:rsidRDefault="009803F8" w:rsidP="00B92E7F">
      <w:pPr>
        <w:spacing w:after="0" w:line="240" w:lineRule="auto"/>
        <w:jc w:val="both"/>
        <w:rPr>
          <w:rFonts w:ascii="Times New Roman" w:hAnsi="Times New Roman" w:cs="Times New Roman"/>
          <w:b/>
          <w:bCs/>
          <w:sz w:val="24"/>
          <w:szCs w:val="24"/>
        </w:rPr>
      </w:pPr>
    </w:p>
    <w:p w14:paraId="633093BF" w14:textId="522172F0" w:rsidR="00743C8D" w:rsidRPr="00B92E7F" w:rsidRDefault="00073D79"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3.2. Eelnõu § 1 </w:t>
      </w:r>
      <w:bookmarkStart w:id="37" w:name="_Hlk189207980"/>
      <w:r w:rsidRPr="00B92E7F">
        <w:rPr>
          <w:rFonts w:ascii="Times New Roman" w:hAnsi="Times New Roman" w:cs="Times New Roman"/>
          <w:b/>
          <w:bCs/>
          <w:sz w:val="24"/>
          <w:szCs w:val="24"/>
        </w:rPr>
        <w:t>– m</w:t>
      </w:r>
      <w:r w:rsidR="00743C8D" w:rsidRPr="00B92E7F">
        <w:rPr>
          <w:rFonts w:ascii="Times New Roman" w:hAnsi="Times New Roman" w:cs="Times New Roman"/>
          <w:b/>
          <w:bCs/>
          <w:sz w:val="24"/>
          <w:szCs w:val="24"/>
        </w:rPr>
        <w:t xml:space="preserve">uudatused krediidiasutuste seaduses </w:t>
      </w:r>
      <w:bookmarkEnd w:id="37"/>
    </w:p>
    <w:p w14:paraId="195F20BC" w14:textId="77777777" w:rsidR="002B3C8B" w:rsidRPr="00B92E7F" w:rsidRDefault="002B3C8B" w:rsidP="00B92E7F">
      <w:pPr>
        <w:spacing w:after="0" w:line="240" w:lineRule="auto"/>
        <w:jc w:val="both"/>
        <w:rPr>
          <w:rFonts w:ascii="Times New Roman" w:hAnsi="Times New Roman" w:cs="Times New Roman"/>
          <w:b/>
          <w:bCs/>
          <w:sz w:val="24"/>
          <w:szCs w:val="24"/>
        </w:rPr>
      </w:pPr>
    </w:p>
    <w:p w14:paraId="077CAEF8" w14:textId="6291774E" w:rsidR="007F5EBE" w:rsidRPr="00B92E7F" w:rsidRDefault="007F5EB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2. </w:t>
      </w:r>
      <w:r w:rsidRPr="00B92E7F">
        <w:rPr>
          <w:rFonts w:ascii="Times New Roman" w:hAnsi="Times New Roman" w:cs="Times New Roman"/>
          <w:sz w:val="24"/>
          <w:szCs w:val="24"/>
        </w:rPr>
        <w:t xml:space="preserve">Kehtiv § 2 sätestab seaduse kohaldamisala. </w:t>
      </w:r>
    </w:p>
    <w:p w14:paraId="1EC13EB4" w14:textId="3FF312C5" w:rsidR="0992375C" w:rsidRPr="00B92E7F" w:rsidRDefault="0992375C" w:rsidP="00B92E7F">
      <w:pPr>
        <w:spacing w:after="0" w:line="240" w:lineRule="auto"/>
        <w:jc w:val="both"/>
        <w:rPr>
          <w:rFonts w:ascii="Times New Roman" w:hAnsi="Times New Roman" w:cs="Times New Roman"/>
          <w:sz w:val="24"/>
          <w:szCs w:val="24"/>
        </w:rPr>
      </w:pPr>
    </w:p>
    <w:p w14:paraId="3A2EFD1E" w14:textId="1B431D7C" w:rsidR="7506EB74" w:rsidRPr="00B92E7F" w:rsidRDefault="7506EB74"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1 muutmine. </w:t>
      </w:r>
      <w:r w:rsidRPr="00B92E7F">
        <w:rPr>
          <w:rFonts w:ascii="Times New Roman" w:hAnsi="Times New Roman" w:cs="Times New Roman"/>
          <w:sz w:val="24"/>
          <w:szCs w:val="24"/>
        </w:rPr>
        <w:t xml:space="preserve">Lõike 1 kohaselt kohaldatakse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kõigile</w:t>
      </w:r>
      <w:del w:id="38" w:author="Pilleriin Lindsalu - JUSTDIGI" w:date="2025-08-21T11:55:00Z" w16du:dateUtc="2025-08-21T08:55:00Z">
        <w:r w:rsidRPr="00B92E7F" w:rsidDel="00431A2F">
          <w:rPr>
            <w:rFonts w:ascii="Times New Roman" w:hAnsi="Times New Roman" w:cs="Times New Roman"/>
            <w:sz w:val="24"/>
            <w:szCs w:val="24"/>
          </w:rPr>
          <w:delText xml:space="preserve"> </w:delText>
        </w:r>
        <w:r w:rsidRPr="00B92E7F" w:rsidDel="00431A2F">
          <w:rPr>
            <w:rFonts w:ascii="Times New Roman" w:eastAsia="Calibri" w:hAnsi="Times New Roman" w:cs="Times New Roman"/>
            <w:sz w:val="24"/>
            <w:szCs w:val="24"/>
          </w:rPr>
          <w:delText>kõigile</w:delText>
        </w:r>
      </w:del>
      <w:r w:rsidRPr="00B92E7F">
        <w:rPr>
          <w:rFonts w:ascii="Times New Roman" w:eastAsia="Calibri" w:hAnsi="Times New Roman" w:cs="Times New Roman"/>
          <w:sz w:val="24"/>
          <w:szCs w:val="24"/>
        </w:rPr>
        <w:t xml:space="preserve"> Eestis asutamisel olevatele, asutatud ja tegutsevatele krediidiasutustele, nende Eestis asuvatele ema- ja tütarettevõtjatele, sealhulgas finantsvaldusettevõtjatele, </w:t>
      </w:r>
      <w:proofErr w:type="spellStart"/>
      <w:r w:rsidRPr="00B92E7F">
        <w:rPr>
          <w:rFonts w:ascii="Times New Roman" w:eastAsia="Calibri" w:hAnsi="Times New Roman" w:cs="Times New Roman"/>
          <w:sz w:val="24"/>
          <w:szCs w:val="24"/>
        </w:rPr>
        <w:t>segavaldusettevõtjatele</w:t>
      </w:r>
      <w:proofErr w:type="spellEnd"/>
      <w:r w:rsidRPr="00B92E7F">
        <w:rPr>
          <w:rFonts w:ascii="Times New Roman" w:eastAsia="Calibri" w:hAnsi="Times New Roman" w:cs="Times New Roman"/>
          <w:sz w:val="24"/>
          <w:szCs w:val="24"/>
        </w:rPr>
        <w:t xml:space="preserve"> ja </w:t>
      </w:r>
      <w:proofErr w:type="spellStart"/>
      <w:r w:rsidRPr="00B92E7F">
        <w:rPr>
          <w:rFonts w:ascii="Times New Roman" w:eastAsia="Calibri" w:hAnsi="Times New Roman" w:cs="Times New Roman"/>
          <w:sz w:val="24"/>
          <w:szCs w:val="24"/>
        </w:rPr>
        <w:t>segafinantsvaldusettevõtjatele</w:t>
      </w:r>
      <w:proofErr w:type="spellEnd"/>
      <w:r w:rsidRPr="00B92E7F">
        <w:rPr>
          <w:rFonts w:ascii="Times New Roman" w:eastAsia="Calibri" w:hAnsi="Times New Roman" w:cs="Times New Roman"/>
          <w:sz w:val="24"/>
          <w:szCs w:val="24"/>
        </w:rPr>
        <w:t>, samuti krediidiasutuste filiaalidele ja esindustele</w:t>
      </w:r>
      <w:r w:rsidR="106C8E77" w:rsidRPr="00B92E7F">
        <w:rPr>
          <w:rFonts w:ascii="Times New Roman" w:eastAsia="Calibri" w:hAnsi="Times New Roman" w:cs="Times New Roman"/>
          <w:sz w:val="24"/>
          <w:szCs w:val="24"/>
        </w:rPr>
        <w:t xml:space="preserve">. Tulenevalt § 22 kehtetuks tunnistamisest muudetakse lõike 1 sõnastust ja jäetakse sellest välja krediidiasutuste esindust puudutav tekstiosa (vt § 22 kehtetuks tunnistamise selgitusi). </w:t>
      </w:r>
    </w:p>
    <w:p w14:paraId="2A0F5B12" w14:textId="77777777" w:rsidR="007F5EBE" w:rsidRPr="00B92E7F" w:rsidRDefault="007F5EBE" w:rsidP="00B92E7F">
      <w:pPr>
        <w:spacing w:after="0" w:line="240" w:lineRule="auto"/>
        <w:jc w:val="both"/>
        <w:rPr>
          <w:rFonts w:ascii="Times New Roman" w:hAnsi="Times New Roman" w:cs="Times New Roman"/>
          <w:sz w:val="24"/>
          <w:szCs w:val="24"/>
        </w:rPr>
      </w:pPr>
    </w:p>
    <w:p w14:paraId="412E49A0" w14:textId="28D3D475" w:rsidR="007F5EBE" w:rsidRPr="00B92E7F" w:rsidRDefault="007F5EB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4AB1A75E" w:rsidRPr="00B92E7F">
        <w:rPr>
          <w:rFonts w:ascii="Times New Roman" w:hAnsi="Times New Roman" w:cs="Times New Roman"/>
          <w:b/>
          <w:bCs/>
          <w:sz w:val="24"/>
          <w:szCs w:val="24"/>
        </w:rPr>
        <w:t>S</w:t>
      </w:r>
      <w:r w:rsidR="4AB1A75E" w:rsidRPr="00B92E7F">
        <w:rPr>
          <w:rFonts w:ascii="Times New Roman" w:hAnsi="Times New Roman" w:cs="Times New Roman"/>
          <w:sz w:val="24"/>
          <w:szCs w:val="24"/>
        </w:rPr>
        <w:t>eni kehtinud sõnastuses sätestas lõige 2, et seadust kohaldatakse lisaks lõikes 1 nimetatud isikutele ka Eesti krediidiasutuste tütarettevõtjatele, filiaalidele ja esindustele välisriigis, kui nende registreerimiskohaks oleva riigi seadus ei näe ette teisiti, samuti välisriikide krediidiasutust</w:t>
      </w:r>
      <w:r w:rsidR="00EEABC6" w:rsidRPr="00B92E7F">
        <w:rPr>
          <w:rFonts w:ascii="Times New Roman" w:hAnsi="Times New Roman" w:cs="Times New Roman"/>
          <w:sz w:val="24"/>
          <w:szCs w:val="24"/>
        </w:rPr>
        <w:t xml:space="preserve">e tütarettevõtjatele, filiaalidele ning esindustele Eestis, kui Eesti </w:t>
      </w:r>
      <w:proofErr w:type="spellStart"/>
      <w:r w:rsidR="00EEABC6" w:rsidRPr="00B92E7F">
        <w:rPr>
          <w:rFonts w:ascii="Times New Roman" w:hAnsi="Times New Roman" w:cs="Times New Roman"/>
          <w:sz w:val="24"/>
          <w:szCs w:val="24"/>
        </w:rPr>
        <w:t>välislepingutest</w:t>
      </w:r>
      <w:proofErr w:type="spellEnd"/>
      <w:r w:rsidR="00EEABC6" w:rsidRPr="00B92E7F">
        <w:rPr>
          <w:rFonts w:ascii="Times New Roman" w:hAnsi="Times New Roman" w:cs="Times New Roman"/>
          <w:sz w:val="24"/>
          <w:szCs w:val="24"/>
        </w:rPr>
        <w:t xml:space="preserve"> ei tulene teisiti. </w:t>
      </w:r>
    </w:p>
    <w:p w14:paraId="45F2B9BA" w14:textId="78CADDAA" w:rsidR="007F5EBE" w:rsidRPr="00B92E7F" w:rsidRDefault="007F5EBE" w:rsidP="00B92E7F">
      <w:pPr>
        <w:spacing w:after="0" w:line="240" w:lineRule="auto"/>
        <w:jc w:val="both"/>
        <w:rPr>
          <w:rFonts w:ascii="Times New Roman" w:hAnsi="Times New Roman" w:cs="Times New Roman"/>
          <w:sz w:val="24"/>
          <w:szCs w:val="24"/>
        </w:rPr>
      </w:pPr>
    </w:p>
    <w:p w14:paraId="000BB250" w14:textId="3DBB11D7" w:rsidR="007F5EBE" w:rsidRPr="00B92E7F" w:rsidRDefault="09395A3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Lõiget muudetakse selliselt, et sellest jäetakse välja tekstiosa, mis käsitleb Eesti krediidiasutuste tütarettevõtjaid, filiaale ja esindusi. Muutmise põhjuseks on CRD VI täiendamine kolmandate riikide krediidiasutuste filiaale käsitlevate artiklitega 21c </w:t>
      </w:r>
      <w:r w:rsidR="61115037" w:rsidRPr="00B92E7F">
        <w:rPr>
          <w:rFonts w:ascii="Times New Roman" w:hAnsi="Times New Roman" w:cs="Times New Roman"/>
          <w:sz w:val="24"/>
          <w:szCs w:val="24"/>
        </w:rPr>
        <w:t>ja 48</w:t>
      </w:r>
      <w:r w:rsidR="61115037" w:rsidRPr="00B92E7F">
        <w:rPr>
          <w:rFonts w:ascii="Times New Roman" w:eastAsia="Times New Roman" w:hAnsi="Times New Roman" w:cs="Times New Roman"/>
          <w:color w:val="215E99"/>
          <w:sz w:val="24"/>
          <w:szCs w:val="24"/>
        </w:rPr>
        <w:t>–</w:t>
      </w:r>
      <w:r w:rsidR="61115037" w:rsidRPr="00B92E7F">
        <w:rPr>
          <w:rFonts w:ascii="Times New Roman" w:hAnsi="Times New Roman" w:cs="Times New Roman"/>
          <w:sz w:val="24"/>
          <w:szCs w:val="24"/>
        </w:rPr>
        <w:t>48r</w:t>
      </w:r>
      <w:r w:rsidR="5FA1B9E1" w:rsidRPr="00B92E7F">
        <w:rPr>
          <w:rFonts w:ascii="Times New Roman" w:hAnsi="Times New Roman" w:cs="Times New Roman"/>
          <w:sz w:val="24"/>
          <w:szCs w:val="24"/>
        </w:rPr>
        <w:t xml:space="preserve">. </w:t>
      </w:r>
      <w:r w:rsidR="0CF3D67A" w:rsidRPr="00B92E7F">
        <w:rPr>
          <w:rFonts w:ascii="Times New Roman" w:hAnsi="Times New Roman" w:cs="Times New Roman"/>
          <w:sz w:val="24"/>
          <w:szCs w:val="24"/>
        </w:rPr>
        <w:t xml:space="preserve">Liikmesriikidele on jäetud artikli </w:t>
      </w:r>
      <w:r w:rsidR="10C54A92" w:rsidRPr="00B92E7F">
        <w:rPr>
          <w:rFonts w:ascii="Times New Roman" w:hAnsi="Times New Roman" w:cs="Times New Roman"/>
          <w:sz w:val="24"/>
          <w:szCs w:val="24"/>
        </w:rPr>
        <w:t xml:space="preserve">48a lõikega 4 valikukoht, kas kohaldada kolmandate riikide krediidiasutuste filiaalidele samu nõudeid, mida kohaldatakse </w:t>
      </w:r>
      <w:r w:rsidR="0CC1E6CE" w:rsidRPr="00B92E7F">
        <w:rPr>
          <w:rFonts w:ascii="Times New Roman" w:hAnsi="Times New Roman" w:cs="Times New Roman"/>
          <w:sz w:val="24"/>
          <w:szCs w:val="24"/>
        </w:rPr>
        <w:t>n-ö tavapankadele, või võtta üle direktiivis sätestatud erisused, mis on võrreldes</w:t>
      </w:r>
      <w:r w:rsidR="5C33122D" w:rsidRPr="00B92E7F">
        <w:rPr>
          <w:rFonts w:ascii="Times New Roman" w:hAnsi="Times New Roman" w:cs="Times New Roman"/>
          <w:sz w:val="24"/>
          <w:szCs w:val="24"/>
        </w:rPr>
        <w:t xml:space="preserve"> riigisisese õigusega leebemad</w:t>
      </w:r>
      <w:r w:rsidR="76689B62" w:rsidRPr="00B92E7F">
        <w:rPr>
          <w:rFonts w:ascii="Times New Roman" w:hAnsi="Times New Roman" w:cs="Times New Roman"/>
          <w:sz w:val="24"/>
          <w:szCs w:val="24"/>
        </w:rPr>
        <w:t>. Eesti on otsustanud jätta arti</w:t>
      </w:r>
      <w:r w:rsidR="61C06377" w:rsidRPr="00B92E7F">
        <w:rPr>
          <w:rFonts w:ascii="Times New Roman" w:hAnsi="Times New Roman" w:cs="Times New Roman"/>
          <w:sz w:val="24"/>
          <w:szCs w:val="24"/>
        </w:rPr>
        <w:t xml:space="preserve">kli 48a lõikes 4 sätestatud valikukoha rakendamata ehk võtab üle direktiivis sätestatud erisused, et </w:t>
      </w:r>
      <w:r w:rsidR="0C04F2F1" w:rsidRPr="00B92E7F">
        <w:rPr>
          <w:rFonts w:ascii="Times New Roman" w:hAnsi="Times New Roman" w:cs="Times New Roman"/>
          <w:sz w:val="24"/>
          <w:szCs w:val="24"/>
        </w:rPr>
        <w:t>avada kolmandate riikide krediidiasutustele võimalus asutada siin oma filiaal. Eelnõu koostajate hinnangul takista</w:t>
      </w:r>
      <w:r w:rsidR="078790A9" w:rsidRPr="00B92E7F">
        <w:rPr>
          <w:rFonts w:ascii="Times New Roman" w:hAnsi="Times New Roman" w:cs="Times New Roman"/>
          <w:sz w:val="24"/>
          <w:szCs w:val="24"/>
        </w:rPr>
        <w:t>b samade nõuete kehtestamine filiaalidele, mida juba kohaldatakse Eesti pankadele, turule sisenemist</w:t>
      </w:r>
      <w:r w:rsidR="31641CD8" w:rsidRPr="00B92E7F">
        <w:rPr>
          <w:rFonts w:ascii="Times New Roman" w:hAnsi="Times New Roman" w:cs="Times New Roman"/>
          <w:sz w:val="24"/>
          <w:szCs w:val="24"/>
        </w:rPr>
        <w:t xml:space="preserve"> ning seeläbi hoiab konkurentsi tarbijate jaoks madalana</w:t>
      </w:r>
      <w:r w:rsidR="0D5C9336" w:rsidRPr="00B92E7F">
        <w:rPr>
          <w:rFonts w:ascii="Times New Roman" w:hAnsi="Times New Roman" w:cs="Times New Roman"/>
          <w:sz w:val="24"/>
          <w:szCs w:val="24"/>
        </w:rPr>
        <w:t xml:space="preserve"> ning erinevate finantstoodete ja </w:t>
      </w:r>
      <w:r w:rsidR="5583A20D" w:rsidRPr="00B92E7F">
        <w:rPr>
          <w:rFonts w:ascii="Times New Roman" w:hAnsi="Times New Roman" w:cs="Times New Roman"/>
          <w:sz w:val="24"/>
          <w:szCs w:val="24"/>
        </w:rPr>
        <w:t>-</w:t>
      </w:r>
      <w:r w:rsidR="0D5C9336" w:rsidRPr="00B92E7F">
        <w:rPr>
          <w:rFonts w:ascii="Times New Roman" w:hAnsi="Times New Roman" w:cs="Times New Roman"/>
          <w:sz w:val="24"/>
          <w:szCs w:val="24"/>
        </w:rPr>
        <w:t xml:space="preserve">teenuste hinnad kõrgemad. </w:t>
      </w:r>
      <w:r w:rsidR="31641CD8" w:rsidRPr="00B92E7F">
        <w:rPr>
          <w:rFonts w:ascii="Times New Roman" w:hAnsi="Times New Roman" w:cs="Times New Roman"/>
          <w:sz w:val="24"/>
          <w:szCs w:val="24"/>
        </w:rPr>
        <w:t>Eelnõu koostajatele teadaolevalt on Eesti üks vähestest Balti ja Skandinaavia rii</w:t>
      </w:r>
      <w:r w:rsidR="18234FCB" w:rsidRPr="00B92E7F">
        <w:rPr>
          <w:rFonts w:ascii="Times New Roman" w:hAnsi="Times New Roman" w:cs="Times New Roman"/>
          <w:sz w:val="24"/>
          <w:szCs w:val="24"/>
        </w:rPr>
        <w:t>kidest, kes on otsustanud teha filiaalide suhtes vastav</w:t>
      </w:r>
      <w:r w:rsidR="06D4F4A1" w:rsidRPr="00B92E7F">
        <w:rPr>
          <w:rFonts w:ascii="Times New Roman" w:hAnsi="Times New Roman" w:cs="Times New Roman"/>
          <w:sz w:val="24"/>
          <w:szCs w:val="24"/>
        </w:rPr>
        <w:t>a</w:t>
      </w:r>
      <w:r w:rsidR="18234FCB" w:rsidRPr="00B92E7F">
        <w:rPr>
          <w:rFonts w:ascii="Times New Roman" w:hAnsi="Times New Roman" w:cs="Times New Roman"/>
          <w:sz w:val="24"/>
          <w:szCs w:val="24"/>
        </w:rPr>
        <w:t xml:space="preserve"> erand</w:t>
      </w:r>
      <w:r w:rsidR="31A8098A" w:rsidRPr="00B92E7F">
        <w:rPr>
          <w:rFonts w:ascii="Times New Roman" w:hAnsi="Times New Roman" w:cs="Times New Roman"/>
          <w:sz w:val="24"/>
          <w:szCs w:val="24"/>
        </w:rPr>
        <w:t>i</w:t>
      </w:r>
      <w:r w:rsidR="18234FCB" w:rsidRPr="00B92E7F">
        <w:rPr>
          <w:rFonts w:ascii="Times New Roman" w:hAnsi="Times New Roman" w:cs="Times New Roman"/>
          <w:sz w:val="24"/>
          <w:szCs w:val="24"/>
        </w:rPr>
        <w:t xml:space="preserve">. Seetõttu võib Eesti </w:t>
      </w:r>
      <w:r w:rsidR="6B459F92" w:rsidRPr="00B92E7F">
        <w:rPr>
          <w:rFonts w:ascii="Times New Roman" w:hAnsi="Times New Roman" w:cs="Times New Roman"/>
          <w:sz w:val="24"/>
          <w:szCs w:val="24"/>
        </w:rPr>
        <w:t>olla</w:t>
      </w:r>
      <w:r w:rsidR="18234FCB" w:rsidRPr="00B92E7F">
        <w:rPr>
          <w:rFonts w:ascii="Times New Roman" w:hAnsi="Times New Roman" w:cs="Times New Roman"/>
          <w:sz w:val="24"/>
          <w:szCs w:val="24"/>
        </w:rPr>
        <w:t xml:space="preserve"> võrreldes naaberriikidega atraktiivsem </w:t>
      </w:r>
      <w:r w:rsidR="6EB27645" w:rsidRPr="00B92E7F">
        <w:rPr>
          <w:rFonts w:ascii="Times New Roman" w:hAnsi="Times New Roman" w:cs="Times New Roman"/>
          <w:sz w:val="24"/>
          <w:szCs w:val="24"/>
        </w:rPr>
        <w:t xml:space="preserve">kolmandate riikide krediidiasutustele, kes soovivad siin regioonis oma filiaali asutada. </w:t>
      </w:r>
      <w:r w:rsidR="25058F2A" w:rsidRPr="00B92E7F">
        <w:rPr>
          <w:rFonts w:ascii="Times New Roman" w:hAnsi="Times New Roman" w:cs="Times New Roman"/>
          <w:sz w:val="24"/>
          <w:szCs w:val="24"/>
        </w:rPr>
        <w:t xml:space="preserve">Filiaali asutamisest </w:t>
      </w:r>
      <w:r w:rsidR="25058F2A" w:rsidRPr="00B92E7F">
        <w:rPr>
          <w:rFonts w:ascii="Times New Roman" w:hAnsi="Times New Roman" w:cs="Times New Roman"/>
          <w:sz w:val="24"/>
          <w:szCs w:val="24"/>
        </w:rPr>
        <w:lastRenderedPageBreak/>
        <w:t>võiksid olla</w:t>
      </w:r>
      <w:r w:rsidR="24BF76EC" w:rsidRPr="00B92E7F">
        <w:rPr>
          <w:rFonts w:ascii="Times New Roman" w:hAnsi="Times New Roman" w:cs="Times New Roman"/>
          <w:sz w:val="24"/>
          <w:szCs w:val="24"/>
        </w:rPr>
        <w:t xml:space="preserve"> huvitatud</w:t>
      </w:r>
      <w:r w:rsidR="25058F2A" w:rsidRPr="00B92E7F">
        <w:rPr>
          <w:rFonts w:ascii="Times New Roman" w:hAnsi="Times New Roman" w:cs="Times New Roman"/>
          <w:sz w:val="24"/>
          <w:szCs w:val="24"/>
        </w:rPr>
        <w:t xml:space="preserve"> </w:t>
      </w:r>
      <w:r w:rsidR="2F549364" w:rsidRPr="00B92E7F">
        <w:rPr>
          <w:rFonts w:ascii="Times New Roman" w:hAnsi="Times New Roman" w:cs="Times New Roman"/>
          <w:sz w:val="24"/>
          <w:szCs w:val="24"/>
        </w:rPr>
        <w:t>Suurbritannia</w:t>
      </w:r>
      <w:r w:rsidR="25058F2A" w:rsidRPr="00B92E7F">
        <w:rPr>
          <w:rFonts w:ascii="Times New Roman" w:hAnsi="Times New Roman" w:cs="Times New Roman"/>
          <w:sz w:val="24"/>
          <w:szCs w:val="24"/>
        </w:rPr>
        <w:t xml:space="preserve"> ja Ameerika Ühendriikide krediidiasutused. </w:t>
      </w:r>
      <w:r w:rsidR="081D19E6" w:rsidRPr="00B92E7F">
        <w:rPr>
          <w:rFonts w:ascii="Times New Roman" w:hAnsi="Times New Roman" w:cs="Times New Roman"/>
          <w:sz w:val="24"/>
          <w:szCs w:val="24"/>
        </w:rPr>
        <w:t xml:space="preserve">Tulenevalt lõike 2 muutmisest täiendatakse </w:t>
      </w:r>
      <w:r w:rsidR="4DBC9555" w:rsidRPr="00B92E7F">
        <w:rPr>
          <w:rFonts w:ascii="Times New Roman" w:hAnsi="Times New Roman" w:cs="Times New Roman"/>
          <w:sz w:val="24"/>
          <w:szCs w:val="24"/>
        </w:rPr>
        <w:t>paragrahvi</w:t>
      </w:r>
      <w:r w:rsidR="081D19E6" w:rsidRPr="00B92E7F">
        <w:rPr>
          <w:rFonts w:ascii="Times New Roman" w:hAnsi="Times New Roman" w:cs="Times New Roman"/>
          <w:sz w:val="24"/>
          <w:szCs w:val="24"/>
        </w:rPr>
        <w:t xml:space="preserve"> 2 lõigetega 2</w:t>
      </w:r>
      <w:r w:rsidR="081D19E6" w:rsidRPr="00B92E7F">
        <w:rPr>
          <w:rFonts w:ascii="Times New Roman" w:hAnsi="Times New Roman" w:cs="Times New Roman"/>
          <w:sz w:val="24"/>
          <w:szCs w:val="24"/>
          <w:vertAlign w:val="superscript"/>
        </w:rPr>
        <w:t>1</w:t>
      </w:r>
      <w:r w:rsidR="1D784FAC" w:rsidRPr="00B92E7F">
        <w:rPr>
          <w:rFonts w:ascii="Times New Roman" w:hAnsi="Times New Roman" w:cs="Times New Roman"/>
          <w:sz w:val="24"/>
          <w:szCs w:val="24"/>
        </w:rPr>
        <w:t>,</w:t>
      </w:r>
      <w:r w:rsidR="1D784FAC" w:rsidRPr="00B92E7F">
        <w:rPr>
          <w:rFonts w:ascii="Times New Roman" w:hAnsi="Times New Roman" w:cs="Times New Roman"/>
          <w:sz w:val="24"/>
          <w:szCs w:val="24"/>
          <w:vertAlign w:val="superscript"/>
        </w:rPr>
        <w:t xml:space="preserve"> </w:t>
      </w:r>
      <w:r w:rsidR="081D19E6" w:rsidRPr="00B92E7F">
        <w:rPr>
          <w:rFonts w:ascii="Times New Roman" w:hAnsi="Times New Roman" w:cs="Times New Roman"/>
          <w:sz w:val="24"/>
          <w:szCs w:val="24"/>
        </w:rPr>
        <w:t>2</w:t>
      </w:r>
      <w:r w:rsidR="081D19E6" w:rsidRPr="00B92E7F">
        <w:rPr>
          <w:rFonts w:ascii="Times New Roman" w:hAnsi="Times New Roman" w:cs="Times New Roman"/>
          <w:sz w:val="24"/>
          <w:szCs w:val="24"/>
          <w:vertAlign w:val="superscript"/>
        </w:rPr>
        <w:t>2</w:t>
      </w:r>
      <w:r w:rsidR="045AA985" w:rsidRPr="00B92E7F">
        <w:rPr>
          <w:rFonts w:ascii="Times New Roman" w:hAnsi="Times New Roman" w:cs="Times New Roman"/>
          <w:sz w:val="24"/>
          <w:szCs w:val="24"/>
          <w:vertAlign w:val="superscript"/>
        </w:rPr>
        <w:t xml:space="preserve"> </w:t>
      </w:r>
      <w:r w:rsidR="045AA985" w:rsidRPr="00B92E7F">
        <w:rPr>
          <w:rFonts w:ascii="Times New Roman" w:hAnsi="Times New Roman" w:cs="Times New Roman"/>
          <w:sz w:val="24"/>
          <w:szCs w:val="24"/>
        </w:rPr>
        <w:t>ja 4</w:t>
      </w:r>
      <w:r w:rsidR="045AA985" w:rsidRPr="00B92E7F">
        <w:rPr>
          <w:rFonts w:ascii="Times New Roman" w:hAnsi="Times New Roman" w:cs="Times New Roman"/>
          <w:sz w:val="24"/>
          <w:szCs w:val="24"/>
          <w:vertAlign w:val="superscript"/>
        </w:rPr>
        <w:t>1</w:t>
      </w:r>
      <w:r w:rsidR="045AA985" w:rsidRPr="00B92E7F">
        <w:rPr>
          <w:rFonts w:ascii="Times New Roman" w:hAnsi="Times New Roman" w:cs="Times New Roman"/>
          <w:sz w:val="24"/>
          <w:szCs w:val="24"/>
        </w:rPr>
        <w:t>,</w:t>
      </w:r>
      <w:r w:rsidR="081D19E6" w:rsidRPr="00B92E7F">
        <w:rPr>
          <w:rFonts w:ascii="Times New Roman" w:hAnsi="Times New Roman" w:cs="Times New Roman"/>
          <w:sz w:val="24"/>
          <w:szCs w:val="24"/>
        </w:rPr>
        <w:t xml:space="preserve"> mis sätestavad </w:t>
      </w:r>
      <w:proofErr w:type="spellStart"/>
      <w:r w:rsidR="00A0BC64" w:rsidRPr="00B92E7F">
        <w:rPr>
          <w:rFonts w:ascii="Times New Roman" w:hAnsi="Times New Roman" w:cs="Times New Roman"/>
          <w:sz w:val="24"/>
          <w:szCs w:val="24"/>
        </w:rPr>
        <w:t>KAS-i</w:t>
      </w:r>
      <w:proofErr w:type="spellEnd"/>
      <w:r w:rsidR="00A0BC64" w:rsidRPr="00B92E7F">
        <w:rPr>
          <w:rFonts w:ascii="Times New Roman" w:hAnsi="Times New Roman" w:cs="Times New Roman"/>
          <w:sz w:val="24"/>
          <w:szCs w:val="24"/>
        </w:rPr>
        <w:t xml:space="preserve"> kohaldamise tingimused kolmandate riikide krediidiasutustele ja Euroopa Majanduspiirkonna lepinguriigi krediidiasutustele, mille kohta kasutatakse seaduses ka ühist nimetajat ,,välisriigi krediidiasutus”.</w:t>
      </w:r>
    </w:p>
    <w:p w14:paraId="50023C81" w14:textId="77777777" w:rsidR="007F5EBE" w:rsidRPr="00B92E7F" w:rsidRDefault="007F5EBE" w:rsidP="00B92E7F">
      <w:pPr>
        <w:spacing w:after="0" w:line="240" w:lineRule="auto"/>
        <w:jc w:val="both"/>
        <w:rPr>
          <w:rFonts w:ascii="Times New Roman" w:hAnsi="Times New Roman" w:cs="Times New Roman"/>
          <w:b/>
          <w:bCs/>
          <w:sz w:val="24"/>
          <w:szCs w:val="24"/>
        </w:rPr>
      </w:pPr>
    </w:p>
    <w:p w14:paraId="692F8BD3" w14:textId="73D90FEF" w:rsidR="001A7361" w:rsidRPr="00B92E7F" w:rsidRDefault="007F5EBE" w:rsidP="00B92E7F">
      <w:pPr>
        <w:spacing w:after="0" w:line="240" w:lineRule="auto"/>
        <w:jc w:val="both"/>
        <w:rPr>
          <w:rFonts w:ascii="Times New Roman" w:eastAsia="Times New Roman" w:hAnsi="Times New Roman" w:cs="Times New Roman"/>
          <w:b/>
          <w:color w:val="000000" w:themeColor="text1"/>
          <w:sz w:val="24"/>
          <w:szCs w:val="24"/>
        </w:rPr>
      </w:pPr>
      <w:r w:rsidRPr="00B92E7F">
        <w:rPr>
          <w:rFonts w:ascii="Times New Roman" w:hAnsi="Times New Roman" w:cs="Times New Roman"/>
          <w:b/>
          <w:bCs/>
          <w:sz w:val="24"/>
          <w:szCs w:val="24"/>
        </w:rPr>
        <w:t>Paragrahvi täiendatakse lõigetega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2</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ja 4</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3704451E" w:rsidRPr="00B92E7F">
        <w:rPr>
          <w:rFonts w:ascii="Times New Roman" w:hAnsi="Times New Roman" w:cs="Times New Roman"/>
          <w:b/>
          <w:bCs/>
          <w:sz w:val="24"/>
          <w:szCs w:val="24"/>
        </w:rPr>
        <w:t>Lõikega 2</w:t>
      </w:r>
      <w:r w:rsidR="3704451E" w:rsidRPr="00B92E7F">
        <w:rPr>
          <w:rFonts w:ascii="Times New Roman" w:hAnsi="Times New Roman" w:cs="Times New Roman"/>
          <w:b/>
          <w:bCs/>
          <w:sz w:val="24"/>
          <w:szCs w:val="24"/>
          <w:vertAlign w:val="superscript"/>
        </w:rPr>
        <w:t>1</w:t>
      </w:r>
      <w:r w:rsidR="3704451E" w:rsidRPr="00B92E7F">
        <w:rPr>
          <w:rFonts w:ascii="Times New Roman" w:hAnsi="Times New Roman" w:cs="Times New Roman"/>
          <w:sz w:val="24"/>
          <w:szCs w:val="24"/>
        </w:rPr>
        <w:t xml:space="preserve"> </w:t>
      </w:r>
      <w:r w:rsidR="690C4D45" w:rsidRPr="00B92E7F">
        <w:rPr>
          <w:rFonts w:ascii="Times New Roman" w:hAnsi="Times New Roman" w:cs="Times New Roman"/>
          <w:sz w:val="24"/>
          <w:szCs w:val="24"/>
        </w:rPr>
        <w:t xml:space="preserve">esitatakse loetelu </w:t>
      </w:r>
      <w:proofErr w:type="spellStart"/>
      <w:r w:rsidR="690C4D45" w:rsidRPr="00B92E7F">
        <w:rPr>
          <w:rFonts w:ascii="Times New Roman" w:hAnsi="Times New Roman" w:cs="Times New Roman"/>
          <w:sz w:val="24"/>
          <w:szCs w:val="24"/>
        </w:rPr>
        <w:t>KAS-i</w:t>
      </w:r>
      <w:proofErr w:type="spellEnd"/>
      <w:r w:rsidR="690C4D45" w:rsidRPr="00B92E7F">
        <w:rPr>
          <w:rFonts w:ascii="Times New Roman" w:hAnsi="Times New Roman" w:cs="Times New Roman"/>
          <w:sz w:val="24"/>
          <w:szCs w:val="24"/>
        </w:rPr>
        <w:t xml:space="preserve"> sätetest, mida kohaldatakse Euroopa Majanduspiirkonna lepinguriigi krediidiasutusele, sealhulgas tema filiaalile Eestis. Vastavateks säteteks on </w:t>
      </w:r>
      <w:r w:rsidR="690C4D45" w:rsidRPr="00B92E7F">
        <w:rPr>
          <w:rFonts w:ascii="Times New Roman" w:eastAsia="Times New Roman" w:hAnsi="Times New Roman" w:cs="Times New Roman"/>
          <w:color w:val="000000" w:themeColor="text1"/>
          <w:sz w:val="24"/>
          <w:szCs w:val="24"/>
        </w:rPr>
        <w:t>§ 3, § 12 lõi</w:t>
      </w:r>
      <w:r w:rsidR="0E7B1A58" w:rsidRPr="00B92E7F">
        <w:rPr>
          <w:rFonts w:ascii="Times New Roman" w:eastAsia="Times New Roman" w:hAnsi="Times New Roman" w:cs="Times New Roman"/>
          <w:color w:val="000000" w:themeColor="text1"/>
          <w:sz w:val="24"/>
          <w:szCs w:val="24"/>
        </w:rPr>
        <w:t>ge</w:t>
      </w:r>
      <w:r w:rsidR="690C4D45" w:rsidRPr="00B92E7F">
        <w:rPr>
          <w:rFonts w:ascii="Times New Roman" w:eastAsia="Times New Roman" w:hAnsi="Times New Roman" w:cs="Times New Roman"/>
          <w:color w:val="000000" w:themeColor="text1"/>
          <w:sz w:val="24"/>
          <w:szCs w:val="24"/>
        </w:rPr>
        <w:t xml:space="preserve"> 4, §-d 20</w:t>
      </w:r>
      <w:r w:rsidR="690C4D45" w:rsidRPr="00B92E7F">
        <w:rPr>
          <w:rFonts w:ascii="Times New Roman" w:eastAsia="Times New Roman" w:hAnsi="Times New Roman" w:cs="Times New Roman"/>
          <w:color w:val="000000" w:themeColor="text1"/>
          <w:sz w:val="24"/>
          <w:szCs w:val="24"/>
          <w:vertAlign w:val="superscript"/>
        </w:rPr>
        <w:t>6</w:t>
      </w:r>
      <w:r w:rsidR="690C4D45" w:rsidRPr="00B92E7F">
        <w:rPr>
          <w:rFonts w:ascii="Times New Roman" w:eastAsia="Times New Roman" w:hAnsi="Times New Roman" w:cs="Times New Roman"/>
          <w:color w:val="000000" w:themeColor="text1"/>
          <w:sz w:val="24"/>
          <w:szCs w:val="24"/>
        </w:rPr>
        <w:t xml:space="preserve"> ja 21</w:t>
      </w:r>
      <w:r w:rsidR="690C4D45" w:rsidRPr="00B92E7F">
        <w:rPr>
          <w:rFonts w:ascii="Times New Roman" w:eastAsia="Times New Roman" w:hAnsi="Times New Roman" w:cs="Times New Roman"/>
          <w:color w:val="000000" w:themeColor="text1"/>
          <w:sz w:val="24"/>
          <w:szCs w:val="24"/>
          <w:vertAlign w:val="superscript"/>
        </w:rPr>
        <w:t>3</w:t>
      </w:r>
      <w:r w:rsidR="690C4D45" w:rsidRPr="00B92E7F">
        <w:rPr>
          <w:rFonts w:ascii="Times New Roman" w:eastAsia="Times New Roman" w:hAnsi="Times New Roman" w:cs="Times New Roman"/>
          <w:color w:val="000000" w:themeColor="text1"/>
          <w:sz w:val="24"/>
          <w:szCs w:val="24"/>
        </w:rPr>
        <w:t>–2</w:t>
      </w:r>
      <w:r w:rsidR="3B0EA8EE" w:rsidRPr="00B92E7F">
        <w:rPr>
          <w:rFonts w:ascii="Times New Roman" w:eastAsia="Times New Roman" w:hAnsi="Times New Roman" w:cs="Times New Roman"/>
          <w:color w:val="000000" w:themeColor="text1"/>
          <w:sz w:val="24"/>
          <w:szCs w:val="24"/>
        </w:rPr>
        <w:t>1</w:t>
      </w:r>
      <w:r w:rsidR="3B0EA8EE" w:rsidRPr="00B92E7F">
        <w:rPr>
          <w:rFonts w:ascii="Times New Roman" w:eastAsia="Times New Roman" w:hAnsi="Times New Roman" w:cs="Times New Roman"/>
          <w:color w:val="000000" w:themeColor="text1"/>
          <w:sz w:val="24"/>
          <w:szCs w:val="24"/>
          <w:vertAlign w:val="superscript"/>
        </w:rPr>
        <w:t>6</w:t>
      </w:r>
      <w:r w:rsidR="690C4D45" w:rsidRPr="00B92E7F">
        <w:rPr>
          <w:rFonts w:ascii="Times New Roman" w:eastAsia="Times New Roman" w:hAnsi="Times New Roman" w:cs="Times New Roman"/>
          <w:color w:val="000000" w:themeColor="text1"/>
          <w:sz w:val="24"/>
          <w:szCs w:val="24"/>
        </w:rPr>
        <w:t>, § 87 lõi</w:t>
      </w:r>
      <w:r w:rsidR="0D17612E" w:rsidRPr="00B92E7F">
        <w:rPr>
          <w:rFonts w:ascii="Times New Roman" w:eastAsia="Times New Roman" w:hAnsi="Times New Roman" w:cs="Times New Roman"/>
          <w:color w:val="000000" w:themeColor="text1"/>
          <w:sz w:val="24"/>
          <w:szCs w:val="24"/>
        </w:rPr>
        <w:t>ge</w:t>
      </w:r>
      <w:r w:rsidR="690C4D45" w:rsidRPr="00B92E7F">
        <w:rPr>
          <w:rFonts w:ascii="Times New Roman" w:eastAsia="Times New Roman" w:hAnsi="Times New Roman" w:cs="Times New Roman"/>
          <w:color w:val="000000" w:themeColor="text1"/>
          <w:sz w:val="24"/>
          <w:szCs w:val="24"/>
        </w:rPr>
        <w:t xml:space="preserve"> 5</w:t>
      </w:r>
      <w:r w:rsidR="690C4D45" w:rsidRPr="00B92E7F">
        <w:rPr>
          <w:rFonts w:ascii="Times New Roman" w:eastAsia="Times New Roman" w:hAnsi="Times New Roman" w:cs="Times New Roman"/>
          <w:color w:val="000000" w:themeColor="text1"/>
          <w:sz w:val="24"/>
          <w:szCs w:val="24"/>
          <w:vertAlign w:val="superscript"/>
        </w:rPr>
        <w:t>5</w:t>
      </w:r>
      <w:r w:rsidR="690C4D45" w:rsidRPr="00B92E7F">
        <w:rPr>
          <w:rFonts w:ascii="Times New Roman" w:eastAsia="Times New Roman" w:hAnsi="Times New Roman" w:cs="Times New Roman"/>
          <w:color w:val="000000" w:themeColor="text1"/>
          <w:sz w:val="24"/>
          <w:szCs w:val="24"/>
        </w:rPr>
        <w:t>,</w:t>
      </w:r>
      <w:r w:rsidR="07086CB4" w:rsidRPr="00B92E7F">
        <w:rPr>
          <w:rFonts w:ascii="Times New Roman" w:eastAsia="Times New Roman" w:hAnsi="Times New Roman" w:cs="Times New Roman"/>
          <w:color w:val="000000" w:themeColor="text1"/>
          <w:sz w:val="24"/>
          <w:szCs w:val="24"/>
        </w:rPr>
        <w:t xml:space="preserve"> § 91, </w:t>
      </w:r>
      <w:r w:rsidR="690C4D45" w:rsidRPr="00B92E7F">
        <w:rPr>
          <w:rFonts w:ascii="Times New Roman" w:eastAsia="Times New Roman" w:hAnsi="Times New Roman" w:cs="Times New Roman"/>
          <w:color w:val="000000" w:themeColor="text1"/>
          <w:sz w:val="24"/>
          <w:szCs w:val="24"/>
        </w:rPr>
        <w:t>§ 92 lõi</w:t>
      </w:r>
      <w:r w:rsidR="643466D8" w:rsidRPr="00B92E7F">
        <w:rPr>
          <w:rFonts w:ascii="Times New Roman" w:eastAsia="Times New Roman" w:hAnsi="Times New Roman" w:cs="Times New Roman"/>
          <w:color w:val="000000" w:themeColor="text1"/>
          <w:sz w:val="24"/>
          <w:szCs w:val="24"/>
        </w:rPr>
        <w:t>ge</w:t>
      </w:r>
      <w:r w:rsidR="690C4D45" w:rsidRPr="00B92E7F">
        <w:rPr>
          <w:rFonts w:ascii="Times New Roman" w:eastAsia="Times New Roman" w:hAnsi="Times New Roman" w:cs="Times New Roman"/>
          <w:color w:val="000000" w:themeColor="text1"/>
          <w:sz w:val="24"/>
          <w:szCs w:val="24"/>
        </w:rPr>
        <w:t xml:space="preserve"> 5 ning peatük</w:t>
      </w:r>
      <w:r w:rsidR="2FF73866" w:rsidRPr="00B92E7F">
        <w:rPr>
          <w:rFonts w:ascii="Times New Roman" w:eastAsia="Times New Roman" w:hAnsi="Times New Roman" w:cs="Times New Roman"/>
          <w:color w:val="000000" w:themeColor="text1"/>
          <w:sz w:val="24"/>
          <w:szCs w:val="24"/>
        </w:rPr>
        <w:t>id</w:t>
      </w:r>
      <w:r w:rsidR="690C4D45" w:rsidRPr="00B92E7F">
        <w:rPr>
          <w:rFonts w:ascii="Times New Roman" w:eastAsia="Times New Roman" w:hAnsi="Times New Roman" w:cs="Times New Roman"/>
          <w:color w:val="000000" w:themeColor="text1"/>
          <w:sz w:val="24"/>
          <w:szCs w:val="24"/>
        </w:rPr>
        <w:t xml:space="preserve"> 9 ja 12</w:t>
      </w:r>
      <w:r w:rsidR="63EE6D31" w:rsidRPr="00B92E7F">
        <w:rPr>
          <w:rFonts w:ascii="Times New Roman" w:eastAsia="Times New Roman" w:hAnsi="Times New Roman" w:cs="Times New Roman"/>
          <w:color w:val="000000" w:themeColor="text1"/>
          <w:sz w:val="24"/>
          <w:szCs w:val="24"/>
        </w:rPr>
        <w:t xml:space="preserve">. </w:t>
      </w:r>
    </w:p>
    <w:p w14:paraId="607D001E" w14:textId="498275D0"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6EFF4F76" w14:textId="5EF5DE83" w:rsidR="001A7361" w:rsidRPr="00B92E7F" w:rsidRDefault="63EE6D31"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Lõikega 2</w:t>
      </w:r>
      <w:r w:rsidRPr="00B92E7F">
        <w:rPr>
          <w:rFonts w:ascii="Times New Roman" w:eastAsia="Times New Roman" w:hAnsi="Times New Roman" w:cs="Times New Roman"/>
          <w:b/>
          <w:bCs/>
          <w:color w:val="000000" w:themeColor="text1"/>
          <w:sz w:val="24"/>
          <w:szCs w:val="24"/>
          <w:vertAlign w:val="superscript"/>
        </w:rPr>
        <w:t>2</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võetakse üle CRD VI artikli 47 lõige 1 ning sätestatak</w:t>
      </w:r>
      <w:r w:rsidR="7351FEE3" w:rsidRPr="00B92E7F">
        <w:rPr>
          <w:rFonts w:ascii="Times New Roman" w:eastAsia="Times New Roman" w:hAnsi="Times New Roman" w:cs="Times New Roman"/>
          <w:color w:val="000000" w:themeColor="text1"/>
          <w:sz w:val="24"/>
          <w:szCs w:val="24"/>
        </w:rPr>
        <w:t xml:space="preserve">se loetelu </w:t>
      </w:r>
      <w:proofErr w:type="spellStart"/>
      <w:r w:rsidR="7351FEE3" w:rsidRPr="00B92E7F">
        <w:rPr>
          <w:rFonts w:ascii="Times New Roman" w:eastAsia="Times New Roman" w:hAnsi="Times New Roman" w:cs="Times New Roman"/>
          <w:color w:val="000000" w:themeColor="text1"/>
          <w:sz w:val="24"/>
          <w:szCs w:val="24"/>
        </w:rPr>
        <w:t>KAS-i</w:t>
      </w:r>
      <w:proofErr w:type="spellEnd"/>
      <w:r w:rsidR="7351FEE3" w:rsidRPr="00B92E7F">
        <w:rPr>
          <w:rFonts w:ascii="Times New Roman" w:eastAsia="Times New Roman" w:hAnsi="Times New Roman" w:cs="Times New Roman"/>
          <w:color w:val="000000" w:themeColor="text1"/>
          <w:sz w:val="24"/>
          <w:szCs w:val="24"/>
        </w:rPr>
        <w:t xml:space="preserve"> sätetest, mida kohaldatakse kolmanda riigi krediidiasutuse Eesti filiaalile.</w:t>
      </w:r>
      <w:r w:rsidR="7B3D1228" w:rsidRPr="00B92E7F">
        <w:rPr>
          <w:rFonts w:ascii="Times New Roman" w:eastAsia="Times New Roman" w:hAnsi="Times New Roman" w:cs="Times New Roman"/>
          <w:color w:val="000000" w:themeColor="text1"/>
          <w:sz w:val="24"/>
          <w:szCs w:val="24"/>
        </w:rPr>
        <w:t xml:space="preserve"> Vastavateks säteteks on </w:t>
      </w:r>
      <w:proofErr w:type="spellStart"/>
      <w:r w:rsidR="7B3D1228" w:rsidRPr="00B92E7F">
        <w:rPr>
          <w:rFonts w:ascii="Times New Roman" w:eastAsia="Times New Roman" w:hAnsi="Times New Roman" w:cs="Times New Roman"/>
          <w:color w:val="000000" w:themeColor="text1"/>
          <w:sz w:val="24"/>
          <w:szCs w:val="24"/>
        </w:rPr>
        <w:t>KAS-i</w:t>
      </w:r>
      <w:proofErr w:type="spellEnd"/>
      <w:r w:rsidR="7B3D1228" w:rsidRPr="00B92E7F">
        <w:rPr>
          <w:rFonts w:ascii="Times New Roman" w:eastAsia="Times New Roman" w:hAnsi="Times New Roman" w:cs="Times New Roman"/>
          <w:color w:val="000000" w:themeColor="text1"/>
          <w:sz w:val="24"/>
          <w:szCs w:val="24"/>
        </w:rPr>
        <w:t xml:space="preserve"> §-d 3, 20</w:t>
      </w:r>
      <w:r w:rsidR="7B3D1228" w:rsidRPr="00B92E7F">
        <w:rPr>
          <w:rFonts w:ascii="Times New Roman" w:eastAsia="Times New Roman" w:hAnsi="Times New Roman" w:cs="Times New Roman"/>
          <w:color w:val="000000" w:themeColor="text1"/>
          <w:sz w:val="24"/>
          <w:szCs w:val="24"/>
          <w:vertAlign w:val="superscript"/>
        </w:rPr>
        <w:t>6</w:t>
      </w:r>
      <w:r w:rsidR="7B3D1228" w:rsidRPr="00B92E7F">
        <w:rPr>
          <w:rFonts w:ascii="Times New Roman" w:eastAsia="Times New Roman" w:hAnsi="Times New Roman" w:cs="Times New Roman"/>
          <w:color w:val="000000" w:themeColor="text1"/>
          <w:sz w:val="24"/>
          <w:szCs w:val="24"/>
        </w:rPr>
        <w:t>, 21, 21</w:t>
      </w:r>
      <w:r w:rsidR="7B3D1228" w:rsidRPr="00B92E7F">
        <w:rPr>
          <w:rFonts w:ascii="Times New Roman" w:eastAsia="Times New Roman" w:hAnsi="Times New Roman" w:cs="Times New Roman"/>
          <w:color w:val="000000" w:themeColor="text1"/>
          <w:sz w:val="24"/>
          <w:szCs w:val="24"/>
          <w:vertAlign w:val="superscript"/>
        </w:rPr>
        <w:t>2</w:t>
      </w:r>
      <w:r w:rsidR="7B3D1228" w:rsidRPr="00B92E7F">
        <w:rPr>
          <w:rFonts w:ascii="Times New Roman" w:eastAsia="Times New Roman" w:hAnsi="Times New Roman" w:cs="Times New Roman"/>
          <w:color w:val="000000" w:themeColor="text1"/>
          <w:sz w:val="24"/>
          <w:szCs w:val="24"/>
        </w:rPr>
        <w:t>–21</w:t>
      </w:r>
      <w:r w:rsidR="7B3D1228" w:rsidRPr="00B92E7F">
        <w:rPr>
          <w:rFonts w:ascii="Times New Roman" w:eastAsia="Times New Roman" w:hAnsi="Times New Roman" w:cs="Times New Roman"/>
          <w:color w:val="000000" w:themeColor="text1"/>
          <w:sz w:val="24"/>
          <w:szCs w:val="24"/>
          <w:vertAlign w:val="superscript"/>
        </w:rPr>
        <w:t>3</w:t>
      </w:r>
      <w:r w:rsidR="7B3D1228" w:rsidRPr="00B92E7F">
        <w:rPr>
          <w:rFonts w:ascii="Times New Roman" w:eastAsia="Times New Roman" w:hAnsi="Times New Roman" w:cs="Times New Roman"/>
          <w:color w:val="000000" w:themeColor="text1"/>
          <w:sz w:val="24"/>
          <w:szCs w:val="24"/>
        </w:rPr>
        <w:t>, § 87 lõige 5</w:t>
      </w:r>
      <w:r w:rsidR="7B3D1228" w:rsidRPr="00B92E7F">
        <w:rPr>
          <w:rFonts w:ascii="Times New Roman" w:eastAsia="Times New Roman" w:hAnsi="Times New Roman" w:cs="Times New Roman"/>
          <w:color w:val="000000" w:themeColor="text1"/>
          <w:sz w:val="24"/>
          <w:szCs w:val="24"/>
          <w:vertAlign w:val="superscript"/>
        </w:rPr>
        <w:t>5</w:t>
      </w:r>
      <w:r w:rsidR="7B3D1228" w:rsidRPr="00B92E7F">
        <w:rPr>
          <w:rFonts w:ascii="Times New Roman" w:eastAsia="Times New Roman" w:hAnsi="Times New Roman" w:cs="Times New Roman"/>
          <w:color w:val="000000" w:themeColor="text1"/>
          <w:sz w:val="24"/>
          <w:szCs w:val="24"/>
        </w:rPr>
        <w:t>, § 91, § 92 lõige 5, peatükid 8</w:t>
      </w:r>
      <w:r w:rsidR="7B3D1228" w:rsidRPr="00B92E7F">
        <w:rPr>
          <w:rFonts w:ascii="Times New Roman" w:eastAsia="Times New Roman" w:hAnsi="Times New Roman" w:cs="Times New Roman"/>
          <w:color w:val="000000" w:themeColor="text1"/>
          <w:sz w:val="24"/>
          <w:szCs w:val="24"/>
          <w:vertAlign w:val="superscript"/>
        </w:rPr>
        <w:t>1</w:t>
      </w:r>
      <w:r w:rsidR="7B3D1228" w:rsidRPr="00B92E7F">
        <w:rPr>
          <w:rFonts w:ascii="Times New Roman" w:eastAsia="Times New Roman" w:hAnsi="Times New Roman" w:cs="Times New Roman"/>
          <w:color w:val="000000" w:themeColor="text1"/>
          <w:sz w:val="24"/>
          <w:szCs w:val="24"/>
        </w:rPr>
        <w:t>, 9 ja 12, §-d 141</w:t>
      </w:r>
      <w:r w:rsidR="7B3D1228" w:rsidRPr="00B92E7F">
        <w:rPr>
          <w:rFonts w:ascii="Times New Roman" w:eastAsia="Times New Roman" w:hAnsi="Times New Roman" w:cs="Times New Roman"/>
          <w:color w:val="000000" w:themeColor="text1"/>
          <w:sz w:val="24"/>
          <w:szCs w:val="24"/>
          <w:vertAlign w:val="superscript"/>
        </w:rPr>
        <w:t>18</w:t>
      </w:r>
      <w:r w:rsidR="7B3D1228" w:rsidRPr="00B92E7F">
        <w:rPr>
          <w:rFonts w:ascii="Times New Roman" w:eastAsia="Times New Roman" w:hAnsi="Times New Roman" w:cs="Times New Roman"/>
          <w:color w:val="000000" w:themeColor="text1"/>
          <w:sz w:val="24"/>
          <w:szCs w:val="24"/>
        </w:rPr>
        <w:t xml:space="preserve"> ja 141</w:t>
      </w:r>
      <w:r w:rsidR="7B3D1228" w:rsidRPr="00B92E7F">
        <w:rPr>
          <w:rFonts w:ascii="Times New Roman" w:eastAsia="Times New Roman" w:hAnsi="Times New Roman" w:cs="Times New Roman"/>
          <w:color w:val="000000" w:themeColor="text1"/>
          <w:sz w:val="24"/>
          <w:szCs w:val="24"/>
          <w:vertAlign w:val="superscript"/>
        </w:rPr>
        <w:t>19</w:t>
      </w:r>
      <w:r w:rsidR="685879DF" w:rsidRPr="00B92E7F">
        <w:rPr>
          <w:rFonts w:ascii="Times New Roman" w:eastAsia="Times New Roman" w:hAnsi="Times New Roman" w:cs="Times New Roman"/>
          <w:color w:val="000000" w:themeColor="text1"/>
          <w:sz w:val="24"/>
          <w:szCs w:val="24"/>
          <w:vertAlign w:val="superscript"/>
        </w:rPr>
        <w:t xml:space="preserve"> </w:t>
      </w:r>
      <w:r w:rsidR="685879DF" w:rsidRPr="00B92E7F">
        <w:rPr>
          <w:rFonts w:ascii="Times New Roman" w:eastAsia="Times New Roman" w:hAnsi="Times New Roman" w:cs="Times New Roman"/>
          <w:color w:val="000000" w:themeColor="text1"/>
          <w:sz w:val="24"/>
          <w:szCs w:val="24"/>
        </w:rPr>
        <w:t>ning FIS-i § 47</w:t>
      </w:r>
      <w:r w:rsidR="685879DF" w:rsidRPr="00B92E7F">
        <w:rPr>
          <w:rFonts w:ascii="Times New Roman" w:eastAsia="Times New Roman" w:hAnsi="Times New Roman" w:cs="Times New Roman"/>
          <w:color w:val="000000" w:themeColor="text1"/>
          <w:sz w:val="24"/>
          <w:szCs w:val="24"/>
          <w:vertAlign w:val="superscript"/>
        </w:rPr>
        <w:t>1</w:t>
      </w:r>
      <w:r w:rsidR="685879DF" w:rsidRPr="00B92E7F">
        <w:rPr>
          <w:rFonts w:ascii="Times New Roman" w:eastAsia="Times New Roman" w:hAnsi="Times New Roman" w:cs="Times New Roman"/>
          <w:color w:val="000000" w:themeColor="text1"/>
          <w:sz w:val="24"/>
          <w:szCs w:val="24"/>
        </w:rPr>
        <w:t xml:space="preserve"> lõige 6 ja § 47</w:t>
      </w:r>
      <w:r w:rsidR="685879DF" w:rsidRPr="00B92E7F">
        <w:rPr>
          <w:rFonts w:ascii="Times New Roman" w:eastAsia="Times New Roman" w:hAnsi="Times New Roman" w:cs="Times New Roman"/>
          <w:color w:val="000000" w:themeColor="text1"/>
          <w:sz w:val="24"/>
          <w:szCs w:val="24"/>
          <w:vertAlign w:val="superscript"/>
        </w:rPr>
        <w:t>5</w:t>
      </w:r>
      <w:r w:rsidR="685879DF" w:rsidRPr="00B92E7F">
        <w:rPr>
          <w:rFonts w:ascii="Times New Roman" w:eastAsia="Times New Roman" w:hAnsi="Times New Roman" w:cs="Times New Roman"/>
          <w:color w:val="000000" w:themeColor="text1"/>
          <w:sz w:val="24"/>
          <w:szCs w:val="24"/>
        </w:rPr>
        <w:t xml:space="preserve"> lõiked 1</w:t>
      </w:r>
      <w:r w:rsidR="685879DF" w:rsidRPr="00B92E7F">
        <w:rPr>
          <w:rFonts w:ascii="Times New Roman" w:eastAsia="Times New Roman" w:hAnsi="Times New Roman" w:cs="Times New Roman"/>
          <w:color w:val="000000" w:themeColor="text1"/>
          <w:sz w:val="24"/>
          <w:szCs w:val="24"/>
          <w:vertAlign w:val="superscript"/>
        </w:rPr>
        <w:t>2</w:t>
      </w:r>
      <w:r w:rsidR="685879DF" w:rsidRPr="00B92E7F">
        <w:rPr>
          <w:rFonts w:ascii="Times New Roman" w:eastAsia="Times New Roman" w:hAnsi="Times New Roman" w:cs="Times New Roman"/>
          <w:color w:val="000000" w:themeColor="text1"/>
          <w:sz w:val="24"/>
          <w:szCs w:val="24"/>
        </w:rPr>
        <w:t>–1</w:t>
      </w:r>
      <w:r w:rsidR="685879DF" w:rsidRPr="00B92E7F">
        <w:rPr>
          <w:rFonts w:ascii="Times New Roman" w:eastAsia="Times New Roman" w:hAnsi="Times New Roman" w:cs="Times New Roman"/>
          <w:color w:val="000000" w:themeColor="text1"/>
          <w:sz w:val="24"/>
          <w:szCs w:val="24"/>
          <w:vertAlign w:val="superscript"/>
        </w:rPr>
        <w:t>3</w:t>
      </w:r>
      <w:r w:rsidR="685879DF" w:rsidRPr="00B92E7F">
        <w:rPr>
          <w:rFonts w:ascii="Times New Roman" w:eastAsia="Times New Roman" w:hAnsi="Times New Roman" w:cs="Times New Roman"/>
          <w:color w:val="000000" w:themeColor="text1"/>
          <w:sz w:val="24"/>
          <w:szCs w:val="24"/>
        </w:rPr>
        <w:t>, 3–4, 5–7 ja 8–9. Sätete kohaldamise</w:t>
      </w:r>
      <w:r w:rsidR="52A0D4CD" w:rsidRPr="00B92E7F">
        <w:rPr>
          <w:rFonts w:ascii="Times New Roman" w:eastAsia="Times New Roman" w:hAnsi="Times New Roman" w:cs="Times New Roman"/>
          <w:color w:val="000000" w:themeColor="text1"/>
          <w:sz w:val="24"/>
          <w:szCs w:val="24"/>
        </w:rPr>
        <w:t xml:space="preserve">ks on kaks eeltingimust, mis on seotud teenustega, mida filiaal osutab. Esimese tingimuse kohaselt peab filiaal </w:t>
      </w:r>
      <w:r w:rsidR="74473A78" w:rsidRPr="00B92E7F">
        <w:rPr>
          <w:rFonts w:ascii="Times New Roman" w:eastAsia="Times New Roman" w:hAnsi="Times New Roman" w:cs="Times New Roman"/>
          <w:color w:val="000000" w:themeColor="text1"/>
          <w:sz w:val="24"/>
          <w:szCs w:val="24"/>
        </w:rPr>
        <w:t>osutama KAS § 6 lõike 1 punktides 2 ja 6 nimetatud teenuseid, mida osutab kolmandas riigis asutatud ettevõtja</w:t>
      </w:r>
      <w:r w:rsidR="1402DF98" w:rsidRPr="00B92E7F">
        <w:rPr>
          <w:rFonts w:ascii="Times New Roman" w:eastAsia="Times New Roman" w:hAnsi="Times New Roman" w:cs="Times New Roman"/>
          <w:color w:val="000000" w:themeColor="text1"/>
          <w:sz w:val="24"/>
          <w:szCs w:val="24"/>
        </w:rPr>
        <w:t xml:space="preserve">, kes kvalifitseeruks krediidiasutuseks või vastaks </w:t>
      </w:r>
      <w:r w:rsidR="3B5A63B0" w:rsidRPr="00B92E7F">
        <w:rPr>
          <w:rFonts w:ascii="Times New Roman" w:eastAsia="Times New Roman" w:hAnsi="Times New Roman" w:cs="Times New Roman"/>
          <w:color w:val="000000" w:themeColor="text1"/>
          <w:sz w:val="24"/>
          <w:szCs w:val="24"/>
        </w:rPr>
        <w:t xml:space="preserve">CRR-i </w:t>
      </w:r>
      <w:r w:rsidR="1402DF98" w:rsidRPr="00B92E7F">
        <w:rPr>
          <w:rFonts w:ascii="Times New Roman" w:eastAsia="Times New Roman" w:hAnsi="Times New Roman" w:cs="Times New Roman"/>
          <w:color w:val="000000" w:themeColor="text1"/>
          <w:sz w:val="24"/>
          <w:szCs w:val="24"/>
        </w:rPr>
        <w:t>artikli 4 lõike 1 punkti 1 alapunktis b nimetatud tingimustele, kui ta oleks asutatud Euroopa Liidus. Teise tingimuse kohaselt peab filiaal osutama KAS § 6 lõike 1 punktis 1 nimetatud teenust, mida samuti osutab kolmandas riigis asutatud ette</w:t>
      </w:r>
      <w:r w:rsidR="0EDD5E36" w:rsidRPr="00B92E7F">
        <w:rPr>
          <w:rFonts w:ascii="Times New Roman" w:eastAsia="Times New Roman" w:hAnsi="Times New Roman" w:cs="Times New Roman"/>
          <w:color w:val="000000" w:themeColor="text1"/>
          <w:sz w:val="24"/>
          <w:szCs w:val="24"/>
        </w:rPr>
        <w:t xml:space="preserve">võtja. </w:t>
      </w:r>
    </w:p>
    <w:p w14:paraId="75E03CE3" w14:textId="15E5A435"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54A47BD2" w14:textId="099683C2" w:rsidR="001A7361" w:rsidRPr="00B92E7F" w:rsidRDefault="0262175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Lõikes 2</w:t>
      </w:r>
      <w:r w:rsidRPr="00B92E7F">
        <w:rPr>
          <w:rFonts w:ascii="Times New Roman" w:eastAsia="Times New Roman" w:hAnsi="Times New Roman" w:cs="Times New Roman"/>
          <w:color w:val="000000" w:themeColor="text1"/>
          <w:sz w:val="24"/>
          <w:szCs w:val="24"/>
          <w:vertAlign w:val="superscript"/>
        </w:rPr>
        <w:t>2</w:t>
      </w:r>
      <w:r w:rsidRPr="00B92E7F">
        <w:rPr>
          <w:rFonts w:ascii="Times New Roman" w:eastAsia="Times New Roman" w:hAnsi="Times New Roman" w:cs="Times New Roman"/>
          <w:color w:val="000000" w:themeColor="text1"/>
          <w:sz w:val="24"/>
          <w:szCs w:val="24"/>
        </w:rPr>
        <w:t xml:space="preserve"> sätestatut ei kohaldata </w:t>
      </w:r>
      <w:r w:rsidRPr="00B92E7F">
        <w:rPr>
          <w:rFonts w:ascii="Times New Roman" w:eastAsia="Times New Roman" w:hAnsi="Times New Roman" w:cs="Times New Roman"/>
          <w:b/>
          <w:bCs/>
          <w:color w:val="000000" w:themeColor="text1"/>
          <w:sz w:val="24"/>
          <w:szCs w:val="24"/>
        </w:rPr>
        <w:t>lõike 4</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 xml:space="preserve">kohaselt kolmanda riigi krediidiasutuse suhtes, kes </w:t>
      </w:r>
      <w:r w:rsidR="30052822" w:rsidRPr="00B92E7F">
        <w:rPr>
          <w:rFonts w:ascii="Times New Roman" w:eastAsia="Times New Roman" w:hAnsi="Times New Roman" w:cs="Times New Roman"/>
          <w:color w:val="000000" w:themeColor="text1"/>
          <w:sz w:val="24"/>
          <w:szCs w:val="24"/>
        </w:rPr>
        <w:t xml:space="preserve">osutab VPTS § 43 lõikes 1 nimetatud </w:t>
      </w:r>
      <w:r w:rsidR="61F9A11D" w:rsidRPr="00B92E7F">
        <w:rPr>
          <w:rFonts w:ascii="Times New Roman" w:eastAsia="Times New Roman" w:hAnsi="Times New Roman" w:cs="Times New Roman"/>
          <w:color w:val="000000" w:themeColor="text1"/>
          <w:sz w:val="24"/>
          <w:szCs w:val="24"/>
        </w:rPr>
        <w:t>investeer</w:t>
      </w:r>
      <w:r w:rsidR="53E07716" w:rsidRPr="00B92E7F">
        <w:rPr>
          <w:rFonts w:ascii="Times New Roman" w:eastAsia="Times New Roman" w:hAnsi="Times New Roman" w:cs="Times New Roman"/>
          <w:color w:val="000000" w:themeColor="text1"/>
          <w:sz w:val="24"/>
          <w:szCs w:val="24"/>
        </w:rPr>
        <w:t>i</w:t>
      </w:r>
      <w:r w:rsidR="61F9A11D" w:rsidRPr="00B92E7F">
        <w:rPr>
          <w:rFonts w:ascii="Times New Roman" w:eastAsia="Times New Roman" w:hAnsi="Times New Roman" w:cs="Times New Roman"/>
          <w:color w:val="000000" w:themeColor="text1"/>
          <w:sz w:val="24"/>
          <w:szCs w:val="24"/>
        </w:rPr>
        <w:t>mis</w:t>
      </w:r>
      <w:r w:rsidR="30052822" w:rsidRPr="00B92E7F">
        <w:rPr>
          <w:rFonts w:ascii="Times New Roman" w:eastAsia="Times New Roman" w:hAnsi="Times New Roman" w:cs="Times New Roman"/>
          <w:color w:val="000000" w:themeColor="text1"/>
          <w:sz w:val="24"/>
          <w:szCs w:val="24"/>
        </w:rPr>
        <w:t xml:space="preserve">teenuseid, sealhulgas </w:t>
      </w:r>
      <w:r w:rsidR="4964AB9B" w:rsidRPr="00B92E7F">
        <w:rPr>
          <w:rFonts w:ascii="Times New Roman" w:eastAsia="Times New Roman" w:hAnsi="Times New Roman" w:cs="Times New Roman"/>
          <w:color w:val="000000" w:themeColor="text1"/>
          <w:sz w:val="24"/>
          <w:szCs w:val="24"/>
        </w:rPr>
        <w:t xml:space="preserve">mis tahes </w:t>
      </w:r>
      <w:proofErr w:type="spellStart"/>
      <w:r w:rsidR="4964AB9B" w:rsidRPr="00B92E7F">
        <w:rPr>
          <w:rFonts w:ascii="Times New Roman" w:eastAsia="Times New Roman" w:hAnsi="Times New Roman" w:cs="Times New Roman"/>
          <w:color w:val="000000" w:themeColor="text1"/>
          <w:sz w:val="24"/>
          <w:szCs w:val="24"/>
        </w:rPr>
        <w:t>kõrvalteenust</w:t>
      </w:r>
      <w:proofErr w:type="spellEnd"/>
      <w:r w:rsidR="4964AB9B" w:rsidRPr="00B92E7F">
        <w:rPr>
          <w:rFonts w:ascii="Times New Roman" w:eastAsia="Times New Roman" w:hAnsi="Times New Roman" w:cs="Times New Roman"/>
          <w:color w:val="000000" w:themeColor="text1"/>
          <w:sz w:val="24"/>
          <w:szCs w:val="24"/>
        </w:rPr>
        <w:t xml:space="preserve">, mis on seotud hoiuste kaasamise või krediidi või laenu andmisega, kui selle eesmärk on osutada teenuseid </w:t>
      </w:r>
      <w:proofErr w:type="spellStart"/>
      <w:r w:rsidR="4964AB9B" w:rsidRPr="00B92E7F">
        <w:rPr>
          <w:rFonts w:ascii="Times New Roman" w:eastAsia="Times New Roman" w:hAnsi="Times New Roman" w:cs="Times New Roman"/>
          <w:color w:val="000000" w:themeColor="text1"/>
          <w:sz w:val="24"/>
          <w:szCs w:val="24"/>
        </w:rPr>
        <w:t>KAS-i</w:t>
      </w:r>
      <w:proofErr w:type="spellEnd"/>
      <w:r w:rsidR="4964AB9B" w:rsidRPr="00B92E7F">
        <w:rPr>
          <w:rFonts w:ascii="Times New Roman" w:eastAsia="Times New Roman" w:hAnsi="Times New Roman" w:cs="Times New Roman"/>
          <w:color w:val="000000" w:themeColor="text1"/>
          <w:sz w:val="24"/>
          <w:szCs w:val="24"/>
        </w:rPr>
        <w:t xml:space="preserve"> alusel</w:t>
      </w:r>
      <w:r w:rsidR="1ECBFAAE" w:rsidRPr="00B92E7F">
        <w:rPr>
          <w:rFonts w:ascii="Times New Roman" w:eastAsia="Times New Roman" w:hAnsi="Times New Roman" w:cs="Times New Roman"/>
          <w:color w:val="000000" w:themeColor="text1"/>
          <w:sz w:val="24"/>
          <w:szCs w:val="24"/>
        </w:rPr>
        <w:t xml:space="preserve">. </w:t>
      </w:r>
      <w:r w:rsidR="0872B010" w:rsidRPr="00B92E7F">
        <w:rPr>
          <w:rFonts w:ascii="Times New Roman" w:eastAsia="Times New Roman" w:hAnsi="Times New Roman" w:cs="Times New Roman"/>
          <w:color w:val="000000" w:themeColor="text1"/>
          <w:sz w:val="24"/>
          <w:szCs w:val="24"/>
        </w:rPr>
        <w:t>Lõikega 4</w:t>
      </w:r>
      <w:r w:rsidR="0872B010" w:rsidRPr="00B92E7F">
        <w:rPr>
          <w:rFonts w:ascii="Times New Roman" w:eastAsia="Times New Roman" w:hAnsi="Times New Roman" w:cs="Times New Roman"/>
          <w:color w:val="000000" w:themeColor="text1"/>
          <w:sz w:val="24"/>
          <w:szCs w:val="24"/>
          <w:vertAlign w:val="superscript"/>
        </w:rPr>
        <w:t>1</w:t>
      </w:r>
      <w:r w:rsidR="0872B010" w:rsidRPr="00B92E7F">
        <w:rPr>
          <w:rFonts w:ascii="Times New Roman" w:eastAsia="Times New Roman" w:hAnsi="Times New Roman" w:cs="Times New Roman"/>
          <w:color w:val="000000" w:themeColor="text1"/>
          <w:sz w:val="24"/>
          <w:szCs w:val="24"/>
        </w:rPr>
        <w:t xml:space="preserve"> võetakse üle CRD VI artikli 21c lõige 4 ja artikli 47 lõige 2. </w:t>
      </w:r>
    </w:p>
    <w:p w14:paraId="7AB6BB2C" w14:textId="15D40509" w:rsidR="001A7361" w:rsidRPr="00B92E7F" w:rsidRDefault="001A7361" w:rsidP="00B92E7F">
      <w:pPr>
        <w:spacing w:after="0" w:line="240" w:lineRule="auto"/>
        <w:jc w:val="both"/>
        <w:rPr>
          <w:rFonts w:ascii="Times New Roman" w:hAnsi="Times New Roman" w:cs="Times New Roman"/>
          <w:b/>
          <w:bCs/>
          <w:sz w:val="24"/>
          <w:szCs w:val="24"/>
        </w:rPr>
      </w:pPr>
    </w:p>
    <w:p w14:paraId="7B2E2C95" w14:textId="26BB5848" w:rsidR="008C3B87" w:rsidRPr="00B92E7F" w:rsidRDefault="007F5EBE" w:rsidP="00B92E7F">
      <w:pPr>
        <w:spacing w:after="0" w:line="240" w:lineRule="auto"/>
        <w:jc w:val="both"/>
        <w:rPr>
          <w:rFonts w:ascii="Times New Roman" w:hAnsi="Times New Roman" w:cs="Times New Roman"/>
          <w:b/>
          <w:sz w:val="24"/>
          <w:szCs w:val="24"/>
        </w:rPr>
      </w:pPr>
      <w:r w:rsidRPr="00B92E7F">
        <w:rPr>
          <w:rFonts w:ascii="Times New Roman" w:hAnsi="Times New Roman" w:cs="Times New Roman"/>
          <w:b/>
          <w:bCs/>
          <w:sz w:val="24"/>
          <w:szCs w:val="24"/>
        </w:rPr>
        <w:t>Paragrahv 3</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3</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sätestab seaduses kasutatavate terminid ja nende mõistmissuunised. </w:t>
      </w:r>
    </w:p>
    <w:p w14:paraId="0F6BA071" w14:textId="0736EBFD" w:rsidR="68671E84" w:rsidRPr="00B92E7F" w:rsidRDefault="68671E84" w:rsidP="00B92E7F">
      <w:pPr>
        <w:spacing w:after="0" w:line="240" w:lineRule="auto"/>
        <w:jc w:val="both"/>
        <w:rPr>
          <w:rFonts w:ascii="Times New Roman" w:hAnsi="Times New Roman" w:cs="Times New Roman"/>
          <w:sz w:val="24"/>
          <w:szCs w:val="24"/>
        </w:rPr>
      </w:pPr>
    </w:p>
    <w:p w14:paraId="76EDE1F4" w14:textId="370698EF" w:rsidR="4E0B47EA" w:rsidRPr="00B92E7F" w:rsidRDefault="4E0B47EA"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1 muutmine. </w:t>
      </w:r>
      <w:r w:rsidRPr="00B92E7F">
        <w:rPr>
          <w:rFonts w:ascii="Times New Roman" w:hAnsi="Times New Roman" w:cs="Times New Roman"/>
          <w:sz w:val="24"/>
          <w:szCs w:val="24"/>
        </w:rPr>
        <w:t xml:space="preserve">Lõike 1 kohaselt kasutatakse </w:t>
      </w:r>
      <w:proofErr w:type="spellStart"/>
      <w:r w:rsidRPr="00B92E7F">
        <w:rPr>
          <w:rFonts w:ascii="Times New Roman" w:hAnsi="Times New Roman" w:cs="Times New Roman"/>
          <w:sz w:val="24"/>
          <w:szCs w:val="24"/>
        </w:rPr>
        <w:t>KAS-is</w:t>
      </w:r>
      <w:proofErr w:type="spellEnd"/>
      <w:r w:rsidRPr="00B92E7F">
        <w:rPr>
          <w:rFonts w:ascii="Times New Roman" w:hAnsi="Times New Roman" w:cs="Times New Roman"/>
          <w:sz w:val="24"/>
          <w:szCs w:val="24"/>
        </w:rPr>
        <w:t xml:space="preserve"> </w:t>
      </w:r>
      <w:r w:rsidRPr="00B92E7F">
        <w:rPr>
          <w:rFonts w:ascii="Times New Roman" w:eastAsia="Calibri" w:hAnsi="Times New Roman" w:cs="Times New Roman"/>
          <w:sz w:val="24"/>
          <w:szCs w:val="24"/>
        </w:rPr>
        <w:t xml:space="preserve">määratlemata termineid kasutatakse Euroopa Parlamendi ja nõukogu määruse (EL) nr 575/2013, mis käsitleb krediidiasutuste suhtes kohaldatavaid usaldatavusnõudeid ja millega muudetakse määrust (EL) nr 648/2012 (ELT L 176, 27.06.2013, lk 1–337), tähenduses. </w:t>
      </w:r>
      <w:r w:rsidR="329565E2" w:rsidRPr="00B92E7F">
        <w:rPr>
          <w:rFonts w:ascii="Times New Roman" w:eastAsia="Calibri" w:hAnsi="Times New Roman" w:cs="Times New Roman"/>
          <w:sz w:val="24"/>
          <w:szCs w:val="24"/>
        </w:rPr>
        <w:t>Põhjusel, et</w:t>
      </w:r>
      <w:r w:rsidR="329565E2" w:rsidRPr="00B92E7F">
        <w:rPr>
          <w:rFonts w:ascii="Times New Roman" w:eastAsia="Calibri" w:hAnsi="Times New Roman" w:cs="Times New Roman"/>
          <w:b/>
          <w:bCs/>
          <w:sz w:val="24"/>
          <w:szCs w:val="24"/>
        </w:rPr>
        <w:t xml:space="preserve"> </w:t>
      </w:r>
      <w:r w:rsidR="57D7785A" w:rsidRPr="00B92E7F">
        <w:rPr>
          <w:rFonts w:ascii="Times New Roman" w:eastAsia="Calibri" w:hAnsi="Times New Roman" w:cs="Times New Roman"/>
          <w:sz w:val="24"/>
          <w:szCs w:val="24"/>
        </w:rPr>
        <w:t>paragrahvi</w:t>
      </w:r>
      <w:r w:rsidR="57D7785A" w:rsidRPr="00B92E7F">
        <w:rPr>
          <w:rFonts w:ascii="Times New Roman" w:eastAsia="Calibri" w:hAnsi="Times New Roman" w:cs="Times New Roman"/>
          <w:b/>
          <w:bCs/>
          <w:sz w:val="24"/>
          <w:szCs w:val="24"/>
        </w:rPr>
        <w:t xml:space="preserve"> </w:t>
      </w:r>
      <w:r w:rsidR="53CED28D" w:rsidRPr="00B92E7F">
        <w:rPr>
          <w:rFonts w:ascii="Times New Roman" w:eastAsia="Calibri" w:hAnsi="Times New Roman" w:cs="Times New Roman"/>
          <w:sz w:val="24"/>
          <w:szCs w:val="24"/>
        </w:rPr>
        <w:t>2 täiendatakse lõikega 2</w:t>
      </w:r>
      <w:r w:rsidR="53CED28D" w:rsidRPr="00B92E7F">
        <w:rPr>
          <w:rFonts w:ascii="Times New Roman" w:eastAsia="Calibri" w:hAnsi="Times New Roman" w:cs="Times New Roman"/>
          <w:sz w:val="24"/>
          <w:szCs w:val="24"/>
          <w:vertAlign w:val="superscript"/>
        </w:rPr>
        <w:t>2</w:t>
      </w:r>
      <w:r w:rsidR="4AFEE5ED" w:rsidRPr="00B92E7F">
        <w:rPr>
          <w:rFonts w:ascii="Times New Roman" w:eastAsia="Calibri" w:hAnsi="Times New Roman" w:cs="Times New Roman"/>
          <w:sz w:val="24"/>
          <w:szCs w:val="24"/>
          <w:vertAlign w:val="superscript"/>
        </w:rPr>
        <w:t xml:space="preserve"> </w:t>
      </w:r>
      <w:r w:rsidR="4AFEE5ED" w:rsidRPr="00B92E7F">
        <w:rPr>
          <w:rFonts w:ascii="Times New Roman" w:eastAsia="Calibri" w:hAnsi="Times New Roman" w:cs="Times New Roman"/>
          <w:sz w:val="24"/>
          <w:szCs w:val="24"/>
        </w:rPr>
        <w:t>ning selle</w:t>
      </w:r>
      <w:r w:rsidR="4891254C" w:rsidRPr="00B92E7F">
        <w:rPr>
          <w:rFonts w:ascii="Times New Roman" w:eastAsia="Calibri" w:hAnsi="Times New Roman" w:cs="Times New Roman"/>
          <w:sz w:val="24"/>
          <w:szCs w:val="24"/>
        </w:rPr>
        <w:t xml:space="preserve"> punkt 2 viitab samuti CRR-</w:t>
      </w:r>
      <w:proofErr w:type="spellStart"/>
      <w:r w:rsidR="4891254C" w:rsidRPr="00B92E7F">
        <w:rPr>
          <w:rFonts w:ascii="Times New Roman" w:eastAsia="Calibri" w:hAnsi="Times New Roman" w:cs="Times New Roman"/>
          <w:sz w:val="24"/>
          <w:szCs w:val="24"/>
        </w:rPr>
        <w:t>il</w:t>
      </w:r>
      <w:r w:rsidR="21CA1C0C" w:rsidRPr="00B92E7F">
        <w:rPr>
          <w:rFonts w:ascii="Times New Roman" w:eastAsia="Calibri" w:hAnsi="Times New Roman" w:cs="Times New Roman"/>
          <w:sz w:val="24"/>
          <w:szCs w:val="24"/>
        </w:rPr>
        <w:t>e</w:t>
      </w:r>
      <w:proofErr w:type="spellEnd"/>
      <w:r w:rsidR="4513E9B8" w:rsidRPr="00B92E7F">
        <w:rPr>
          <w:rFonts w:ascii="Times New Roman" w:eastAsia="Calibri" w:hAnsi="Times New Roman" w:cs="Times New Roman"/>
          <w:sz w:val="24"/>
          <w:szCs w:val="24"/>
        </w:rPr>
        <w:t>, tuleb määruse täispikk nimi viia üle eespool asuvasse sättesse, milleks § 2 lõike 2</w:t>
      </w:r>
      <w:r w:rsidR="4513E9B8" w:rsidRPr="00B92E7F">
        <w:rPr>
          <w:rFonts w:ascii="Times New Roman" w:eastAsia="Calibri" w:hAnsi="Times New Roman" w:cs="Times New Roman"/>
          <w:sz w:val="24"/>
          <w:szCs w:val="24"/>
          <w:vertAlign w:val="superscript"/>
        </w:rPr>
        <w:t>2</w:t>
      </w:r>
      <w:r w:rsidR="4513E9B8" w:rsidRPr="00B92E7F">
        <w:rPr>
          <w:rFonts w:ascii="Times New Roman" w:eastAsia="Calibri" w:hAnsi="Times New Roman" w:cs="Times New Roman"/>
          <w:sz w:val="24"/>
          <w:szCs w:val="24"/>
        </w:rPr>
        <w:t xml:space="preserve"> punkt 2 ka on. Seetõttu jäetakse § 3</w:t>
      </w:r>
      <w:r w:rsidR="4513E9B8" w:rsidRPr="00B92E7F">
        <w:rPr>
          <w:rFonts w:ascii="Times New Roman" w:eastAsia="Calibri" w:hAnsi="Times New Roman" w:cs="Times New Roman"/>
          <w:sz w:val="24"/>
          <w:szCs w:val="24"/>
          <w:vertAlign w:val="superscript"/>
        </w:rPr>
        <w:t>1</w:t>
      </w:r>
      <w:r w:rsidR="4513E9B8" w:rsidRPr="00B92E7F">
        <w:rPr>
          <w:rFonts w:ascii="Times New Roman" w:eastAsia="Calibri" w:hAnsi="Times New Roman" w:cs="Times New Roman"/>
          <w:sz w:val="24"/>
          <w:szCs w:val="24"/>
        </w:rPr>
        <w:t xml:space="preserve"> lõike 1 sõnastuses välja CRR-i täispikk nimi ning j</w:t>
      </w:r>
      <w:r w:rsidR="4DB5A675" w:rsidRPr="00B92E7F">
        <w:rPr>
          <w:rFonts w:ascii="Times New Roman" w:eastAsia="Calibri" w:hAnsi="Times New Roman" w:cs="Times New Roman"/>
          <w:sz w:val="24"/>
          <w:szCs w:val="24"/>
        </w:rPr>
        <w:t xml:space="preserve">äetakse alles viide määruse väljaandjatele ja numbrile. </w:t>
      </w:r>
    </w:p>
    <w:p w14:paraId="0988F8DB" w14:textId="1BAFAAA8" w:rsidR="22F1D6A6" w:rsidRPr="00B92E7F" w:rsidRDefault="22F1D6A6" w:rsidP="00B92E7F">
      <w:pPr>
        <w:spacing w:after="0" w:line="240" w:lineRule="auto"/>
        <w:jc w:val="both"/>
        <w:rPr>
          <w:rFonts w:ascii="Times New Roman" w:hAnsi="Times New Roman" w:cs="Times New Roman"/>
          <w:sz w:val="24"/>
          <w:szCs w:val="24"/>
        </w:rPr>
      </w:pPr>
    </w:p>
    <w:p w14:paraId="273111EE" w14:textId="24902E71" w:rsidR="00AF6408" w:rsidRPr="00B92E7F" w:rsidRDefault="007F5EB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täiendatakse lõigetega 3–5.</w:t>
      </w:r>
      <w:r w:rsidR="02CB2091" w:rsidRPr="00B92E7F">
        <w:rPr>
          <w:rFonts w:ascii="Times New Roman" w:hAnsi="Times New Roman" w:cs="Times New Roman"/>
          <w:b/>
          <w:bCs/>
          <w:sz w:val="24"/>
          <w:szCs w:val="24"/>
        </w:rPr>
        <w:t xml:space="preserve"> </w:t>
      </w:r>
      <w:r w:rsidR="6E220547" w:rsidRPr="00B92E7F">
        <w:rPr>
          <w:rFonts w:ascii="Times New Roman" w:hAnsi="Times New Roman" w:cs="Times New Roman"/>
          <w:sz w:val="24"/>
          <w:szCs w:val="24"/>
        </w:rPr>
        <w:t>Uute lõigetega defineeritakse kolmanda riigi krediidiasutuse filiaali ja pea</w:t>
      </w:r>
      <w:r w:rsidR="7110ED08" w:rsidRPr="00B92E7F">
        <w:rPr>
          <w:rFonts w:ascii="Times New Roman" w:hAnsi="Times New Roman" w:cs="Times New Roman"/>
          <w:sz w:val="24"/>
          <w:szCs w:val="24"/>
        </w:rPr>
        <w:t>ettevõtja</w:t>
      </w:r>
      <w:r w:rsidR="6E220547" w:rsidRPr="00B92E7F">
        <w:rPr>
          <w:rFonts w:ascii="Times New Roman" w:hAnsi="Times New Roman" w:cs="Times New Roman"/>
          <w:sz w:val="24"/>
          <w:szCs w:val="24"/>
        </w:rPr>
        <w:t xml:space="preserve"> ning välisriigi mõisted. </w:t>
      </w:r>
      <w:r w:rsidR="02CB2091" w:rsidRPr="00B92E7F">
        <w:rPr>
          <w:rFonts w:ascii="Times New Roman" w:hAnsi="Times New Roman" w:cs="Times New Roman"/>
          <w:b/>
          <w:bCs/>
          <w:sz w:val="24"/>
          <w:szCs w:val="24"/>
        </w:rPr>
        <w:t xml:space="preserve">Lõikega 3 </w:t>
      </w:r>
      <w:r w:rsidR="02CB2091" w:rsidRPr="00B92E7F">
        <w:rPr>
          <w:rFonts w:ascii="Times New Roman" w:hAnsi="Times New Roman" w:cs="Times New Roman"/>
          <w:sz w:val="24"/>
          <w:szCs w:val="24"/>
        </w:rPr>
        <w:t xml:space="preserve">võetakse üle </w:t>
      </w:r>
      <w:r w:rsidR="5CB23893" w:rsidRPr="00B92E7F">
        <w:rPr>
          <w:rFonts w:ascii="Times New Roman" w:hAnsi="Times New Roman" w:cs="Times New Roman"/>
          <w:sz w:val="24"/>
          <w:szCs w:val="24"/>
        </w:rPr>
        <w:t>CRD VI artikli 47 lõike 3 punkt 1</w:t>
      </w:r>
      <w:r w:rsidR="0467B5DB" w:rsidRPr="00B92E7F">
        <w:rPr>
          <w:rFonts w:ascii="Times New Roman" w:hAnsi="Times New Roman" w:cs="Times New Roman"/>
          <w:sz w:val="24"/>
          <w:szCs w:val="24"/>
        </w:rPr>
        <w:t xml:space="preserve"> ning </w:t>
      </w:r>
      <w:r w:rsidR="60094D7E" w:rsidRPr="00B92E7F">
        <w:rPr>
          <w:rFonts w:ascii="Times New Roman" w:hAnsi="Times New Roman" w:cs="Times New Roman"/>
          <w:sz w:val="24"/>
          <w:szCs w:val="24"/>
        </w:rPr>
        <w:t>defineeritakse kolmanda riigi krediidiasutuse filiaal, mille peab olema asutanud ettevõtja, kelle peakontor asu</w:t>
      </w:r>
      <w:r w:rsidR="7747843C" w:rsidRPr="00B92E7F">
        <w:rPr>
          <w:rFonts w:ascii="Times New Roman" w:hAnsi="Times New Roman" w:cs="Times New Roman"/>
          <w:sz w:val="24"/>
          <w:szCs w:val="24"/>
        </w:rPr>
        <w:t>b kolmandas riigis ning kes teostab KAS § 2 lõikes 2</w:t>
      </w:r>
      <w:r w:rsidR="7747843C" w:rsidRPr="00B92E7F">
        <w:rPr>
          <w:rFonts w:ascii="Times New Roman" w:hAnsi="Times New Roman" w:cs="Times New Roman"/>
          <w:sz w:val="24"/>
          <w:szCs w:val="24"/>
          <w:vertAlign w:val="superscript"/>
        </w:rPr>
        <w:t>2</w:t>
      </w:r>
      <w:r w:rsidR="7747843C" w:rsidRPr="00B92E7F">
        <w:rPr>
          <w:rFonts w:ascii="Times New Roman" w:hAnsi="Times New Roman" w:cs="Times New Roman"/>
          <w:sz w:val="24"/>
          <w:szCs w:val="24"/>
        </w:rPr>
        <w:t xml:space="preserve"> nimetatud tegevusi (</w:t>
      </w:r>
      <w:r w:rsidR="7747843C" w:rsidRPr="00B92E7F">
        <w:rPr>
          <w:rFonts w:ascii="Times New Roman" w:hAnsi="Times New Roman" w:cs="Times New Roman"/>
          <w:b/>
          <w:bCs/>
          <w:sz w:val="24"/>
          <w:szCs w:val="24"/>
        </w:rPr>
        <w:t>punkt 1</w:t>
      </w:r>
      <w:r w:rsidR="7747843C" w:rsidRPr="00B92E7F">
        <w:rPr>
          <w:rFonts w:ascii="Times New Roman" w:hAnsi="Times New Roman" w:cs="Times New Roman"/>
          <w:sz w:val="24"/>
          <w:szCs w:val="24"/>
        </w:rPr>
        <w:t>) või krediidiasutus, mille peakontor asub kolmandas riigis (</w:t>
      </w:r>
      <w:r w:rsidR="7747843C" w:rsidRPr="00B92E7F">
        <w:rPr>
          <w:rFonts w:ascii="Times New Roman" w:hAnsi="Times New Roman" w:cs="Times New Roman"/>
          <w:b/>
          <w:bCs/>
          <w:sz w:val="24"/>
          <w:szCs w:val="24"/>
        </w:rPr>
        <w:t>punkt 2</w:t>
      </w:r>
      <w:r w:rsidR="7747843C" w:rsidRPr="00B92E7F">
        <w:rPr>
          <w:rFonts w:ascii="Times New Roman" w:hAnsi="Times New Roman" w:cs="Times New Roman"/>
          <w:sz w:val="24"/>
          <w:szCs w:val="24"/>
        </w:rPr>
        <w:t xml:space="preserve">). </w:t>
      </w:r>
    </w:p>
    <w:p w14:paraId="4E9AF693" w14:textId="4020DB53" w:rsidR="00AF6408" w:rsidRPr="00B92E7F" w:rsidRDefault="00AF6408" w:rsidP="00B92E7F">
      <w:pPr>
        <w:spacing w:after="0" w:line="240" w:lineRule="auto"/>
        <w:jc w:val="both"/>
        <w:rPr>
          <w:rFonts w:ascii="Times New Roman" w:hAnsi="Times New Roman" w:cs="Times New Roman"/>
          <w:sz w:val="24"/>
          <w:szCs w:val="24"/>
        </w:rPr>
      </w:pPr>
    </w:p>
    <w:p w14:paraId="51596A91" w14:textId="4A52651D" w:rsidR="00AF6408" w:rsidRPr="00B92E7F" w:rsidRDefault="26D8D39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Kolmanda riigi pea</w:t>
      </w:r>
      <w:r w:rsidR="22924C79" w:rsidRPr="00B92E7F">
        <w:rPr>
          <w:rFonts w:ascii="Times New Roman" w:hAnsi="Times New Roman" w:cs="Times New Roman"/>
          <w:sz w:val="24"/>
          <w:szCs w:val="24"/>
        </w:rPr>
        <w:t>ettevõtja</w:t>
      </w:r>
      <w:r w:rsidRPr="00B92E7F">
        <w:rPr>
          <w:rFonts w:ascii="Times New Roman" w:hAnsi="Times New Roman" w:cs="Times New Roman"/>
          <w:sz w:val="24"/>
          <w:szCs w:val="24"/>
        </w:rPr>
        <w:t xml:space="preserve"> on </w:t>
      </w:r>
      <w:r w:rsidRPr="00B92E7F">
        <w:rPr>
          <w:rFonts w:ascii="Times New Roman" w:hAnsi="Times New Roman" w:cs="Times New Roman"/>
          <w:b/>
          <w:bCs/>
          <w:sz w:val="24"/>
          <w:szCs w:val="24"/>
        </w:rPr>
        <w:t>lõike 4</w:t>
      </w:r>
      <w:r w:rsidR="527DB3DC" w:rsidRPr="00B92E7F">
        <w:rPr>
          <w:rFonts w:ascii="Times New Roman" w:hAnsi="Times New Roman" w:cs="Times New Roman"/>
          <w:b/>
          <w:bCs/>
          <w:sz w:val="24"/>
          <w:szCs w:val="24"/>
        </w:rPr>
        <w:t xml:space="preserve"> </w:t>
      </w:r>
      <w:r w:rsidR="527DB3DC" w:rsidRPr="00B92E7F">
        <w:rPr>
          <w:rFonts w:ascii="Times New Roman" w:hAnsi="Times New Roman" w:cs="Times New Roman"/>
          <w:sz w:val="24"/>
          <w:szCs w:val="24"/>
        </w:rPr>
        <w:t>ja artikli 47 lõike 3 punkti 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kohaselt ettevõtja, kelle </w:t>
      </w:r>
      <w:r w:rsidR="6712B603" w:rsidRPr="00B92E7F">
        <w:rPr>
          <w:rFonts w:ascii="Times New Roman" w:hAnsi="Times New Roman" w:cs="Times New Roman"/>
          <w:sz w:val="24"/>
          <w:szCs w:val="24"/>
        </w:rPr>
        <w:t xml:space="preserve">peakontor asub kolmandas riigis ja kes on asutatud Eestis kolmanda riigi krediidiasutuse filiaali, ja kui see on kohaldatav, selle ettevõtja vahepealsed või kõrgema tasandi emaettevõtjad. </w:t>
      </w:r>
    </w:p>
    <w:p w14:paraId="4B641560" w14:textId="7EFACFF0" w:rsidR="00AF6408" w:rsidRPr="00B92E7F" w:rsidRDefault="00AF6408" w:rsidP="00B92E7F">
      <w:pPr>
        <w:spacing w:after="0" w:line="240" w:lineRule="auto"/>
        <w:jc w:val="both"/>
        <w:rPr>
          <w:rFonts w:ascii="Times New Roman" w:hAnsi="Times New Roman" w:cs="Times New Roman"/>
          <w:b/>
          <w:bCs/>
          <w:sz w:val="24"/>
          <w:szCs w:val="24"/>
        </w:rPr>
      </w:pPr>
    </w:p>
    <w:p w14:paraId="5B65577C" w14:textId="28A07DDB" w:rsidR="00AF6408" w:rsidRPr="00B92E7F" w:rsidRDefault="22D54ED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5 </w:t>
      </w:r>
      <w:r w:rsidRPr="00B92E7F">
        <w:rPr>
          <w:rFonts w:ascii="Times New Roman" w:hAnsi="Times New Roman" w:cs="Times New Roman"/>
          <w:sz w:val="24"/>
          <w:szCs w:val="24"/>
        </w:rPr>
        <w:t xml:space="preserve">lisamine ei tulene CRD </w:t>
      </w:r>
      <w:proofErr w:type="spellStart"/>
      <w:r w:rsidRPr="00B92E7F">
        <w:rPr>
          <w:rFonts w:ascii="Times New Roman" w:hAnsi="Times New Roman" w:cs="Times New Roman"/>
          <w:sz w:val="24"/>
          <w:szCs w:val="24"/>
        </w:rPr>
        <w:t>VI-st</w:t>
      </w:r>
      <w:proofErr w:type="spellEnd"/>
      <w:r w:rsidRPr="00B92E7F">
        <w:rPr>
          <w:rFonts w:ascii="Times New Roman" w:hAnsi="Times New Roman" w:cs="Times New Roman"/>
          <w:sz w:val="24"/>
          <w:szCs w:val="24"/>
        </w:rPr>
        <w:t>, kuid eelnõu koostajad leiavad, et välisriigi mõiste defineerimine on vajalik seaduse paremaks mõistmiseks</w:t>
      </w:r>
      <w:r w:rsidR="0FE92FF8" w:rsidRPr="00B92E7F">
        <w:rPr>
          <w:rFonts w:ascii="Times New Roman" w:hAnsi="Times New Roman" w:cs="Times New Roman"/>
          <w:sz w:val="24"/>
          <w:szCs w:val="24"/>
        </w:rPr>
        <w:t xml:space="preserve">, sest seni kehtinud sõnastuses vastavat </w:t>
      </w:r>
      <w:r w:rsidR="0FE92FF8" w:rsidRPr="00B92E7F">
        <w:rPr>
          <w:rFonts w:ascii="Times New Roman" w:hAnsi="Times New Roman" w:cs="Times New Roman"/>
          <w:sz w:val="24"/>
          <w:szCs w:val="24"/>
        </w:rPr>
        <w:lastRenderedPageBreak/>
        <w:t>definitsiooni ei olnud esitatud. Seega p</w:t>
      </w:r>
      <w:r w:rsidR="21A04CCB" w:rsidRPr="00B92E7F">
        <w:rPr>
          <w:rFonts w:ascii="Times New Roman" w:hAnsi="Times New Roman" w:cs="Times New Roman"/>
          <w:sz w:val="24"/>
          <w:szCs w:val="24"/>
        </w:rPr>
        <w:t>idi mõistet defineerima läbi erinevate sätete, mis aga raskendab seaduse selget mõistmist. Tulenevalt kolmandate riikide kredi</w:t>
      </w:r>
      <w:r w:rsidR="0D7A38B7" w:rsidRPr="00B92E7F">
        <w:rPr>
          <w:rFonts w:ascii="Times New Roman" w:hAnsi="Times New Roman" w:cs="Times New Roman"/>
          <w:sz w:val="24"/>
          <w:szCs w:val="24"/>
        </w:rPr>
        <w:t xml:space="preserve">idiasutuste filiaale reguleerivate sätete lisamisest </w:t>
      </w:r>
      <w:proofErr w:type="spellStart"/>
      <w:r w:rsidR="0D7A38B7" w:rsidRPr="00B92E7F">
        <w:rPr>
          <w:rFonts w:ascii="Times New Roman" w:hAnsi="Times New Roman" w:cs="Times New Roman"/>
          <w:sz w:val="24"/>
          <w:szCs w:val="24"/>
        </w:rPr>
        <w:t>KAS-i</w:t>
      </w:r>
      <w:proofErr w:type="spellEnd"/>
      <w:r w:rsidR="0D7A38B7" w:rsidRPr="00B92E7F">
        <w:rPr>
          <w:rFonts w:ascii="Times New Roman" w:hAnsi="Times New Roman" w:cs="Times New Roman"/>
          <w:sz w:val="24"/>
          <w:szCs w:val="24"/>
        </w:rPr>
        <w:t xml:space="preserve"> ning §-s 2 kohaldamisala täpsustamisest, lisatakse </w:t>
      </w:r>
      <w:r w:rsidR="18C2F379" w:rsidRPr="00B92E7F">
        <w:rPr>
          <w:rFonts w:ascii="Times New Roman" w:hAnsi="Times New Roman" w:cs="Times New Roman"/>
          <w:sz w:val="24"/>
          <w:szCs w:val="24"/>
        </w:rPr>
        <w:t>paragrahvi</w:t>
      </w:r>
      <w:r w:rsidR="0D7A38B7" w:rsidRPr="00B92E7F">
        <w:rPr>
          <w:rFonts w:ascii="Times New Roman" w:hAnsi="Times New Roman" w:cs="Times New Roman"/>
          <w:sz w:val="24"/>
          <w:szCs w:val="24"/>
        </w:rPr>
        <w:t xml:space="preserve"> lõige 5 ja sätestatakse, et mõiste ,,välisriik” hõlmab nii Euroopa Majanduspiirkonna lepinguriike kui ka kolmandaid riike. </w:t>
      </w:r>
    </w:p>
    <w:p w14:paraId="07879F62" w14:textId="0E9951A1" w:rsidR="0992375C" w:rsidRPr="00B92E7F" w:rsidRDefault="0992375C" w:rsidP="00B92E7F">
      <w:pPr>
        <w:spacing w:after="0" w:line="240" w:lineRule="auto"/>
        <w:jc w:val="both"/>
        <w:rPr>
          <w:rFonts w:ascii="Times New Roman" w:hAnsi="Times New Roman" w:cs="Times New Roman"/>
          <w:sz w:val="24"/>
          <w:szCs w:val="24"/>
        </w:rPr>
      </w:pPr>
    </w:p>
    <w:p w14:paraId="4FB006E4" w14:textId="181EC870" w:rsidR="6809BF51" w:rsidRPr="00B92E7F" w:rsidRDefault="6809BF51"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Paragrahv</w:t>
      </w:r>
      <w:r w:rsidR="13CCFDD5" w:rsidRPr="00B92E7F">
        <w:rPr>
          <w:rFonts w:ascii="Times New Roman" w:hAnsi="Times New Roman" w:cs="Times New Roman"/>
          <w:b/>
          <w:bCs/>
          <w:sz w:val="24"/>
          <w:szCs w:val="24"/>
        </w:rPr>
        <w:t>i</w:t>
      </w:r>
      <w:r w:rsidRPr="00B92E7F">
        <w:rPr>
          <w:rFonts w:ascii="Times New Roman" w:hAnsi="Times New Roman" w:cs="Times New Roman"/>
          <w:b/>
          <w:bCs/>
          <w:sz w:val="24"/>
          <w:szCs w:val="24"/>
        </w:rPr>
        <w:t xml:space="preserve"> 11 kehtetuks</w:t>
      </w:r>
      <w:r w:rsidR="13CCFDD5" w:rsidRPr="00B92E7F">
        <w:rPr>
          <w:rFonts w:ascii="Times New Roman" w:hAnsi="Times New Roman" w:cs="Times New Roman"/>
          <w:b/>
          <w:bCs/>
          <w:sz w:val="24"/>
          <w:szCs w:val="24"/>
        </w:rPr>
        <w:t xml:space="preserve"> tunnistamine</w:t>
      </w:r>
      <w:r w:rsidRPr="00B92E7F">
        <w:rPr>
          <w:rFonts w:ascii="Times New Roman" w:hAnsi="Times New Roman" w:cs="Times New Roman"/>
          <w:b/>
          <w:bCs/>
          <w:sz w:val="24"/>
          <w:szCs w:val="24"/>
        </w:rPr>
        <w:t xml:space="preserve">. </w:t>
      </w:r>
    </w:p>
    <w:p w14:paraId="2690559D" w14:textId="4D1313CF" w:rsidR="4A8DEADA" w:rsidRPr="00B92E7F" w:rsidRDefault="4A8DEADA" w:rsidP="00B92E7F">
      <w:pPr>
        <w:spacing w:after="0" w:line="240" w:lineRule="auto"/>
        <w:jc w:val="both"/>
        <w:rPr>
          <w:rFonts w:ascii="Times New Roman" w:hAnsi="Times New Roman" w:cs="Times New Roman"/>
          <w:b/>
          <w:bCs/>
          <w:sz w:val="24"/>
          <w:szCs w:val="24"/>
        </w:rPr>
      </w:pPr>
    </w:p>
    <w:p w14:paraId="1BF6022D" w14:textId="77F72114" w:rsidR="453527F2" w:rsidRPr="00B92E7F" w:rsidRDefault="453527F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Seni kehtinud § 11 sätestas krediidiasutuse esinduse mõiste</w:t>
      </w:r>
      <w:r w:rsidR="3B96AFE1" w:rsidRPr="00B92E7F">
        <w:rPr>
          <w:rFonts w:ascii="Times New Roman" w:hAnsi="Times New Roman" w:cs="Times New Roman"/>
          <w:sz w:val="24"/>
          <w:szCs w:val="24"/>
        </w:rPr>
        <w:t xml:space="preserve"> ning esinduses äritegevuse teostamise keelu. Krediidiasutuse esinduseks peeti krediidiasutuse asukohast eraldiasetsevat strukt</w:t>
      </w:r>
      <w:r w:rsidR="60D17930" w:rsidRPr="00B92E7F">
        <w:rPr>
          <w:rFonts w:ascii="Times New Roman" w:hAnsi="Times New Roman" w:cs="Times New Roman"/>
          <w:sz w:val="24"/>
          <w:szCs w:val="24"/>
        </w:rPr>
        <w:t xml:space="preserve">uuriüksust, mille tegevuse eesmärgiks oli krediidiasutuse esindamine ja tema huvide kaitsmine teataval territooriumil. </w:t>
      </w:r>
      <w:r w:rsidR="781D092A" w:rsidRPr="00B92E7F">
        <w:rPr>
          <w:rFonts w:ascii="Times New Roman" w:hAnsi="Times New Roman" w:cs="Times New Roman"/>
          <w:sz w:val="24"/>
          <w:szCs w:val="24"/>
        </w:rPr>
        <w:t>Esindus</w:t>
      </w:r>
      <w:r w:rsidR="62CDCE05" w:rsidRPr="00B92E7F">
        <w:rPr>
          <w:rFonts w:ascii="Times New Roman" w:hAnsi="Times New Roman" w:cs="Times New Roman"/>
          <w:sz w:val="24"/>
          <w:szCs w:val="24"/>
        </w:rPr>
        <w:t xml:space="preserve"> § 11 mõistes ei olnud filiaali tegevuskoht või pangakontor</w:t>
      </w:r>
      <w:r w:rsidR="7C584B6F" w:rsidRPr="00B92E7F">
        <w:rPr>
          <w:rFonts w:ascii="Times New Roman" w:hAnsi="Times New Roman" w:cs="Times New Roman"/>
          <w:sz w:val="24"/>
          <w:szCs w:val="24"/>
        </w:rPr>
        <w:t xml:space="preserve">, vaid mingid ruumid, kus töötasid isikud, kes tegid krediidiasutusele lobitegevust või osalesid krediidiasutusi ühendavate liitude või ühingute töös. </w:t>
      </w:r>
      <w:r w:rsidR="4F85CA58" w:rsidRPr="00B92E7F">
        <w:rPr>
          <w:rFonts w:ascii="Times New Roman" w:hAnsi="Times New Roman" w:cs="Times New Roman"/>
          <w:sz w:val="24"/>
          <w:szCs w:val="24"/>
        </w:rPr>
        <w:t xml:space="preserve">Tulenevalt § 22 kehtetuks tunnistamisest (vt § 22 kehtetuks tunnistamise selgitusi), tunnistatakse kehtetuks ka § 11, </w:t>
      </w:r>
      <w:r w:rsidR="1BE2C2A1" w:rsidRPr="00B92E7F">
        <w:rPr>
          <w:rFonts w:ascii="Times New Roman" w:hAnsi="Times New Roman" w:cs="Times New Roman"/>
          <w:sz w:val="24"/>
          <w:szCs w:val="24"/>
        </w:rPr>
        <w:t xml:space="preserve">kuivõrd esinduse kui eraldiasetseva struktuuriüksuse funktsiooni </w:t>
      </w:r>
      <w:r w:rsidR="267DDF60" w:rsidRPr="00B92E7F">
        <w:rPr>
          <w:rFonts w:ascii="Times New Roman" w:hAnsi="Times New Roman" w:cs="Times New Roman"/>
          <w:sz w:val="24"/>
          <w:szCs w:val="24"/>
        </w:rPr>
        <w:t xml:space="preserve">praktikas </w:t>
      </w:r>
      <w:r w:rsidR="1BE2C2A1" w:rsidRPr="00B92E7F">
        <w:rPr>
          <w:rFonts w:ascii="Times New Roman" w:hAnsi="Times New Roman" w:cs="Times New Roman"/>
          <w:sz w:val="24"/>
          <w:szCs w:val="24"/>
        </w:rPr>
        <w:t>ei teostata ning</w:t>
      </w:r>
      <w:r w:rsidR="2711753A" w:rsidRPr="00B92E7F">
        <w:rPr>
          <w:rFonts w:ascii="Times New Roman" w:hAnsi="Times New Roman" w:cs="Times New Roman"/>
          <w:sz w:val="24"/>
          <w:szCs w:val="24"/>
        </w:rPr>
        <w:t xml:space="preserve"> äritegevuse teostamiseks läbi tütarettevõtja või filiaali peab välisriigi krediidiasutusel olema selleks vastav Finantsinspektsiooni luba. </w:t>
      </w:r>
    </w:p>
    <w:p w14:paraId="74C702C8" w14:textId="3AFBAEBD" w:rsidR="359DC21E" w:rsidRPr="00B92E7F" w:rsidRDefault="359DC21E" w:rsidP="00B92E7F">
      <w:pPr>
        <w:spacing w:after="0" w:line="240" w:lineRule="auto"/>
        <w:jc w:val="both"/>
        <w:rPr>
          <w:rFonts w:ascii="Times New Roman" w:hAnsi="Times New Roman" w:cs="Times New Roman"/>
          <w:sz w:val="24"/>
          <w:szCs w:val="24"/>
        </w:rPr>
      </w:pPr>
    </w:p>
    <w:p w14:paraId="1638D136" w14:textId="708EB250" w:rsidR="76FAB40B" w:rsidRPr="00B92E7F" w:rsidRDefault="76FAB40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13</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13</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sätestab dokumentide ja andmete nimekirja, mida tuleb esitada tegevusloa taotlemisel. </w:t>
      </w:r>
    </w:p>
    <w:p w14:paraId="48D5B01A" w14:textId="5EFA3E68" w:rsidR="359DC21E" w:rsidRPr="00B92E7F" w:rsidRDefault="359DC21E" w:rsidP="00B92E7F">
      <w:pPr>
        <w:spacing w:after="0" w:line="240" w:lineRule="auto"/>
        <w:jc w:val="both"/>
        <w:rPr>
          <w:rFonts w:ascii="Times New Roman" w:hAnsi="Times New Roman" w:cs="Times New Roman"/>
          <w:sz w:val="24"/>
          <w:szCs w:val="24"/>
        </w:rPr>
      </w:pPr>
    </w:p>
    <w:p w14:paraId="69095942" w14:textId="4356D47F" w:rsidR="1FDBF335" w:rsidRPr="00B92E7F" w:rsidRDefault="7253689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 xml:space="preserve">Lõike 1 täiendamine punktiga 19. </w:t>
      </w:r>
      <w:r w:rsidRPr="00B92E7F">
        <w:rPr>
          <w:rFonts w:ascii="Times New Roman" w:hAnsi="Times New Roman" w:cs="Times New Roman"/>
          <w:sz w:val="24"/>
          <w:szCs w:val="24"/>
        </w:rPr>
        <w:t>Uue punktiga 19</w:t>
      </w:r>
      <w:r w:rsidR="1FDBF335" w:rsidRPr="00B92E7F">
        <w:rPr>
          <w:rFonts w:ascii="Times New Roman" w:hAnsi="Times New Roman" w:cs="Times New Roman"/>
          <w:sz w:val="24"/>
          <w:szCs w:val="24"/>
        </w:rPr>
        <w:t xml:space="preserve"> tekib </w:t>
      </w:r>
      <w:r w:rsidR="5475F42A" w:rsidRPr="00B92E7F">
        <w:rPr>
          <w:rFonts w:ascii="Times New Roman" w:hAnsi="Times New Roman" w:cs="Times New Roman"/>
          <w:sz w:val="24"/>
          <w:szCs w:val="24"/>
        </w:rPr>
        <w:t xml:space="preserve">krediidiasutuse tegevusluba taotleval äriühingul kohustus esitada Finantsinspektsioonile muu hulgas </w:t>
      </w:r>
      <w:r w:rsidR="5475F42A" w:rsidRPr="00B92E7F">
        <w:rPr>
          <w:rFonts w:ascii="Times New Roman" w:eastAsia="Times New Roman" w:hAnsi="Times New Roman" w:cs="Times New Roman"/>
          <w:color w:val="000000" w:themeColor="text1"/>
          <w:sz w:val="24"/>
          <w:szCs w:val="24"/>
        </w:rPr>
        <w:t>ülevaade nõukogu ja juhatuse kõigi liikmete ning võtmeisikute töökohustuste kohta, sealhulgas üksikasjalikud andmed aruandlus- ja vastutusahelate kohta</w:t>
      </w:r>
      <w:r w:rsidR="2717237C" w:rsidRPr="00B92E7F">
        <w:rPr>
          <w:rFonts w:ascii="Times New Roman" w:eastAsia="Times New Roman" w:hAnsi="Times New Roman" w:cs="Times New Roman"/>
          <w:color w:val="000000" w:themeColor="text1"/>
          <w:sz w:val="24"/>
          <w:szCs w:val="24"/>
        </w:rPr>
        <w:t xml:space="preserve">. </w:t>
      </w:r>
    </w:p>
    <w:p w14:paraId="3F95AF5F" w14:textId="30F2F686" w:rsidR="69EE874A" w:rsidRPr="00B92E7F" w:rsidRDefault="69EE874A" w:rsidP="00B92E7F">
      <w:pPr>
        <w:spacing w:after="0" w:line="240" w:lineRule="auto"/>
        <w:jc w:val="both"/>
        <w:rPr>
          <w:rFonts w:ascii="Times New Roman" w:hAnsi="Times New Roman" w:cs="Times New Roman"/>
          <w:sz w:val="24"/>
          <w:szCs w:val="24"/>
        </w:rPr>
      </w:pPr>
    </w:p>
    <w:p w14:paraId="46FB1838" w14:textId="1D9EE31C" w:rsidR="76FAB40B" w:rsidRPr="00B92E7F" w:rsidRDefault="76FAB40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Lõige 2 tunnistatakse kehtetuks. </w:t>
      </w:r>
      <w:r w:rsidR="73D8DE8F" w:rsidRPr="00B92E7F">
        <w:rPr>
          <w:rFonts w:ascii="Times New Roman" w:hAnsi="Times New Roman" w:cs="Times New Roman"/>
          <w:sz w:val="24"/>
          <w:szCs w:val="24"/>
        </w:rPr>
        <w:t xml:space="preserve">Seni kehtinud lõige 2 kohustab tegevusloa taotlejat esitama Finantsinspektsioonile viivitamata </w:t>
      </w:r>
      <w:r w:rsidR="493C3149" w:rsidRPr="00B92E7F">
        <w:rPr>
          <w:rFonts w:ascii="Times New Roman" w:hAnsi="Times New Roman" w:cs="Times New Roman"/>
          <w:sz w:val="24"/>
          <w:szCs w:val="24"/>
        </w:rPr>
        <w:t>uuendatud andmed või dokumendid, kui tegevusloa menetlemise ajal toimuvad andmetes ja dokumentides muudatused. Sama</w:t>
      </w:r>
      <w:r w:rsidR="1B793AA9" w:rsidRPr="00B92E7F">
        <w:rPr>
          <w:rFonts w:ascii="Times New Roman" w:hAnsi="Times New Roman" w:cs="Times New Roman"/>
          <w:sz w:val="24"/>
          <w:szCs w:val="24"/>
        </w:rPr>
        <w:t xml:space="preserve">sisuline kohustus kehtib ka olukorras, kus taotleja ise on teada saanud vastavatest muudatustest. </w:t>
      </w:r>
      <w:r w:rsidR="56645C0C" w:rsidRPr="00B92E7F">
        <w:rPr>
          <w:rFonts w:ascii="Times New Roman" w:hAnsi="Times New Roman" w:cs="Times New Roman"/>
          <w:sz w:val="24"/>
          <w:szCs w:val="24"/>
        </w:rPr>
        <w:t>Lõike 2 kehtetuks tunnistamine on seotud § 13</w:t>
      </w:r>
      <w:r w:rsidR="56645C0C" w:rsidRPr="00B92E7F">
        <w:rPr>
          <w:rFonts w:ascii="Times New Roman" w:hAnsi="Times New Roman" w:cs="Times New Roman"/>
          <w:sz w:val="24"/>
          <w:szCs w:val="24"/>
          <w:vertAlign w:val="superscript"/>
        </w:rPr>
        <w:t>3</w:t>
      </w:r>
      <w:r w:rsidR="56645C0C" w:rsidRPr="00B92E7F">
        <w:rPr>
          <w:rFonts w:ascii="Times New Roman" w:hAnsi="Times New Roman" w:cs="Times New Roman"/>
          <w:sz w:val="24"/>
          <w:szCs w:val="24"/>
        </w:rPr>
        <w:t xml:space="preserve"> lõike 1 muutmisega ning sama paragrahvi täiendamisega lõikega 1</w:t>
      </w:r>
      <w:r w:rsidR="56645C0C" w:rsidRPr="00B92E7F">
        <w:rPr>
          <w:rFonts w:ascii="Times New Roman" w:hAnsi="Times New Roman" w:cs="Times New Roman"/>
          <w:sz w:val="24"/>
          <w:szCs w:val="24"/>
          <w:vertAlign w:val="superscript"/>
        </w:rPr>
        <w:t>1</w:t>
      </w:r>
      <w:r w:rsidR="56645C0C" w:rsidRPr="00B92E7F">
        <w:rPr>
          <w:rFonts w:ascii="Times New Roman" w:hAnsi="Times New Roman" w:cs="Times New Roman"/>
          <w:sz w:val="24"/>
          <w:szCs w:val="24"/>
        </w:rPr>
        <w:t xml:space="preserve"> ning nendel muudatustel on kaks põhjust. Esiteks, erinevalt teistest finantssektorit käsitlevatest seadustes</w:t>
      </w:r>
      <w:r w:rsidR="52EC7BD4" w:rsidRPr="00B92E7F">
        <w:rPr>
          <w:rFonts w:ascii="Times New Roman" w:hAnsi="Times New Roman" w:cs="Times New Roman"/>
          <w:sz w:val="24"/>
          <w:szCs w:val="24"/>
        </w:rPr>
        <w:t>t</w:t>
      </w:r>
      <w:r w:rsidR="56645C0C" w:rsidRPr="00B92E7F">
        <w:rPr>
          <w:rFonts w:ascii="Times New Roman" w:hAnsi="Times New Roman" w:cs="Times New Roman"/>
          <w:sz w:val="24"/>
          <w:szCs w:val="24"/>
        </w:rPr>
        <w:t xml:space="preserve"> (KAVS</w:t>
      </w:r>
      <w:r w:rsidR="22DAD198" w:rsidRPr="00B92E7F">
        <w:rPr>
          <w:rFonts w:ascii="Times New Roman" w:hAnsi="Times New Roman" w:cs="Times New Roman"/>
          <w:sz w:val="24"/>
          <w:szCs w:val="24"/>
        </w:rPr>
        <w:t xml:space="preserve"> § 14 lõige 3</w:t>
      </w:r>
      <w:r w:rsidR="56645C0C" w:rsidRPr="00B92E7F">
        <w:rPr>
          <w:rFonts w:ascii="Times New Roman" w:hAnsi="Times New Roman" w:cs="Times New Roman"/>
          <w:sz w:val="24"/>
          <w:szCs w:val="24"/>
        </w:rPr>
        <w:t xml:space="preserve">, </w:t>
      </w:r>
      <w:r w:rsidR="0AC78D98" w:rsidRPr="00B92E7F">
        <w:rPr>
          <w:rFonts w:ascii="Times New Roman" w:hAnsi="Times New Roman" w:cs="Times New Roman"/>
          <w:sz w:val="24"/>
          <w:szCs w:val="24"/>
        </w:rPr>
        <w:t>VPTS § 55 lõige 1</w:t>
      </w:r>
      <w:r w:rsidR="0AC78D98" w:rsidRPr="00B92E7F">
        <w:rPr>
          <w:rFonts w:ascii="Times New Roman" w:hAnsi="Times New Roman" w:cs="Times New Roman"/>
          <w:sz w:val="24"/>
          <w:szCs w:val="24"/>
          <w:vertAlign w:val="superscript"/>
        </w:rPr>
        <w:t>1</w:t>
      </w:r>
      <w:r w:rsidR="0AC78D98" w:rsidRPr="00B92E7F">
        <w:rPr>
          <w:rFonts w:ascii="Times New Roman" w:hAnsi="Times New Roman" w:cs="Times New Roman"/>
          <w:sz w:val="24"/>
          <w:szCs w:val="24"/>
        </w:rPr>
        <w:t xml:space="preserve">, </w:t>
      </w:r>
      <w:r w:rsidR="174CBA7F" w:rsidRPr="00B92E7F">
        <w:rPr>
          <w:rFonts w:ascii="Times New Roman" w:hAnsi="Times New Roman" w:cs="Times New Roman"/>
          <w:sz w:val="24"/>
          <w:szCs w:val="24"/>
        </w:rPr>
        <w:t xml:space="preserve">kindlustustegevuse seadus § 19 lõige 2, </w:t>
      </w:r>
      <w:r w:rsidR="433B057C" w:rsidRPr="00B92E7F">
        <w:rPr>
          <w:rFonts w:ascii="Times New Roman" w:hAnsi="Times New Roman" w:cs="Times New Roman"/>
          <w:sz w:val="24"/>
          <w:szCs w:val="24"/>
        </w:rPr>
        <w:t xml:space="preserve">investeerimisfondide seadus § 314 lõige 7), on dokumentide ja andmete uuendamisega seotud kohustused </w:t>
      </w:r>
      <w:r w:rsidR="253C1312" w:rsidRPr="00B92E7F">
        <w:rPr>
          <w:rFonts w:ascii="Times New Roman" w:hAnsi="Times New Roman" w:cs="Times New Roman"/>
          <w:sz w:val="24"/>
          <w:szCs w:val="24"/>
        </w:rPr>
        <w:t>sätestatud</w:t>
      </w:r>
      <w:r w:rsidR="433B057C" w:rsidRPr="00B92E7F">
        <w:rPr>
          <w:rFonts w:ascii="Times New Roman" w:hAnsi="Times New Roman" w:cs="Times New Roman"/>
          <w:sz w:val="24"/>
          <w:szCs w:val="24"/>
        </w:rPr>
        <w:t xml:space="preserve"> tegevusloa taotlemist reguleerivas paragrahvis, mitte </w:t>
      </w:r>
      <w:r w:rsidR="2FE5F0A6" w:rsidRPr="00B92E7F">
        <w:rPr>
          <w:rFonts w:ascii="Times New Roman" w:hAnsi="Times New Roman" w:cs="Times New Roman"/>
          <w:sz w:val="24"/>
          <w:szCs w:val="24"/>
        </w:rPr>
        <w:t xml:space="preserve">paragrahvis, mis nimetab tegevusloa taotlemisel esitatavaid dokumente ja andmeid. Teiseks, eelviidatud teiste seaduste sätted lubavad Finantsinspektsioonil </w:t>
      </w:r>
      <w:r w:rsidR="70BD0313" w:rsidRPr="00B92E7F">
        <w:rPr>
          <w:rFonts w:ascii="Times New Roman" w:hAnsi="Times New Roman" w:cs="Times New Roman"/>
          <w:sz w:val="24"/>
          <w:szCs w:val="24"/>
        </w:rPr>
        <w:t>määrata menetlusele uue algustähtaja</w:t>
      </w:r>
      <w:r w:rsidR="6072AC6F" w:rsidRPr="00B92E7F">
        <w:rPr>
          <w:rFonts w:ascii="Times New Roman" w:hAnsi="Times New Roman" w:cs="Times New Roman"/>
          <w:sz w:val="24"/>
          <w:szCs w:val="24"/>
        </w:rPr>
        <w:t xml:space="preserve"> ehk kuupäeva, mil järelevalveasutus sai kätte uuendatud dokumendid,</w:t>
      </w:r>
      <w:r w:rsidR="70BD0313" w:rsidRPr="00B92E7F">
        <w:rPr>
          <w:rFonts w:ascii="Times New Roman" w:hAnsi="Times New Roman" w:cs="Times New Roman"/>
          <w:sz w:val="24"/>
          <w:szCs w:val="24"/>
        </w:rPr>
        <w:t xml:space="preserve"> kui vastavad muudatused on olnud tema hinnangul olulised. Sellisel juhu</w:t>
      </w:r>
      <w:r w:rsidR="0A5B77D3" w:rsidRPr="00B92E7F">
        <w:rPr>
          <w:rFonts w:ascii="Times New Roman" w:hAnsi="Times New Roman" w:cs="Times New Roman"/>
          <w:sz w:val="24"/>
          <w:szCs w:val="24"/>
        </w:rPr>
        <w:t>l</w:t>
      </w:r>
      <w:r w:rsidR="70BD0313" w:rsidRPr="00B92E7F">
        <w:rPr>
          <w:rFonts w:ascii="Times New Roman" w:hAnsi="Times New Roman" w:cs="Times New Roman"/>
          <w:sz w:val="24"/>
          <w:szCs w:val="24"/>
        </w:rPr>
        <w:t xml:space="preserve"> peab Finantsinspektsioon teavitama taotlejat uuest menetluse alguskuupäevast. </w:t>
      </w:r>
      <w:r w:rsidR="7096BED3" w:rsidRPr="00B92E7F">
        <w:rPr>
          <w:rFonts w:ascii="Times New Roman" w:hAnsi="Times New Roman" w:cs="Times New Roman"/>
          <w:sz w:val="24"/>
          <w:szCs w:val="24"/>
        </w:rPr>
        <w:t xml:space="preserve">Finantsinspektsioon on teinud ettepaneku harmoniseerida KAS teiste seadustega. Eelnõu koostajate hinnangul on muudatuste tegemine vajalik ja põhjendatud, et tagada </w:t>
      </w:r>
      <w:r w:rsidR="36AE4F8A" w:rsidRPr="00B92E7F">
        <w:rPr>
          <w:rFonts w:ascii="Times New Roman" w:hAnsi="Times New Roman" w:cs="Times New Roman"/>
          <w:sz w:val="24"/>
          <w:szCs w:val="24"/>
        </w:rPr>
        <w:t xml:space="preserve">finantsvaldkonna seaduste ühetaolisus ning koondada Finantsinspektsiooni õigused korrektsetesse paragrahvidesse. </w:t>
      </w:r>
      <w:r w:rsidR="11D9CD8D" w:rsidRPr="00B92E7F">
        <w:rPr>
          <w:rFonts w:ascii="Times New Roman" w:hAnsi="Times New Roman" w:cs="Times New Roman"/>
          <w:sz w:val="24"/>
          <w:szCs w:val="24"/>
        </w:rPr>
        <w:t>Seetõttu tunnistatakse lõige 2 formaalselt kehtetuks, kuid selle senine sõnastus viiakse üle § 13</w:t>
      </w:r>
      <w:r w:rsidR="11D9CD8D" w:rsidRPr="00B92E7F">
        <w:rPr>
          <w:rFonts w:ascii="Times New Roman" w:hAnsi="Times New Roman" w:cs="Times New Roman"/>
          <w:sz w:val="24"/>
          <w:szCs w:val="24"/>
          <w:vertAlign w:val="superscript"/>
        </w:rPr>
        <w:t>3</w:t>
      </w:r>
      <w:r w:rsidR="11D9CD8D" w:rsidRPr="00B92E7F">
        <w:rPr>
          <w:rFonts w:ascii="Times New Roman" w:hAnsi="Times New Roman" w:cs="Times New Roman"/>
          <w:sz w:val="24"/>
          <w:szCs w:val="24"/>
        </w:rPr>
        <w:t xml:space="preserve"> lõikesse 1</w:t>
      </w:r>
      <w:r w:rsidR="11D9CD8D" w:rsidRPr="00B92E7F">
        <w:rPr>
          <w:rFonts w:ascii="Times New Roman" w:hAnsi="Times New Roman" w:cs="Times New Roman"/>
          <w:sz w:val="24"/>
          <w:szCs w:val="24"/>
          <w:vertAlign w:val="superscript"/>
        </w:rPr>
        <w:t xml:space="preserve">1 </w:t>
      </w:r>
      <w:r w:rsidR="11D9CD8D" w:rsidRPr="00B92E7F">
        <w:rPr>
          <w:rFonts w:ascii="Times New Roman" w:hAnsi="Times New Roman" w:cs="Times New Roman"/>
          <w:sz w:val="24"/>
          <w:szCs w:val="24"/>
        </w:rPr>
        <w:t>koos vastava</w:t>
      </w:r>
      <w:r w:rsidR="3A9A3786" w:rsidRPr="00B92E7F">
        <w:rPr>
          <w:rFonts w:ascii="Times New Roman" w:hAnsi="Times New Roman" w:cs="Times New Roman"/>
          <w:sz w:val="24"/>
          <w:szCs w:val="24"/>
        </w:rPr>
        <w:t xml:space="preserve">te täiendustega. </w:t>
      </w:r>
    </w:p>
    <w:p w14:paraId="4060EF0B" w14:textId="4C6774F6" w:rsidR="359DC21E" w:rsidRPr="00B92E7F" w:rsidRDefault="359DC21E" w:rsidP="00B92E7F">
      <w:pPr>
        <w:spacing w:after="0" w:line="240" w:lineRule="auto"/>
        <w:jc w:val="both"/>
        <w:rPr>
          <w:rFonts w:ascii="Times New Roman" w:hAnsi="Times New Roman" w:cs="Times New Roman"/>
          <w:b/>
          <w:bCs/>
          <w:sz w:val="24"/>
          <w:szCs w:val="24"/>
        </w:rPr>
      </w:pPr>
    </w:p>
    <w:p w14:paraId="3B82EA3F" w14:textId="03FDCDC6" w:rsidR="76FAB40B" w:rsidRPr="00B92E7F" w:rsidRDefault="76FAB40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13</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13</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reguleerib tegevusloa taotluse läbivaatamist. </w:t>
      </w:r>
    </w:p>
    <w:p w14:paraId="64288C58" w14:textId="1834C987" w:rsidR="359DC21E" w:rsidRPr="00B92E7F" w:rsidRDefault="359DC21E" w:rsidP="00B92E7F">
      <w:pPr>
        <w:spacing w:after="0" w:line="240" w:lineRule="auto"/>
        <w:jc w:val="both"/>
        <w:rPr>
          <w:rFonts w:ascii="Times New Roman" w:hAnsi="Times New Roman" w:cs="Times New Roman"/>
          <w:sz w:val="24"/>
          <w:szCs w:val="24"/>
        </w:rPr>
      </w:pPr>
    </w:p>
    <w:p w14:paraId="79C92A45" w14:textId="10A7DAE2" w:rsidR="76FAB40B" w:rsidRPr="00B92E7F" w:rsidRDefault="76FAB40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täiendamine. </w:t>
      </w:r>
      <w:r w:rsidR="30FE91C8" w:rsidRPr="00B92E7F">
        <w:rPr>
          <w:rFonts w:ascii="Times New Roman" w:hAnsi="Times New Roman" w:cs="Times New Roman"/>
          <w:sz w:val="24"/>
          <w:szCs w:val="24"/>
        </w:rPr>
        <w:t>Lõike 1 kohaselt võib Finantsinspektsioon nõuda taotlejalt puuduste kõrvaldamist, kui taotleja ei ole tegevusloa taotlemisel esitanud kõiki §-s 13</w:t>
      </w:r>
      <w:r w:rsidR="30FE91C8" w:rsidRPr="00B92E7F">
        <w:rPr>
          <w:rFonts w:ascii="Times New Roman" w:hAnsi="Times New Roman" w:cs="Times New Roman"/>
          <w:sz w:val="24"/>
          <w:szCs w:val="24"/>
          <w:vertAlign w:val="superscript"/>
        </w:rPr>
        <w:t>1</w:t>
      </w:r>
      <w:r w:rsidR="30FE91C8" w:rsidRPr="00B92E7F">
        <w:rPr>
          <w:rFonts w:ascii="Times New Roman" w:hAnsi="Times New Roman" w:cs="Times New Roman"/>
          <w:sz w:val="24"/>
          <w:szCs w:val="24"/>
        </w:rPr>
        <w:t xml:space="preserve"> nimetatud </w:t>
      </w:r>
      <w:r w:rsidR="30FE91C8" w:rsidRPr="00B92E7F">
        <w:rPr>
          <w:rFonts w:ascii="Times New Roman" w:hAnsi="Times New Roman" w:cs="Times New Roman"/>
          <w:sz w:val="24"/>
          <w:szCs w:val="24"/>
        </w:rPr>
        <w:lastRenderedPageBreak/>
        <w:t>andmeid ja dokumente või need ei ole täielikult või nõuetekohaselt vormistatud. Finantsinspektsioon on teinud ettepaneku täiendada lõiget 1 õig</w:t>
      </w:r>
      <w:r w:rsidR="6AF2562F" w:rsidRPr="00B92E7F">
        <w:rPr>
          <w:rFonts w:ascii="Times New Roman" w:hAnsi="Times New Roman" w:cs="Times New Roman"/>
          <w:sz w:val="24"/>
          <w:szCs w:val="24"/>
        </w:rPr>
        <w:t>usega jätta esitatud taotlus läbi vaatamata, kui sellega seoses esineb puudusi. Vastav õigus on antud Finantsinspektsioon</w:t>
      </w:r>
      <w:r w:rsidR="497CA83B" w:rsidRPr="00B92E7F">
        <w:rPr>
          <w:rFonts w:ascii="Times New Roman" w:hAnsi="Times New Roman" w:cs="Times New Roman"/>
          <w:sz w:val="24"/>
          <w:szCs w:val="24"/>
        </w:rPr>
        <w:t xml:space="preserve">ile </w:t>
      </w:r>
      <w:r w:rsidR="6AF2562F" w:rsidRPr="00B92E7F">
        <w:rPr>
          <w:rFonts w:ascii="Times New Roman" w:hAnsi="Times New Roman" w:cs="Times New Roman"/>
          <w:sz w:val="24"/>
          <w:szCs w:val="24"/>
        </w:rPr>
        <w:t xml:space="preserve"> teiste seaduste</w:t>
      </w:r>
      <w:r w:rsidR="6DC286CD" w:rsidRPr="00B92E7F">
        <w:rPr>
          <w:rFonts w:ascii="Times New Roman" w:hAnsi="Times New Roman" w:cs="Times New Roman"/>
          <w:sz w:val="24"/>
          <w:szCs w:val="24"/>
        </w:rPr>
        <w:t xml:space="preserve"> (näiteks KAVS § 14 lõige 1</w:t>
      </w:r>
      <w:r w:rsidR="650FDDFF" w:rsidRPr="00B92E7F">
        <w:rPr>
          <w:rFonts w:ascii="Times New Roman" w:hAnsi="Times New Roman" w:cs="Times New Roman"/>
          <w:sz w:val="24"/>
          <w:szCs w:val="24"/>
        </w:rPr>
        <w:t>, VPTS § 55 lõige 4</w:t>
      </w:r>
      <w:r w:rsidR="650FDDFF" w:rsidRPr="00B92E7F">
        <w:rPr>
          <w:rFonts w:ascii="Times New Roman" w:hAnsi="Times New Roman" w:cs="Times New Roman"/>
          <w:sz w:val="24"/>
          <w:szCs w:val="24"/>
          <w:vertAlign w:val="superscript"/>
        </w:rPr>
        <w:t>1</w:t>
      </w:r>
      <w:r w:rsidR="650FDDFF" w:rsidRPr="00B92E7F">
        <w:rPr>
          <w:rFonts w:ascii="Times New Roman" w:hAnsi="Times New Roman" w:cs="Times New Roman"/>
          <w:sz w:val="24"/>
          <w:szCs w:val="24"/>
        </w:rPr>
        <w:t xml:space="preserve"> </w:t>
      </w:r>
      <w:r w:rsidR="51AE9E92" w:rsidRPr="00B92E7F">
        <w:rPr>
          <w:rFonts w:ascii="Times New Roman" w:hAnsi="Times New Roman" w:cs="Times New Roman"/>
          <w:sz w:val="24"/>
          <w:szCs w:val="24"/>
        </w:rPr>
        <w:t xml:space="preserve">ja </w:t>
      </w:r>
      <w:proofErr w:type="spellStart"/>
      <w:r w:rsidR="75DFA3CA" w:rsidRPr="00B92E7F">
        <w:rPr>
          <w:rFonts w:ascii="Times New Roman" w:hAnsi="Times New Roman" w:cs="Times New Roman"/>
          <w:sz w:val="24"/>
          <w:szCs w:val="24"/>
        </w:rPr>
        <w:t>KindlTS</w:t>
      </w:r>
      <w:proofErr w:type="spellEnd"/>
      <w:r w:rsidR="51AE9E92" w:rsidRPr="00B92E7F">
        <w:rPr>
          <w:rFonts w:ascii="Times New Roman" w:hAnsi="Times New Roman" w:cs="Times New Roman"/>
          <w:sz w:val="24"/>
          <w:szCs w:val="24"/>
        </w:rPr>
        <w:t xml:space="preserve"> § 19 lõige 1) alusel, kuid jäänud harmoniseerimata </w:t>
      </w:r>
      <w:proofErr w:type="spellStart"/>
      <w:r w:rsidR="51AE9E92" w:rsidRPr="00B92E7F">
        <w:rPr>
          <w:rFonts w:ascii="Times New Roman" w:hAnsi="Times New Roman" w:cs="Times New Roman"/>
          <w:sz w:val="24"/>
          <w:szCs w:val="24"/>
        </w:rPr>
        <w:t>KAS-is</w:t>
      </w:r>
      <w:proofErr w:type="spellEnd"/>
      <w:r w:rsidR="51AE9E92" w:rsidRPr="00B92E7F">
        <w:rPr>
          <w:rFonts w:ascii="Times New Roman" w:hAnsi="Times New Roman" w:cs="Times New Roman"/>
          <w:sz w:val="24"/>
          <w:szCs w:val="24"/>
        </w:rPr>
        <w:t>. Eelnõu koostajate hinnangul on järelevalveasutuse märkus asjakohane ja mõistlik, võttes arvesse Finantsinspektsiooni r</w:t>
      </w:r>
      <w:r w:rsidR="459BB0B9" w:rsidRPr="00B92E7F">
        <w:rPr>
          <w:rFonts w:ascii="Times New Roman" w:hAnsi="Times New Roman" w:cs="Times New Roman"/>
          <w:sz w:val="24"/>
          <w:szCs w:val="24"/>
        </w:rPr>
        <w:t>essursse ning kohustust juba taotluse esitamisel tagada, et esitatud andmed ja dokumendid on korrektsed ning nendes ei esine olulisi puudusi. Eeltoodust tulenevalt muudetakse lõike 1 sõnastust ning lubatakse Finantsinspektsioonil jätta taotlus läbi vaatama</w:t>
      </w:r>
      <w:r w:rsidR="1EACDFD7" w:rsidRPr="00B92E7F">
        <w:rPr>
          <w:rFonts w:ascii="Times New Roman" w:hAnsi="Times New Roman" w:cs="Times New Roman"/>
          <w:sz w:val="24"/>
          <w:szCs w:val="24"/>
        </w:rPr>
        <w:t xml:space="preserve">ta. </w:t>
      </w:r>
    </w:p>
    <w:p w14:paraId="5AF4FB96" w14:textId="74A33758" w:rsidR="359DC21E" w:rsidRPr="00B92E7F" w:rsidRDefault="359DC21E" w:rsidP="00B92E7F">
      <w:pPr>
        <w:spacing w:after="0" w:line="240" w:lineRule="auto"/>
        <w:jc w:val="both"/>
        <w:rPr>
          <w:rFonts w:ascii="Times New Roman" w:hAnsi="Times New Roman" w:cs="Times New Roman"/>
          <w:b/>
          <w:bCs/>
          <w:sz w:val="24"/>
          <w:szCs w:val="24"/>
        </w:rPr>
      </w:pPr>
    </w:p>
    <w:p w14:paraId="12E8FC34" w14:textId="6020648E" w:rsidR="76FAB40B" w:rsidRPr="00B92E7F" w:rsidRDefault="76FAB40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Paragrahvi täiendamine lõikega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546DC249" w:rsidRPr="00B92E7F">
        <w:rPr>
          <w:rFonts w:ascii="Times New Roman" w:hAnsi="Times New Roman" w:cs="Times New Roman"/>
          <w:sz w:val="24"/>
          <w:szCs w:val="24"/>
        </w:rPr>
        <w:t xml:space="preserve">Uue lõikega sätestatakse, </w:t>
      </w:r>
      <w:r w:rsidR="580984F1" w:rsidRPr="00B92E7F">
        <w:rPr>
          <w:rFonts w:ascii="Times New Roman" w:hAnsi="Times New Roman" w:cs="Times New Roman"/>
          <w:sz w:val="24"/>
          <w:szCs w:val="24"/>
        </w:rPr>
        <w:t xml:space="preserve">et kui </w:t>
      </w:r>
      <w:r w:rsidR="580984F1" w:rsidRPr="00B92E7F">
        <w:rPr>
          <w:rFonts w:ascii="Times New Roman" w:eastAsia="Times New Roman" w:hAnsi="Times New Roman" w:cs="Times New Roman"/>
          <w:color w:val="000000" w:themeColor="text1"/>
          <w:sz w:val="24"/>
          <w:szCs w:val="24"/>
        </w:rPr>
        <w:t xml:space="preserve">tegevusloa taotluse menetlemise ajal </w:t>
      </w:r>
      <w:r w:rsidR="7C24235E" w:rsidRPr="00B92E7F">
        <w:rPr>
          <w:rFonts w:ascii="Times New Roman" w:hAnsi="Times New Roman" w:cs="Times New Roman"/>
          <w:sz w:val="24"/>
          <w:szCs w:val="24"/>
        </w:rPr>
        <w:t>muutuvad</w:t>
      </w:r>
      <w:r w:rsidR="580984F1" w:rsidRPr="00B92E7F">
        <w:rPr>
          <w:rFonts w:ascii="Times New Roman" w:eastAsia="Times New Roman" w:hAnsi="Times New Roman" w:cs="Times New Roman"/>
          <w:color w:val="000000" w:themeColor="text1"/>
          <w:sz w:val="24"/>
          <w:szCs w:val="24"/>
        </w:rPr>
        <w:t xml:space="preserve"> </w:t>
      </w:r>
      <w:r w:rsidR="00B12627">
        <w:rPr>
          <w:rFonts w:ascii="Times New Roman" w:eastAsia="Times New Roman" w:hAnsi="Times New Roman" w:cs="Times New Roman"/>
          <w:color w:val="000000" w:themeColor="text1"/>
          <w:sz w:val="24"/>
          <w:szCs w:val="24"/>
        </w:rPr>
        <w:t>KAS</w:t>
      </w:r>
      <w:r w:rsidR="580984F1" w:rsidRPr="00B92E7F">
        <w:rPr>
          <w:rFonts w:ascii="Times New Roman" w:eastAsia="Times New Roman" w:hAnsi="Times New Roman" w:cs="Times New Roman"/>
          <w:color w:val="000000" w:themeColor="text1"/>
          <w:sz w:val="24"/>
          <w:szCs w:val="24"/>
        </w:rPr>
        <w:t xml:space="preserve"> §-s 13</w:t>
      </w:r>
      <w:r w:rsidR="580984F1" w:rsidRPr="00B92E7F">
        <w:rPr>
          <w:rFonts w:ascii="Times New Roman" w:eastAsia="Times New Roman" w:hAnsi="Times New Roman" w:cs="Times New Roman"/>
          <w:color w:val="000000" w:themeColor="text1"/>
          <w:sz w:val="24"/>
          <w:szCs w:val="24"/>
          <w:vertAlign w:val="superscript"/>
        </w:rPr>
        <w:t>1</w:t>
      </w:r>
      <w:r w:rsidR="580984F1" w:rsidRPr="00B92E7F">
        <w:rPr>
          <w:rFonts w:ascii="Times New Roman" w:eastAsia="Times New Roman" w:hAnsi="Times New Roman" w:cs="Times New Roman"/>
          <w:color w:val="000000" w:themeColor="text1"/>
          <w:sz w:val="24"/>
          <w:szCs w:val="24"/>
        </w:rPr>
        <w:t xml:space="preserve"> nimetatud andme</w:t>
      </w:r>
      <w:r w:rsidR="23791100" w:rsidRPr="00B92E7F">
        <w:rPr>
          <w:rFonts w:ascii="Times New Roman" w:eastAsia="Times New Roman" w:hAnsi="Times New Roman" w:cs="Times New Roman"/>
          <w:color w:val="000000" w:themeColor="text1"/>
          <w:sz w:val="24"/>
          <w:szCs w:val="24"/>
        </w:rPr>
        <w:t>d</w:t>
      </w:r>
      <w:r w:rsidR="580984F1" w:rsidRPr="00B92E7F">
        <w:rPr>
          <w:rFonts w:ascii="Times New Roman" w:eastAsia="Times New Roman" w:hAnsi="Times New Roman" w:cs="Times New Roman"/>
          <w:color w:val="000000" w:themeColor="text1"/>
          <w:sz w:val="24"/>
          <w:szCs w:val="24"/>
        </w:rPr>
        <w:t xml:space="preserve"> või dokumen</w:t>
      </w:r>
      <w:r w:rsidR="1A653669" w:rsidRPr="00B92E7F">
        <w:rPr>
          <w:rFonts w:ascii="Times New Roman" w:eastAsia="Times New Roman" w:hAnsi="Times New Roman" w:cs="Times New Roman"/>
          <w:color w:val="000000" w:themeColor="text1"/>
          <w:sz w:val="24"/>
          <w:szCs w:val="24"/>
        </w:rPr>
        <w:t>did</w:t>
      </w:r>
      <w:r w:rsidR="580984F1" w:rsidRPr="00B92E7F">
        <w:rPr>
          <w:rFonts w:ascii="Times New Roman" w:eastAsia="Times New Roman" w:hAnsi="Times New Roman" w:cs="Times New Roman"/>
          <w:color w:val="000000" w:themeColor="text1"/>
          <w:sz w:val="24"/>
          <w:szCs w:val="24"/>
        </w:rPr>
        <w:t>, esitab taotleja viivitamata pärast muudatuste tegemist või nendest teadasaamist Finantsinspektsioonile vastavad andmed või dokumendid uuendatud kujul. Kui muudatus on oluline, võib Finantsinspektsioon lugeda menetlustähtaja alguseks selle olulise muudatuse kättesaamise hetke. Sellisel juhul peab Finantsinspektsioon teatama taotlejale uuest menetlustähtajast. Uue lõikega võetakse üle § 13</w:t>
      </w:r>
      <w:r w:rsidR="580984F1" w:rsidRPr="00B92E7F">
        <w:rPr>
          <w:rFonts w:ascii="Times New Roman" w:eastAsia="Times New Roman" w:hAnsi="Times New Roman" w:cs="Times New Roman"/>
          <w:color w:val="000000" w:themeColor="text1"/>
          <w:sz w:val="24"/>
          <w:szCs w:val="24"/>
          <w:vertAlign w:val="superscript"/>
        </w:rPr>
        <w:t>1</w:t>
      </w:r>
      <w:r w:rsidR="580984F1" w:rsidRPr="00B92E7F">
        <w:rPr>
          <w:rFonts w:ascii="Times New Roman" w:eastAsia="Times New Roman" w:hAnsi="Times New Roman" w:cs="Times New Roman"/>
          <w:color w:val="000000" w:themeColor="text1"/>
          <w:sz w:val="24"/>
          <w:szCs w:val="24"/>
        </w:rPr>
        <w:t xml:space="preserve"> lõike 2 sõnastus ning viiakse see kooskõlla teiste finantssektorit käsitlevates seadustes sätestatuga (vt § 13</w:t>
      </w:r>
      <w:r w:rsidR="580984F1" w:rsidRPr="00B92E7F">
        <w:rPr>
          <w:rFonts w:ascii="Times New Roman" w:eastAsia="Times New Roman" w:hAnsi="Times New Roman" w:cs="Times New Roman"/>
          <w:color w:val="000000" w:themeColor="text1"/>
          <w:sz w:val="24"/>
          <w:szCs w:val="24"/>
          <w:vertAlign w:val="superscript"/>
        </w:rPr>
        <w:t>1</w:t>
      </w:r>
      <w:r w:rsidR="580984F1" w:rsidRPr="00B92E7F">
        <w:rPr>
          <w:rFonts w:ascii="Times New Roman" w:eastAsia="Times New Roman" w:hAnsi="Times New Roman" w:cs="Times New Roman"/>
          <w:color w:val="000000" w:themeColor="text1"/>
          <w:sz w:val="24"/>
          <w:szCs w:val="24"/>
        </w:rPr>
        <w:t xml:space="preserve"> lõike 2 ke</w:t>
      </w:r>
      <w:r w:rsidR="7F1712BF" w:rsidRPr="00B92E7F">
        <w:rPr>
          <w:rFonts w:ascii="Times New Roman" w:eastAsia="Times New Roman" w:hAnsi="Times New Roman" w:cs="Times New Roman"/>
          <w:color w:val="000000" w:themeColor="text1"/>
          <w:sz w:val="24"/>
          <w:szCs w:val="24"/>
        </w:rPr>
        <w:t>htetuks tunnistamise selgitusi).</w:t>
      </w:r>
    </w:p>
    <w:p w14:paraId="3A30BE73" w14:textId="47B7CD1D" w:rsidR="27F083C7" w:rsidRPr="00B92E7F" w:rsidRDefault="27F083C7" w:rsidP="00B92E7F">
      <w:pPr>
        <w:spacing w:after="0" w:line="240" w:lineRule="auto"/>
        <w:jc w:val="both"/>
        <w:rPr>
          <w:rFonts w:ascii="Times New Roman" w:eastAsia="Times New Roman" w:hAnsi="Times New Roman" w:cs="Times New Roman"/>
          <w:color w:val="000000" w:themeColor="text1"/>
          <w:sz w:val="24"/>
          <w:szCs w:val="24"/>
        </w:rPr>
      </w:pPr>
    </w:p>
    <w:p w14:paraId="4AD7B726" w14:textId="2D0AED78" w:rsidR="6B93A72B" w:rsidRPr="00B92E7F" w:rsidRDefault="6B93A72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13</w:t>
      </w:r>
      <w:r w:rsidRPr="00B92E7F">
        <w:rPr>
          <w:rFonts w:ascii="Times New Roman" w:eastAsia="Times New Roman" w:hAnsi="Times New Roman" w:cs="Times New Roman"/>
          <w:b/>
          <w:bCs/>
          <w:color w:val="000000" w:themeColor="text1"/>
          <w:sz w:val="24"/>
          <w:szCs w:val="24"/>
          <w:vertAlign w:val="superscript"/>
        </w:rPr>
        <w:t>4</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13</w:t>
      </w:r>
      <w:r w:rsidRPr="00B92E7F">
        <w:rPr>
          <w:rFonts w:ascii="Times New Roman" w:eastAsia="Times New Roman" w:hAnsi="Times New Roman" w:cs="Times New Roman"/>
          <w:color w:val="000000" w:themeColor="text1"/>
          <w:sz w:val="24"/>
          <w:szCs w:val="24"/>
          <w:vertAlign w:val="superscript"/>
        </w:rPr>
        <w:t>4</w:t>
      </w:r>
      <w:r w:rsidRPr="00B92E7F">
        <w:rPr>
          <w:rFonts w:ascii="Times New Roman" w:eastAsia="Times New Roman" w:hAnsi="Times New Roman" w:cs="Times New Roman"/>
          <w:color w:val="000000" w:themeColor="text1"/>
          <w:sz w:val="24"/>
          <w:szCs w:val="24"/>
        </w:rPr>
        <w:t xml:space="preserve"> reguleerib finantsvaldusettevõtjana või </w:t>
      </w:r>
      <w:proofErr w:type="spellStart"/>
      <w:r w:rsidRPr="00B92E7F">
        <w:rPr>
          <w:rFonts w:ascii="Times New Roman" w:eastAsia="Times New Roman" w:hAnsi="Times New Roman" w:cs="Times New Roman"/>
          <w:color w:val="000000" w:themeColor="text1"/>
          <w:sz w:val="24"/>
          <w:szCs w:val="24"/>
        </w:rPr>
        <w:t>segafinantsvaldusettevõtjana</w:t>
      </w:r>
      <w:proofErr w:type="spellEnd"/>
      <w:r w:rsidRPr="00B92E7F">
        <w:rPr>
          <w:rFonts w:ascii="Times New Roman" w:eastAsia="Times New Roman" w:hAnsi="Times New Roman" w:cs="Times New Roman"/>
          <w:color w:val="000000" w:themeColor="text1"/>
          <w:sz w:val="24"/>
          <w:szCs w:val="24"/>
        </w:rPr>
        <w:t xml:space="preserve"> tegutsemise heakskiitmist. </w:t>
      </w:r>
    </w:p>
    <w:p w14:paraId="3E7BC229" w14:textId="5008B188" w:rsidR="69EE874A" w:rsidRPr="00B92E7F" w:rsidRDefault="69EE874A" w:rsidP="00B92E7F">
      <w:pPr>
        <w:spacing w:after="0" w:line="240" w:lineRule="auto"/>
        <w:jc w:val="both"/>
        <w:rPr>
          <w:rFonts w:ascii="Times New Roman" w:eastAsia="Times New Roman" w:hAnsi="Times New Roman" w:cs="Times New Roman"/>
          <w:color w:val="000000" w:themeColor="text1"/>
          <w:sz w:val="24"/>
          <w:szCs w:val="24"/>
        </w:rPr>
      </w:pPr>
    </w:p>
    <w:p w14:paraId="2F9F83F4" w14:textId="6CD51DFC" w:rsidR="1BD25C9E" w:rsidRPr="00B92E7F" w:rsidRDefault="1BD25C9E"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Paragrahvidega 13</w:t>
      </w:r>
      <w:r w:rsidRPr="00B92E7F">
        <w:rPr>
          <w:rFonts w:ascii="Times New Roman" w:eastAsia="Times New Roman" w:hAnsi="Times New Roman" w:cs="Times New Roman"/>
          <w:color w:val="000000" w:themeColor="text1"/>
          <w:sz w:val="24"/>
          <w:szCs w:val="24"/>
          <w:vertAlign w:val="superscript"/>
        </w:rPr>
        <w:t>4</w:t>
      </w:r>
      <w:r w:rsidR="22B48F40" w:rsidRPr="00B92E7F">
        <w:rPr>
          <w:rFonts w:ascii="Times New Roman" w:eastAsia="Times New Roman" w:hAnsi="Times New Roman" w:cs="Times New Roman"/>
          <w:color w:val="000000" w:themeColor="text1"/>
          <w:sz w:val="24"/>
          <w:szCs w:val="24"/>
        </w:rPr>
        <w:t>–</w:t>
      </w:r>
      <w:r w:rsidRPr="00B92E7F">
        <w:rPr>
          <w:rFonts w:ascii="Times New Roman" w:eastAsia="Times New Roman" w:hAnsi="Times New Roman" w:cs="Times New Roman"/>
          <w:color w:val="000000" w:themeColor="text1"/>
          <w:sz w:val="24"/>
          <w:szCs w:val="24"/>
        </w:rPr>
        <w:t>13</w:t>
      </w:r>
      <w:r w:rsidRPr="00B92E7F">
        <w:rPr>
          <w:rFonts w:ascii="Times New Roman" w:eastAsia="Times New Roman" w:hAnsi="Times New Roman" w:cs="Times New Roman"/>
          <w:color w:val="000000" w:themeColor="text1"/>
          <w:sz w:val="24"/>
          <w:szCs w:val="24"/>
          <w:vertAlign w:val="superscript"/>
        </w:rPr>
        <w:t>7</w:t>
      </w:r>
      <w:r w:rsidRPr="00B92E7F">
        <w:rPr>
          <w:rFonts w:ascii="Times New Roman" w:eastAsia="Times New Roman" w:hAnsi="Times New Roman" w:cs="Times New Roman"/>
          <w:color w:val="000000" w:themeColor="text1"/>
          <w:sz w:val="24"/>
          <w:szCs w:val="24"/>
        </w:rPr>
        <w:t xml:space="preserve"> on võetud üle CRD artikkel 21a, mis reguleerib valdusettevõtja heakskiitmist (vt seletuskirja punkti 2.2.1. selgitusi). </w:t>
      </w:r>
      <w:r w:rsidR="1249B5CE" w:rsidRPr="00B92E7F">
        <w:rPr>
          <w:rFonts w:ascii="Times New Roman" w:eastAsia="Times New Roman" w:hAnsi="Times New Roman" w:cs="Times New Roman"/>
          <w:color w:val="000000" w:themeColor="text1"/>
          <w:sz w:val="24"/>
          <w:szCs w:val="24"/>
        </w:rPr>
        <w:t xml:space="preserve">Seni kehtinud direktiivi ja </w:t>
      </w:r>
      <w:proofErr w:type="spellStart"/>
      <w:r w:rsidR="1249B5CE" w:rsidRPr="00B92E7F">
        <w:rPr>
          <w:rFonts w:ascii="Times New Roman" w:eastAsia="Times New Roman" w:hAnsi="Times New Roman" w:cs="Times New Roman"/>
          <w:color w:val="000000" w:themeColor="text1"/>
          <w:sz w:val="24"/>
          <w:szCs w:val="24"/>
        </w:rPr>
        <w:t>KAS-i</w:t>
      </w:r>
      <w:proofErr w:type="spellEnd"/>
      <w:r w:rsidR="1249B5CE" w:rsidRPr="00B92E7F">
        <w:rPr>
          <w:rFonts w:ascii="Times New Roman" w:eastAsia="Times New Roman" w:hAnsi="Times New Roman" w:cs="Times New Roman"/>
          <w:color w:val="000000" w:themeColor="text1"/>
          <w:sz w:val="24"/>
          <w:szCs w:val="24"/>
        </w:rPr>
        <w:t xml:space="preserve"> sõnastus nägid et</w:t>
      </w:r>
      <w:r w:rsidR="30045D0B" w:rsidRPr="00B92E7F">
        <w:rPr>
          <w:rFonts w:ascii="Times New Roman" w:eastAsia="Times New Roman" w:hAnsi="Times New Roman" w:cs="Times New Roman"/>
          <w:color w:val="000000" w:themeColor="text1"/>
          <w:sz w:val="24"/>
          <w:szCs w:val="24"/>
        </w:rPr>
        <w:t xml:space="preserve">te erandi, mille kohaselt on pädeval asutusel õigus jätta finantsvaldusettevõtja või </w:t>
      </w:r>
      <w:proofErr w:type="spellStart"/>
      <w:r w:rsidR="30045D0B" w:rsidRPr="00B92E7F">
        <w:rPr>
          <w:rFonts w:ascii="Times New Roman" w:eastAsia="Times New Roman" w:hAnsi="Times New Roman" w:cs="Times New Roman"/>
          <w:color w:val="000000" w:themeColor="text1"/>
          <w:sz w:val="24"/>
          <w:szCs w:val="24"/>
        </w:rPr>
        <w:t>segafinantsvaldusettevõtja</w:t>
      </w:r>
      <w:proofErr w:type="spellEnd"/>
      <w:r w:rsidR="30045D0B" w:rsidRPr="00B92E7F">
        <w:rPr>
          <w:rFonts w:ascii="Times New Roman" w:eastAsia="Times New Roman" w:hAnsi="Times New Roman" w:cs="Times New Roman"/>
          <w:color w:val="000000" w:themeColor="text1"/>
          <w:sz w:val="24"/>
          <w:szCs w:val="24"/>
        </w:rPr>
        <w:t xml:space="preserve"> heakskiitmise kohaldamisalast kõrvale, kui olid täidetud kõik artikli </w:t>
      </w:r>
      <w:r w:rsidR="24E1F438" w:rsidRPr="00B92E7F">
        <w:rPr>
          <w:rFonts w:ascii="Times New Roman" w:eastAsia="Times New Roman" w:hAnsi="Times New Roman" w:cs="Times New Roman"/>
          <w:color w:val="000000" w:themeColor="text1"/>
          <w:sz w:val="24"/>
          <w:szCs w:val="24"/>
        </w:rPr>
        <w:t xml:space="preserve">21a lõike 4 esimeses alalõikes </w:t>
      </w:r>
      <w:r w:rsidR="30045D0B" w:rsidRPr="00B92E7F">
        <w:rPr>
          <w:rFonts w:ascii="Times New Roman" w:eastAsia="Times New Roman" w:hAnsi="Times New Roman" w:cs="Times New Roman"/>
          <w:color w:val="000000" w:themeColor="text1"/>
          <w:sz w:val="24"/>
          <w:szCs w:val="24"/>
        </w:rPr>
        <w:t>või KAS § 13</w:t>
      </w:r>
      <w:r w:rsidR="30045D0B" w:rsidRPr="00B92E7F">
        <w:rPr>
          <w:rFonts w:ascii="Times New Roman" w:eastAsia="Times New Roman" w:hAnsi="Times New Roman" w:cs="Times New Roman"/>
          <w:color w:val="000000" w:themeColor="text1"/>
          <w:sz w:val="24"/>
          <w:szCs w:val="24"/>
          <w:vertAlign w:val="superscript"/>
        </w:rPr>
        <w:t>7</w:t>
      </w:r>
      <w:r w:rsidR="30045D0B" w:rsidRPr="00B92E7F">
        <w:rPr>
          <w:rFonts w:ascii="Times New Roman" w:eastAsia="Times New Roman" w:hAnsi="Times New Roman" w:cs="Times New Roman"/>
          <w:color w:val="000000" w:themeColor="text1"/>
          <w:sz w:val="24"/>
          <w:szCs w:val="24"/>
        </w:rPr>
        <w:t xml:space="preserve"> lõikes 1 sätestatud tingimused. </w:t>
      </w:r>
      <w:r w:rsidR="3B55C60F" w:rsidRPr="00B92E7F">
        <w:rPr>
          <w:rFonts w:ascii="Times New Roman" w:eastAsia="Times New Roman" w:hAnsi="Times New Roman" w:cs="Times New Roman"/>
          <w:color w:val="000000" w:themeColor="text1"/>
          <w:sz w:val="24"/>
          <w:szCs w:val="24"/>
        </w:rPr>
        <w:t xml:space="preserve">CRD </w:t>
      </w:r>
      <w:proofErr w:type="spellStart"/>
      <w:r w:rsidR="3B55C60F" w:rsidRPr="00B92E7F">
        <w:rPr>
          <w:rFonts w:ascii="Times New Roman" w:eastAsia="Times New Roman" w:hAnsi="Times New Roman" w:cs="Times New Roman"/>
          <w:color w:val="000000" w:themeColor="text1"/>
          <w:sz w:val="24"/>
          <w:szCs w:val="24"/>
        </w:rPr>
        <w:t>VI-ga</w:t>
      </w:r>
      <w:proofErr w:type="spellEnd"/>
      <w:r w:rsidR="3B55C60F" w:rsidRPr="00B92E7F">
        <w:rPr>
          <w:rFonts w:ascii="Times New Roman" w:eastAsia="Times New Roman" w:hAnsi="Times New Roman" w:cs="Times New Roman"/>
          <w:color w:val="000000" w:themeColor="text1"/>
          <w:sz w:val="24"/>
          <w:szCs w:val="24"/>
        </w:rPr>
        <w:t xml:space="preserve"> lisatakse artiklisse 21a lõige 4a, mis näeb lisaks kohaldamisalast kõrvale jätmisele ette teise erandi heakskiitmise kohustusele.</w:t>
      </w:r>
      <w:r w:rsidRPr="00B92E7F">
        <w:rPr>
          <w:rFonts w:ascii="Times New Roman" w:eastAsia="Times New Roman" w:hAnsi="Times New Roman" w:cs="Times New Roman"/>
          <w:color w:val="000000" w:themeColor="text1"/>
          <w:sz w:val="24"/>
          <w:szCs w:val="24"/>
        </w:rPr>
        <w:t xml:space="preserve"> Sell</w:t>
      </w:r>
      <w:r w:rsidR="003832E7" w:rsidRPr="00B92E7F">
        <w:rPr>
          <w:rFonts w:ascii="Times New Roman" w:eastAsia="Times New Roman" w:hAnsi="Times New Roman" w:cs="Times New Roman"/>
          <w:color w:val="000000" w:themeColor="text1"/>
          <w:sz w:val="24"/>
          <w:szCs w:val="24"/>
        </w:rPr>
        <w:t>e</w:t>
      </w:r>
      <w:r w:rsidRPr="00B92E7F">
        <w:rPr>
          <w:rFonts w:ascii="Times New Roman" w:eastAsia="Times New Roman" w:hAnsi="Times New Roman" w:cs="Times New Roman"/>
          <w:color w:val="000000" w:themeColor="text1"/>
          <w:sz w:val="24"/>
          <w:szCs w:val="24"/>
        </w:rPr>
        <w:t>ks uueks erandiks on heakskiitmise nõudest vabastamine,</w:t>
      </w:r>
      <w:r w:rsidR="44051C28" w:rsidRPr="00B92E7F">
        <w:rPr>
          <w:rFonts w:ascii="Times New Roman" w:eastAsia="Times New Roman" w:hAnsi="Times New Roman" w:cs="Times New Roman"/>
          <w:color w:val="000000" w:themeColor="text1"/>
          <w:sz w:val="24"/>
          <w:szCs w:val="24"/>
        </w:rPr>
        <w:t xml:space="preserve"> </w:t>
      </w:r>
      <w:r w:rsidR="34A71FD0" w:rsidRPr="00B92E7F">
        <w:rPr>
          <w:rFonts w:ascii="Times New Roman" w:eastAsia="Times New Roman" w:hAnsi="Times New Roman" w:cs="Times New Roman"/>
          <w:color w:val="000000" w:themeColor="text1"/>
          <w:sz w:val="24"/>
          <w:szCs w:val="24"/>
        </w:rPr>
        <w:t xml:space="preserve">mille saamiseks peab valdusettevõtja esitama pädevale asutusele vastava taotluse. </w:t>
      </w:r>
      <w:r w:rsidR="7897BD1F" w:rsidRPr="00B92E7F">
        <w:rPr>
          <w:rFonts w:ascii="Times New Roman" w:eastAsia="Times New Roman" w:hAnsi="Times New Roman" w:cs="Times New Roman"/>
          <w:color w:val="000000" w:themeColor="text1"/>
          <w:sz w:val="24"/>
          <w:szCs w:val="24"/>
        </w:rPr>
        <w:t>Juhul, kui valdusettevõtjale vastav vabastus antakse, kohtleb pädev asutus teda sarnaselt heakskiitmise kohaldamisalast välja jäänud ettevõtja</w:t>
      </w:r>
      <w:r w:rsidR="16AB5967" w:rsidRPr="00B92E7F">
        <w:rPr>
          <w:rFonts w:ascii="Times New Roman" w:eastAsia="Times New Roman" w:hAnsi="Times New Roman" w:cs="Times New Roman"/>
          <w:color w:val="000000" w:themeColor="text1"/>
          <w:sz w:val="24"/>
          <w:szCs w:val="24"/>
        </w:rPr>
        <w:t>na</w:t>
      </w:r>
      <w:r w:rsidR="7897BD1F" w:rsidRPr="00B92E7F">
        <w:rPr>
          <w:rFonts w:ascii="Times New Roman" w:eastAsia="Times New Roman" w:hAnsi="Times New Roman" w:cs="Times New Roman"/>
          <w:color w:val="000000" w:themeColor="text1"/>
          <w:sz w:val="24"/>
          <w:szCs w:val="24"/>
        </w:rPr>
        <w:t xml:space="preserve"> ehk tema suhtes kohaldatakse üldisi CRR-ist tulenevaid nõudeid</w:t>
      </w:r>
      <w:r w:rsidR="2D55B389" w:rsidRPr="00B92E7F">
        <w:rPr>
          <w:rFonts w:ascii="Times New Roman" w:eastAsia="Times New Roman" w:hAnsi="Times New Roman" w:cs="Times New Roman"/>
          <w:color w:val="000000" w:themeColor="text1"/>
          <w:sz w:val="24"/>
          <w:szCs w:val="24"/>
        </w:rPr>
        <w:t>, kuid pädev asutus ei tee tema tegevuse üle järelevalvet.</w:t>
      </w:r>
    </w:p>
    <w:p w14:paraId="73FCA8FD" w14:textId="4C3908A9" w:rsidR="69EE874A" w:rsidRPr="00B92E7F" w:rsidRDefault="69EE874A" w:rsidP="00B92E7F">
      <w:pPr>
        <w:spacing w:after="0" w:line="240" w:lineRule="auto"/>
        <w:jc w:val="both"/>
        <w:rPr>
          <w:rFonts w:ascii="Times New Roman" w:eastAsia="Times New Roman" w:hAnsi="Times New Roman" w:cs="Times New Roman"/>
          <w:color w:val="000000" w:themeColor="text1"/>
          <w:sz w:val="24"/>
          <w:szCs w:val="24"/>
        </w:rPr>
      </w:pPr>
    </w:p>
    <w:p w14:paraId="0EEE34EB" w14:textId="6CEA351B" w:rsidR="3F7DE1AB" w:rsidRPr="00B92E7F" w:rsidRDefault="3F7DE1A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Eelnõuga </w:t>
      </w:r>
      <w:r w:rsidR="0753CA32" w:rsidRPr="00B92E7F">
        <w:rPr>
          <w:rFonts w:ascii="Times New Roman" w:eastAsia="Times New Roman" w:hAnsi="Times New Roman" w:cs="Times New Roman"/>
          <w:color w:val="000000" w:themeColor="text1"/>
          <w:sz w:val="24"/>
          <w:szCs w:val="24"/>
        </w:rPr>
        <w:t>võet</w:t>
      </w:r>
      <w:r w:rsidRPr="00B92E7F">
        <w:rPr>
          <w:rFonts w:ascii="Times New Roman" w:eastAsia="Times New Roman" w:hAnsi="Times New Roman" w:cs="Times New Roman"/>
          <w:color w:val="000000" w:themeColor="text1"/>
          <w:sz w:val="24"/>
          <w:szCs w:val="24"/>
        </w:rPr>
        <w:t>akse §-s</w:t>
      </w:r>
      <w:r w:rsidR="2D55B389" w:rsidRPr="00B92E7F">
        <w:rPr>
          <w:rFonts w:ascii="Times New Roman" w:eastAsia="Times New Roman" w:hAnsi="Times New Roman" w:cs="Times New Roman"/>
          <w:color w:val="000000" w:themeColor="text1"/>
          <w:sz w:val="24"/>
          <w:szCs w:val="24"/>
        </w:rPr>
        <w:t xml:space="preserve"> 13</w:t>
      </w:r>
      <w:r w:rsidR="2D55B389" w:rsidRPr="00B92E7F">
        <w:rPr>
          <w:rFonts w:ascii="Times New Roman" w:eastAsia="Times New Roman" w:hAnsi="Times New Roman" w:cs="Times New Roman"/>
          <w:color w:val="000000" w:themeColor="text1"/>
          <w:sz w:val="24"/>
          <w:szCs w:val="24"/>
          <w:vertAlign w:val="superscript"/>
        </w:rPr>
        <w:t>4</w:t>
      </w:r>
      <w:r w:rsidR="3144D899" w:rsidRPr="00B92E7F">
        <w:rPr>
          <w:rFonts w:ascii="Times New Roman" w:eastAsia="Times New Roman" w:hAnsi="Times New Roman" w:cs="Times New Roman"/>
          <w:color w:val="000000" w:themeColor="text1"/>
          <w:sz w:val="24"/>
          <w:szCs w:val="24"/>
          <w:vertAlign w:val="superscript"/>
        </w:rPr>
        <w:t xml:space="preserve"> </w:t>
      </w:r>
      <w:r w:rsidR="2D55B389" w:rsidRPr="00B92E7F">
        <w:rPr>
          <w:rFonts w:ascii="Times New Roman" w:eastAsia="Times New Roman" w:hAnsi="Times New Roman" w:cs="Times New Roman"/>
          <w:color w:val="000000" w:themeColor="text1"/>
          <w:sz w:val="24"/>
          <w:szCs w:val="24"/>
        </w:rPr>
        <w:t>kasutusele määratud ettevõtja mõiste</w:t>
      </w:r>
      <w:r w:rsidR="725C8D6C" w:rsidRPr="00B92E7F">
        <w:rPr>
          <w:rFonts w:ascii="Times New Roman" w:eastAsia="Times New Roman" w:hAnsi="Times New Roman" w:cs="Times New Roman"/>
          <w:color w:val="000000" w:themeColor="text1"/>
          <w:sz w:val="24"/>
          <w:szCs w:val="24"/>
        </w:rPr>
        <w:t xml:space="preserve"> ning reguleeritakse kohapealse läbivaatuse teostamist krediidiasutuse emaettevõtjas, </w:t>
      </w:r>
      <w:r w:rsidR="2D55B389" w:rsidRPr="00B92E7F">
        <w:rPr>
          <w:rFonts w:ascii="Times New Roman" w:eastAsia="Times New Roman" w:hAnsi="Times New Roman" w:cs="Times New Roman"/>
          <w:color w:val="000000" w:themeColor="text1"/>
          <w:sz w:val="24"/>
          <w:szCs w:val="24"/>
        </w:rPr>
        <w:t xml:space="preserve"> </w:t>
      </w:r>
      <w:r w:rsidR="7BC574FF" w:rsidRPr="00B92E7F">
        <w:rPr>
          <w:rFonts w:ascii="Times New Roman" w:eastAsia="Times New Roman" w:hAnsi="Times New Roman" w:cs="Times New Roman"/>
          <w:color w:val="000000" w:themeColor="text1"/>
          <w:sz w:val="24"/>
          <w:szCs w:val="24"/>
        </w:rPr>
        <w:t>§-s</w:t>
      </w:r>
      <w:r w:rsidR="2D55B389" w:rsidRPr="00B92E7F">
        <w:rPr>
          <w:rFonts w:ascii="Times New Roman" w:eastAsia="Times New Roman" w:hAnsi="Times New Roman" w:cs="Times New Roman"/>
          <w:color w:val="000000" w:themeColor="text1"/>
          <w:sz w:val="24"/>
          <w:szCs w:val="24"/>
        </w:rPr>
        <w:t xml:space="preserve"> 13</w:t>
      </w:r>
      <w:r w:rsidR="2D55B389" w:rsidRPr="00B92E7F">
        <w:rPr>
          <w:rFonts w:ascii="Times New Roman" w:eastAsia="Times New Roman" w:hAnsi="Times New Roman" w:cs="Times New Roman"/>
          <w:color w:val="000000" w:themeColor="text1"/>
          <w:sz w:val="24"/>
          <w:szCs w:val="24"/>
          <w:vertAlign w:val="superscript"/>
        </w:rPr>
        <w:t>5</w:t>
      </w:r>
      <w:r w:rsidR="2D55B389" w:rsidRPr="00B92E7F">
        <w:rPr>
          <w:rFonts w:ascii="Times New Roman" w:eastAsia="Times New Roman" w:hAnsi="Times New Roman" w:cs="Times New Roman"/>
          <w:color w:val="000000" w:themeColor="text1"/>
          <w:sz w:val="24"/>
          <w:szCs w:val="24"/>
        </w:rPr>
        <w:t xml:space="preserve"> reguleeritakse heakskiitmise menetlust </w:t>
      </w:r>
      <w:r w:rsidR="679105AE" w:rsidRPr="00B92E7F">
        <w:rPr>
          <w:rFonts w:ascii="Times New Roman" w:eastAsia="Times New Roman" w:hAnsi="Times New Roman" w:cs="Times New Roman"/>
          <w:color w:val="000000" w:themeColor="text1"/>
          <w:sz w:val="24"/>
          <w:szCs w:val="24"/>
        </w:rPr>
        <w:t xml:space="preserve">tulenevalt artikli 27a lisamisest direktiivi, </w:t>
      </w:r>
      <w:r w:rsidR="05C33AE3" w:rsidRPr="00B92E7F">
        <w:rPr>
          <w:rFonts w:ascii="Times New Roman" w:eastAsia="Times New Roman" w:hAnsi="Times New Roman" w:cs="Times New Roman"/>
          <w:color w:val="000000" w:themeColor="text1"/>
          <w:sz w:val="24"/>
          <w:szCs w:val="24"/>
        </w:rPr>
        <w:t>§-s 13</w:t>
      </w:r>
      <w:r w:rsidR="05C33AE3" w:rsidRPr="00B92E7F">
        <w:rPr>
          <w:rFonts w:ascii="Times New Roman" w:eastAsia="Times New Roman" w:hAnsi="Times New Roman" w:cs="Times New Roman"/>
          <w:color w:val="000000" w:themeColor="text1"/>
          <w:sz w:val="24"/>
          <w:szCs w:val="24"/>
          <w:vertAlign w:val="superscript"/>
        </w:rPr>
        <w:t>6</w:t>
      </w:r>
      <w:r w:rsidR="05C33AE3" w:rsidRPr="00B92E7F">
        <w:rPr>
          <w:rFonts w:ascii="Times New Roman" w:eastAsia="Times New Roman" w:hAnsi="Times New Roman" w:cs="Times New Roman"/>
          <w:color w:val="000000" w:themeColor="text1"/>
          <w:sz w:val="24"/>
          <w:szCs w:val="24"/>
        </w:rPr>
        <w:t xml:space="preserve"> tehakse sõnastuslikke muudatusi tulenevalt uue heakskiitmise erandi lisamisest ning §-s 13</w:t>
      </w:r>
      <w:r w:rsidR="05C33AE3" w:rsidRPr="00B92E7F">
        <w:rPr>
          <w:rFonts w:ascii="Times New Roman" w:eastAsia="Times New Roman" w:hAnsi="Times New Roman" w:cs="Times New Roman"/>
          <w:color w:val="000000" w:themeColor="text1"/>
          <w:sz w:val="24"/>
          <w:szCs w:val="24"/>
          <w:vertAlign w:val="superscript"/>
        </w:rPr>
        <w:t>7</w:t>
      </w:r>
      <w:r w:rsidR="05C33AE3" w:rsidRPr="00B92E7F">
        <w:rPr>
          <w:rFonts w:ascii="Times New Roman" w:eastAsia="Times New Roman" w:hAnsi="Times New Roman" w:cs="Times New Roman"/>
          <w:color w:val="000000" w:themeColor="text1"/>
          <w:sz w:val="24"/>
          <w:szCs w:val="24"/>
        </w:rPr>
        <w:t xml:space="preserve"> reguleeritakse heakskiitmise nõude kohustusest vabastamist ja vastava taotluse menetlemist. </w:t>
      </w:r>
      <w:r w:rsidR="67477658" w:rsidRPr="00B92E7F">
        <w:rPr>
          <w:rFonts w:ascii="Times New Roman" w:eastAsia="Times New Roman" w:hAnsi="Times New Roman" w:cs="Times New Roman"/>
          <w:color w:val="000000" w:themeColor="text1"/>
          <w:sz w:val="24"/>
          <w:szCs w:val="24"/>
        </w:rPr>
        <w:t xml:space="preserve">Alljärgneva joonisega illustreeritakse eelmainitud muudatusi. </w:t>
      </w:r>
    </w:p>
    <w:p w14:paraId="72A5DA8A" w14:textId="5B264764" w:rsidR="27F083C7" w:rsidRPr="00B92E7F" w:rsidRDefault="27F083C7" w:rsidP="00B92E7F">
      <w:pPr>
        <w:spacing w:after="0" w:line="240" w:lineRule="auto"/>
        <w:jc w:val="both"/>
        <w:rPr>
          <w:rFonts w:ascii="Times New Roman" w:eastAsia="Times New Roman" w:hAnsi="Times New Roman" w:cs="Times New Roman"/>
          <w:color w:val="000000" w:themeColor="text1"/>
          <w:sz w:val="24"/>
          <w:szCs w:val="24"/>
        </w:rPr>
      </w:pPr>
    </w:p>
    <w:p w14:paraId="30712343" w14:textId="4561CA83" w:rsidR="27F083C7" w:rsidRPr="00B92E7F" w:rsidRDefault="67477658" w:rsidP="00B92E7F">
      <w:pPr>
        <w:spacing w:after="0" w:line="240" w:lineRule="auto"/>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Joonis </w:t>
      </w:r>
      <w:r w:rsidR="00351285">
        <w:rPr>
          <w:rFonts w:ascii="Times New Roman" w:eastAsia="Times New Roman" w:hAnsi="Times New Roman" w:cs="Times New Roman"/>
          <w:b/>
          <w:bCs/>
          <w:color w:val="000000" w:themeColor="text1"/>
          <w:sz w:val="24"/>
          <w:szCs w:val="24"/>
        </w:rPr>
        <w:t>3</w:t>
      </w:r>
      <w:r w:rsidRPr="00B92E7F">
        <w:rPr>
          <w:rFonts w:ascii="Times New Roman" w:eastAsia="Times New Roman" w:hAnsi="Times New Roman" w:cs="Times New Roman"/>
          <w:b/>
          <w:bCs/>
          <w:color w:val="000000" w:themeColor="text1"/>
          <w:sz w:val="24"/>
          <w:szCs w:val="24"/>
        </w:rPr>
        <w:t xml:space="preserve">. Valdusettevõtja heakskiitmise regulatsiooni muudatused </w:t>
      </w:r>
      <w:r w:rsidR="640122FF" w:rsidRPr="00B92E7F">
        <w:rPr>
          <w:rFonts w:ascii="Times New Roman" w:eastAsia="Times New Roman" w:hAnsi="Times New Roman" w:cs="Times New Roman"/>
          <w:b/>
          <w:bCs/>
          <w:color w:val="000000" w:themeColor="text1"/>
          <w:sz w:val="24"/>
          <w:szCs w:val="24"/>
        </w:rPr>
        <w:t>(</w:t>
      </w:r>
      <w:proofErr w:type="spellStart"/>
      <w:r w:rsidR="640122FF" w:rsidRPr="00B92E7F">
        <w:rPr>
          <w:rFonts w:ascii="Times New Roman" w:eastAsia="Times New Roman" w:hAnsi="Times New Roman" w:cs="Times New Roman"/>
          <w:b/>
          <w:bCs/>
          <w:color w:val="000000" w:themeColor="text1"/>
          <w:sz w:val="24"/>
          <w:szCs w:val="24"/>
        </w:rPr>
        <w:t>allajoonitult</w:t>
      </w:r>
      <w:proofErr w:type="spellEnd"/>
      <w:r w:rsidR="640122FF" w:rsidRPr="00B92E7F">
        <w:rPr>
          <w:rFonts w:ascii="Times New Roman" w:eastAsia="Times New Roman" w:hAnsi="Times New Roman" w:cs="Times New Roman"/>
          <w:b/>
          <w:bCs/>
          <w:color w:val="000000" w:themeColor="text1"/>
          <w:sz w:val="24"/>
          <w:szCs w:val="24"/>
        </w:rPr>
        <w:t>)</w:t>
      </w:r>
    </w:p>
    <w:p w14:paraId="29FA12EE" w14:textId="29925000" w:rsidR="27F083C7" w:rsidRPr="00B92E7F" w:rsidRDefault="27F083C7" w:rsidP="00B92E7F">
      <w:pPr>
        <w:spacing w:after="0" w:line="240" w:lineRule="auto"/>
        <w:jc w:val="both"/>
        <w:rPr>
          <w:rFonts w:ascii="Times New Roman" w:eastAsia="Times New Roman" w:hAnsi="Times New Roman" w:cs="Times New Roman"/>
          <w:b/>
          <w:bCs/>
          <w:color w:val="000000" w:themeColor="text1"/>
          <w:sz w:val="24"/>
          <w:szCs w:val="24"/>
        </w:rPr>
      </w:pPr>
    </w:p>
    <w:p w14:paraId="0CB7E999" w14:textId="67DA4E28" w:rsidR="27F083C7" w:rsidRPr="00B92E7F" w:rsidRDefault="4C49947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noProof/>
          <w:sz w:val="24"/>
          <w:szCs w:val="24"/>
        </w:rPr>
        <w:lastRenderedPageBreak/>
        <w:drawing>
          <wp:inline distT="0" distB="0" distL="0" distR="0" wp14:anchorId="710DE8BD" wp14:editId="6F92DD1D">
            <wp:extent cx="5762626" cy="2962275"/>
            <wp:effectExtent l="0" t="0" r="0" b="0"/>
            <wp:docPr id="974241523" name="Pilt 974241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762626" cy="2962275"/>
                    </a:xfrm>
                    <a:prstGeom prst="rect">
                      <a:avLst/>
                    </a:prstGeom>
                  </pic:spPr>
                </pic:pic>
              </a:graphicData>
            </a:graphic>
          </wp:inline>
        </w:drawing>
      </w:r>
    </w:p>
    <w:p w14:paraId="79E2BE37" w14:textId="77777777" w:rsidR="00AC101E" w:rsidRPr="00B92E7F" w:rsidRDefault="00AC101E" w:rsidP="00B92E7F">
      <w:pPr>
        <w:spacing w:after="0" w:line="240" w:lineRule="auto"/>
        <w:jc w:val="both"/>
        <w:rPr>
          <w:rFonts w:ascii="Times New Roman" w:eastAsia="Times New Roman" w:hAnsi="Times New Roman" w:cs="Times New Roman"/>
          <w:b/>
          <w:bCs/>
          <w:color w:val="000000" w:themeColor="text1"/>
          <w:sz w:val="24"/>
          <w:szCs w:val="24"/>
        </w:rPr>
      </w:pPr>
    </w:p>
    <w:p w14:paraId="145A967C" w14:textId="04061F13" w:rsidR="4A4031D9" w:rsidRPr="00B92E7F" w:rsidRDefault="4A4031D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w:t>
      </w:r>
      <w:r w:rsidR="5C5F20DE" w:rsidRPr="00B92E7F">
        <w:rPr>
          <w:rFonts w:ascii="Times New Roman" w:eastAsia="Times New Roman" w:hAnsi="Times New Roman" w:cs="Times New Roman"/>
          <w:b/>
          <w:bCs/>
          <w:color w:val="000000" w:themeColor="text1"/>
          <w:sz w:val="24"/>
          <w:szCs w:val="24"/>
        </w:rPr>
        <w:t>teise lause täiendamine</w:t>
      </w:r>
      <w:r w:rsidRPr="00B92E7F">
        <w:rPr>
          <w:rFonts w:ascii="Times New Roman" w:eastAsia="Times New Roman" w:hAnsi="Times New Roman" w:cs="Times New Roman"/>
          <w:b/>
          <w:bCs/>
          <w:color w:val="000000" w:themeColor="text1"/>
          <w:sz w:val="24"/>
          <w:szCs w:val="24"/>
        </w:rPr>
        <w:t xml:space="preserve">. </w:t>
      </w:r>
      <w:r w:rsidR="3847BEFC" w:rsidRPr="00B92E7F">
        <w:rPr>
          <w:rFonts w:ascii="Times New Roman" w:eastAsia="Times New Roman" w:hAnsi="Times New Roman" w:cs="Times New Roman"/>
          <w:color w:val="000000" w:themeColor="text1"/>
          <w:sz w:val="24"/>
          <w:szCs w:val="24"/>
        </w:rPr>
        <w:t>Lõike</w:t>
      </w:r>
      <w:r w:rsidR="24286E1F" w:rsidRPr="00B92E7F">
        <w:rPr>
          <w:rFonts w:ascii="Times New Roman" w:eastAsia="Times New Roman" w:hAnsi="Times New Roman" w:cs="Times New Roman"/>
          <w:color w:val="000000" w:themeColor="text1"/>
          <w:sz w:val="24"/>
          <w:szCs w:val="24"/>
        </w:rPr>
        <w:t xml:space="preserve"> 1 esimese lausega</w:t>
      </w:r>
      <w:r w:rsidR="3847BEFC" w:rsidRPr="00B92E7F">
        <w:rPr>
          <w:rFonts w:ascii="Times New Roman" w:eastAsia="Times New Roman" w:hAnsi="Times New Roman" w:cs="Times New Roman"/>
          <w:color w:val="000000" w:themeColor="text1"/>
          <w:sz w:val="24"/>
          <w:szCs w:val="24"/>
        </w:rPr>
        <w:t xml:space="preserve"> sätestatakse Eestis või mujal Euroopa Liidus emaettevõtjana tegutsevale finantsvaldusettevõtjale või </w:t>
      </w:r>
      <w:proofErr w:type="spellStart"/>
      <w:r w:rsidR="3847BEFC" w:rsidRPr="00B92E7F">
        <w:rPr>
          <w:rFonts w:ascii="Times New Roman" w:eastAsia="Times New Roman" w:hAnsi="Times New Roman" w:cs="Times New Roman"/>
          <w:color w:val="000000" w:themeColor="text1"/>
          <w:sz w:val="24"/>
          <w:szCs w:val="24"/>
        </w:rPr>
        <w:t>segafinantsvaldusettevõtjale</w:t>
      </w:r>
      <w:proofErr w:type="spellEnd"/>
      <w:r w:rsidR="3847BEFC" w:rsidRPr="00B92E7F">
        <w:rPr>
          <w:rFonts w:ascii="Times New Roman" w:eastAsia="Times New Roman" w:hAnsi="Times New Roman" w:cs="Times New Roman"/>
          <w:color w:val="000000" w:themeColor="text1"/>
          <w:sz w:val="24"/>
          <w:szCs w:val="24"/>
        </w:rPr>
        <w:t xml:space="preserve"> kohustus taotleda Finantsinspektsioonilt tegutsemiseks heakskiitmist või heakskiitmis</w:t>
      </w:r>
      <w:r w:rsidR="4C69C250" w:rsidRPr="00B92E7F">
        <w:rPr>
          <w:rFonts w:ascii="Times New Roman" w:eastAsia="Times New Roman" w:hAnsi="Times New Roman" w:cs="Times New Roman"/>
          <w:color w:val="000000" w:themeColor="text1"/>
          <w:sz w:val="24"/>
          <w:szCs w:val="24"/>
        </w:rPr>
        <w:t xml:space="preserve">e nõude kohaldamata jätmist, kui Finantsinspektsioon teostab tema üle konsolideeritud järelevalvet. </w:t>
      </w:r>
      <w:r w:rsidR="5056490C" w:rsidRPr="00B92E7F">
        <w:rPr>
          <w:rFonts w:ascii="Times New Roman" w:eastAsia="Times New Roman" w:hAnsi="Times New Roman" w:cs="Times New Roman"/>
          <w:color w:val="000000" w:themeColor="text1"/>
          <w:sz w:val="24"/>
          <w:szCs w:val="24"/>
        </w:rPr>
        <w:t xml:space="preserve">Teise lause kohaselt peab muu valdusettevõtja taotlema heakskiitmist, kui ta on kohustatud järgima </w:t>
      </w:r>
      <w:proofErr w:type="spellStart"/>
      <w:r w:rsidR="5056490C" w:rsidRPr="00B92E7F">
        <w:rPr>
          <w:rFonts w:ascii="Times New Roman" w:eastAsia="Times New Roman" w:hAnsi="Times New Roman" w:cs="Times New Roman"/>
          <w:color w:val="000000" w:themeColor="text1"/>
          <w:sz w:val="24"/>
          <w:szCs w:val="24"/>
        </w:rPr>
        <w:t>KAS-is</w:t>
      </w:r>
      <w:proofErr w:type="spellEnd"/>
      <w:r w:rsidR="5056490C" w:rsidRPr="00B92E7F">
        <w:rPr>
          <w:rFonts w:ascii="Times New Roman" w:eastAsia="Times New Roman" w:hAnsi="Times New Roman" w:cs="Times New Roman"/>
          <w:color w:val="000000" w:themeColor="text1"/>
          <w:sz w:val="24"/>
          <w:szCs w:val="24"/>
        </w:rPr>
        <w:t xml:space="preserve"> ja CRR-</w:t>
      </w:r>
      <w:proofErr w:type="spellStart"/>
      <w:r w:rsidR="5056490C" w:rsidRPr="00B92E7F">
        <w:rPr>
          <w:rFonts w:ascii="Times New Roman" w:eastAsia="Times New Roman" w:hAnsi="Times New Roman" w:cs="Times New Roman"/>
          <w:color w:val="000000" w:themeColor="text1"/>
          <w:sz w:val="24"/>
          <w:szCs w:val="24"/>
        </w:rPr>
        <w:t>is</w:t>
      </w:r>
      <w:proofErr w:type="spellEnd"/>
      <w:r w:rsidR="5056490C" w:rsidRPr="00B92E7F">
        <w:rPr>
          <w:rFonts w:ascii="Times New Roman" w:eastAsia="Times New Roman" w:hAnsi="Times New Roman" w:cs="Times New Roman"/>
          <w:color w:val="000000" w:themeColor="text1"/>
          <w:sz w:val="24"/>
          <w:szCs w:val="24"/>
        </w:rPr>
        <w:t xml:space="preserve"> kehtestatud nõudeid </w:t>
      </w:r>
      <w:proofErr w:type="spellStart"/>
      <w:r w:rsidR="5056490C" w:rsidRPr="00B92E7F">
        <w:rPr>
          <w:rFonts w:ascii="Times New Roman" w:eastAsia="Times New Roman" w:hAnsi="Times New Roman" w:cs="Times New Roman"/>
          <w:color w:val="000000" w:themeColor="text1"/>
          <w:sz w:val="24"/>
          <w:szCs w:val="24"/>
        </w:rPr>
        <w:t>allkonsolideeritud</w:t>
      </w:r>
      <w:proofErr w:type="spellEnd"/>
      <w:r w:rsidR="5056490C" w:rsidRPr="00B92E7F">
        <w:rPr>
          <w:rFonts w:ascii="Times New Roman" w:eastAsia="Times New Roman" w:hAnsi="Times New Roman" w:cs="Times New Roman"/>
          <w:color w:val="000000" w:themeColor="text1"/>
          <w:sz w:val="24"/>
          <w:szCs w:val="24"/>
        </w:rPr>
        <w:t xml:space="preserve"> alusel. </w:t>
      </w:r>
      <w:r w:rsidR="2FA6130B" w:rsidRPr="00B92E7F">
        <w:rPr>
          <w:rFonts w:ascii="Times New Roman" w:eastAsia="Times New Roman" w:hAnsi="Times New Roman" w:cs="Times New Roman"/>
          <w:color w:val="000000" w:themeColor="text1"/>
          <w:sz w:val="24"/>
          <w:szCs w:val="24"/>
        </w:rPr>
        <w:t>Lõikega 1 on võetud üle artikli 21a lõi</w:t>
      </w:r>
      <w:r w:rsidR="7C912354" w:rsidRPr="00B92E7F">
        <w:rPr>
          <w:rFonts w:ascii="Times New Roman" w:eastAsia="Times New Roman" w:hAnsi="Times New Roman" w:cs="Times New Roman"/>
          <w:color w:val="000000" w:themeColor="text1"/>
          <w:sz w:val="24"/>
          <w:szCs w:val="24"/>
        </w:rPr>
        <w:t>ge 1.</w:t>
      </w:r>
      <w:r w:rsidR="04A5EE1E" w:rsidRPr="00B92E7F">
        <w:rPr>
          <w:rFonts w:ascii="Times New Roman" w:eastAsia="Times New Roman" w:hAnsi="Times New Roman" w:cs="Times New Roman"/>
          <w:color w:val="000000" w:themeColor="text1"/>
          <w:sz w:val="24"/>
          <w:szCs w:val="24"/>
        </w:rPr>
        <w:t xml:space="preserve"> </w:t>
      </w:r>
    </w:p>
    <w:p w14:paraId="7DED83D4" w14:textId="2B3CACB4" w:rsidR="5451066A" w:rsidRPr="00B92E7F" w:rsidRDefault="5451066A" w:rsidP="00B92E7F">
      <w:pPr>
        <w:spacing w:after="0" w:line="240" w:lineRule="auto"/>
        <w:jc w:val="both"/>
        <w:rPr>
          <w:rFonts w:ascii="Times New Roman" w:eastAsia="Times New Roman" w:hAnsi="Times New Roman" w:cs="Times New Roman"/>
          <w:color w:val="000000" w:themeColor="text1"/>
          <w:sz w:val="24"/>
          <w:szCs w:val="24"/>
        </w:rPr>
      </w:pPr>
    </w:p>
    <w:p w14:paraId="582DF396" w14:textId="487E387E" w:rsidR="7E2DC0F4" w:rsidRPr="00B92E7F" w:rsidRDefault="7E2DC0F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CRD VI muudab artikli 21a lõiget 1 selliselt, et selle kehtiv sõnastus loetakse esimeseks alalõikeks ning lõiget täiendatakse</w:t>
      </w:r>
      <w:r w:rsidR="04A5EE1E" w:rsidRPr="00B92E7F">
        <w:rPr>
          <w:rFonts w:ascii="Times New Roman" w:eastAsia="Times New Roman" w:hAnsi="Times New Roman" w:cs="Times New Roman"/>
          <w:color w:val="000000" w:themeColor="text1"/>
          <w:sz w:val="24"/>
          <w:szCs w:val="24"/>
        </w:rPr>
        <w:t xml:space="preserve"> kolme</w:t>
      </w:r>
      <w:r w:rsidR="3A9DA001" w:rsidRPr="00B92E7F">
        <w:rPr>
          <w:rFonts w:ascii="Times New Roman" w:eastAsia="Times New Roman" w:hAnsi="Times New Roman" w:cs="Times New Roman"/>
          <w:color w:val="000000" w:themeColor="text1"/>
          <w:sz w:val="24"/>
          <w:szCs w:val="24"/>
        </w:rPr>
        <w:t xml:space="preserve"> uue</w:t>
      </w:r>
      <w:r w:rsidR="04A5EE1E" w:rsidRPr="00B92E7F">
        <w:rPr>
          <w:rFonts w:ascii="Times New Roman" w:eastAsia="Times New Roman" w:hAnsi="Times New Roman" w:cs="Times New Roman"/>
          <w:color w:val="000000" w:themeColor="text1"/>
          <w:sz w:val="24"/>
          <w:szCs w:val="24"/>
        </w:rPr>
        <w:t xml:space="preserve"> alalõiguga</w:t>
      </w:r>
      <w:r w:rsidR="07771369" w:rsidRPr="00B92E7F">
        <w:rPr>
          <w:rFonts w:ascii="Times New Roman" w:eastAsia="Times New Roman" w:hAnsi="Times New Roman" w:cs="Times New Roman"/>
          <w:color w:val="000000" w:themeColor="text1"/>
          <w:sz w:val="24"/>
          <w:szCs w:val="24"/>
        </w:rPr>
        <w:t xml:space="preserve"> (vt § 13</w:t>
      </w:r>
      <w:r w:rsidR="07771369" w:rsidRPr="00B92E7F">
        <w:rPr>
          <w:rFonts w:ascii="Times New Roman" w:eastAsia="Times New Roman" w:hAnsi="Times New Roman" w:cs="Times New Roman"/>
          <w:color w:val="000000" w:themeColor="text1"/>
          <w:sz w:val="24"/>
          <w:szCs w:val="24"/>
          <w:vertAlign w:val="superscript"/>
        </w:rPr>
        <w:t>4</w:t>
      </w:r>
      <w:r w:rsidR="07771369" w:rsidRPr="00B92E7F">
        <w:rPr>
          <w:rFonts w:ascii="Times New Roman" w:eastAsia="Times New Roman" w:hAnsi="Times New Roman" w:cs="Times New Roman"/>
          <w:color w:val="000000" w:themeColor="text1"/>
          <w:sz w:val="24"/>
          <w:szCs w:val="24"/>
        </w:rPr>
        <w:t xml:space="preserve"> lõigete 1</w:t>
      </w:r>
      <w:r w:rsidR="07771369" w:rsidRPr="00B92E7F">
        <w:rPr>
          <w:rFonts w:ascii="Times New Roman" w:eastAsia="Times New Roman" w:hAnsi="Times New Roman" w:cs="Times New Roman"/>
          <w:color w:val="000000" w:themeColor="text1"/>
          <w:sz w:val="24"/>
          <w:szCs w:val="24"/>
          <w:vertAlign w:val="superscript"/>
        </w:rPr>
        <w:t>1</w:t>
      </w:r>
      <w:r w:rsidR="07771369" w:rsidRPr="00B92E7F">
        <w:rPr>
          <w:rFonts w:ascii="Times New Roman" w:eastAsia="Times New Roman" w:hAnsi="Times New Roman" w:cs="Times New Roman"/>
          <w:color w:val="000000" w:themeColor="text1"/>
          <w:sz w:val="24"/>
          <w:szCs w:val="24"/>
        </w:rPr>
        <w:t xml:space="preserve"> ja 1</w:t>
      </w:r>
      <w:r w:rsidR="07771369" w:rsidRPr="00B92E7F">
        <w:rPr>
          <w:rFonts w:ascii="Times New Roman" w:eastAsia="Times New Roman" w:hAnsi="Times New Roman" w:cs="Times New Roman"/>
          <w:color w:val="000000" w:themeColor="text1"/>
          <w:sz w:val="24"/>
          <w:szCs w:val="24"/>
          <w:vertAlign w:val="superscript"/>
        </w:rPr>
        <w:t>2</w:t>
      </w:r>
      <w:r w:rsidR="773F2E61" w:rsidRPr="00B92E7F">
        <w:rPr>
          <w:rFonts w:ascii="Times New Roman" w:eastAsia="Times New Roman" w:hAnsi="Times New Roman" w:cs="Times New Roman"/>
          <w:color w:val="000000" w:themeColor="text1"/>
          <w:sz w:val="24"/>
          <w:szCs w:val="24"/>
        </w:rPr>
        <w:t xml:space="preserve"> lisamise</w:t>
      </w:r>
      <w:r w:rsidR="07771369" w:rsidRPr="00B92E7F">
        <w:rPr>
          <w:rFonts w:ascii="Times New Roman" w:eastAsia="Times New Roman" w:hAnsi="Times New Roman" w:cs="Times New Roman"/>
          <w:color w:val="000000" w:themeColor="text1"/>
          <w:sz w:val="24"/>
          <w:szCs w:val="24"/>
        </w:rPr>
        <w:t xml:space="preserve"> ning FIS § </w:t>
      </w:r>
      <w:r w:rsidR="40C68519" w:rsidRPr="00B92E7F">
        <w:rPr>
          <w:rFonts w:ascii="Times New Roman" w:eastAsia="Times New Roman" w:hAnsi="Times New Roman" w:cs="Times New Roman"/>
          <w:color w:val="000000" w:themeColor="text1"/>
          <w:sz w:val="24"/>
          <w:szCs w:val="24"/>
        </w:rPr>
        <w:t xml:space="preserve">53 lõike 4 </w:t>
      </w:r>
      <w:r w:rsidR="638A1FB4" w:rsidRPr="00B92E7F">
        <w:rPr>
          <w:rFonts w:ascii="Times New Roman" w:eastAsia="Times New Roman" w:hAnsi="Times New Roman" w:cs="Times New Roman"/>
          <w:color w:val="000000" w:themeColor="text1"/>
          <w:sz w:val="24"/>
          <w:szCs w:val="24"/>
        </w:rPr>
        <w:t>alusel kehtestatud määruse</w:t>
      </w:r>
      <w:r w:rsidR="40C68519" w:rsidRPr="00B92E7F">
        <w:rPr>
          <w:rFonts w:ascii="Times New Roman" w:eastAsia="Times New Roman" w:hAnsi="Times New Roman" w:cs="Times New Roman"/>
          <w:color w:val="000000" w:themeColor="text1"/>
          <w:sz w:val="24"/>
          <w:szCs w:val="24"/>
        </w:rPr>
        <w:t xml:space="preserve"> muutmise selgitusi)</w:t>
      </w:r>
      <w:r w:rsidR="140D3FFB" w:rsidRPr="00B92E7F">
        <w:rPr>
          <w:rFonts w:ascii="Times New Roman" w:eastAsia="Times New Roman" w:hAnsi="Times New Roman" w:cs="Times New Roman"/>
          <w:color w:val="000000" w:themeColor="text1"/>
          <w:sz w:val="24"/>
          <w:szCs w:val="24"/>
        </w:rPr>
        <w:t>. Lisaks lisatakse esimesse alalõikesse tingimus, e</w:t>
      </w:r>
      <w:r w:rsidR="26786EDC" w:rsidRPr="00B92E7F">
        <w:rPr>
          <w:rFonts w:ascii="Times New Roman" w:eastAsia="Times New Roman" w:hAnsi="Times New Roman" w:cs="Times New Roman"/>
          <w:color w:val="000000" w:themeColor="text1"/>
          <w:sz w:val="24"/>
          <w:szCs w:val="24"/>
        </w:rPr>
        <w:t xml:space="preserve">t alternatiivselt </w:t>
      </w:r>
      <w:proofErr w:type="spellStart"/>
      <w:r w:rsidR="26786EDC" w:rsidRPr="00B92E7F">
        <w:rPr>
          <w:rFonts w:ascii="Times New Roman" w:eastAsia="Times New Roman" w:hAnsi="Times New Roman" w:cs="Times New Roman"/>
          <w:color w:val="000000" w:themeColor="text1"/>
          <w:sz w:val="24"/>
          <w:szCs w:val="24"/>
        </w:rPr>
        <w:t>KAS-is</w:t>
      </w:r>
      <w:proofErr w:type="spellEnd"/>
      <w:r w:rsidR="26786EDC" w:rsidRPr="00B92E7F">
        <w:rPr>
          <w:rFonts w:ascii="Times New Roman" w:eastAsia="Times New Roman" w:hAnsi="Times New Roman" w:cs="Times New Roman"/>
          <w:color w:val="000000" w:themeColor="text1"/>
          <w:sz w:val="24"/>
          <w:szCs w:val="24"/>
        </w:rPr>
        <w:t xml:space="preserve"> ja CRR-</w:t>
      </w:r>
      <w:proofErr w:type="spellStart"/>
      <w:r w:rsidR="26786EDC" w:rsidRPr="00B92E7F">
        <w:rPr>
          <w:rFonts w:ascii="Times New Roman" w:eastAsia="Times New Roman" w:hAnsi="Times New Roman" w:cs="Times New Roman"/>
          <w:color w:val="000000" w:themeColor="text1"/>
          <w:sz w:val="24"/>
          <w:szCs w:val="24"/>
        </w:rPr>
        <w:t>is</w:t>
      </w:r>
      <w:proofErr w:type="spellEnd"/>
      <w:r w:rsidR="26786EDC" w:rsidRPr="00B92E7F">
        <w:rPr>
          <w:rFonts w:ascii="Times New Roman" w:eastAsia="Times New Roman" w:hAnsi="Times New Roman" w:cs="Times New Roman"/>
          <w:color w:val="000000" w:themeColor="text1"/>
          <w:sz w:val="24"/>
          <w:szCs w:val="24"/>
        </w:rPr>
        <w:t xml:space="preserve"> sätestatud nõuete järgimisele </w:t>
      </w:r>
      <w:proofErr w:type="spellStart"/>
      <w:r w:rsidR="26786EDC" w:rsidRPr="00B92E7F">
        <w:rPr>
          <w:rFonts w:ascii="Times New Roman" w:eastAsia="Times New Roman" w:hAnsi="Times New Roman" w:cs="Times New Roman"/>
          <w:color w:val="000000" w:themeColor="text1"/>
          <w:sz w:val="24"/>
          <w:szCs w:val="24"/>
        </w:rPr>
        <w:t>allkonsolideeritud</w:t>
      </w:r>
      <w:proofErr w:type="spellEnd"/>
      <w:r w:rsidR="26786EDC" w:rsidRPr="00B92E7F">
        <w:rPr>
          <w:rFonts w:ascii="Times New Roman" w:eastAsia="Times New Roman" w:hAnsi="Times New Roman" w:cs="Times New Roman"/>
          <w:color w:val="000000" w:themeColor="text1"/>
          <w:sz w:val="24"/>
          <w:szCs w:val="24"/>
        </w:rPr>
        <w:t xml:space="preserve"> alusel peab muu valdusettevõtja taotlema heakskiitmist, kui ta on määratud vastutavaks selle eest, et taga</w:t>
      </w:r>
      <w:r w:rsidR="55A4BE72" w:rsidRPr="00B92E7F">
        <w:rPr>
          <w:rFonts w:ascii="Times New Roman" w:eastAsia="Times New Roman" w:hAnsi="Times New Roman" w:cs="Times New Roman"/>
          <w:color w:val="000000" w:themeColor="text1"/>
          <w:sz w:val="24"/>
          <w:szCs w:val="24"/>
        </w:rPr>
        <w:t>da usaldatavusnõuete järgimine konsolideerimisgrupi poolt konsolideeritud alusel vastavalt § 13</w:t>
      </w:r>
      <w:r w:rsidR="55A4BE72" w:rsidRPr="00B92E7F">
        <w:rPr>
          <w:rFonts w:ascii="Times New Roman" w:eastAsia="Times New Roman" w:hAnsi="Times New Roman" w:cs="Times New Roman"/>
          <w:color w:val="000000" w:themeColor="text1"/>
          <w:sz w:val="24"/>
          <w:szCs w:val="24"/>
          <w:vertAlign w:val="superscript"/>
        </w:rPr>
        <w:t>7</w:t>
      </w:r>
      <w:r w:rsidR="55A4BE72" w:rsidRPr="00B92E7F">
        <w:rPr>
          <w:rFonts w:ascii="Times New Roman" w:eastAsia="Times New Roman" w:hAnsi="Times New Roman" w:cs="Times New Roman"/>
          <w:color w:val="000000" w:themeColor="text1"/>
          <w:sz w:val="24"/>
          <w:szCs w:val="24"/>
        </w:rPr>
        <w:t xml:space="preserve"> lõike 1 punktile 3 (vt eelviidatud sätte muutmise selgitusi). </w:t>
      </w:r>
      <w:r w:rsidR="3619406B" w:rsidRPr="00B92E7F">
        <w:rPr>
          <w:rFonts w:ascii="Times New Roman" w:eastAsia="Times New Roman" w:hAnsi="Times New Roman" w:cs="Times New Roman"/>
          <w:color w:val="000000" w:themeColor="text1"/>
          <w:sz w:val="24"/>
          <w:szCs w:val="24"/>
        </w:rPr>
        <w:t>Taolist valdusettevõtjat käsitletakse KAS 2. peatüki tähenduses määratud ettevõtjana.</w:t>
      </w:r>
    </w:p>
    <w:p w14:paraId="43CE618E" w14:textId="3DB0699F" w:rsidR="614B1CB8" w:rsidRPr="00B92E7F" w:rsidRDefault="614B1CB8" w:rsidP="00B92E7F">
      <w:pPr>
        <w:spacing w:after="0" w:line="240" w:lineRule="auto"/>
        <w:jc w:val="both"/>
        <w:rPr>
          <w:rFonts w:ascii="Times New Roman" w:eastAsia="Times New Roman" w:hAnsi="Times New Roman" w:cs="Times New Roman"/>
          <w:color w:val="000000" w:themeColor="text1"/>
          <w:sz w:val="24"/>
          <w:szCs w:val="24"/>
        </w:rPr>
      </w:pPr>
    </w:p>
    <w:p w14:paraId="4FFB141D" w14:textId="58EF2246" w:rsidR="4A4031D9" w:rsidRPr="00B92E7F" w:rsidRDefault="57A6C6D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 täiendamine lõigetega 1</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ja 1</w:t>
      </w:r>
      <w:r w:rsidRPr="00B92E7F">
        <w:rPr>
          <w:rFonts w:ascii="Times New Roman" w:eastAsia="Times New Roman" w:hAnsi="Times New Roman" w:cs="Times New Roman"/>
          <w:b/>
          <w:bCs/>
          <w:color w:val="000000" w:themeColor="text1"/>
          <w:sz w:val="24"/>
          <w:szCs w:val="24"/>
          <w:vertAlign w:val="superscript"/>
        </w:rPr>
        <w:t>2</w:t>
      </w:r>
      <w:r w:rsidRPr="00B92E7F">
        <w:rPr>
          <w:rFonts w:ascii="Times New Roman" w:eastAsia="Times New Roman" w:hAnsi="Times New Roman" w:cs="Times New Roman"/>
          <w:b/>
          <w:bCs/>
          <w:color w:val="000000" w:themeColor="text1"/>
          <w:sz w:val="24"/>
          <w:szCs w:val="24"/>
        </w:rPr>
        <w:t xml:space="preserve">. </w:t>
      </w:r>
      <w:r w:rsidR="55F49E4B" w:rsidRPr="00B92E7F">
        <w:rPr>
          <w:rFonts w:ascii="Times New Roman" w:eastAsia="Times New Roman" w:hAnsi="Times New Roman" w:cs="Times New Roman"/>
          <w:color w:val="000000" w:themeColor="text1"/>
          <w:sz w:val="24"/>
          <w:szCs w:val="24"/>
        </w:rPr>
        <w:t xml:space="preserve">Uued lõiked reguleerivad </w:t>
      </w:r>
      <w:r w:rsidR="24797585" w:rsidRPr="00B92E7F">
        <w:rPr>
          <w:rFonts w:ascii="Times New Roman" w:eastAsia="Times New Roman" w:hAnsi="Times New Roman" w:cs="Times New Roman"/>
          <w:color w:val="000000" w:themeColor="text1"/>
          <w:sz w:val="24"/>
          <w:szCs w:val="24"/>
        </w:rPr>
        <w:t>Eestis või mujal Euroopa Liidus emaettevõtjana tegutseva krediidiasutuse tegevuse läbivaatamise teostamist</w:t>
      </w:r>
      <w:r w:rsidR="3C3EBFC9" w:rsidRPr="00B92E7F">
        <w:rPr>
          <w:rFonts w:ascii="Times New Roman" w:eastAsia="Times New Roman" w:hAnsi="Times New Roman" w:cs="Times New Roman"/>
          <w:color w:val="000000" w:themeColor="text1"/>
          <w:sz w:val="24"/>
          <w:szCs w:val="24"/>
        </w:rPr>
        <w:t xml:space="preserve"> ning nendega võetakse üle CRD VI artikli 21a lõike 1 teine ja kolmas alalõige.</w:t>
      </w:r>
      <w:r w:rsidR="24797585" w:rsidRPr="00B92E7F">
        <w:rPr>
          <w:rFonts w:ascii="Times New Roman" w:eastAsia="Times New Roman" w:hAnsi="Times New Roman" w:cs="Times New Roman"/>
          <w:color w:val="000000" w:themeColor="text1"/>
          <w:sz w:val="24"/>
          <w:szCs w:val="24"/>
        </w:rPr>
        <w:t xml:space="preserve"> </w:t>
      </w:r>
      <w:r w:rsidR="2302EBCD" w:rsidRPr="00B92E7F">
        <w:rPr>
          <w:rFonts w:ascii="Times New Roman" w:eastAsia="Times New Roman" w:hAnsi="Times New Roman" w:cs="Times New Roman"/>
          <w:b/>
          <w:bCs/>
          <w:color w:val="000000" w:themeColor="text1"/>
          <w:sz w:val="24"/>
          <w:szCs w:val="24"/>
        </w:rPr>
        <w:t>Lõike 1</w:t>
      </w:r>
      <w:r w:rsidR="2302EBCD" w:rsidRPr="00B92E7F">
        <w:rPr>
          <w:rFonts w:ascii="Times New Roman" w:eastAsia="Times New Roman" w:hAnsi="Times New Roman" w:cs="Times New Roman"/>
          <w:b/>
          <w:bCs/>
          <w:color w:val="000000" w:themeColor="text1"/>
          <w:sz w:val="24"/>
          <w:szCs w:val="24"/>
          <w:vertAlign w:val="superscript"/>
        </w:rPr>
        <w:t>1</w:t>
      </w:r>
      <w:r w:rsidR="2302EBCD" w:rsidRPr="00B92E7F">
        <w:rPr>
          <w:rFonts w:ascii="Times New Roman" w:eastAsia="Times New Roman" w:hAnsi="Times New Roman" w:cs="Times New Roman"/>
          <w:b/>
          <w:bCs/>
          <w:color w:val="000000" w:themeColor="text1"/>
          <w:sz w:val="24"/>
          <w:szCs w:val="24"/>
        </w:rPr>
        <w:t xml:space="preserve"> </w:t>
      </w:r>
      <w:r w:rsidR="2302EBCD" w:rsidRPr="00B92E7F">
        <w:rPr>
          <w:rFonts w:ascii="Times New Roman" w:eastAsia="Times New Roman" w:hAnsi="Times New Roman" w:cs="Times New Roman"/>
          <w:color w:val="000000" w:themeColor="text1"/>
          <w:sz w:val="24"/>
          <w:szCs w:val="24"/>
        </w:rPr>
        <w:t xml:space="preserve">kohaselt peab Finantsinspektsioon </w:t>
      </w:r>
      <w:r w:rsidR="38F74A36" w:rsidRPr="00B92E7F">
        <w:rPr>
          <w:rFonts w:ascii="Times New Roman" w:eastAsia="Times New Roman" w:hAnsi="Times New Roman" w:cs="Times New Roman"/>
          <w:color w:val="000000" w:themeColor="text1"/>
          <w:sz w:val="24"/>
          <w:szCs w:val="24"/>
        </w:rPr>
        <w:t>jälgima pideval</w:t>
      </w:r>
      <w:r w:rsidR="2302EBCD" w:rsidRPr="00B92E7F">
        <w:rPr>
          <w:rFonts w:ascii="Times New Roman" w:eastAsia="Times New Roman" w:hAnsi="Times New Roman" w:cs="Times New Roman"/>
          <w:color w:val="000000" w:themeColor="text1"/>
          <w:sz w:val="24"/>
          <w:szCs w:val="24"/>
        </w:rPr>
        <w:t xml:space="preserve">t, kuid vähemalt kord aastas </w:t>
      </w:r>
      <w:r w:rsidR="416405D9" w:rsidRPr="00B92E7F">
        <w:rPr>
          <w:rFonts w:ascii="Times New Roman" w:eastAsia="Times New Roman" w:hAnsi="Times New Roman" w:cs="Times New Roman"/>
          <w:color w:val="000000" w:themeColor="text1"/>
          <w:sz w:val="24"/>
          <w:szCs w:val="24"/>
        </w:rPr>
        <w:t xml:space="preserve">krediidiasutuse emaettevõtja tegevuste toimimist </w:t>
      </w:r>
      <w:r w:rsidR="2302EBCD" w:rsidRPr="00B92E7F">
        <w:rPr>
          <w:rFonts w:ascii="Times New Roman" w:eastAsia="Times New Roman" w:hAnsi="Times New Roman" w:cs="Times New Roman"/>
          <w:color w:val="000000" w:themeColor="text1"/>
          <w:sz w:val="24"/>
          <w:szCs w:val="24"/>
        </w:rPr>
        <w:t>ning kontrollima, kas krediidiasutus, KAS §</w:t>
      </w:r>
      <w:r w:rsidR="5FA79DE3" w:rsidRPr="00B92E7F">
        <w:rPr>
          <w:rFonts w:ascii="Times New Roman" w:eastAsia="Times New Roman" w:hAnsi="Times New Roman" w:cs="Times New Roman"/>
          <w:color w:val="000000" w:themeColor="text1"/>
          <w:sz w:val="24"/>
          <w:szCs w:val="24"/>
        </w:rPr>
        <w:t xml:space="preserve"> 13 alusel tegevusluba taotlev ettevõtja või määratud ettevõtja on korrektselt </w:t>
      </w:r>
      <w:r w:rsidR="08EFDC16" w:rsidRPr="00B92E7F">
        <w:rPr>
          <w:rFonts w:ascii="Times New Roman" w:eastAsia="Times New Roman" w:hAnsi="Times New Roman" w:cs="Times New Roman"/>
          <w:color w:val="000000" w:themeColor="text1"/>
          <w:sz w:val="24"/>
          <w:szCs w:val="24"/>
        </w:rPr>
        <w:t>nimetanud</w:t>
      </w:r>
      <w:r w:rsidR="5FA79DE3" w:rsidRPr="00B92E7F">
        <w:rPr>
          <w:rFonts w:ascii="Times New Roman" w:eastAsia="Times New Roman" w:hAnsi="Times New Roman" w:cs="Times New Roman"/>
          <w:color w:val="000000" w:themeColor="text1"/>
          <w:sz w:val="24"/>
          <w:szCs w:val="24"/>
        </w:rPr>
        <w:t xml:space="preserve"> ettevõtja, kes vastab tingimustele, mille kohaselt saab teda käsitada Eestis või mujal Euroopa Liidus emaettevõtjana tegutseva finantsvaldusettevõtjana või </w:t>
      </w:r>
      <w:proofErr w:type="spellStart"/>
      <w:r w:rsidR="5FA79DE3" w:rsidRPr="00B92E7F">
        <w:rPr>
          <w:rFonts w:ascii="Times New Roman" w:eastAsia="Times New Roman" w:hAnsi="Times New Roman" w:cs="Times New Roman"/>
          <w:color w:val="000000" w:themeColor="text1"/>
          <w:sz w:val="24"/>
          <w:szCs w:val="24"/>
        </w:rPr>
        <w:t>segafinantsvaldusettevõtjana</w:t>
      </w:r>
      <w:proofErr w:type="spellEnd"/>
      <w:r w:rsidR="5FA79DE3" w:rsidRPr="00B92E7F">
        <w:rPr>
          <w:rFonts w:ascii="Times New Roman" w:eastAsia="Times New Roman" w:hAnsi="Times New Roman" w:cs="Times New Roman"/>
          <w:color w:val="000000" w:themeColor="text1"/>
          <w:sz w:val="24"/>
          <w:szCs w:val="24"/>
        </w:rPr>
        <w:t xml:space="preserve">. </w:t>
      </w:r>
      <w:r w:rsidR="79BD7B12" w:rsidRPr="00B92E7F">
        <w:rPr>
          <w:rFonts w:ascii="Times New Roman" w:eastAsia="Times New Roman" w:hAnsi="Times New Roman" w:cs="Times New Roman"/>
          <w:color w:val="000000" w:themeColor="text1"/>
          <w:sz w:val="24"/>
          <w:szCs w:val="24"/>
        </w:rPr>
        <w:t>Kui lõikes 1</w:t>
      </w:r>
      <w:r w:rsidR="79BD7B12" w:rsidRPr="00B92E7F">
        <w:rPr>
          <w:rFonts w:ascii="Times New Roman" w:eastAsia="Times New Roman" w:hAnsi="Times New Roman" w:cs="Times New Roman"/>
          <w:color w:val="000000" w:themeColor="text1"/>
          <w:sz w:val="24"/>
          <w:szCs w:val="24"/>
          <w:vertAlign w:val="superscript"/>
        </w:rPr>
        <w:t>1</w:t>
      </w:r>
      <w:r w:rsidR="79BD7B12" w:rsidRPr="00B92E7F">
        <w:rPr>
          <w:rFonts w:ascii="Times New Roman" w:eastAsia="Times New Roman" w:hAnsi="Times New Roman" w:cs="Times New Roman"/>
          <w:color w:val="000000" w:themeColor="text1"/>
          <w:sz w:val="24"/>
          <w:szCs w:val="24"/>
        </w:rPr>
        <w:t xml:space="preserve"> nimetatud emaettevõtja või määratud ettevõtja asub teises Euroopa Liidu </w:t>
      </w:r>
      <w:r w:rsidR="4162B80D" w:rsidRPr="00B92E7F">
        <w:rPr>
          <w:rFonts w:ascii="Times New Roman" w:eastAsia="Times New Roman" w:hAnsi="Times New Roman" w:cs="Times New Roman"/>
          <w:color w:val="000000" w:themeColor="text1"/>
          <w:sz w:val="24"/>
          <w:szCs w:val="24"/>
        </w:rPr>
        <w:t xml:space="preserve">liikmesriigis, peab Finantsinspektsioon </w:t>
      </w:r>
      <w:r w:rsidR="4162B80D" w:rsidRPr="00B92E7F">
        <w:rPr>
          <w:rFonts w:ascii="Times New Roman" w:eastAsia="Times New Roman" w:hAnsi="Times New Roman" w:cs="Times New Roman"/>
          <w:b/>
          <w:bCs/>
          <w:color w:val="000000" w:themeColor="text1"/>
          <w:sz w:val="24"/>
          <w:szCs w:val="24"/>
        </w:rPr>
        <w:t>lõike 1</w:t>
      </w:r>
      <w:r w:rsidR="4162B80D" w:rsidRPr="00B92E7F">
        <w:rPr>
          <w:rFonts w:ascii="Times New Roman" w:eastAsia="Times New Roman" w:hAnsi="Times New Roman" w:cs="Times New Roman"/>
          <w:b/>
          <w:bCs/>
          <w:color w:val="000000" w:themeColor="text1"/>
          <w:sz w:val="24"/>
          <w:szCs w:val="24"/>
          <w:vertAlign w:val="superscript"/>
        </w:rPr>
        <w:t>2</w:t>
      </w:r>
      <w:r w:rsidR="4162B80D" w:rsidRPr="00B92E7F">
        <w:rPr>
          <w:rFonts w:ascii="Times New Roman" w:eastAsia="Times New Roman" w:hAnsi="Times New Roman" w:cs="Times New Roman"/>
          <w:b/>
          <w:bCs/>
          <w:color w:val="000000" w:themeColor="text1"/>
          <w:sz w:val="24"/>
          <w:szCs w:val="24"/>
        </w:rPr>
        <w:t xml:space="preserve"> </w:t>
      </w:r>
      <w:r w:rsidR="4162B80D" w:rsidRPr="00B92E7F">
        <w:rPr>
          <w:rFonts w:ascii="Times New Roman" w:eastAsia="Times New Roman" w:hAnsi="Times New Roman" w:cs="Times New Roman"/>
          <w:color w:val="000000" w:themeColor="text1"/>
          <w:sz w:val="24"/>
          <w:szCs w:val="24"/>
        </w:rPr>
        <w:t xml:space="preserve">kohaselt tegema kõik endast oleneva, et teha läbivaatamise teostamiseks koostööd tolle liikmesriigi pädeva finantsjärelevalve asutusega. </w:t>
      </w:r>
    </w:p>
    <w:p w14:paraId="4D2A4F36" w14:textId="0C647484" w:rsidR="4A4031D9" w:rsidRPr="00B92E7F" w:rsidRDefault="4A4031D9" w:rsidP="00B92E7F">
      <w:pPr>
        <w:spacing w:after="0" w:line="240" w:lineRule="auto"/>
        <w:jc w:val="both"/>
        <w:rPr>
          <w:rFonts w:ascii="Times New Roman" w:eastAsia="Times New Roman" w:hAnsi="Times New Roman" w:cs="Times New Roman"/>
          <w:color w:val="000000" w:themeColor="text1"/>
          <w:sz w:val="24"/>
          <w:szCs w:val="24"/>
        </w:rPr>
      </w:pPr>
    </w:p>
    <w:p w14:paraId="6B427B21" w14:textId="6902C86B" w:rsidR="4A4031D9" w:rsidRPr="00B92E7F" w:rsidRDefault="57A6C6D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2 punkti 2 täiendamine. </w:t>
      </w:r>
      <w:r w:rsidR="1C468A20" w:rsidRPr="00B92E7F">
        <w:rPr>
          <w:rFonts w:ascii="Times New Roman" w:eastAsia="Times New Roman" w:hAnsi="Times New Roman" w:cs="Times New Roman"/>
          <w:color w:val="000000" w:themeColor="text1"/>
          <w:sz w:val="24"/>
          <w:szCs w:val="24"/>
        </w:rPr>
        <w:t>Lõikega 2 on sätestatud loetelu andmetest ja dokumentidest, mida valdusettevõtja peab esitama Fina</w:t>
      </w:r>
      <w:r w:rsidR="4BDDFCE5" w:rsidRPr="00B92E7F">
        <w:rPr>
          <w:rFonts w:ascii="Times New Roman" w:eastAsia="Times New Roman" w:hAnsi="Times New Roman" w:cs="Times New Roman"/>
          <w:color w:val="000000" w:themeColor="text1"/>
          <w:sz w:val="24"/>
          <w:szCs w:val="24"/>
        </w:rPr>
        <w:t>ntsinspektsioonile, kui ta taotleb lõikes 1 sätestatud heakskiitmist. Punkti 2 kohaselt peab valdusettevõtja esitama oma juhatuse ja nõukogu liikmete kohta KAS § 13</w:t>
      </w:r>
      <w:r w:rsidR="4BDDFCE5" w:rsidRPr="00B92E7F">
        <w:rPr>
          <w:rFonts w:ascii="Times New Roman" w:eastAsia="Times New Roman" w:hAnsi="Times New Roman" w:cs="Times New Roman"/>
          <w:color w:val="000000" w:themeColor="text1"/>
          <w:sz w:val="24"/>
          <w:szCs w:val="24"/>
          <w:vertAlign w:val="superscript"/>
        </w:rPr>
        <w:t>1</w:t>
      </w:r>
      <w:r w:rsidR="4BDDFCE5" w:rsidRPr="00B92E7F">
        <w:rPr>
          <w:rFonts w:ascii="Times New Roman" w:eastAsia="Times New Roman" w:hAnsi="Times New Roman" w:cs="Times New Roman"/>
          <w:color w:val="000000" w:themeColor="text1"/>
          <w:sz w:val="24"/>
          <w:szCs w:val="24"/>
        </w:rPr>
        <w:t xml:space="preserve"> lõike 1 punktis 10 nimetatud teabe</w:t>
      </w:r>
      <w:r w:rsidR="2CDEA409" w:rsidRPr="00B92E7F">
        <w:rPr>
          <w:rFonts w:ascii="Times New Roman" w:eastAsia="Times New Roman" w:hAnsi="Times New Roman" w:cs="Times New Roman"/>
          <w:color w:val="000000" w:themeColor="text1"/>
          <w:sz w:val="24"/>
          <w:szCs w:val="24"/>
        </w:rPr>
        <w:t xml:space="preserve">, milleks on nende nimed, isikukood, elukoht, hariduse kirjeldus, vastutusvaldkonna kirjeldus, usaldusväärsust tõendavad andmed ja </w:t>
      </w:r>
      <w:r w:rsidR="2CDEA409" w:rsidRPr="00B92E7F">
        <w:rPr>
          <w:rFonts w:ascii="Times New Roman" w:eastAsia="Times New Roman" w:hAnsi="Times New Roman" w:cs="Times New Roman"/>
          <w:color w:val="000000" w:themeColor="text1"/>
          <w:sz w:val="24"/>
          <w:szCs w:val="24"/>
        </w:rPr>
        <w:lastRenderedPageBreak/>
        <w:t xml:space="preserve">dokumendid. </w:t>
      </w:r>
      <w:r w:rsidR="3F225AE1" w:rsidRPr="00B92E7F">
        <w:rPr>
          <w:rFonts w:ascii="Times New Roman" w:eastAsia="Times New Roman" w:hAnsi="Times New Roman" w:cs="Times New Roman"/>
          <w:color w:val="000000" w:themeColor="text1"/>
          <w:sz w:val="24"/>
          <w:szCs w:val="24"/>
        </w:rPr>
        <w:t xml:space="preserve">Lõike 2 punktiga 2 on võetud üle CRD artikli 21a lõike 2 esimese alalõike punkt b, kuid CRD </w:t>
      </w:r>
      <w:proofErr w:type="spellStart"/>
      <w:r w:rsidR="3F225AE1" w:rsidRPr="00B92E7F">
        <w:rPr>
          <w:rFonts w:ascii="Times New Roman" w:eastAsia="Times New Roman" w:hAnsi="Times New Roman" w:cs="Times New Roman"/>
          <w:color w:val="000000" w:themeColor="text1"/>
          <w:sz w:val="24"/>
          <w:szCs w:val="24"/>
        </w:rPr>
        <w:t>VI-ga</w:t>
      </w:r>
      <w:proofErr w:type="spellEnd"/>
      <w:r w:rsidR="3F225AE1" w:rsidRPr="00B92E7F">
        <w:rPr>
          <w:rFonts w:ascii="Times New Roman" w:eastAsia="Times New Roman" w:hAnsi="Times New Roman" w:cs="Times New Roman"/>
          <w:color w:val="000000" w:themeColor="text1"/>
          <w:sz w:val="24"/>
          <w:szCs w:val="24"/>
        </w:rPr>
        <w:t xml:space="preserve"> muudetakse vastavat sätet ning lisatakse tingimus, et valdusettevõtja peab esitama teabe, et kinnita</w:t>
      </w:r>
      <w:r w:rsidR="20ADE97F" w:rsidRPr="00B92E7F">
        <w:rPr>
          <w:rFonts w:ascii="Times New Roman" w:eastAsia="Times New Roman" w:hAnsi="Times New Roman" w:cs="Times New Roman"/>
          <w:color w:val="000000" w:themeColor="text1"/>
          <w:sz w:val="24"/>
          <w:szCs w:val="24"/>
        </w:rPr>
        <w:t>da juhatuse ja nõukogu liikmete vastavust artikli 91 lõikega 1</w:t>
      </w:r>
      <w:r w:rsidR="4803BE9E" w:rsidRPr="00B92E7F">
        <w:rPr>
          <w:rFonts w:ascii="Times New Roman" w:eastAsia="Times New Roman" w:hAnsi="Times New Roman" w:cs="Times New Roman"/>
          <w:color w:val="000000" w:themeColor="text1"/>
          <w:sz w:val="24"/>
          <w:szCs w:val="24"/>
        </w:rPr>
        <w:t xml:space="preserve">, mis on üle võetud KAS §-ga 48 ning mille lõiked </w:t>
      </w:r>
      <w:r w:rsidR="4E29039F" w:rsidRPr="00B92E7F">
        <w:rPr>
          <w:rFonts w:ascii="Times New Roman" w:eastAsia="Times New Roman" w:hAnsi="Times New Roman" w:cs="Times New Roman"/>
          <w:color w:val="000000" w:themeColor="text1"/>
          <w:sz w:val="24"/>
          <w:szCs w:val="24"/>
        </w:rPr>
        <w:t>2–2</w:t>
      </w:r>
      <w:r w:rsidR="4E29039F" w:rsidRPr="00B92E7F">
        <w:rPr>
          <w:rFonts w:ascii="Times New Roman" w:eastAsia="Times New Roman" w:hAnsi="Times New Roman" w:cs="Times New Roman"/>
          <w:color w:val="000000" w:themeColor="text1"/>
          <w:sz w:val="24"/>
          <w:szCs w:val="24"/>
          <w:vertAlign w:val="superscript"/>
        </w:rPr>
        <w:t>3</w:t>
      </w:r>
      <w:r w:rsidR="4E29039F" w:rsidRPr="00B92E7F">
        <w:rPr>
          <w:rFonts w:ascii="Times New Roman" w:eastAsia="Times New Roman" w:hAnsi="Times New Roman" w:cs="Times New Roman"/>
          <w:color w:val="000000" w:themeColor="text1"/>
          <w:sz w:val="24"/>
          <w:szCs w:val="24"/>
        </w:rPr>
        <w:t>, 3–5 ja 7 sätestavad nõuded krediidiasutuse juhtidele, teadmistele, oskustele jms tingimustele.</w:t>
      </w:r>
      <w:r w:rsidR="2EBBF63D" w:rsidRPr="00B92E7F">
        <w:rPr>
          <w:rFonts w:ascii="Times New Roman" w:eastAsia="Times New Roman" w:hAnsi="Times New Roman" w:cs="Times New Roman"/>
          <w:color w:val="000000" w:themeColor="text1"/>
          <w:sz w:val="24"/>
          <w:szCs w:val="24"/>
        </w:rPr>
        <w:t xml:space="preserve"> Artikli 21a lõike 2 esimese alalõike punkti b muutmisest tulenevalt täiendatakse lõike 2 punkti ka viitega §-le 48 ja selle relevantsetele sätetele ning kohustatakse valdusettevõtjat esitama Finantsinspektsioonile teavet selle kohta, et tema juhid vastavad seaduses sätestatud nõuetele.</w:t>
      </w:r>
    </w:p>
    <w:p w14:paraId="54F4E4FD" w14:textId="06350180" w:rsidR="27F083C7" w:rsidRPr="00B92E7F" w:rsidRDefault="27F083C7" w:rsidP="00B92E7F">
      <w:pPr>
        <w:spacing w:after="0" w:line="240" w:lineRule="auto"/>
        <w:jc w:val="both"/>
        <w:rPr>
          <w:rFonts w:ascii="Times New Roman" w:eastAsia="Times New Roman" w:hAnsi="Times New Roman" w:cs="Times New Roman"/>
          <w:b/>
          <w:bCs/>
          <w:color w:val="000000" w:themeColor="text1"/>
          <w:sz w:val="24"/>
          <w:szCs w:val="24"/>
        </w:rPr>
      </w:pPr>
    </w:p>
    <w:p w14:paraId="4F76C470" w14:textId="66C9BD60" w:rsidR="4A4031D9" w:rsidRPr="00B92E7F" w:rsidRDefault="4A4031D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13</w:t>
      </w:r>
      <w:r w:rsidRPr="00B92E7F">
        <w:rPr>
          <w:rFonts w:ascii="Times New Roman" w:eastAsia="Times New Roman" w:hAnsi="Times New Roman" w:cs="Times New Roman"/>
          <w:b/>
          <w:bCs/>
          <w:color w:val="000000" w:themeColor="text1"/>
          <w:sz w:val="24"/>
          <w:szCs w:val="24"/>
          <w:vertAlign w:val="superscript"/>
        </w:rPr>
        <w:t>5</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13</w:t>
      </w:r>
      <w:r w:rsidRPr="00B92E7F">
        <w:rPr>
          <w:rFonts w:ascii="Times New Roman" w:eastAsia="Times New Roman" w:hAnsi="Times New Roman" w:cs="Times New Roman"/>
          <w:color w:val="000000" w:themeColor="text1"/>
          <w:sz w:val="24"/>
          <w:szCs w:val="24"/>
          <w:vertAlign w:val="superscript"/>
        </w:rPr>
        <w:t>5</w:t>
      </w:r>
      <w:r w:rsidRPr="00B92E7F">
        <w:rPr>
          <w:rFonts w:ascii="Times New Roman" w:eastAsia="Times New Roman" w:hAnsi="Times New Roman" w:cs="Times New Roman"/>
          <w:color w:val="000000" w:themeColor="text1"/>
          <w:sz w:val="24"/>
          <w:szCs w:val="24"/>
        </w:rPr>
        <w:t xml:space="preserve"> sätestab tingimused heakskiitmise taotluse läbivaatamisele. </w:t>
      </w:r>
    </w:p>
    <w:p w14:paraId="1A2B2A59" w14:textId="693FD820" w:rsidR="27F083C7" w:rsidRPr="00B92E7F" w:rsidRDefault="27F083C7" w:rsidP="00B92E7F">
      <w:pPr>
        <w:spacing w:after="0" w:line="240" w:lineRule="auto"/>
        <w:jc w:val="both"/>
        <w:rPr>
          <w:rFonts w:ascii="Times New Roman" w:eastAsia="Times New Roman" w:hAnsi="Times New Roman" w:cs="Times New Roman"/>
          <w:color w:val="000000" w:themeColor="text1"/>
          <w:sz w:val="24"/>
          <w:szCs w:val="24"/>
          <w:highlight w:val="yellow"/>
        </w:rPr>
      </w:pPr>
    </w:p>
    <w:p w14:paraId="62878DF8" w14:textId="64A1B9EC" w:rsidR="73E72B7D" w:rsidRPr="00B92E7F" w:rsidRDefault="73E72B7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täiendamine. </w:t>
      </w:r>
      <w:r w:rsidR="2DAF4948" w:rsidRPr="00B92E7F">
        <w:rPr>
          <w:rFonts w:ascii="Times New Roman" w:eastAsia="Times New Roman" w:hAnsi="Times New Roman" w:cs="Times New Roman"/>
          <w:color w:val="000000" w:themeColor="text1"/>
          <w:sz w:val="24"/>
          <w:szCs w:val="24"/>
        </w:rPr>
        <w:t>Lõikega 1 on sätestatud Finantsinspektsioonile kohustus koordineerida oma tegevus</w:t>
      </w:r>
      <w:r w:rsidR="4E0C78EB" w:rsidRPr="00B92E7F">
        <w:rPr>
          <w:rFonts w:ascii="Times New Roman" w:eastAsia="Times New Roman" w:hAnsi="Times New Roman" w:cs="Times New Roman"/>
          <w:color w:val="000000" w:themeColor="text1"/>
          <w:sz w:val="24"/>
          <w:szCs w:val="24"/>
        </w:rPr>
        <w:t xml:space="preserve">t teiste pädevate asutustega, kui Finantsinspektsioon ei teosta valdusettevõtja üle konsolideeritud järelevalvet ning valdusettevõtja heakskiitmine toimub olulise osaluse </w:t>
      </w:r>
      <w:r w:rsidR="6DB68299" w:rsidRPr="00B92E7F">
        <w:rPr>
          <w:rFonts w:ascii="Times New Roman" w:eastAsia="Times New Roman" w:hAnsi="Times New Roman" w:cs="Times New Roman"/>
          <w:color w:val="000000" w:themeColor="text1"/>
          <w:sz w:val="24"/>
          <w:szCs w:val="24"/>
        </w:rPr>
        <w:t>omandamise lubatavuse hindamisega samaaegselt. Lõikega on võetud üle CRD artikli 21a lõike 2 tei</w:t>
      </w:r>
      <w:r w:rsidR="6E845EAC" w:rsidRPr="00B92E7F">
        <w:rPr>
          <w:rFonts w:ascii="Times New Roman" w:eastAsia="Times New Roman" w:hAnsi="Times New Roman" w:cs="Times New Roman"/>
          <w:color w:val="000000" w:themeColor="text1"/>
          <w:sz w:val="24"/>
          <w:szCs w:val="24"/>
        </w:rPr>
        <w:t>se</w:t>
      </w:r>
      <w:r w:rsidR="6DB68299" w:rsidRPr="00B92E7F">
        <w:rPr>
          <w:rFonts w:ascii="Times New Roman" w:eastAsia="Times New Roman" w:hAnsi="Times New Roman" w:cs="Times New Roman"/>
          <w:color w:val="000000" w:themeColor="text1"/>
          <w:sz w:val="24"/>
          <w:szCs w:val="24"/>
        </w:rPr>
        <w:t xml:space="preserve"> alalõi</w:t>
      </w:r>
      <w:r w:rsidR="4C53B6D8" w:rsidRPr="00B92E7F">
        <w:rPr>
          <w:rFonts w:ascii="Times New Roman" w:eastAsia="Times New Roman" w:hAnsi="Times New Roman" w:cs="Times New Roman"/>
          <w:color w:val="000000" w:themeColor="text1"/>
          <w:sz w:val="24"/>
          <w:szCs w:val="24"/>
        </w:rPr>
        <w:t>ke esimene lause</w:t>
      </w:r>
      <w:r w:rsidR="6DB68299" w:rsidRPr="00B92E7F">
        <w:rPr>
          <w:rFonts w:ascii="Times New Roman" w:eastAsia="Times New Roman" w:hAnsi="Times New Roman" w:cs="Times New Roman"/>
          <w:color w:val="000000" w:themeColor="text1"/>
          <w:sz w:val="24"/>
          <w:szCs w:val="24"/>
        </w:rPr>
        <w:t xml:space="preserve">, kuid CRD </w:t>
      </w:r>
      <w:proofErr w:type="spellStart"/>
      <w:r w:rsidR="6DB68299" w:rsidRPr="00B92E7F">
        <w:rPr>
          <w:rFonts w:ascii="Times New Roman" w:eastAsia="Times New Roman" w:hAnsi="Times New Roman" w:cs="Times New Roman"/>
          <w:color w:val="000000" w:themeColor="text1"/>
          <w:sz w:val="24"/>
          <w:szCs w:val="24"/>
        </w:rPr>
        <w:t>VI-ga</w:t>
      </w:r>
      <w:proofErr w:type="spellEnd"/>
      <w:r w:rsidR="6DB68299" w:rsidRPr="00B92E7F">
        <w:rPr>
          <w:rFonts w:ascii="Times New Roman" w:eastAsia="Times New Roman" w:hAnsi="Times New Roman" w:cs="Times New Roman"/>
          <w:color w:val="000000" w:themeColor="text1"/>
          <w:sz w:val="24"/>
          <w:szCs w:val="24"/>
        </w:rPr>
        <w:t xml:space="preserve"> muudetakse vastavat </w:t>
      </w:r>
      <w:r w:rsidR="0698142F" w:rsidRPr="00B92E7F">
        <w:rPr>
          <w:rFonts w:ascii="Times New Roman" w:eastAsia="Times New Roman" w:hAnsi="Times New Roman" w:cs="Times New Roman"/>
          <w:color w:val="000000" w:themeColor="text1"/>
          <w:sz w:val="24"/>
          <w:szCs w:val="24"/>
        </w:rPr>
        <w:t>alalõiget</w:t>
      </w:r>
      <w:r w:rsidR="703F0274" w:rsidRPr="00B92E7F">
        <w:rPr>
          <w:rFonts w:ascii="Times New Roman" w:eastAsia="Times New Roman" w:hAnsi="Times New Roman" w:cs="Times New Roman"/>
          <w:color w:val="000000" w:themeColor="text1"/>
          <w:sz w:val="24"/>
          <w:szCs w:val="24"/>
        </w:rPr>
        <w:t>. Muudatuse tagajärjel peab pädev asutus koordineerima oma tegevust teiste asutustega lisaks olulise osaluse omandamise lubatavuse hindamisele ka olukorras, kus valdusettevõtja taotleb heakskiitmise nõudest vabastamist</w:t>
      </w:r>
      <w:r w:rsidR="592A037E" w:rsidRPr="00B92E7F">
        <w:rPr>
          <w:rFonts w:ascii="Times New Roman" w:eastAsia="Times New Roman" w:hAnsi="Times New Roman" w:cs="Times New Roman"/>
          <w:color w:val="000000" w:themeColor="text1"/>
          <w:sz w:val="24"/>
          <w:szCs w:val="24"/>
        </w:rPr>
        <w:t xml:space="preserve"> (vt § 13</w:t>
      </w:r>
      <w:r w:rsidR="592A037E" w:rsidRPr="00B92E7F">
        <w:rPr>
          <w:rFonts w:ascii="Times New Roman" w:eastAsia="Times New Roman" w:hAnsi="Times New Roman" w:cs="Times New Roman"/>
          <w:color w:val="000000" w:themeColor="text1"/>
          <w:sz w:val="24"/>
          <w:szCs w:val="24"/>
          <w:vertAlign w:val="superscript"/>
        </w:rPr>
        <w:t>7</w:t>
      </w:r>
      <w:r w:rsidR="592A037E" w:rsidRPr="00B92E7F">
        <w:rPr>
          <w:rFonts w:ascii="Times New Roman" w:eastAsia="Times New Roman" w:hAnsi="Times New Roman" w:cs="Times New Roman"/>
          <w:color w:val="000000" w:themeColor="text1"/>
          <w:sz w:val="24"/>
          <w:szCs w:val="24"/>
        </w:rPr>
        <w:t xml:space="preserve"> muutmise selgitusi). Direktiiviga kooskõla tagamiseks ning järelevalveasutuse kohustuste täpsustamiseks muudetakse paragrahvi lõiget 1 ning lisatakse sinna teine </w:t>
      </w:r>
      <w:r w:rsidR="596DC7EF" w:rsidRPr="00B92E7F">
        <w:rPr>
          <w:rFonts w:ascii="Times New Roman" w:eastAsia="Times New Roman" w:hAnsi="Times New Roman" w:cs="Times New Roman"/>
          <w:color w:val="000000" w:themeColor="text1"/>
          <w:sz w:val="24"/>
          <w:szCs w:val="24"/>
        </w:rPr>
        <w:t xml:space="preserve">olukord, mille esinemisel peab Finantsinspektsioon tegema teiste asutustega koostööd. </w:t>
      </w:r>
    </w:p>
    <w:p w14:paraId="59198465" w14:textId="7AA4F0A3" w:rsidR="27F083C7" w:rsidRPr="00B92E7F" w:rsidRDefault="27F083C7" w:rsidP="00B92E7F">
      <w:pPr>
        <w:spacing w:after="0" w:line="240" w:lineRule="auto"/>
        <w:jc w:val="both"/>
        <w:rPr>
          <w:rFonts w:ascii="Times New Roman" w:eastAsia="Times New Roman" w:hAnsi="Times New Roman" w:cs="Times New Roman"/>
          <w:b/>
          <w:color w:val="000000" w:themeColor="text1"/>
          <w:sz w:val="24"/>
          <w:szCs w:val="24"/>
        </w:rPr>
      </w:pPr>
    </w:p>
    <w:p w14:paraId="1B3A59F8" w14:textId="2F030D74" w:rsidR="61F5F9E5" w:rsidRPr="00B92E7F" w:rsidRDefault="73E72B7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2 muutmine. </w:t>
      </w:r>
      <w:r w:rsidR="2FC1FDF0" w:rsidRPr="00B92E7F">
        <w:rPr>
          <w:rFonts w:ascii="Times New Roman" w:eastAsia="Times New Roman" w:hAnsi="Times New Roman" w:cs="Times New Roman"/>
          <w:color w:val="000000" w:themeColor="text1"/>
          <w:sz w:val="24"/>
          <w:szCs w:val="24"/>
        </w:rPr>
        <w:t>Lõike 2 kohaselt peab Finantsinspektsioon peatama lõikes 1 sätestatud juhul KAS § 30</w:t>
      </w:r>
      <w:r w:rsidR="2FC1FDF0" w:rsidRPr="00B92E7F">
        <w:rPr>
          <w:rFonts w:ascii="Times New Roman" w:eastAsia="Times New Roman" w:hAnsi="Times New Roman" w:cs="Times New Roman"/>
          <w:color w:val="000000" w:themeColor="text1"/>
          <w:sz w:val="24"/>
          <w:szCs w:val="24"/>
          <w:vertAlign w:val="superscript"/>
        </w:rPr>
        <w:t>1</w:t>
      </w:r>
      <w:r w:rsidR="2FC1FDF0" w:rsidRPr="00B92E7F">
        <w:rPr>
          <w:rFonts w:ascii="Times New Roman" w:eastAsia="Times New Roman" w:hAnsi="Times New Roman" w:cs="Times New Roman"/>
          <w:color w:val="000000" w:themeColor="text1"/>
          <w:sz w:val="24"/>
          <w:szCs w:val="24"/>
        </w:rPr>
        <w:t xml:space="preserve"> lõikes 2 sätestatud tähtaja kulgemise vähemalt 20 tööpäevaks või kuni asjakohane menetlus on lõpule viidud. </w:t>
      </w:r>
      <w:r w:rsidR="2426130E" w:rsidRPr="00B92E7F">
        <w:rPr>
          <w:rFonts w:ascii="Times New Roman" w:eastAsia="Times New Roman" w:hAnsi="Times New Roman" w:cs="Times New Roman"/>
          <w:color w:val="000000" w:themeColor="text1"/>
          <w:sz w:val="24"/>
          <w:szCs w:val="24"/>
        </w:rPr>
        <w:t>Paragrahvi 30</w:t>
      </w:r>
      <w:r w:rsidR="2426130E" w:rsidRPr="00B92E7F">
        <w:rPr>
          <w:rFonts w:ascii="Times New Roman" w:eastAsia="Times New Roman" w:hAnsi="Times New Roman" w:cs="Times New Roman"/>
          <w:color w:val="000000" w:themeColor="text1"/>
          <w:sz w:val="24"/>
          <w:szCs w:val="24"/>
          <w:vertAlign w:val="superscript"/>
        </w:rPr>
        <w:t>1</w:t>
      </w:r>
      <w:r w:rsidR="2426130E" w:rsidRPr="00B92E7F">
        <w:rPr>
          <w:rFonts w:ascii="Times New Roman" w:eastAsia="Times New Roman" w:hAnsi="Times New Roman" w:cs="Times New Roman"/>
          <w:color w:val="000000" w:themeColor="text1"/>
          <w:sz w:val="24"/>
          <w:szCs w:val="24"/>
        </w:rPr>
        <w:t xml:space="preserve"> lõikes 2 sätestatud tähtaja pikkuseks on 50 tööpäeva, mille jooksul võib järelevalveasutus nõuda </w:t>
      </w:r>
      <w:r w:rsidR="271D6C2F" w:rsidRPr="00B92E7F">
        <w:rPr>
          <w:rFonts w:ascii="Times New Roman" w:eastAsia="Times New Roman" w:hAnsi="Times New Roman" w:cs="Times New Roman"/>
          <w:color w:val="000000" w:themeColor="text1"/>
          <w:sz w:val="24"/>
          <w:szCs w:val="24"/>
        </w:rPr>
        <w:t xml:space="preserve">andmeid ja dokumente, mis seonduvad olulise osaluse omandamise või suurendamise loa taotlemisega. </w:t>
      </w:r>
      <w:r w:rsidR="641157AF" w:rsidRPr="00B92E7F">
        <w:rPr>
          <w:rFonts w:ascii="Times New Roman" w:eastAsia="Times New Roman" w:hAnsi="Times New Roman" w:cs="Times New Roman"/>
          <w:color w:val="000000" w:themeColor="text1"/>
          <w:sz w:val="24"/>
          <w:szCs w:val="24"/>
        </w:rPr>
        <w:t xml:space="preserve">Lõikega 2 on võetud üle CRD artikli 21a lõike 2 teise alalõike teine lause. Tulenevalt </w:t>
      </w:r>
      <w:r w:rsidR="60E2073F" w:rsidRPr="00B92E7F">
        <w:rPr>
          <w:rFonts w:ascii="Times New Roman" w:eastAsia="Times New Roman" w:hAnsi="Times New Roman" w:cs="Times New Roman"/>
          <w:color w:val="000000" w:themeColor="text1"/>
          <w:sz w:val="24"/>
          <w:szCs w:val="24"/>
        </w:rPr>
        <w:t>CRD VI muudatusest, millega lisatakse artikkel 27a, mis reguleerib krediidiasutuse ja valdusettevõtjate osaluse omandamis</w:t>
      </w:r>
      <w:r w:rsidR="69815703" w:rsidRPr="00B92E7F">
        <w:rPr>
          <w:rFonts w:ascii="Times New Roman" w:eastAsia="Times New Roman" w:hAnsi="Times New Roman" w:cs="Times New Roman"/>
          <w:color w:val="000000" w:themeColor="text1"/>
          <w:sz w:val="24"/>
          <w:szCs w:val="24"/>
        </w:rPr>
        <w:t>e ja võõrandamise menetlust ja tähtaegu,</w:t>
      </w:r>
      <w:r w:rsidR="60E2073F" w:rsidRPr="00B92E7F">
        <w:rPr>
          <w:rFonts w:ascii="Times New Roman" w:eastAsia="Times New Roman" w:hAnsi="Times New Roman" w:cs="Times New Roman"/>
          <w:color w:val="000000" w:themeColor="text1"/>
          <w:sz w:val="24"/>
          <w:szCs w:val="24"/>
        </w:rPr>
        <w:t xml:space="preserve"> täiendatakse artikli 21a lõike 2 teise alalõike teist lauset viitega artikli 27a lõikele 6,</w:t>
      </w:r>
      <w:r w:rsidR="54E784E9" w:rsidRPr="00B92E7F">
        <w:rPr>
          <w:rFonts w:ascii="Times New Roman" w:eastAsia="Times New Roman" w:hAnsi="Times New Roman" w:cs="Times New Roman"/>
          <w:color w:val="000000" w:themeColor="text1"/>
          <w:sz w:val="24"/>
          <w:szCs w:val="24"/>
        </w:rPr>
        <w:t xml:space="preserve"> millele vastab KAS § 37</w:t>
      </w:r>
      <w:r w:rsidR="54E784E9" w:rsidRPr="00B92E7F">
        <w:rPr>
          <w:rFonts w:ascii="Times New Roman" w:eastAsia="Times New Roman" w:hAnsi="Times New Roman" w:cs="Times New Roman"/>
          <w:color w:val="000000" w:themeColor="text1"/>
          <w:sz w:val="24"/>
          <w:szCs w:val="24"/>
          <w:vertAlign w:val="superscript"/>
        </w:rPr>
        <w:t>3</w:t>
      </w:r>
      <w:r w:rsidR="54E784E9" w:rsidRPr="00B92E7F">
        <w:rPr>
          <w:rFonts w:ascii="Times New Roman" w:eastAsia="Times New Roman" w:hAnsi="Times New Roman" w:cs="Times New Roman"/>
          <w:color w:val="000000" w:themeColor="text1"/>
          <w:sz w:val="24"/>
          <w:szCs w:val="24"/>
        </w:rPr>
        <w:t xml:space="preserve"> lõige </w:t>
      </w:r>
      <w:r w:rsidR="2036D013" w:rsidRPr="00B92E7F">
        <w:rPr>
          <w:rFonts w:ascii="Times New Roman" w:eastAsia="Times New Roman" w:hAnsi="Times New Roman" w:cs="Times New Roman"/>
          <w:color w:val="000000" w:themeColor="text1"/>
          <w:sz w:val="24"/>
          <w:szCs w:val="24"/>
        </w:rPr>
        <w:t>2</w:t>
      </w:r>
      <w:r w:rsidR="54E784E9" w:rsidRPr="00B92E7F">
        <w:rPr>
          <w:rFonts w:ascii="Times New Roman" w:eastAsia="Times New Roman" w:hAnsi="Times New Roman" w:cs="Times New Roman"/>
          <w:color w:val="000000" w:themeColor="text1"/>
          <w:sz w:val="24"/>
          <w:szCs w:val="24"/>
        </w:rPr>
        <w:t xml:space="preserve"> (vt 3</w:t>
      </w:r>
      <w:r w:rsidR="54E784E9" w:rsidRPr="00B92E7F">
        <w:rPr>
          <w:rFonts w:ascii="Times New Roman" w:eastAsia="Times New Roman" w:hAnsi="Times New Roman" w:cs="Times New Roman"/>
          <w:color w:val="000000" w:themeColor="text1"/>
          <w:sz w:val="24"/>
          <w:szCs w:val="24"/>
          <w:vertAlign w:val="superscript"/>
        </w:rPr>
        <w:t>1</w:t>
      </w:r>
      <w:r w:rsidR="54E784E9" w:rsidRPr="00B92E7F">
        <w:rPr>
          <w:rFonts w:ascii="Times New Roman" w:eastAsia="Times New Roman" w:hAnsi="Times New Roman" w:cs="Times New Roman"/>
          <w:color w:val="000000" w:themeColor="text1"/>
          <w:sz w:val="24"/>
          <w:szCs w:val="24"/>
        </w:rPr>
        <w:t xml:space="preserve">. </w:t>
      </w:r>
      <w:r w:rsidR="4ABB396A" w:rsidRPr="00B92E7F">
        <w:rPr>
          <w:rFonts w:ascii="Times New Roman" w:eastAsia="Times New Roman" w:hAnsi="Times New Roman" w:cs="Times New Roman"/>
          <w:color w:val="000000" w:themeColor="text1"/>
          <w:sz w:val="24"/>
          <w:szCs w:val="24"/>
        </w:rPr>
        <w:t>p</w:t>
      </w:r>
      <w:r w:rsidR="54E784E9" w:rsidRPr="00B92E7F">
        <w:rPr>
          <w:rFonts w:ascii="Times New Roman" w:eastAsia="Times New Roman" w:hAnsi="Times New Roman" w:cs="Times New Roman"/>
          <w:color w:val="000000" w:themeColor="text1"/>
          <w:sz w:val="24"/>
          <w:szCs w:val="24"/>
        </w:rPr>
        <w:t>eatüki ja § 37</w:t>
      </w:r>
      <w:r w:rsidR="3638235B" w:rsidRPr="00B92E7F">
        <w:rPr>
          <w:rFonts w:ascii="Times New Roman" w:eastAsia="Times New Roman" w:hAnsi="Times New Roman" w:cs="Times New Roman"/>
          <w:color w:val="000000" w:themeColor="text1"/>
          <w:sz w:val="24"/>
          <w:szCs w:val="24"/>
          <w:vertAlign w:val="superscript"/>
        </w:rPr>
        <w:t>3</w:t>
      </w:r>
      <w:r w:rsidR="54E784E9" w:rsidRPr="00B92E7F">
        <w:rPr>
          <w:rFonts w:ascii="Times New Roman" w:eastAsia="Times New Roman" w:hAnsi="Times New Roman" w:cs="Times New Roman"/>
          <w:color w:val="000000" w:themeColor="text1"/>
          <w:sz w:val="24"/>
          <w:szCs w:val="24"/>
        </w:rPr>
        <w:t xml:space="preserve"> </w:t>
      </w:r>
      <w:r w:rsidR="2B90E8F0" w:rsidRPr="00B92E7F">
        <w:rPr>
          <w:rFonts w:ascii="Times New Roman" w:eastAsia="Times New Roman" w:hAnsi="Times New Roman" w:cs="Times New Roman"/>
          <w:color w:val="000000" w:themeColor="text1"/>
          <w:sz w:val="24"/>
          <w:szCs w:val="24"/>
        </w:rPr>
        <w:t xml:space="preserve">lõike 2 </w:t>
      </w:r>
      <w:r w:rsidR="54E784E9" w:rsidRPr="00B92E7F">
        <w:rPr>
          <w:rFonts w:ascii="Times New Roman" w:eastAsia="Times New Roman" w:hAnsi="Times New Roman" w:cs="Times New Roman"/>
          <w:color w:val="000000" w:themeColor="text1"/>
          <w:sz w:val="24"/>
          <w:szCs w:val="24"/>
        </w:rPr>
        <w:t xml:space="preserve">lisamise selgitusi). </w:t>
      </w:r>
      <w:r w:rsidR="301CB604" w:rsidRPr="00B92E7F">
        <w:rPr>
          <w:rFonts w:ascii="Times New Roman" w:eastAsia="Times New Roman" w:hAnsi="Times New Roman" w:cs="Times New Roman"/>
          <w:color w:val="000000" w:themeColor="text1"/>
          <w:sz w:val="24"/>
          <w:szCs w:val="24"/>
        </w:rPr>
        <w:t>Seetõttu lisatakse lõikesse 2 viide § 37</w:t>
      </w:r>
      <w:r w:rsidR="301CB604" w:rsidRPr="00B92E7F">
        <w:rPr>
          <w:rFonts w:ascii="Times New Roman" w:eastAsia="Times New Roman" w:hAnsi="Times New Roman" w:cs="Times New Roman"/>
          <w:color w:val="000000" w:themeColor="text1"/>
          <w:sz w:val="24"/>
          <w:szCs w:val="24"/>
          <w:vertAlign w:val="superscript"/>
        </w:rPr>
        <w:t>3</w:t>
      </w:r>
      <w:r w:rsidR="301CB604" w:rsidRPr="00B92E7F">
        <w:rPr>
          <w:rFonts w:ascii="Times New Roman" w:eastAsia="Times New Roman" w:hAnsi="Times New Roman" w:cs="Times New Roman"/>
          <w:color w:val="000000" w:themeColor="text1"/>
          <w:sz w:val="24"/>
          <w:szCs w:val="24"/>
        </w:rPr>
        <w:t xml:space="preserve"> lõikele </w:t>
      </w:r>
      <w:r w:rsidR="12623B96" w:rsidRPr="00B92E7F">
        <w:rPr>
          <w:rFonts w:ascii="Times New Roman" w:eastAsia="Times New Roman" w:hAnsi="Times New Roman" w:cs="Times New Roman"/>
          <w:color w:val="000000" w:themeColor="text1"/>
          <w:sz w:val="24"/>
          <w:szCs w:val="24"/>
        </w:rPr>
        <w:t>2</w:t>
      </w:r>
      <w:r w:rsidR="301CB604" w:rsidRPr="00B92E7F">
        <w:rPr>
          <w:rFonts w:ascii="Times New Roman" w:eastAsia="Times New Roman" w:hAnsi="Times New Roman" w:cs="Times New Roman"/>
          <w:color w:val="000000" w:themeColor="text1"/>
          <w:sz w:val="24"/>
          <w:szCs w:val="24"/>
        </w:rPr>
        <w:t xml:space="preserve"> ja </w:t>
      </w:r>
      <w:r w:rsidR="044143C2" w:rsidRPr="00B92E7F">
        <w:rPr>
          <w:rFonts w:ascii="Times New Roman" w:eastAsia="Times New Roman" w:hAnsi="Times New Roman" w:cs="Times New Roman"/>
          <w:color w:val="000000" w:themeColor="text1"/>
          <w:sz w:val="24"/>
          <w:szCs w:val="24"/>
        </w:rPr>
        <w:t xml:space="preserve">kohustatakse Finantsinspektsiooni peatama sättes viidatud tähtaeg (60 </w:t>
      </w:r>
      <w:r w:rsidR="0C5D2383" w:rsidRPr="00B92E7F">
        <w:rPr>
          <w:rFonts w:ascii="Times New Roman" w:eastAsia="Times New Roman" w:hAnsi="Times New Roman" w:cs="Times New Roman"/>
          <w:color w:val="000000" w:themeColor="text1"/>
          <w:sz w:val="24"/>
          <w:szCs w:val="24"/>
        </w:rPr>
        <w:t>töö</w:t>
      </w:r>
      <w:r w:rsidR="044143C2" w:rsidRPr="00B92E7F">
        <w:rPr>
          <w:rFonts w:ascii="Times New Roman" w:eastAsia="Times New Roman" w:hAnsi="Times New Roman" w:cs="Times New Roman"/>
          <w:color w:val="000000" w:themeColor="text1"/>
          <w:sz w:val="24"/>
          <w:szCs w:val="24"/>
        </w:rPr>
        <w:t>päeva) kuni 20 päevaks, kui paralleelselt valdusettevõtja heakskiitmisega peab järelevalveasutus otsustama ka sellise ettevõtja olulise osaluse o</w:t>
      </w:r>
      <w:r w:rsidR="44BE7C42" w:rsidRPr="00B92E7F">
        <w:rPr>
          <w:rFonts w:ascii="Times New Roman" w:eastAsia="Times New Roman" w:hAnsi="Times New Roman" w:cs="Times New Roman"/>
          <w:color w:val="000000" w:themeColor="text1"/>
          <w:sz w:val="24"/>
          <w:szCs w:val="24"/>
        </w:rPr>
        <w:t xml:space="preserve">mandamise või suurendamise või heakskiitmise kohustusest vabastamise. </w:t>
      </w:r>
    </w:p>
    <w:p w14:paraId="47323E52" w14:textId="70F748BE" w:rsidR="00AF6408" w:rsidRPr="00B92E7F" w:rsidRDefault="00AF6408" w:rsidP="00B92E7F">
      <w:pPr>
        <w:spacing w:after="0" w:line="240" w:lineRule="auto"/>
        <w:jc w:val="both"/>
        <w:rPr>
          <w:rFonts w:ascii="Times New Roman" w:hAnsi="Times New Roman" w:cs="Times New Roman"/>
          <w:b/>
          <w:bCs/>
          <w:sz w:val="24"/>
          <w:szCs w:val="24"/>
        </w:rPr>
      </w:pPr>
    </w:p>
    <w:p w14:paraId="2F23C03B" w14:textId="52D3E356" w:rsidR="00AF6408" w:rsidRPr="00B92E7F" w:rsidRDefault="00AF6408"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t>Paragrahv 13</w:t>
      </w:r>
      <w:r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13</w:t>
      </w:r>
      <w:r w:rsidRPr="00B92E7F">
        <w:rPr>
          <w:rFonts w:ascii="Times New Roman" w:hAnsi="Times New Roman" w:cs="Times New Roman"/>
          <w:sz w:val="24"/>
          <w:szCs w:val="24"/>
          <w:vertAlign w:val="superscript"/>
        </w:rPr>
        <w:t>6</w:t>
      </w:r>
      <w:r w:rsidRPr="00B92E7F">
        <w:rPr>
          <w:rFonts w:ascii="Times New Roman" w:hAnsi="Times New Roman" w:cs="Times New Roman"/>
          <w:sz w:val="24"/>
          <w:szCs w:val="24"/>
        </w:rPr>
        <w:t xml:space="preserve"> reguleerib finantsvaldusettevõtja ja </w:t>
      </w:r>
      <w:proofErr w:type="spellStart"/>
      <w:r w:rsidRPr="00B92E7F">
        <w:rPr>
          <w:rFonts w:ascii="Times New Roman" w:hAnsi="Times New Roman" w:cs="Times New Roman"/>
          <w:sz w:val="24"/>
          <w:szCs w:val="24"/>
        </w:rPr>
        <w:t>segafinantsvaldusettevõtja</w:t>
      </w:r>
      <w:proofErr w:type="spellEnd"/>
      <w:r w:rsidRPr="00B92E7F">
        <w:rPr>
          <w:rFonts w:ascii="Times New Roman" w:hAnsi="Times New Roman" w:cs="Times New Roman"/>
          <w:sz w:val="24"/>
          <w:szCs w:val="24"/>
        </w:rPr>
        <w:t xml:space="preserve"> tegevuse heakskiitmise otsuse tegemist.</w:t>
      </w:r>
    </w:p>
    <w:p w14:paraId="02A7AB56" w14:textId="752C30DC" w:rsidR="27F083C7" w:rsidRPr="00B92E7F" w:rsidRDefault="27F083C7" w:rsidP="00B92E7F">
      <w:pPr>
        <w:spacing w:after="0" w:line="240" w:lineRule="auto"/>
        <w:jc w:val="both"/>
        <w:rPr>
          <w:rFonts w:ascii="Times New Roman" w:hAnsi="Times New Roman" w:cs="Times New Roman"/>
          <w:sz w:val="24"/>
          <w:szCs w:val="24"/>
        </w:rPr>
      </w:pPr>
    </w:p>
    <w:p w14:paraId="2D581141" w14:textId="6055FE64" w:rsidR="625743C0" w:rsidRPr="00B92E7F" w:rsidRDefault="7CDAEA9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muutmine. </w:t>
      </w:r>
      <w:r w:rsidR="3C06FE93" w:rsidRPr="00B92E7F">
        <w:rPr>
          <w:rFonts w:ascii="Times New Roman" w:hAnsi="Times New Roman" w:cs="Times New Roman"/>
          <w:sz w:val="24"/>
          <w:szCs w:val="24"/>
        </w:rPr>
        <w:t>Lõike 4 kohaselt teeb Finantsinspektsioon valdusettevõtjale heakskiidu andmise või sellest keeldumise kohta nelja kuu jooksul kõigi vajalike nõuetekohaste dokumentide ja andmete saamisest arvates, kuid mitte hiljem kui kuus kuud pärast heakskiitmise taotlu</w:t>
      </w:r>
      <w:r w:rsidR="641C3ACD" w:rsidRPr="00B92E7F">
        <w:rPr>
          <w:rFonts w:ascii="Times New Roman" w:hAnsi="Times New Roman" w:cs="Times New Roman"/>
          <w:sz w:val="24"/>
          <w:szCs w:val="24"/>
        </w:rPr>
        <w:t xml:space="preserve">se saamist. Lõikega 4 on võetud üle CRD artikli 21a lõike 10 esimene alalõige, mida muudetakse </w:t>
      </w:r>
      <w:r w:rsidR="0B102019" w:rsidRPr="00B92E7F">
        <w:rPr>
          <w:rFonts w:ascii="Times New Roman" w:hAnsi="Times New Roman" w:cs="Times New Roman"/>
          <w:sz w:val="24"/>
          <w:szCs w:val="24"/>
        </w:rPr>
        <w:t xml:space="preserve">CRD </w:t>
      </w:r>
      <w:proofErr w:type="spellStart"/>
      <w:r w:rsidR="0B102019" w:rsidRPr="00B92E7F">
        <w:rPr>
          <w:rFonts w:ascii="Times New Roman" w:hAnsi="Times New Roman" w:cs="Times New Roman"/>
          <w:sz w:val="24"/>
          <w:szCs w:val="24"/>
        </w:rPr>
        <w:t>VI-ga</w:t>
      </w:r>
      <w:proofErr w:type="spellEnd"/>
      <w:r w:rsidR="0B102019" w:rsidRPr="00B92E7F">
        <w:rPr>
          <w:rFonts w:ascii="Times New Roman" w:hAnsi="Times New Roman" w:cs="Times New Roman"/>
          <w:sz w:val="24"/>
          <w:szCs w:val="24"/>
        </w:rPr>
        <w:t xml:space="preserve"> ning kohustatakse järelevalveasutust samu tähtaegu järgima ka valdusettevõtja vabastamise</w:t>
      </w:r>
      <w:r w:rsidR="5CB41E64" w:rsidRPr="00B92E7F">
        <w:rPr>
          <w:rFonts w:ascii="Times New Roman" w:hAnsi="Times New Roman" w:cs="Times New Roman"/>
          <w:sz w:val="24"/>
          <w:szCs w:val="24"/>
        </w:rPr>
        <w:t>l</w:t>
      </w:r>
      <w:r w:rsidR="0B102019" w:rsidRPr="00B92E7F">
        <w:rPr>
          <w:rFonts w:ascii="Times New Roman" w:hAnsi="Times New Roman" w:cs="Times New Roman"/>
          <w:sz w:val="24"/>
          <w:szCs w:val="24"/>
        </w:rPr>
        <w:t xml:space="preserve"> heakskiitmise kohustusest</w:t>
      </w:r>
      <w:r w:rsidR="7B5CA49F" w:rsidRPr="00B92E7F">
        <w:rPr>
          <w:rFonts w:ascii="Times New Roman" w:hAnsi="Times New Roman" w:cs="Times New Roman"/>
          <w:sz w:val="24"/>
          <w:szCs w:val="24"/>
        </w:rPr>
        <w:t xml:space="preserve"> (vt § 13</w:t>
      </w:r>
      <w:r w:rsidR="7B5CA49F" w:rsidRPr="00B92E7F">
        <w:rPr>
          <w:rFonts w:ascii="Times New Roman" w:hAnsi="Times New Roman" w:cs="Times New Roman"/>
          <w:sz w:val="24"/>
          <w:szCs w:val="24"/>
          <w:vertAlign w:val="superscript"/>
        </w:rPr>
        <w:t>7</w:t>
      </w:r>
      <w:r w:rsidR="7B5CA49F" w:rsidRPr="00B92E7F">
        <w:rPr>
          <w:rFonts w:ascii="Times New Roman" w:hAnsi="Times New Roman" w:cs="Times New Roman"/>
          <w:sz w:val="24"/>
          <w:szCs w:val="24"/>
        </w:rPr>
        <w:t xml:space="preserve"> muutmise selgitusi). </w:t>
      </w:r>
      <w:r w:rsidR="5AB7649A" w:rsidRPr="00B92E7F">
        <w:rPr>
          <w:rFonts w:ascii="Times New Roman" w:hAnsi="Times New Roman" w:cs="Times New Roman"/>
          <w:sz w:val="24"/>
          <w:szCs w:val="24"/>
        </w:rPr>
        <w:t>Direktiivile sarnane</w:t>
      </w:r>
      <w:r w:rsidR="7B5CA49F" w:rsidRPr="00B92E7F">
        <w:rPr>
          <w:rFonts w:ascii="Times New Roman" w:hAnsi="Times New Roman" w:cs="Times New Roman"/>
          <w:sz w:val="24"/>
          <w:szCs w:val="24"/>
        </w:rPr>
        <w:t xml:space="preserve"> muudatus tehakse ka lõikes 4. </w:t>
      </w:r>
    </w:p>
    <w:p w14:paraId="36CAF4AF" w14:textId="77777777" w:rsidR="00AF6408" w:rsidRPr="00B92E7F" w:rsidRDefault="00AF6408" w:rsidP="00B92E7F">
      <w:pPr>
        <w:spacing w:after="0" w:line="240" w:lineRule="auto"/>
        <w:jc w:val="both"/>
        <w:rPr>
          <w:rFonts w:ascii="Times New Roman" w:hAnsi="Times New Roman" w:cs="Times New Roman"/>
          <w:sz w:val="24"/>
          <w:szCs w:val="24"/>
        </w:rPr>
      </w:pPr>
    </w:p>
    <w:p w14:paraId="5453BBA8" w14:textId="7977FEFE" w:rsidR="00AF6408" w:rsidRPr="00B92E7F" w:rsidRDefault="00AF640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 xml:space="preserve">Paragrahvi täiendamine lõigetega </w:t>
      </w:r>
      <w:r w:rsidR="5B44E17F" w:rsidRPr="00B92E7F">
        <w:rPr>
          <w:rFonts w:ascii="Times New Roman" w:hAnsi="Times New Roman" w:cs="Times New Roman"/>
          <w:b/>
          <w:bCs/>
          <w:sz w:val="24"/>
          <w:szCs w:val="24"/>
        </w:rPr>
        <w:t>6</w:t>
      </w:r>
      <w:r w:rsidRPr="00B92E7F">
        <w:rPr>
          <w:rFonts w:ascii="Times New Roman" w:hAnsi="Times New Roman" w:cs="Times New Roman"/>
          <w:b/>
          <w:bCs/>
          <w:sz w:val="24"/>
          <w:szCs w:val="24"/>
        </w:rPr>
        <w:t xml:space="preserve"> ja </w:t>
      </w:r>
      <w:r w:rsidR="341CCF41" w:rsidRPr="00B92E7F">
        <w:rPr>
          <w:rFonts w:ascii="Times New Roman" w:hAnsi="Times New Roman" w:cs="Times New Roman"/>
          <w:b/>
          <w:bCs/>
          <w:sz w:val="24"/>
          <w:szCs w:val="24"/>
        </w:rPr>
        <w:t>7</w:t>
      </w:r>
      <w:r w:rsidRPr="00B92E7F">
        <w:rPr>
          <w:rFonts w:ascii="Times New Roman" w:hAnsi="Times New Roman" w:cs="Times New Roman"/>
          <w:b/>
          <w:bCs/>
          <w:sz w:val="24"/>
          <w:szCs w:val="24"/>
        </w:rPr>
        <w:t>.</w:t>
      </w:r>
      <w:r w:rsidR="704E6399" w:rsidRPr="00B92E7F">
        <w:rPr>
          <w:rFonts w:ascii="Times New Roman" w:hAnsi="Times New Roman" w:cs="Times New Roman"/>
          <w:b/>
          <w:bCs/>
          <w:sz w:val="24"/>
          <w:szCs w:val="24"/>
        </w:rPr>
        <w:t xml:space="preserve"> </w:t>
      </w:r>
      <w:r w:rsidR="704E6399" w:rsidRPr="00B92E7F">
        <w:rPr>
          <w:rFonts w:ascii="Times New Roman" w:hAnsi="Times New Roman" w:cs="Times New Roman"/>
          <w:sz w:val="24"/>
          <w:szCs w:val="24"/>
        </w:rPr>
        <w:t xml:space="preserve">Uute lõigete lisamine on seotud </w:t>
      </w:r>
      <w:r w:rsidR="4C0CDC77" w:rsidRPr="00B92E7F">
        <w:rPr>
          <w:rFonts w:ascii="Times New Roman" w:hAnsi="Times New Roman" w:cs="Times New Roman"/>
          <w:sz w:val="24"/>
          <w:szCs w:val="24"/>
        </w:rPr>
        <w:t>KAS</w:t>
      </w:r>
      <w:r w:rsidR="704E6399" w:rsidRPr="00B92E7F">
        <w:rPr>
          <w:rFonts w:ascii="Times New Roman" w:hAnsi="Times New Roman" w:cs="Times New Roman"/>
          <w:sz w:val="24"/>
          <w:szCs w:val="24"/>
        </w:rPr>
        <w:t xml:space="preserve"> 6. peatüki muutmisega</w:t>
      </w:r>
      <w:r w:rsidR="339B649A" w:rsidRPr="00B92E7F">
        <w:rPr>
          <w:rFonts w:ascii="Times New Roman" w:hAnsi="Times New Roman" w:cs="Times New Roman"/>
          <w:sz w:val="24"/>
          <w:szCs w:val="24"/>
        </w:rPr>
        <w:t xml:space="preserve"> tulenevalt</w:t>
      </w:r>
      <w:r w:rsidR="704E6399" w:rsidRPr="00B92E7F">
        <w:rPr>
          <w:rFonts w:ascii="Times New Roman" w:hAnsi="Times New Roman" w:cs="Times New Roman"/>
          <w:sz w:val="24"/>
          <w:szCs w:val="24"/>
        </w:rPr>
        <w:t xml:space="preserve"> CRD VI </w:t>
      </w:r>
      <w:r w:rsidR="339B649A" w:rsidRPr="00B92E7F">
        <w:rPr>
          <w:rFonts w:ascii="Times New Roman" w:hAnsi="Times New Roman" w:cs="Times New Roman"/>
          <w:sz w:val="24"/>
          <w:szCs w:val="24"/>
        </w:rPr>
        <w:t>artiklitest 27f</w:t>
      </w:r>
      <w:r w:rsidR="339B649A" w:rsidRPr="00B92E7F">
        <w:rPr>
          <w:rFonts w:ascii="Times New Roman" w:eastAsia="Times New Roman" w:hAnsi="Times New Roman" w:cs="Times New Roman"/>
          <w:color w:val="000000" w:themeColor="text1"/>
          <w:sz w:val="24"/>
          <w:szCs w:val="24"/>
        </w:rPr>
        <w:t>–27k</w:t>
      </w:r>
      <w:r w:rsidR="339EB421" w:rsidRPr="00B92E7F">
        <w:rPr>
          <w:rFonts w:ascii="Times New Roman" w:eastAsia="Times New Roman" w:hAnsi="Times New Roman" w:cs="Times New Roman"/>
          <w:color w:val="000000" w:themeColor="text1"/>
          <w:sz w:val="24"/>
          <w:szCs w:val="24"/>
        </w:rPr>
        <w:t xml:space="preserve"> (vt 6. peatüki muutmise selgitusi). Nimelt </w:t>
      </w:r>
      <w:r w:rsidR="339EB421" w:rsidRPr="00B92E7F">
        <w:rPr>
          <w:rFonts w:ascii="Times New Roman" w:eastAsia="Times New Roman" w:hAnsi="Times New Roman" w:cs="Times New Roman"/>
          <w:color w:val="000000" w:themeColor="text1"/>
          <w:sz w:val="24"/>
          <w:szCs w:val="24"/>
        </w:rPr>
        <w:lastRenderedPageBreak/>
        <w:t xml:space="preserve">kohaldab direktiiv ühinemise, jagunemise </w:t>
      </w:r>
      <w:r w:rsidR="07D2A8FB" w:rsidRPr="00B92E7F">
        <w:rPr>
          <w:rFonts w:ascii="Times New Roman" w:eastAsia="Times New Roman" w:hAnsi="Times New Roman" w:cs="Times New Roman"/>
          <w:color w:val="000000" w:themeColor="text1"/>
          <w:sz w:val="24"/>
          <w:szCs w:val="24"/>
        </w:rPr>
        <w:t xml:space="preserve">ning oluliste varade ja kohustuste ülekandmise artikleid võrdselt krediidiasutustele, finantsvaldusettevõtjatele ja </w:t>
      </w:r>
      <w:proofErr w:type="spellStart"/>
      <w:r w:rsidR="07D2A8FB" w:rsidRPr="00B92E7F">
        <w:rPr>
          <w:rFonts w:ascii="Times New Roman" w:eastAsia="Times New Roman" w:hAnsi="Times New Roman" w:cs="Times New Roman"/>
          <w:color w:val="000000" w:themeColor="text1"/>
          <w:sz w:val="24"/>
          <w:szCs w:val="24"/>
        </w:rPr>
        <w:t>segafinantsvaldusettevõtjatele</w:t>
      </w:r>
      <w:proofErr w:type="spellEnd"/>
      <w:r w:rsidR="07D2A8FB" w:rsidRPr="00B92E7F">
        <w:rPr>
          <w:rFonts w:ascii="Times New Roman" w:eastAsia="Times New Roman" w:hAnsi="Times New Roman" w:cs="Times New Roman"/>
          <w:color w:val="000000" w:themeColor="text1"/>
          <w:sz w:val="24"/>
          <w:szCs w:val="24"/>
        </w:rPr>
        <w:t xml:space="preserve">, kuid </w:t>
      </w:r>
      <w:proofErr w:type="spellStart"/>
      <w:r w:rsidR="07D2A8FB" w:rsidRPr="00B92E7F">
        <w:rPr>
          <w:rFonts w:ascii="Times New Roman" w:eastAsia="Times New Roman" w:hAnsi="Times New Roman" w:cs="Times New Roman"/>
          <w:color w:val="000000" w:themeColor="text1"/>
          <w:sz w:val="24"/>
          <w:szCs w:val="24"/>
        </w:rPr>
        <w:t>KAS-i</w:t>
      </w:r>
      <w:proofErr w:type="spellEnd"/>
      <w:r w:rsidR="07D2A8FB" w:rsidRPr="00B92E7F">
        <w:rPr>
          <w:rFonts w:ascii="Times New Roman" w:eastAsia="Times New Roman" w:hAnsi="Times New Roman" w:cs="Times New Roman"/>
          <w:color w:val="000000" w:themeColor="text1"/>
          <w:sz w:val="24"/>
          <w:szCs w:val="24"/>
        </w:rPr>
        <w:t xml:space="preserve"> 6. peatükk reguleerib samu tegevusi krediidiasutuste keskselt. Tegemist on </w:t>
      </w:r>
      <w:proofErr w:type="spellStart"/>
      <w:r w:rsidR="07D2A8FB" w:rsidRPr="00B92E7F">
        <w:rPr>
          <w:rFonts w:ascii="Times New Roman" w:eastAsia="Times New Roman" w:hAnsi="Times New Roman" w:cs="Times New Roman"/>
          <w:color w:val="000000" w:themeColor="text1"/>
          <w:sz w:val="24"/>
          <w:szCs w:val="24"/>
        </w:rPr>
        <w:t>KAS-i</w:t>
      </w:r>
      <w:proofErr w:type="spellEnd"/>
      <w:r w:rsidR="07D2A8FB" w:rsidRPr="00B92E7F">
        <w:rPr>
          <w:rFonts w:ascii="Times New Roman" w:eastAsia="Times New Roman" w:hAnsi="Times New Roman" w:cs="Times New Roman"/>
          <w:color w:val="000000" w:themeColor="text1"/>
          <w:sz w:val="24"/>
          <w:szCs w:val="24"/>
        </w:rPr>
        <w:t xml:space="preserve"> </w:t>
      </w:r>
      <w:proofErr w:type="spellStart"/>
      <w:r w:rsidR="07D2A8FB" w:rsidRPr="00B92E7F">
        <w:rPr>
          <w:rFonts w:ascii="Times New Roman" w:eastAsia="Times New Roman" w:hAnsi="Times New Roman" w:cs="Times New Roman"/>
          <w:color w:val="000000" w:themeColor="text1"/>
          <w:sz w:val="24"/>
          <w:szCs w:val="24"/>
        </w:rPr>
        <w:t>ülesehtituse</w:t>
      </w:r>
      <w:proofErr w:type="spellEnd"/>
      <w:r w:rsidR="07D2A8FB" w:rsidRPr="00B92E7F">
        <w:rPr>
          <w:rFonts w:ascii="Times New Roman" w:eastAsia="Times New Roman" w:hAnsi="Times New Roman" w:cs="Times New Roman"/>
          <w:color w:val="000000" w:themeColor="text1"/>
          <w:sz w:val="24"/>
          <w:szCs w:val="24"/>
        </w:rPr>
        <w:t xml:space="preserve"> loogikaga, mille kohaselt on seaduse põh</w:t>
      </w:r>
      <w:r w:rsidR="069F0738" w:rsidRPr="00B92E7F">
        <w:rPr>
          <w:rFonts w:ascii="Times New Roman" w:eastAsia="Times New Roman" w:hAnsi="Times New Roman" w:cs="Times New Roman"/>
          <w:color w:val="000000" w:themeColor="text1"/>
          <w:sz w:val="24"/>
          <w:szCs w:val="24"/>
        </w:rPr>
        <w:t xml:space="preserve">isubjektideks krediidiasutused ning kui mõni säte kohaldub ka investeerimisühingutele või valdusettevõtjatele, siis ei hõlmata teda otseselt </w:t>
      </w:r>
      <w:r w:rsidR="7DBAFD40" w:rsidRPr="00B92E7F">
        <w:rPr>
          <w:rFonts w:ascii="Times New Roman" w:eastAsia="Times New Roman" w:hAnsi="Times New Roman" w:cs="Times New Roman"/>
          <w:color w:val="000000" w:themeColor="text1"/>
          <w:sz w:val="24"/>
          <w:szCs w:val="24"/>
        </w:rPr>
        <w:t xml:space="preserve">vastava sätte </w:t>
      </w:r>
      <w:r w:rsidR="069F0738" w:rsidRPr="00B92E7F">
        <w:rPr>
          <w:rFonts w:ascii="Times New Roman" w:eastAsia="Times New Roman" w:hAnsi="Times New Roman" w:cs="Times New Roman"/>
          <w:color w:val="000000" w:themeColor="text1"/>
          <w:sz w:val="24"/>
          <w:szCs w:val="24"/>
        </w:rPr>
        <w:t xml:space="preserve">subjektide ringi, </w:t>
      </w:r>
      <w:r w:rsidR="15771D5B" w:rsidRPr="00B92E7F">
        <w:rPr>
          <w:rFonts w:ascii="Times New Roman" w:eastAsia="Times New Roman" w:hAnsi="Times New Roman" w:cs="Times New Roman"/>
          <w:color w:val="000000" w:themeColor="text1"/>
          <w:sz w:val="24"/>
          <w:szCs w:val="24"/>
        </w:rPr>
        <w:t>kuid tehakse viide tema suhtes kohalduvale sättele.</w:t>
      </w:r>
      <w:r w:rsidR="3E5B37AC" w:rsidRPr="00B92E7F">
        <w:rPr>
          <w:rFonts w:ascii="Times New Roman" w:eastAsia="Times New Roman" w:hAnsi="Times New Roman" w:cs="Times New Roman"/>
          <w:color w:val="000000" w:themeColor="text1"/>
          <w:sz w:val="24"/>
          <w:szCs w:val="24"/>
        </w:rPr>
        <w:t xml:space="preserve"> </w:t>
      </w:r>
    </w:p>
    <w:p w14:paraId="49F78660" w14:textId="3C6AD244"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2D1409E1" w14:textId="7B836994" w:rsidR="00AF6408" w:rsidRPr="00B92E7F" w:rsidRDefault="0945CE9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Lõikega 6 </w:t>
      </w:r>
      <w:r w:rsidRPr="00B92E7F">
        <w:rPr>
          <w:rFonts w:ascii="Times New Roman" w:eastAsia="Times New Roman" w:hAnsi="Times New Roman" w:cs="Times New Roman"/>
          <w:color w:val="000000" w:themeColor="text1"/>
          <w:sz w:val="24"/>
          <w:szCs w:val="24"/>
        </w:rPr>
        <w:t xml:space="preserve">sätestatakse 6. peatüki 1. jaos sätestatud ühinemise ja jagunemise sätete kohaldamine valdusettevõtjatele. Samasisuline on ka </w:t>
      </w:r>
      <w:r w:rsidRPr="00B92E7F">
        <w:rPr>
          <w:rFonts w:ascii="Times New Roman" w:eastAsia="Times New Roman" w:hAnsi="Times New Roman" w:cs="Times New Roman"/>
          <w:b/>
          <w:bCs/>
          <w:color w:val="000000" w:themeColor="text1"/>
          <w:sz w:val="24"/>
          <w:szCs w:val="24"/>
        </w:rPr>
        <w:t xml:space="preserve">lõike 7 </w:t>
      </w:r>
      <w:r w:rsidRPr="00B92E7F">
        <w:rPr>
          <w:rFonts w:ascii="Times New Roman" w:eastAsia="Times New Roman" w:hAnsi="Times New Roman" w:cs="Times New Roman"/>
          <w:color w:val="000000" w:themeColor="text1"/>
          <w:sz w:val="24"/>
          <w:szCs w:val="24"/>
        </w:rPr>
        <w:t xml:space="preserve">esimene lause, </w:t>
      </w:r>
      <w:r w:rsidR="0C8A2274" w:rsidRPr="00B92E7F">
        <w:rPr>
          <w:rFonts w:ascii="Times New Roman" w:eastAsia="Times New Roman" w:hAnsi="Times New Roman" w:cs="Times New Roman"/>
          <w:color w:val="000000" w:themeColor="text1"/>
          <w:sz w:val="24"/>
          <w:szCs w:val="24"/>
        </w:rPr>
        <w:t>mis viitab oluliste varade ja kohustuste ülekandmise puhul 6. peatüki 2. jaole. Lõike teise lausega võetakse üle CRD VI artikli 27f lõike 2 teine alalõige ja sätestatakse, et § 70</w:t>
      </w:r>
      <w:r w:rsidR="0C8A2274" w:rsidRPr="00B92E7F">
        <w:rPr>
          <w:rFonts w:ascii="Times New Roman" w:eastAsia="Times New Roman" w:hAnsi="Times New Roman" w:cs="Times New Roman"/>
          <w:color w:val="000000" w:themeColor="text1"/>
          <w:sz w:val="24"/>
          <w:szCs w:val="24"/>
          <w:vertAlign w:val="superscript"/>
        </w:rPr>
        <w:t>6</w:t>
      </w:r>
      <w:r w:rsidR="0C8A2274" w:rsidRPr="00B92E7F">
        <w:rPr>
          <w:rFonts w:ascii="Times New Roman" w:eastAsia="Times New Roman" w:hAnsi="Times New Roman" w:cs="Times New Roman"/>
          <w:color w:val="000000" w:themeColor="text1"/>
          <w:sz w:val="24"/>
          <w:szCs w:val="24"/>
        </w:rPr>
        <w:t xml:space="preserve"> lõike 2 kohaldamisel rakendatakse sama</w:t>
      </w:r>
      <w:r w:rsidR="020DFEB6" w:rsidRPr="00B92E7F">
        <w:rPr>
          <w:rFonts w:ascii="Times New Roman" w:eastAsia="Times New Roman" w:hAnsi="Times New Roman" w:cs="Times New Roman"/>
          <w:color w:val="000000" w:themeColor="text1"/>
          <w:sz w:val="24"/>
          <w:szCs w:val="24"/>
        </w:rPr>
        <w:t xml:space="preserve"> paragrahvi lõikes 1 osutatud emaettevõtjana tegutseva valdusettevõtja suhtes protsendimäärasid </w:t>
      </w:r>
      <w:r w:rsidR="7F81AF91" w:rsidRPr="00B92E7F">
        <w:rPr>
          <w:rFonts w:ascii="Times New Roman" w:eastAsia="Times New Roman" w:hAnsi="Times New Roman" w:cs="Times New Roman"/>
          <w:color w:val="000000" w:themeColor="text1"/>
          <w:sz w:val="24"/>
          <w:szCs w:val="24"/>
        </w:rPr>
        <w:t>vastavalt konsolideeritud näitajatele</w:t>
      </w:r>
      <w:r w:rsidR="020DFEB6" w:rsidRPr="00B92E7F">
        <w:rPr>
          <w:rFonts w:ascii="Times New Roman" w:eastAsia="Times New Roman" w:hAnsi="Times New Roman" w:cs="Times New Roman"/>
          <w:color w:val="000000" w:themeColor="text1"/>
          <w:sz w:val="24"/>
          <w:szCs w:val="24"/>
        </w:rPr>
        <w:t xml:space="preserve">. </w:t>
      </w:r>
      <w:r w:rsidR="155BCFF6" w:rsidRPr="00B92E7F">
        <w:rPr>
          <w:rFonts w:ascii="Times New Roman" w:eastAsia="Times New Roman" w:hAnsi="Times New Roman" w:cs="Times New Roman"/>
          <w:color w:val="000000" w:themeColor="text1"/>
          <w:sz w:val="24"/>
          <w:szCs w:val="24"/>
        </w:rPr>
        <w:t xml:space="preserve">Eelmainitud protsendimäärade suurusest sõltub see, kas varade ja kohustuste ülekandmise maht on piisavalt suur, et sellest Finantsinspektsiooni teavitada. </w:t>
      </w:r>
    </w:p>
    <w:p w14:paraId="7BC06037" w14:textId="63729918" w:rsidR="001A7361" w:rsidRPr="00B92E7F" w:rsidRDefault="00AF640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p>
    <w:p w14:paraId="1DD6A910" w14:textId="08155FE0" w:rsidR="001A7361" w:rsidRPr="00B92E7F" w:rsidRDefault="2B8E6D1E"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13</w:t>
      </w:r>
      <w:r w:rsidRPr="00B92E7F">
        <w:rPr>
          <w:rFonts w:ascii="Times New Roman" w:eastAsia="Times New Roman" w:hAnsi="Times New Roman" w:cs="Times New Roman"/>
          <w:b/>
          <w:bCs/>
          <w:color w:val="000000" w:themeColor="text1"/>
          <w:sz w:val="24"/>
          <w:szCs w:val="24"/>
          <w:vertAlign w:val="superscript"/>
        </w:rPr>
        <w:t>7</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13</w:t>
      </w:r>
      <w:r w:rsidRPr="00B92E7F">
        <w:rPr>
          <w:rFonts w:ascii="Times New Roman" w:eastAsia="Times New Roman" w:hAnsi="Times New Roman" w:cs="Times New Roman"/>
          <w:color w:val="000000" w:themeColor="text1"/>
          <w:sz w:val="24"/>
          <w:szCs w:val="24"/>
          <w:vertAlign w:val="superscript"/>
        </w:rPr>
        <w:t>7</w:t>
      </w:r>
      <w:r w:rsidRPr="00B92E7F">
        <w:rPr>
          <w:rFonts w:ascii="Times New Roman" w:eastAsia="Times New Roman" w:hAnsi="Times New Roman" w:cs="Times New Roman"/>
          <w:color w:val="000000" w:themeColor="text1"/>
          <w:sz w:val="24"/>
          <w:szCs w:val="24"/>
        </w:rPr>
        <w:t xml:space="preserve"> sätestab </w:t>
      </w:r>
      <w:r w:rsidR="6B1E545B" w:rsidRPr="00B92E7F">
        <w:rPr>
          <w:rFonts w:ascii="Times New Roman" w:eastAsia="Times New Roman" w:hAnsi="Times New Roman" w:cs="Times New Roman"/>
          <w:color w:val="000000" w:themeColor="text1"/>
          <w:sz w:val="24"/>
          <w:szCs w:val="24"/>
        </w:rPr>
        <w:t xml:space="preserve">finantsvaldusettevõtja ja </w:t>
      </w:r>
      <w:proofErr w:type="spellStart"/>
      <w:r w:rsidR="6B1E545B" w:rsidRPr="00B92E7F">
        <w:rPr>
          <w:rFonts w:ascii="Times New Roman" w:eastAsia="Times New Roman" w:hAnsi="Times New Roman" w:cs="Times New Roman"/>
          <w:color w:val="000000" w:themeColor="text1"/>
          <w:sz w:val="24"/>
          <w:szCs w:val="24"/>
        </w:rPr>
        <w:t>segafinantsvaldusettevõtja</w:t>
      </w:r>
      <w:proofErr w:type="spellEnd"/>
      <w:r w:rsidR="6B1E545B" w:rsidRPr="00B92E7F">
        <w:rPr>
          <w:rFonts w:ascii="Times New Roman" w:eastAsia="Times New Roman" w:hAnsi="Times New Roman" w:cs="Times New Roman"/>
          <w:color w:val="000000" w:themeColor="text1"/>
          <w:sz w:val="24"/>
          <w:szCs w:val="24"/>
        </w:rPr>
        <w:t xml:space="preserve"> heakskiitmise nõude erisused.</w:t>
      </w:r>
    </w:p>
    <w:p w14:paraId="329BDECF" w14:textId="3C3C0DC4"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1E076EC5" w14:textId="7B1AE590" w:rsidR="001A7361" w:rsidRPr="00B92E7F" w:rsidRDefault="1E2C77E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sissejuhatava lauseosa muutmine. </w:t>
      </w:r>
      <w:r w:rsidR="6F084496" w:rsidRPr="00B92E7F">
        <w:rPr>
          <w:rFonts w:ascii="Times New Roman" w:eastAsia="Times New Roman" w:hAnsi="Times New Roman" w:cs="Times New Roman"/>
          <w:color w:val="000000" w:themeColor="text1"/>
          <w:sz w:val="24"/>
          <w:szCs w:val="24"/>
        </w:rPr>
        <w:t>Lõike 1 sissejuh</w:t>
      </w:r>
      <w:r w:rsidR="3D1450D7" w:rsidRPr="00B92E7F">
        <w:rPr>
          <w:rFonts w:ascii="Times New Roman" w:eastAsia="Times New Roman" w:hAnsi="Times New Roman" w:cs="Times New Roman"/>
          <w:color w:val="000000" w:themeColor="text1"/>
          <w:sz w:val="24"/>
          <w:szCs w:val="24"/>
        </w:rPr>
        <w:t>atava lauseosa kohaselt ei kohaldata valdusettevõtja tegutsemisele §-s 13</w:t>
      </w:r>
      <w:r w:rsidR="3D1450D7" w:rsidRPr="00B92E7F">
        <w:rPr>
          <w:rFonts w:ascii="Times New Roman" w:eastAsia="Times New Roman" w:hAnsi="Times New Roman" w:cs="Times New Roman"/>
          <w:color w:val="000000" w:themeColor="text1"/>
          <w:sz w:val="24"/>
          <w:szCs w:val="24"/>
          <w:vertAlign w:val="superscript"/>
        </w:rPr>
        <w:t>4</w:t>
      </w:r>
      <w:r w:rsidR="3D1450D7" w:rsidRPr="00B92E7F">
        <w:rPr>
          <w:rFonts w:ascii="Times New Roman" w:eastAsia="Times New Roman" w:hAnsi="Times New Roman" w:cs="Times New Roman"/>
          <w:color w:val="000000" w:themeColor="text1"/>
          <w:sz w:val="24"/>
          <w:szCs w:val="24"/>
        </w:rPr>
        <w:t xml:space="preserve"> sätestatud heakskiitmise kohustust, kui on täidetud kõik lauseosale järgnevas loetelus nimetatud tingimused. </w:t>
      </w:r>
      <w:r w:rsidR="0671A91A" w:rsidRPr="00B92E7F">
        <w:rPr>
          <w:rFonts w:ascii="Times New Roman" w:eastAsia="Times New Roman" w:hAnsi="Times New Roman" w:cs="Times New Roman"/>
          <w:color w:val="000000" w:themeColor="text1"/>
          <w:sz w:val="24"/>
          <w:szCs w:val="24"/>
        </w:rPr>
        <w:t xml:space="preserve">Tulenevalt valdusettevõtja </w:t>
      </w:r>
      <w:r w:rsidR="1098C10C" w:rsidRPr="00B92E7F">
        <w:rPr>
          <w:rFonts w:ascii="Times New Roman" w:eastAsia="Times New Roman" w:hAnsi="Times New Roman" w:cs="Times New Roman"/>
          <w:color w:val="000000" w:themeColor="text1"/>
          <w:sz w:val="24"/>
          <w:szCs w:val="24"/>
        </w:rPr>
        <w:t>heakskiitmise regulatsiooni (vt § 13</w:t>
      </w:r>
      <w:r w:rsidR="1098C10C" w:rsidRPr="00B92E7F">
        <w:rPr>
          <w:rFonts w:ascii="Times New Roman" w:eastAsia="Times New Roman" w:hAnsi="Times New Roman" w:cs="Times New Roman"/>
          <w:color w:val="000000" w:themeColor="text1"/>
          <w:sz w:val="24"/>
          <w:szCs w:val="24"/>
          <w:vertAlign w:val="superscript"/>
        </w:rPr>
        <w:t>4</w:t>
      </w:r>
      <w:r w:rsidR="1098C10C" w:rsidRPr="00B92E7F">
        <w:rPr>
          <w:rFonts w:ascii="Times New Roman" w:eastAsia="Times New Roman" w:hAnsi="Times New Roman" w:cs="Times New Roman"/>
          <w:color w:val="000000" w:themeColor="text1"/>
          <w:sz w:val="24"/>
          <w:szCs w:val="24"/>
        </w:rPr>
        <w:t xml:space="preserve"> </w:t>
      </w:r>
      <w:r w:rsidR="1D0F1872" w:rsidRPr="00B92E7F">
        <w:rPr>
          <w:rFonts w:ascii="Times New Roman" w:eastAsia="Times New Roman" w:hAnsi="Times New Roman" w:cs="Times New Roman"/>
          <w:color w:val="000000" w:themeColor="text1"/>
          <w:sz w:val="24"/>
          <w:szCs w:val="24"/>
        </w:rPr>
        <w:t>muutmise selgitusi</w:t>
      </w:r>
      <w:r w:rsidR="1098C10C" w:rsidRPr="00B92E7F">
        <w:rPr>
          <w:rFonts w:ascii="Times New Roman" w:eastAsia="Times New Roman" w:hAnsi="Times New Roman" w:cs="Times New Roman"/>
          <w:color w:val="000000" w:themeColor="text1"/>
          <w:sz w:val="24"/>
          <w:szCs w:val="24"/>
        </w:rPr>
        <w:t>) ning artikli 21a lõike 4 esimese alalõike sissejuhatava lauseosa muutmisest,</w:t>
      </w:r>
      <w:r w:rsidR="52466D18" w:rsidRPr="00B92E7F">
        <w:rPr>
          <w:rFonts w:ascii="Times New Roman" w:eastAsia="Times New Roman" w:hAnsi="Times New Roman" w:cs="Times New Roman"/>
          <w:color w:val="000000" w:themeColor="text1"/>
          <w:sz w:val="24"/>
          <w:szCs w:val="24"/>
        </w:rPr>
        <w:t xml:space="preserve"> sõnastatakse § 13</w:t>
      </w:r>
      <w:r w:rsidR="52466D18" w:rsidRPr="00B92E7F">
        <w:rPr>
          <w:rFonts w:ascii="Times New Roman" w:eastAsia="Times New Roman" w:hAnsi="Times New Roman" w:cs="Times New Roman"/>
          <w:color w:val="000000" w:themeColor="text1"/>
          <w:sz w:val="24"/>
          <w:szCs w:val="24"/>
          <w:vertAlign w:val="superscript"/>
        </w:rPr>
        <w:t>7</w:t>
      </w:r>
      <w:r w:rsidR="52466D18" w:rsidRPr="00B92E7F">
        <w:rPr>
          <w:rFonts w:ascii="Times New Roman" w:eastAsia="Times New Roman" w:hAnsi="Times New Roman" w:cs="Times New Roman"/>
          <w:color w:val="000000" w:themeColor="text1"/>
          <w:sz w:val="24"/>
          <w:szCs w:val="24"/>
        </w:rPr>
        <w:t xml:space="preserve"> lõike 1 sissejuhatav lauseosa ümber </w:t>
      </w:r>
      <w:r w:rsidR="6E54209B" w:rsidRPr="00B92E7F">
        <w:rPr>
          <w:rFonts w:ascii="Times New Roman" w:eastAsia="Times New Roman" w:hAnsi="Times New Roman" w:cs="Times New Roman"/>
          <w:color w:val="000000" w:themeColor="text1"/>
          <w:sz w:val="24"/>
          <w:szCs w:val="24"/>
        </w:rPr>
        <w:t xml:space="preserve">valdusettevõtja diskretsiooni põhiseks ning sätestatakse, et valdusettevõtja võib taotleda heakskiitmise nõudest vabastamist, kui on täidetud kõik lauseosale järgnevad tingimused. </w:t>
      </w:r>
    </w:p>
    <w:p w14:paraId="24842DF5" w14:textId="67892409" w:rsidR="001A7361" w:rsidRPr="00B92E7F" w:rsidRDefault="001A7361" w:rsidP="00B92E7F">
      <w:pPr>
        <w:spacing w:after="0" w:line="240" w:lineRule="auto"/>
        <w:jc w:val="both"/>
        <w:rPr>
          <w:rFonts w:ascii="Times New Roman" w:eastAsia="Times New Roman" w:hAnsi="Times New Roman" w:cs="Times New Roman"/>
          <w:b/>
          <w:bCs/>
          <w:color w:val="000000" w:themeColor="text1"/>
          <w:sz w:val="24"/>
          <w:szCs w:val="24"/>
        </w:rPr>
      </w:pPr>
    </w:p>
    <w:p w14:paraId="39613CFC" w14:textId="48A9EFC1" w:rsidR="001A7361" w:rsidRPr="00B92E7F" w:rsidRDefault="1E2C77E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punkti 3 täiendamine. </w:t>
      </w:r>
      <w:r w:rsidR="15F08EFD" w:rsidRPr="00B92E7F">
        <w:rPr>
          <w:rFonts w:ascii="Times New Roman" w:eastAsia="Times New Roman" w:hAnsi="Times New Roman" w:cs="Times New Roman"/>
          <w:color w:val="000000" w:themeColor="text1"/>
          <w:sz w:val="24"/>
          <w:szCs w:val="24"/>
        </w:rPr>
        <w:t>Valdusettevõtja heakskiitmise nõudest vabastamise üheks eelduseks on lõike 1 punkti 3 kohaselt asjaolu, et tütarettevõtja on määratud vastutavaks selle eest, et on tagatud usaldatavusnõuete järgimine kons</w:t>
      </w:r>
      <w:r w:rsidR="6E512C3E" w:rsidRPr="00B92E7F">
        <w:rPr>
          <w:rFonts w:ascii="Times New Roman" w:eastAsia="Times New Roman" w:hAnsi="Times New Roman" w:cs="Times New Roman"/>
          <w:color w:val="000000" w:themeColor="text1"/>
          <w:sz w:val="24"/>
          <w:szCs w:val="24"/>
        </w:rPr>
        <w:t xml:space="preserve">olideerimisgrupi poolt konsolideeritud alusel, ja talle on antud kõik vajalikud vahendid ja õiguslikud volitused vastavate ülesannete tulemuslikuks täitmiseks. CRD VI artikli 21a lõike 4 esimese alalõike punkti c muudatusega </w:t>
      </w:r>
      <w:r w:rsidR="3BE13F84" w:rsidRPr="00B92E7F">
        <w:rPr>
          <w:rFonts w:ascii="Times New Roman" w:eastAsia="Times New Roman" w:hAnsi="Times New Roman" w:cs="Times New Roman"/>
          <w:color w:val="000000" w:themeColor="text1"/>
          <w:sz w:val="24"/>
          <w:szCs w:val="24"/>
        </w:rPr>
        <w:t xml:space="preserve">lisatakse tütarettevõtjast krediidiasutuse kõrvale ka finantsvaldusettevõtjad ja </w:t>
      </w:r>
      <w:proofErr w:type="spellStart"/>
      <w:r w:rsidR="3BE13F84" w:rsidRPr="00B92E7F">
        <w:rPr>
          <w:rFonts w:ascii="Times New Roman" w:eastAsia="Times New Roman" w:hAnsi="Times New Roman" w:cs="Times New Roman"/>
          <w:color w:val="000000" w:themeColor="text1"/>
          <w:sz w:val="24"/>
          <w:szCs w:val="24"/>
        </w:rPr>
        <w:t>segafinantsvaldusettevõtjad</w:t>
      </w:r>
      <w:proofErr w:type="spellEnd"/>
      <w:r w:rsidR="3BE13F84" w:rsidRPr="00B92E7F">
        <w:rPr>
          <w:rFonts w:ascii="Times New Roman" w:eastAsia="Times New Roman" w:hAnsi="Times New Roman" w:cs="Times New Roman"/>
          <w:color w:val="000000" w:themeColor="text1"/>
          <w:sz w:val="24"/>
          <w:szCs w:val="24"/>
        </w:rPr>
        <w:t>, kellele on antud heakskiit. Samasisuline muudatus tehakse ka lõike 1 punktis 3.</w:t>
      </w:r>
    </w:p>
    <w:p w14:paraId="6670CCA3" w14:textId="7D55CDCB" w:rsidR="001A7361" w:rsidRPr="00B92E7F" w:rsidRDefault="001A7361" w:rsidP="00B92E7F">
      <w:pPr>
        <w:spacing w:after="0" w:line="240" w:lineRule="auto"/>
        <w:jc w:val="both"/>
        <w:rPr>
          <w:rFonts w:ascii="Times New Roman" w:eastAsia="Times New Roman" w:hAnsi="Times New Roman" w:cs="Times New Roman"/>
          <w:b/>
          <w:bCs/>
          <w:color w:val="000000" w:themeColor="text1"/>
          <w:sz w:val="24"/>
          <w:szCs w:val="24"/>
        </w:rPr>
      </w:pPr>
    </w:p>
    <w:p w14:paraId="04ADDED0" w14:textId="647997EF" w:rsidR="001A7361" w:rsidRPr="00B92E7F" w:rsidRDefault="08566CCC"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Paragrahvi täiendamine lõigetega 4</w:t>
      </w:r>
      <w:r w:rsidRPr="00B92E7F">
        <w:rPr>
          <w:rFonts w:ascii="Times New Roman" w:eastAsia="Times New Roman" w:hAnsi="Times New Roman" w:cs="Times New Roman"/>
          <w:b/>
          <w:bCs/>
          <w:sz w:val="24"/>
          <w:szCs w:val="24"/>
        </w:rPr>
        <w:t xml:space="preserve">–10. </w:t>
      </w:r>
      <w:r w:rsidR="1D5CCAC6" w:rsidRPr="00B92E7F">
        <w:rPr>
          <w:rFonts w:ascii="Times New Roman" w:eastAsia="Times New Roman" w:hAnsi="Times New Roman" w:cs="Times New Roman"/>
          <w:sz w:val="24"/>
          <w:szCs w:val="24"/>
        </w:rPr>
        <w:t>Lõikega 4 sätestatakse tingimused, mi</w:t>
      </w:r>
      <w:r w:rsidR="7B26079F" w:rsidRPr="00B92E7F">
        <w:rPr>
          <w:rFonts w:ascii="Times New Roman" w:eastAsia="Times New Roman" w:hAnsi="Times New Roman" w:cs="Times New Roman"/>
          <w:sz w:val="24"/>
          <w:szCs w:val="24"/>
        </w:rPr>
        <w:t>s kõik peavad olema täidetud selleks, et</w:t>
      </w:r>
      <w:r w:rsidR="1D5CCAC6" w:rsidRPr="00B92E7F">
        <w:rPr>
          <w:rFonts w:ascii="Times New Roman" w:eastAsia="Times New Roman" w:hAnsi="Times New Roman" w:cs="Times New Roman"/>
          <w:sz w:val="24"/>
          <w:szCs w:val="24"/>
        </w:rPr>
        <w:t xml:space="preserve"> Finantsinspektsioon või</w:t>
      </w:r>
      <w:r w:rsidR="51B48435" w:rsidRPr="00B92E7F">
        <w:rPr>
          <w:rFonts w:ascii="Times New Roman" w:eastAsia="Times New Roman" w:hAnsi="Times New Roman" w:cs="Times New Roman"/>
          <w:sz w:val="24"/>
          <w:szCs w:val="24"/>
        </w:rPr>
        <w:t>ks</w:t>
      </w:r>
      <w:r w:rsidR="1D5CCAC6" w:rsidRPr="00B92E7F">
        <w:rPr>
          <w:rFonts w:ascii="Times New Roman" w:eastAsia="Times New Roman" w:hAnsi="Times New Roman" w:cs="Times New Roman"/>
          <w:sz w:val="24"/>
          <w:szCs w:val="24"/>
        </w:rPr>
        <w:t xml:space="preserve"> konsolideeritud järelevalvet tegeva asutusena lubada heakskiitmise nõudest vabastatud valdusettevõtja konsolideerimata jätmise</w:t>
      </w:r>
      <w:r w:rsidR="4319F9D2" w:rsidRPr="00B92E7F">
        <w:rPr>
          <w:rFonts w:ascii="Times New Roman" w:eastAsia="Times New Roman" w:hAnsi="Times New Roman" w:cs="Times New Roman"/>
          <w:sz w:val="24"/>
          <w:szCs w:val="24"/>
        </w:rPr>
        <w:t xml:space="preserve">. </w:t>
      </w:r>
      <w:r w:rsidR="17082CD3" w:rsidRPr="00B92E7F">
        <w:rPr>
          <w:rFonts w:ascii="Times New Roman" w:eastAsia="Times New Roman" w:hAnsi="Times New Roman" w:cs="Times New Roman"/>
          <w:sz w:val="24"/>
          <w:szCs w:val="24"/>
        </w:rPr>
        <w:t xml:space="preserve">Nendeks tingimusteks on asjaolu, et konsolideerimata jätmine ei mõjuta tütarettevõtjast krediidiasutuse või grupi üle teostatava järelevalve tulemuslikkust </w:t>
      </w:r>
      <w:r w:rsidR="17082CD3" w:rsidRPr="00B92E7F">
        <w:rPr>
          <w:rFonts w:ascii="Times New Roman" w:eastAsia="Times New Roman" w:hAnsi="Times New Roman" w:cs="Times New Roman"/>
          <w:b/>
          <w:bCs/>
          <w:sz w:val="24"/>
          <w:szCs w:val="24"/>
        </w:rPr>
        <w:t>(punkt 1)</w:t>
      </w:r>
      <w:r w:rsidR="17082CD3" w:rsidRPr="00B92E7F">
        <w:rPr>
          <w:rFonts w:ascii="Times New Roman" w:eastAsia="Times New Roman" w:hAnsi="Times New Roman" w:cs="Times New Roman"/>
          <w:sz w:val="24"/>
          <w:szCs w:val="24"/>
        </w:rPr>
        <w:t>, valdusettevõtjal ei ole peale omakapitali positsioonide tütarettevõtjast krediidiasutuses, vahendajast emaettevõtjana tegu</w:t>
      </w:r>
      <w:r w:rsidR="1128ADF5" w:rsidRPr="00B92E7F">
        <w:rPr>
          <w:rFonts w:ascii="Times New Roman" w:eastAsia="Times New Roman" w:hAnsi="Times New Roman" w:cs="Times New Roman"/>
          <w:sz w:val="24"/>
          <w:szCs w:val="24"/>
        </w:rPr>
        <w:t xml:space="preserve">tsevas valdusettevõtjas, kes omab kontrolli tütarettevõtjast krediidiasutuse üle, muid omakapitali </w:t>
      </w:r>
      <w:proofErr w:type="spellStart"/>
      <w:r w:rsidR="1128ADF5" w:rsidRPr="00B92E7F">
        <w:rPr>
          <w:rFonts w:ascii="Times New Roman" w:eastAsia="Times New Roman" w:hAnsi="Times New Roman" w:cs="Times New Roman"/>
          <w:sz w:val="24"/>
          <w:szCs w:val="24"/>
        </w:rPr>
        <w:t>positisioone</w:t>
      </w:r>
      <w:proofErr w:type="spellEnd"/>
      <w:r w:rsidR="1128ADF5" w:rsidRPr="00B92E7F">
        <w:rPr>
          <w:rFonts w:ascii="Times New Roman" w:eastAsia="Times New Roman" w:hAnsi="Times New Roman" w:cs="Times New Roman"/>
          <w:sz w:val="24"/>
          <w:szCs w:val="24"/>
        </w:rPr>
        <w:t xml:space="preserve"> </w:t>
      </w:r>
      <w:r w:rsidR="1128ADF5" w:rsidRPr="00B92E7F">
        <w:rPr>
          <w:rFonts w:ascii="Times New Roman" w:eastAsia="Times New Roman" w:hAnsi="Times New Roman" w:cs="Times New Roman"/>
          <w:b/>
          <w:bCs/>
          <w:sz w:val="24"/>
          <w:szCs w:val="24"/>
        </w:rPr>
        <w:t xml:space="preserve">(punkt 2) </w:t>
      </w:r>
      <w:r w:rsidR="1128ADF5" w:rsidRPr="00B92E7F">
        <w:rPr>
          <w:rFonts w:ascii="Times New Roman" w:eastAsia="Times New Roman" w:hAnsi="Times New Roman" w:cs="Times New Roman"/>
          <w:sz w:val="24"/>
          <w:szCs w:val="24"/>
        </w:rPr>
        <w:t>ning valdusettevõtja ei kasuta ülemäärast finantsv</w:t>
      </w:r>
      <w:r w:rsidR="19582BE5" w:rsidRPr="00B92E7F">
        <w:rPr>
          <w:rFonts w:ascii="Times New Roman" w:eastAsia="Times New Roman" w:hAnsi="Times New Roman" w:cs="Times New Roman"/>
          <w:sz w:val="24"/>
          <w:szCs w:val="24"/>
        </w:rPr>
        <w:t xml:space="preserve">õimendust ja tal ei ole positsioone, mis ei ole seotud tema osalusega tütarettevõtjast krediidiasutuses või vahendajast emaettevõtjana tegutsevas valdusettevõtjas, kes omab kontrolli tütarettevõtjast krediidiasutuse üle </w:t>
      </w:r>
      <w:r w:rsidR="19582BE5" w:rsidRPr="00B92E7F">
        <w:rPr>
          <w:rFonts w:ascii="Times New Roman" w:eastAsia="Times New Roman" w:hAnsi="Times New Roman" w:cs="Times New Roman"/>
          <w:b/>
          <w:bCs/>
          <w:sz w:val="24"/>
          <w:szCs w:val="24"/>
        </w:rPr>
        <w:t>(punkt 3)</w:t>
      </w:r>
      <w:r w:rsidR="19582BE5" w:rsidRPr="00B92E7F">
        <w:rPr>
          <w:rFonts w:ascii="Times New Roman" w:eastAsia="Times New Roman" w:hAnsi="Times New Roman" w:cs="Times New Roman"/>
          <w:sz w:val="24"/>
          <w:szCs w:val="24"/>
        </w:rPr>
        <w:t xml:space="preserve">. </w:t>
      </w:r>
      <w:r w:rsidR="376AB20F" w:rsidRPr="00B92E7F">
        <w:rPr>
          <w:rFonts w:ascii="Times New Roman" w:eastAsia="Times New Roman" w:hAnsi="Times New Roman" w:cs="Times New Roman"/>
          <w:sz w:val="24"/>
          <w:szCs w:val="24"/>
        </w:rPr>
        <w:t xml:space="preserve">Lõikega 4 võetakse üle artikli 21a lõige 4a. </w:t>
      </w:r>
    </w:p>
    <w:p w14:paraId="6DC36D3E" w14:textId="35FE61CF" w:rsidR="5451066A" w:rsidRPr="00B92E7F" w:rsidRDefault="5451066A" w:rsidP="00B92E7F">
      <w:pPr>
        <w:spacing w:after="0" w:line="240" w:lineRule="auto"/>
        <w:jc w:val="both"/>
        <w:rPr>
          <w:rFonts w:ascii="Times New Roman" w:eastAsia="Times New Roman" w:hAnsi="Times New Roman" w:cs="Times New Roman"/>
          <w:sz w:val="24"/>
          <w:szCs w:val="24"/>
        </w:rPr>
      </w:pPr>
    </w:p>
    <w:p w14:paraId="7EA6E9FD" w14:textId="453F0840" w:rsidR="376AB20F" w:rsidRPr="00B92E7F" w:rsidRDefault="376AB20F"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lastRenderedPageBreak/>
        <w:t>Lõiked 5</w:t>
      </w:r>
      <w:r w:rsidR="71C22015" w:rsidRPr="00B92E7F">
        <w:rPr>
          <w:rFonts w:ascii="Times New Roman" w:eastAsia="Times New Roman" w:hAnsi="Times New Roman" w:cs="Times New Roman"/>
          <w:sz w:val="24"/>
          <w:szCs w:val="24"/>
        </w:rPr>
        <w:t>–8</w:t>
      </w:r>
      <w:r w:rsidRPr="00B92E7F">
        <w:rPr>
          <w:rFonts w:ascii="Times New Roman" w:eastAsia="Times New Roman" w:hAnsi="Times New Roman" w:cs="Times New Roman"/>
          <w:sz w:val="24"/>
          <w:szCs w:val="24"/>
        </w:rPr>
        <w:t xml:space="preserve"> reguleerivad Finantsinspektsiooni koostöö kohustusi sõltuvalt sellest, kas ta on valdusettevõtja üle konsolideeritud järelevalvet tegev asutus ning</w:t>
      </w:r>
      <w:r w:rsidR="38E6A9E0" w:rsidRPr="00B92E7F">
        <w:rPr>
          <w:rFonts w:ascii="Times New Roman" w:eastAsia="Times New Roman" w:hAnsi="Times New Roman" w:cs="Times New Roman"/>
          <w:sz w:val="24"/>
          <w:szCs w:val="24"/>
        </w:rPr>
        <w:t xml:space="preserve"> </w:t>
      </w:r>
      <w:proofErr w:type="spellStart"/>
      <w:r w:rsidR="38E6A9E0" w:rsidRPr="00B92E7F">
        <w:rPr>
          <w:rFonts w:ascii="Times New Roman" w:eastAsia="Times New Roman" w:hAnsi="Times New Roman" w:cs="Times New Roman"/>
          <w:sz w:val="24"/>
          <w:szCs w:val="24"/>
        </w:rPr>
        <w:t>ühisotsustusmenetluse</w:t>
      </w:r>
      <w:proofErr w:type="spellEnd"/>
      <w:r w:rsidR="38E6A9E0" w:rsidRPr="00B92E7F">
        <w:rPr>
          <w:rFonts w:ascii="Times New Roman" w:eastAsia="Times New Roman" w:hAnsi="Times New Roman" w:cs="Times New Roman"/>
          <w:sz w:val="24"/>
          <w:szCs w:val="24"/>
        </w:rPr>
        <w:t xml:space="preserve"> läbiviimist. </w:t>
      </w:r>
      <w:r w:rsidR="099B2D0A" w:rsidRPr="00B92E7F">
        <w:rPr>
          <w:rFonts w:ascii="Times New Roman" w:eastAsia="Times New Roman" w:hAnsi="Times New Roman" w:cs="Times New Roman"/>
          <w:sz w:val="24"/>
          <w:szCs w:val="24"/>
        </w:rPr>
        <w:t xml:space="preserve">Lõigetega 9 ja 10 sätestavad Finantsinspektsiooni kohustusi olukorras, kus ta ei jõua teise pädeva asutusega </w:t>
      </w:r>
      <w:proofErr w:type="spellStart"/>
      <w:r w:rsidR="099B2D0A" w:rsidRPr="00B92E7F">
        <w:rPr>
          <w:rFonts w:ascii="Times New Roman" w:eastAsia="Times New Roman" w:hAnsi="Times New Roman" w:cs="Times New Roman"/>
          <w:sz w:val="24"/>
          <w:szCs w:val="24"/>
        </w:rPr>
        <w:t>ühisotsusel</w:t>
      </w:r>
      <w:r w:rsidR="6AE30AA1" w:rsidRPr="00B92E7F">
        <w:rPr>
          <w:rFonts w:ascii="Times New Roman" w:eastAsia="Times New Roman" w:hAnsi="Times New Roman" w:cs="Times New Roman"/>
          <w:sz w:val="24"/>
          <w:szCs w:val="24"/>
        </w:rPr>
        <w:t>e</w:t>
      </w:r>
      <w:proofErr w:type="spellEnd"/>
      <w:r w:rsidR="6AE30AA1" w:rsidRPr="00B92E7F">
        <w:rPr>
          <w:rFonts w:ascii="Times New Roman" w:eastAsia="Times New Roman" w:hAnsi="Times New Roman" w:cs="Times New Roman"/>
          <w:sz w:val="24"/>
          <w:szCs w:val="24"/>
        </w:rPr>
        <w:t xml:space="preserve"> ning kui </w:t>
      </w:r>
      <w:proofErr w:type="spellStart"/>
      <w:r w:rsidR="6AE30AA1" w:rsidRPr="00B92E7F">
        <w:rPr>
          <w:rFonts w:ascii="Times New Roman" w:eastAsia="Times New Roman" w:hAnsi="Times New Roman" w:cs="Times New Roman"/>
          <w:sz w:val="24"/>
          <w:szCs w:val="24"/>
        </w:rPr>
        <w:t>ühistotsustusmenetlus</w:t>
      </w:r>
      <w:proofErr w:type="spellEnd"/>
      <w:r w:rsidR="6AE30AA1" w:rsidRPr="00B92E7F">
        <w:rPr>
          <w:rFonts w:ascii="Times New Roman" w:eastAsia="Times New Roman" w:hAnsi="Times New Roman" w:cs="Times New Roman"/>
          <w:sz w:val="24"/>
          <w:szCs w:val="24"/>
        </w:rPr>
        <w:t xml:space="preserve"> tehakse </w:t>
      </w:r>
      <w:proofErr w:type="spellStart"/>
      <w:r w:rsidR="6AE30AA1" w:rsidRPr="00B92E7F">
        <w:rPr>
          <w:rFonts w:ascii="Times New Roman" w:eastAsia="Times New Roman" w:hAnsi="Times New Roman" w:cs="Times New Roman"/>
          <w:sz w:val="24"/>
          <w:szCs w:val="24"/>
        </w:rPr>
        <w:t>segafinantsvaldusettevõtja</w:t>
      </w:r>
      <w:proofErr w:type="spellEnd"/>
      <w:r w:rsidR="6AE30AA1" w:rsidRPr="00B92E7F">
        <w:rPr>
          <w:rFonts w:ascii="Times New Roman" w:eastAsia="Times New Roman" w:hAnsi="Times New Roman" w:cs="Times New Roman"/>
          <w:sz w:val="24"/>
          <w:szCs w:val="24"/>
        </w:rPr>
        <w:t xml:space="preserve"> suhtes.</w:t>
      </w:r>
    </w:p>
    <w:p w14:paraId="62BD8D26" w14:textId="5A043B86" w:rsidR="5451066A" w:rsidRPr="00B92E7F" w:rsidRDefault="5451066A" w:rsidP="00B92E7F">
      <w:pPr>
        <w:spacing w:after="0" w:line="240" w:lineRule="auto"/>
        <w:jc w:val="both"/>
        <w:rPr>
          <w:rFonts w:ascii="Times New Roman" w:eastAsia="Times New Roman" w:hAnsi="Times New Roman" w:cs="Times New Roman"/>
          <w:sz w:val="24"/>
          <w:szCs w:val="24"/>
        </w:rPr>
      </w:pPr>
    </w:p>
    <w:p w14:paraId="5C5E7264" w14:textId="7520E59F" w:rsidR="38E6A9E0" w:rsidRPr="00B92E7F" w:rsidRDefault="38E6A9E0"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Juhul, kui Finantsinspektsioon ei ole valdusettevõtja üle konsolideeritud järelevalvet tegev asutus, peab ta tegema koostööd asutusega, kes teeb asjaomase valdusettevõtja üle konsolideeritud järelevalvet</w:t>
      </w:r>
      <w:r w:rsidR="0D183442" w:rsidRPr="00B92E7F">
        <w:rPr>
          <w:rFonts w:ascii="Times New Roman" w:eastAsia="Times New Roman" w:hAnsi="Times New Roman" w:cs="Times New Roman"/>
          <w:sz w:val="24"/>
          <w:szCs w:val="24"/>
        </w:rPr>
        <w:t xml:space="preserve"> </w:t>
      </w:r>
      <w:r w:rsidR="0D183442" w:rsidRPr="00B92E7F">
        <w:rPr>
          <w:rFonts w:ascii="Times New Roman" w:eastAsia="Times New Roman" w:hAnsi="Times New Roman" w:cs="Times New Roman"/>
          <w:b/>
          <w:bCs/>
          <w:sz w:val="24"/>
          <w:szCs w:val="24"/>
        </w:rPr>
        <w:t>(lõige 5)</w:t>
      </w:r>
      <w:r w:rsidRPr="00B92E7F">
        <w:rPr>
          <w:rFonts w:ascii="Times New Roman" w:eastAsia="Times New Roman" w:hAnsi="Times New Roman" w:cs="Times New Roman"/>
          <w:sz w:val="24"/>
          <w:szCs w:val="24"/>
        </w:rPr>
        <w:t>. Koo</w:t>
      </w:r>
      <w:r w:rsidR="406A8744" w:rsidRPr="00B92E7F">
        <w:rPr>
          <w:rFonts w:ascii="Times New Roman" w:eastAsia="Times New Roman" w:hAnsi="Times New Roman" w:cs="Times New Roman"/>
          <w:sz w:val="24"/>
          <w:szCs w:val="24"/>
        </w:rPr>
        <w:t xml:space="preserve">stöö tegemine on vajalik selleks, et jõuda </w:t>
      </w:r>
      <w:proofErr w:type="spellStart"/>
      <w:r w:rsidR="406A8744" w:rsidRPr="00B92E7F">
        <w:rPr>
          <w:rFonts w:ascii="Times New Roman" w:eastAsia="Times New Roman" w:hAnsi="Times New Roman" w:cs="Times New Roman"/>
          <w:sz w:val="24"/>
          <w:szCs w:val="24"/>
        </w:rPr>
        <w:t>ühisotsusele</w:t>
      </w:r>
      <w:proofErr w:type="spellEnd"/>
      <w:r w:rsidR="406A8744" w:rsidRPr="00B92E7F">
        <w:rPr>
          <w:rFonts w:ascii="Times New Roman" w:eastAsia="Times New Roman" w:hAnsi="Times New Roman" w:cs="Times New Roman"/>
          <w:sz w:val="24"/>
          <w:szCs w:val="24"/>
        </w:rPr>
        <w:t xml:space="preserve"> </w:t>
      </w:r>
      <w:r w:rsidR="40A6A9FC" w:rsidRPr="00B92E7F">
        <w:rPr>
          <w:rFonts w:ascii="Times New Roman" w:eastAsia="Times New Roman" w:hAnsi="Times New Roman" w:cs="Times New Roman"/>
          <w:sz w:val="24"/>
          <w:szCs w:val="24"/>
        </w:rPr>
        <w:t xml:space="preserve">heakskiitmise otsuse andmises </w:t>
      </w:r>
      <w:r w:rsidR="40A6A9FC" w:rsidRPr="00B92E7F">
        <w:rPr>
          <w:rFonts w:ascii="Times New Roman" w:eastAsia="Times New Roman" w:hAnsi="Times New Roman" w:cs="Times New Roman"/>
          <w:b/>
          <w:bCs/>
          <w:sz w:val="24"/>
          <w:szCs w:val="24"/>
        </w:rPr>
        <w:t>(punkt 1)</w:t>
      </w:r>
      <w:r w:rsidR="40A6A9FC" w:rsidRPr="00B92E7F">
        <w:rPr>
          <w:rFonts w:ascii="Times New Roman" w:eastAsia="Times New Roman" w:hAnsi="Times New Roman" w:cs="Times New Roman"/>
          <w:sz w:val="24"/>
          <w:szCs w:val="24"/>
        </w:rPr>
        <w:t xml:space="preserve">, heakskiitmise nõudest vabastamises </w:t>
      </w:r>
      <w:r w:rsidR="40A6A9FC" w:rsidRPr="00B92E7F">
        <w:rPr>
          <w:rFonts w:ascii="Times New Roman" w:eastAsia="Times New Roman" w:hAnsi="Times New Roman" w:cs="Times New Roman"/>
          <w:b/>
          <w:bCs/>
          <w:sz w:val="24"/>
          <w:szCs w:val="24"/>
        </w:rPr>
        <w:t>(punkt 2)</w:t>
      </w:r>
      <w:r w:rsidR="40A6A9FC" w:rsidRPr="00B92E7F">
        <w:rPr>
          <w:rFonts w:ascii="Times New Roman" w:eastAsia="Times New Roman" w:hAnsi="Times New Roman" w:cs="Times New Roman"/>
          <w:sz w:val="24"/>
          <w:szCs w:val="24"/>
        </w:rPr>
        <w:t xml:space="preserve">, konsolideerimise ulatusest väljajätmises </w:t>
      </w:r>
      <w:r w:rsidR="40A6A9FC" w:rsidRPr="00B92E7F">
        <w:rPr>
          <w:rFonts w:ascii="Times New Roman" w:eastAsia="Times New Roman" w:hAnsi="Times New Roman" w:cs="Times New Roman"/>
          <w:b/>
          <w:bCs/>
          <w:sz w:val="24"/>
          <w:szCs w:val="24"/>
        </w:rPr>
        <w:t xml:space="preserve">(punkt 3) </w:t>
      </w:r>
      <w:r w:rsidR="40A6A9FC" w:rsidRPr="00B92E7F">
        <w:rPr>
          <w:rFonts w:ascii="Times New Roman" w:eastAsia="Times New Roman" w:hAnsi="Times New Roman" w:cs="Times New Roman"/>
          <w:sz w:val="24"/>
          <w:szCs w:val="24"/>
        </w:rPr>
        <w:t>ning järelevalvemeetmete kohaldamises</w:t>
      </w:r>
      <w:r w:rsidR="40A6A9FC" w:rsidRPr="00B92E7F">
        <w:rPr>
          <w:rFonts w:ascii="Times New Roman" w:eastAsia="Times New Roman" w:hAnsi="Times New Roman" w:cs="Times New Roman"/>
          <w:b/>
          <w:bCs/>
          <w:sz w:val="24"/>
          <w:szCs w:val="24"/>
        </w:rPr>
        <w:t xml:space="preserve"> (punkt </w:t>
      </w:r>
      <w:r w:rsidR="3FA44693" w:rsidRPr="00B92E7F">
        <w:rPr>
          <w:rFonts w:ascii="Times New Roman" w:eastAsia="Times New Roman" w:hAnsi="Times New Roman" w:cs="Times New Roman"/>
          <w:b/>
          <w:bCs/>
          <w:sz w:val="24"/>
          <w:szCs w:val="24"/>
        </w:rPr>
        <w:t>4)</w:t>
      </w:r>
      <w:r w:rsidR="3FA44693" w:rsidRPr="00B92E7F">
        <w:rPr>
          <w:rFonts w:ascii="Times New Roman" w:eastAsia="Times New Roman" w:hAnsi="Times New Roman" w:cs="Times New Roman"/>
          <w:sz w:val="24"/>
          <w:szCs w:val="24"/>
        </w:rPr>
        <w:t xml:space="preserve">. </w:t>
      </w:r>
      <w:r w:rsidR="2F07F211" w:rsidRPr="00B92E7F">
        <w:rPr>
          <w:rFonts w:ascii="Times New Roman" w:eastAsia="Times New Roman" w:hAnsi="Times New Roman" w:cs="Times New Roman"/>
          <w:sz w:val="24"/>
          <w:szCs w:val="24"/>
        </w:rPr>
        <w:t xml:space="preserve">Samas, kui Finantsinspektsioon on valdusettevõtja üle konsolideeritud järelevalvet tegev asutus, koostab ta </w:t>
      </w:r>
      <w:r w:rsidR="2F07F211" w:rsidRPr="00B92E7F">
        <w:rPr>
          <w:rFonts w:ascii="Times New Roman" w:eastAsia="Times New Roman" w:hAnsi="Times New Roman" w:cs="Times New Roman"/>
          <w:color w:val="000000" w:themeColor="text1"/>
          <w:sz w:val="24"/>
          <w:szCs w:val="24"/>
        </w:rPr>
        <w:t>§ 13</w:t>
      </w:r>
      <w:r w:rsidR="2F07F211" w:rsidRPr="00B92E7F">
        <w:rPr>
          <w:rFonts w:ascii="Times New Roman" w:eastAsia="Times New Roman" w:hAnsi="Times New Roman" w:cs="Times New Roman"/>
          <w:color w:val="000000" w:themeColor="text1"/>
          <w:sz w:val="24"/>
          <w:szCs w:val="24"/>
          <w:vertAlign w:val="superscript"/>
        </w:rPr>
        <w:t>6</w:t>
      </w:r>
      <w:r w:rsidR="2F07F211" w:rsidRPr="00B92E7F">
        <w:rPr>
          <w:rFonts w:ascii="Times New Roman" w:eastAsia="Times New Roman" w:hAnsi="Times New Roman" w:cs="Times New Roman"/>
          <w:color w:val="000000" w:themeColor="text1"/>
          <w:sz w:val="24"/>
          <w:szCs w:val="24"/>
        </w:rPr>
        <w:t xml:space="preserve"> lõigetes 1</w:t>
      </w:r>
      <w:r w:rsidR="2F07F211" w:rsidRPr="00B92E7F">
        <w:rPr>
          <w:rFonts w:ascii="Times New Roman" w:eastAsia="Times New Roman" w:hAnsi="Times New Roman" w:cs="Times New Roman"/>
          <w:color w:val="202020"/>
          <w:sz w:val="24"/>
          <w:szCs w:val="24"/>
        </w:rPr>
        <w:t>–3 ja 5 ning § 13</w:t>
      </w:r>
      <w:r w:rsidR="2F07F211" w:rsidRPr="00B92E7F">
        <w:rPr>
          <w:rFonts w:ascii="Times New Roman" w:eastAsia="Times New Roman" w:hAnsi="Times New Roman" w:cs="Times New Roman"/>
          <w:color w:val="202020"/>
          <w:sz w:val="24"/>
          <w:szCs w:val="24"/>
          <w:vertAlign w:val="superscript"/>
        </w:rPr>
        <w:t>7</w:t>
      </w:r>
      <w:r w:rsidR="2F07F211" w:rsidRPr="00B92E7F">
        <w:rPr>
          <w:rFonts w:ascii="Times New Roman" w:eastAsia="Times New Roman" w:hAnsi="Times New Roman" w:cs="Times New Roman"/>
          <w:color w:val="202020"/>
          <w:sz w:val="24"/>
          <w:szCs w:val="24"/>
        </w:rPr>
        <w:t xml:space="preserve"> lõigetes 1–4 </w:t>
      </w:r>
      <w:r w:rsidR="2F07F211" w:rsidRPr="00B92E7F">
        <w:rPr>
          <w:rFonts w:ascii="Times New Roman" w:eastAsia="Times New Roman" w:hAnsi="Times New Roman" w:cs="Times New Roman"/>
          <w:sz w:val="24"/>
          <w:szCs w:val="24"/>
        </w:rPr>
        <w:t xml:space="preserve"> nimetatud asjaolude kohta hinnangu ning edastab ta selle lepinguriigi fina</w:t>
      </w:r>
      <w:r w:rsidR="6C0B3A2B" w:rsidRPr="00B92E7F">
        <w:rPr>
          <w:rFonts w:ascii="Times New Roman" w:eastAsia="Times New Roman" w:hAnsi="Times New Roman" w:cs="Times New Roman"/>
          <w:sz w:val="24"/>
          <w:szCs w:val="24"/>
        </w:rPr>
        <w:t xml:space="preserve">ntsjärelevalve asutusele, kus valdusettevõtja on asutatud </w:t>
      </w:r>
      <w:r w:rsidR="6C0B3A2B" w:rsidRPr="00B92E7F">
        <w:rPr>
          <w:rFonts w:ascii="Times New Roman" w:eastAsia="Times New Roman" w:hAnsi="Times New Roman" w:cs="Times New Roman"/>
          <w:b/>
          <w:bCs/>
          <w:sz w:val="24"/>
          <w:szCs w:val="24"/>
        </w:rPr>
        <w:t>(lõige 6)</w:t>
      </w:r>
      <w:r w:rsidR="6C0B3A2B" w:rsidRPr="00B92E7F">
        <w:rPr>
          <w:rFonts w:ascii="Times New Roman" w:eastAsia="Times New Roman" w:hAnsi="Times New Roman" w:cs="Times New Roman"/>
          <w:sz w:val="24"/>
          <w:szCs w:val="24"/>
        </w:rPr>
        <w:t>.</w:t>
      </w:r>
      <w:r w:rsidR="36861F1F" w:rsidRPr="00B92E7F">
        <w:rPr>
          <w:rFonts w:ascii="Times New Roman" w:eastAsia="Times New Roman" w:hAnsi="Times New Roman" w:cs="Times New Roman"/>
          <w:sz w:val="24"/>
          <w:szCs w:val="24"/>
        </w:rPr>
        <w:t xml:space="preserve"> </w:t>
      </w:r>
      <w:proofErr w:type="spellStart"/>
      <w:r w:rsidR="6C0BBBB5" w:rsidRPr="00B92E7F">
        <w:rPr>
          <w:rFonts w:ascii="Times New Roman" w:eastAsia="Times New Roman" w:hAnsi="Times New Roman" w:cs="Times New Roman"/>
          <w:sz w:val="24"/>
          <w:szCs w:val="24"/>
        </w:rPr>
        <w:t>Ühistotsusele</w:t>
      </w:r>
      <w:proofErr w:type="spellEnd"/>
      <w:r w:rsidR="6C0BBBB5" w:rsidRPr="00B92E7F">
        <w:rPr>
          <w:rFonts w:ascii="Times New Roman" w:eastAsia="Times New Roman" w:hAnsi="Times New Roman" w:cs="Times New Roman"/>
          <w:sz w:val="24"/>
          <w:szCs w:val="24"/>
        </w:rPr>
        <w:t xml:space="preserve"> lõikes 5 nimetatud asjaolude kohta tuleb jõuda kahe kuu jooksul alates konsolideeritud järelevalve asutuse hinnangu saamisest </w:t>
      </w:r>
      <w:r w:rsidR="6C0BBBB5" w:rsidRPr="00B92E7F">
        <w:rPr>
          <w:rFonts w:ascii="Times New Roman" w:eastAsia="Times New Roman" w:hAnsi="Times New Roman" w:cs="Times New Roman"/>
          <w:b/>
          <w:bCs/>
          <w:sz w:val="24"/>
          <w:szCs w:val="24"/>
        </w:rPr>
        <w:t xml:space="preserve">(lõige 7) </w:t>
      </w:r>
      <w:r w:rsidR="04E4D545" w:rsidRPr="00B92E7F">
        <w:rPr>
          <w:rFonts w:ascii="Times New Roman" w:eastAsia="Times New Roman" w:hAnsi="Times New Roman" w:cs="Times New Roman"/>
          <w:sz w:val="24"/>
          <w:szCs w:val="24"/>
        </w:rPr>
        <w:t xml:space="preserve">ning </w:t>
      </w:r>
      <w:proofErr w:type="spellStart"/>
      <w:r w:rsidR="04E4D545" w:rsidRPr="00B92E7F">
        <w:rPr>
          <w:rFonts w:ascii="Times New Roman" w:eastAsia="Times New Roman" w:hAnsi="Times New Roman" w:cs="Times New Roman"/>
          <w:sz w:val="24"/>
          <w:szCs w:val="24"/>
        </w:rPr>
        <w:t>ühistotsuse</w:t>
      </w:r>
      <w:proofErr w:type="spellEnd"/>
      <w:r w:rsidR="04E4D545" w:rsidRPr="00B92E7F">
        <w:rPr>
          <w:rFonts w:ascii="Times New Roman" w:eastAsia="Times New Roman" w:hAnsi="Times New Roman" w:cs="Times New Roman"/>
          <w:sz w:val="24"/>
          <w:szCs w:val="24"/>
        </w:rPr>
        <w:t xml:space="preserve"> saavutamisel peab Finantsinspektsioon seda </w:t>
      </w:r>
      <w:r w:rsidR="04E4D545" w:rsidRPr="00B92E7F">
        <w:rPr>
          <w:rFonts w:ascii="Times New Roman" w:eastAsia="Times New Roman" w:hAnsi="Times New Roman" w:cs="Times New Roman"/>
          <w:b/>
          <w:bCs/>
          <w:sz w:val="24"/>
          <w:szCs w:val="24"/>
        </w:rPr>
        <w:t xml:space="preserve">lõike 8 </w:t>
      </w:r>
      <w:r w:rsidR="04E4D545" w:rsidRPr="00B92E7F">
        <w:rPr>
          <w:rFonts w:ascii="Times New Roman" w:eastAsia="Times New Roman" w:hAnsi="Times New Roman" w:cs="Times New Roman"/>
          <w:sz w:val="24"/>
          <w:szCs w:val="24"/>
        </w:rPr>
        <w:t xml:space="preserve">kohaselt rakendama Eestis asutatud valdusettevõtja suhtes. </w:t>
      </w:r>
    </w:p>
    <w:p w14:paraId="269CF84D" w14:textId="0E9BFBE2" w:rsidR="5451066A" w:rsidRPr="00B92E7F" w:rsidRDefault="5451066A" w:rsidP="00B92E7F">
      <w:pPr>
        <w:spacing w:after="0" w:line="240" w:lineRule="auto"/>
        <w:jc w:val="both"/>
        <w:rPr>
          <w:rFonts w:ascii="Times New Roman" w:eastAsia="Times New Roman" w:hAnsi="Times New Roman" w:cs="Times New Roman"/>
          <w:sz w:val="24"/>
          <w:szCs w:val="24"/>
        </w:rPr>
      </w:pPr>
    </w:p>
    <w:p w14:paraId="48F21AD2" w14:textId="4495BFE1" w:rsidR="6F4F6AD5" w:rsidRPr="00B92E7F" w:rsidRDefault="6F4F6AD5"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Lõigetega 5–7 võetakse üle CRD VI artikli 21a lõike 8 esimene alalõige ning lõikega 8 sama artikli lõike 8 teine alalõige.</w:t>
      </w:r>
    </w:p>
    <w:p w14:paraId="339D5B88" w14:textId="63C4C376" w:rsidR="5451066A" w:rsidRPr="00B92E7F" w:rsidRDefault="5451066A" w:rsidP="00B92E7F">
      <w:pPr>
        <w:spacing w:after="0" w:line="240" w:lineRule="auto"/>
        <w:jc w:val="both"/>
        <w:rPr>
          <w:rFonts w:ascii="Times New Roman" w:eastAsia="Times New Roman" w:hAnsi="Times New Roman" w:cs="Times New Roman"/>
          <w:sz w:val="24"/>
          <w:szCs w:val="24"/>
        </w:rPr>
      </w:pPr>
    </w:p>
    <w:p w14:paraId="698856B0" w14:textId="0918F97F" w:rsidR="04E4D545" w:rsidRPr="00B92E7F" w:rsidRDefault="04E4D545"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Kui Finantsinspektsioon ei jõua teise lepinguriigi järelevalveasutusega lõikes 5 nimetatud asjaolude suhtes </w:t>
      </w:r>
      <w:proofErr w:type="spellStart"/>
      <w:r w:rsidRPr="00B92E7F">
        <w:rPr>
          <w:rFonts w:ascii="Times New Roman" w:eastAsia="Times New Roman" w:hAnsi="Times New Roman" w:cs="Times New Roman"/>
          <w:sz w:val="24"/>
          <w:szCs w:val="24"/>
        </w:rPr>
        <w:t>ühisotsuseni</w:t>
      </w:r>
      <w:proofErr w:type="spellEnd"/>
      <w:r w:rsidRPr="00B92E7F">
        <w:rPr>
          <w:rFonts w:ascii="Times New Roman" w:eastAsia="Times New Roman" w:hAnsi="Times New Roman" w:cs="Times New Roman"/>
          <w:sz w:val="24"/>
          <w:szCs w:val="24"/>
        </w:rPr>
        <w:t xml:space="preserve">, peab ta </w:t>
      </w:r>
      <w:r w:rsidRPr="00B92E7F">
        <w:rPr>
          <w:rFonts w:ascii="Times New Roman" w:eastAsia="Times New Roman" w:hAnsi="Times New Roman" w:cs="Times New Roman"/>
          <w:b/>
          <w:bCs/>
          <w:sz w:val="24"/>
          <w:szCs w:val="24"/>
        </w:rPr>
        <w:t xml:space="preserve">lõike 9 </w:t>
      </w:r>
      <w:r w:rsidRPr="00B92E7F">
        <w:rPr>
          <w:rFonts w:ascii="Times New Roman" w:eastAsia="Times New Roman" w:hAnsi="Times New Roman" w:cs="Times New Roman"/>
          <w:sz w:val="24"/>
          <w:szCs w:val="24"/>
        </w:rPr>
        <w:t xml:space="preserve">kohaselt edastama küsimuse </w:t>
      </w:r>
      <w:proofErr w:type="spellStart"/>
      <w:r w:rsidRPr="00B92E7F">
        <w:rPr>
          <w:rFonts w:ascii="Times New Roman" w:eastAsia="Times New Roman" w:hAnsi="Times New Roman" w:cs="Times New Roman"/>
          <w:sz w:val="24"/>
          <w:szCs w:val="24"/>
        </w:rPr>
        <w:t>EBA-le</w:t>
      </w:r>
      <w:proofErr w:type="spellEnd"/>
      <w:r w:rsidRPr="00B92E7F">
        <w:rPr>
          <w:rFonts w:ascii="Times New Roman" w:eastAsia="Times New Roman" w:hAnsi="Times New Roman" w:cs="Times New Roman"/>
          <w:sz w:val="24"/>
          <w:szCs w:val="24"/>
        </w:rPr>
        <w:t xml:space="preserve"> ning lükkama </w:t>
      </w:r>
      <w:proofErr w:type="spellStart"/>
      <w:r w:rsidRPr="00B92E7F">
        <w:rPr>
          <w:rFonts w:ascii="Times New Roman" w:eastAsia="Times New Roman" w:hAnsi="Times New Roman" w:cs="Times New Roman"/>
          <w:sz w:val="24"/>
          <w:szCs w:val="24"/>
        </w:rPr>
        <w:t>EBA</w:t>
      </w:r>
      <w:r w:rsidR="5BCC5257" w:rsidRPr="00B92E7F">
        <w:rPr>
          <w:rFonts w:ascii="Times New Roman" w:eastAsia="Times New Roman" w:hAnsi="Times New Roman" w:cs="Times New Roman"/>
          <w:sz w:val="24"/>
          <w:szCs w:val="24"/>
        </w:rPr>
        <w:t>-lt</w:t>
      </w:r>
      <w:proofErr w:type="spellEnd"/>
      <w:r w:rsidR="5BCC5257" w:rsidRPr="00B92E7F">
        <w:rPr>
          <w:rFonts w:ascii="Times New Roman" w:eastAsia="Times New Roman" w:hAnsi="Times New Roman" w:cs="Times New Roman"/>
          <w:sz w:val="24"/>
          <w:szCs w:val="24"/>
        </w:rPr>
        <w:t xml:space="preserve"> otsuse saamiseni oma otsuse tegemise edasi</w:t>
      </w:r>
      <w:r w:rsidR="3DD3E732" w:rsidRPr="00B92E7F">
        <w:rPr>
          <w:rFonts w:ascii="Times New Roman" w:eastAsia="Times New Roman" w:hAnsi="Times New Roman" w:cs="Times New Roman"/>
          <w:sz w:val="24"/>
          <w:szCs w:val="24"/>
        </w:rPr>
        <w:t xml:space="preserve"> ning teeb seejärel oma otsuse kooskõlas EBA otsusega. Lisaks ei või järelevalveasutus pöörduda EBA poole, kui lõikes 7 nimetatud kahekuuline </w:t>
      </w:r>
      <w:proofErr w:type="spellStart"/>
      <w:r w:rsidR="3DD3E732" w:rsidRPr="00B92E7F">
        <w:rPr>
          <w:rFonts w:ascii="Times New Roman" w:eastAsia="Times New Roman" w:hAnsi="Times New Roman" w:cs="Times New Roman"/>
          <w:sz w:val="24"/>
          <w:szCs w:val="24"/>
        </w:rPr>
        <w:t>ühisotsuse</w:t>
      </w:r>
      <w:proofErr w:type="spellEnd"/>
      <w:r w:rsidR="3DD3E732" w:rsidRPr="00B92E7F">
        <w:rPr>
          <w:rFonts w:ascii="Times New Roman" w:eastAsia="Times New Roman" w:hAnsi="Times New Roman" w:cs="Times New Roman"/>
          <w:sz w:val="24"/>
          <w:szCs w:val="24"/>
        </w:rPr>
        <w:t xml:space="preserve"> aeg kestab või kui mõlemad asutused on jõudnud </w:t>
      </w:r>
      <w:proofErr w:type="spellStart"/>
      <w:r w:rsidR="3DD3E732" w:rsidRPr="00B92E7F">
        <w:rPr>
          <w:rFonts w:ascii="Times New Roman" w:eastAsia="Times New Roman" w:hAnsi="Times New Roman" w:cs="Times New Roman"/>
          <w:sz w:val="24"/>
          <w:szCs w:val="24"/>
        </w:rPr>
        <w:t>ühistotsusele</w:t>
      </w:r>
      <w:proofErr w:type="spellEnd"/>
      <w:r w:rsidR="3DD3E732" w:rsidRPr="00B92E7F">
        <w:rPr>
          <w:rFonts w:ascii="Times New Roman" w:eastAsia="Times New Roman" w:hAnsi="Times New Roman" w:cs="Times New Roman"/>
          <w:sz w:val="24"/>
          <w:szCs w:val="24"/>
        </w:rPr>
        <w:t xml:space="preserve">. </w:t>
      </w:r>
    </w:p>
    <w:p w14:paraId="60536639" w14:textId="2B6C09F3" w:rsidR="5451066A" w:rsidRPr="00B92E7F" w:rsidRDefault="5451066A" w:rsidP="00B92E7F">
      <w:pPr>
        <w:spacing w:after="0" w:line="240" w:lineRule="auto"/>
        <w:jc w:val="both"/>
        <w:rPr>
          <w:rFonts w:ascii="Times New Roman" w:eastAsia="Times New Roman" w:hAnsi="Times New Roman" w:cs="Times New Roman"/>
          <w:sz w:val="24"/>
          <w:szCs w:val="24"/>
        </w:rPr>
      </w:pPr>
    </w:p>
    <w:p w14:paraId="55A4C106" w14:textId="5EFBAD08" w:rsidR="56C150E0" w:rsidRPr="00B92E7F" w:rsidRDefault="56C150E0"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Olukorras, kus </w:t>
      </w:r>
      <w:proofErr w:type="spellStart"/>
      <w:r w:rsidRPr="00B92E7F">
        <w:rPr>
          <w:rFonts w:ascii="Times New Roman" w:eastAsia="Times New Roman" w:hAnsi="Times New Roman" w:cs="Times New Roman"/>
          <w:sz w:val="24"/>
          <w:szCs w:val="24"/>
        </w:rPr>
        <w:t>ühisotsuse</w:t>
      </w:r>
      <w:proofErr w:type="spellEnd"/>
      <w:r w:rsidRPr="00B92E7F">
        <w:rPr>
          <w:rFonts w:ascii="Times New Roman" w:eastAsia="Times New Roman" w:hAnsi="Times New Roman" w:cs="Times New Roman"/>
          <w:sz w:val="24"/>
          <w:szCs w:val="24"/>
        </w:rPr>
        <w:t xml:space="preserve"> tegemine käsitleb </w:t>
      </w:r>
      <w:proofErr w:type="spellStart"/>
      <w:r w:rsidRPr="00B92E7F">
        <w:rPr>
          <w:rFonts w:ascii="Times New Roman" w:eastAsia="Times New Roman" w:hAnsi="Times New Roman" w:cs="Times New Roman"/>
          <w:sz w:val="24"/>
          <w:szCs w:val="24"/>
        </w:rPr>
        <w:t>segafinantsvaldusettevõtjat</w:t>
      </w:r>
      <w:proofErr w:type="spellEnd"/>
      <w:r w:rsidRPr="00B92E7F">
        <w:rPr>
          <w:rFonts w:ascii="Times New Roman" w:eastAsia="Times New Roman" w:hAnsi="Times New Roman" w:cs="Times New Roman"/>
          <w:sz w:val="24"/>
          <w:szCs w:val="24"/>
        </w:rPr>
        <w:t xml:space="preserve"> ning Finantsinspektsioon ei ole sellise ettevõtja koordinaator Euroopa Parlamendi ja nõukogu direktiivi 2002/87/EL</w:t>
      </w:r>
      <w:r w:rsidRPr="00B92E7F">
        <w:rPr>
          <w:rStyle w:val="Allmrkuseviide"/>
          <w:rFonts w:ascii="Times New Roman" w:eastAsia="Times New Roman" w:hAnsi="Times New Roman" w:cs="Times New Roman"/>
          <w:sz w:val="24"/>
          <w:szCs w:val="24"/>
        </w:rPr>
        <w:footnoteReference w:id="22"/>
      </w:r>
      <w:r w:rsidRPr="00B92E7F">
        <w:rPr>
          <w:rFonts w:ascii="Times New Roman" w:eastAsia="Times New Roman" w:hAnsi="Times New Roman" w:cs="Times New Roman"/>
          <w:sz w:val="24"/>
          <w:szCs w:val="24"/>
        </w:rPr>
        <w:t xml:space="preserve"> artikli 10 kohaselt, peab Finantsinspektsioon </w:t>
      </w:r>
      <w:r w:rsidRPr="00B92E7F">
        <w:rPr>
          <w:rFonts w:ascii="Times New Roman" w:eastAsia="Times New Roman" w:hAnsi="Times New Roman" w:cs="Times New Roman"/>
          <w:b/>
          <w:bCs/>
          <w:sz w:val="24"/>
          <w:szCs w:val="24"/>
        </w:rPr>
        <w:t xml:space="preserve">lõike 10 </w:t>
      </w:r>
      <w:r w:rsidRPr="00B92E7F">
        <w:rPr>
          <w:rFonts w:ascii="Times New Roman" w:eastAsia="Times New Roman" w:hAnsi="Times New Roman" w:cs="Times New Roman"/>
          <w:sz w:val="24"/>
          <w:szCs w:val="24"/>
        </w:rPr>
        <w:t>kohaselt tegema kõik endast olen</w:t>
      </w:r>
      <w:r w:rsidR="2400EEFD" w:rsidRPr="00B92E7F">
        <w:rPr>
          <w:rFonts w:ascii="Times New Roman" w:eastAsia="Times New Roman" w:hAnsi="Times New Roman" w:cs="Times New Roman"/>
          <w:sz w:val="24"/>
          <w:szCs w:val="24"/>
        </w:rPr>
        <w:t xml:space="preserve">eva, et taotleda koos konsolideeritud järelevalvet tegeva asutusega koordinaatorilt nõusolekut </w:t>
      </w:r>
      <w:proofErr w:type="spellStart"/>
      <w:r w:rsidR="2400EEFD" w:rsidRPr="00B92E7F">
        <w:rPr>
          <w:rFonts w:ascii="Times New Roman" w:eastAsia="Times New Roman" w:hAnsi="Times New Roman" w:cs="Times New Roman"/>
          <w:sz w:val="24"/>
          <w:szCs w:val="24"/>
        </w:rPr>
        <w:t>ühisotsusele</w:t>
      </w:r>
      <w:proofErr w:type="spellEnd"/>
      <w:r w:rsidR="2400EEFD" w:rsidRPr="00B92E7F">
        <w:rPr>
          <w:rFonts w:ascii="Times New Roman" w:eastAsia="Times New Roman" w:hAnsi="Times New Roman" w:cs="Times New Roman"/>
          <w:sz w:val="24"/>
          <w:szCs w:val="24"/>
        </w:rPr>
        <w:t>. Kui koordinaator vastavat nõusolekut ei anna, teavitab Finantsinspektsioon EBA või Euroopa</w:t>
      </w:r>
      <w:r w:rsidR="57B38B86" w:rsidRPr="00B92E7F">
        <w:rPr>
          <w:rFonts w:ascii="Times New Roman" w:eastAsia="Times New Roman" w:hAnsi="Times New Roman" w:cs="Times New Roman"/>
          <w:sz w:val="24"/>
          <w:szCs w:val="24"/>
        </w:rPr>
        <w:t xml:space="preserve"> Kindlustus- ja Tööandjapensionide Järelevalve Asutust ning kohaldab </w:t>
      </w:r>
      <w:proofErr w:type="spellStart"/>
      <w:r w:rsidR="57B38B86" w:rsidRPr="00B92E7F">
        <w:rPr>
          <w:rFonts w:ascii="Times New Roman" w:eastAsia="Times New Roman" w:hAnsi="Times New Roman" w:cs="Times New Roman"/>
          <w:sz w:val="24"/>
          <w:szCs w:val="24"/>
        </w:rPr>
        <w:t>segafinantsvaldusettevõtjale</w:t>
      </w:r>
      <w:proofErr w:type="spellEnd"/>
      <w:r w:rsidR="57B38B86" w:rsidRPr="00B92E7F">
        <w:rPr>
          <w:rFonts w:ascii="Times New Roman" w:eastAsia="Times New Roman" w:hAnsi="Times New Roman" w:cs="Times New Roman"/>
          <w:sz w:val="24"/>
          <w:szCs w:val="24"/>
        </w:rPr>
        <w:t xml:space="preserve"> ühte eelnimetatud asutuste otsust. </w:t>
      </w:r>
    </w:p>
    <w:p w14:paraId="20FE1BB1" w14:textId="6CE8D2FA" w:rsidR="5451066A" w:rsidRPr="00B92E7F" w:rsidRDefault="5451066A" w:rsidP="00B92E7F">
      <w:pPr>
        <w:spacing w:after="0" w:line="240" w:lineRule="auto"/>
        <w:jc w:val="both"/>
        <w:rPr>
          <w:rFonts w:ascii="Times New Roman" w:eastAsia="Times New Roman" w:hAnsi="Times New Roman" w:cs="Times New Roman"/>
          <w:sz w:val="24"/>
          <w:szCs w:val="24"/>
        </w:rPr>
      </w:pPr>
    </w:p>
    <w:p w14:paraId="4BD4A02E" w14:textId="296FC158" w:rsidR="57B38B86" w:rsidRPr="00B92E7F" w:rsidRDefault="57B38B86"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Lõikega 9 võetakse üle CRD V artikli 21a lõike 8 kolmas alalõige ning lõikega 10 sama artikli lõike 9 teine alalõige. </w:t>
      </w:r>
    </w:p>
    <w:p w14:paraId="2B7F90E2" w14:textId="323E1C33"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5C94D13E" w14:textId="60A40507" w:rsidR="001A7361" w:rsidRPr="00B92E7F" w:rsidRDefault="5167987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13</w:t>
      </w:r>
      <w:r w:rsidRPr="00B92E7F">
        <w:rPr>
          <w:rFonts w:ascii="Times New Roman" w:eastAsia="Times New Roman" w:hAnsi="Times New Roman" w:cs="Times New Roman"/>
          <w:b/>
          <w:bCs/>
          <w:color w:val="000000" w:themeColor="text1"/>
          <w:sz w:val="24"/>
          <w:szCs w:val="24"/>
          <w:vertAlign w:val="superscript"/>
        </w:rPr>
        <w:t>8</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13</w:t>
      </w:r>
      <w:r w:rsidRPr="00B92E7F">
        <w:rPr>
          <w:rFonts w:ascii="Times New Roman" w:eastAsia="Times New Roman" w:hAnsi="Times New Roman" w:cs="Times New Roman"/>
          <w:color w:val="000000" w:themeColor="text1"/>
          <w:sz w:val="24"/>
          <w:szCs w:val="24"/>
          <w:vertAlign w:val="superscript"/>
        </w:rPr>
        <w:t>8</w:t>
      </w:r>
      <w:r w:rsidRPr="00B92E7F">
        <w:rPr>
          <w:rFonts w:ascii="Times New Roman" w:eastAsia="Times New Roman" w:hAnsi="Times New Roman" w:cs="Times New Roman"/>
          <w:color w:val="000000" w:themeColor="text1"/>
          <w:sz w:val="24"/>
          <w:szCs w:val="24"/>
        </w:rPr>
        <w:t xml:space="preserve"> reguleerib krediidiasutuse tegevusloa taotlemist investeerimisühingu poolt. </w:t>
      </w:r>
    </w:p>
    <w:p w14:paraId="727F4C53" w14:textId="31C47692"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5E85D730" w14:textId="03D68B00" w:rsidR="001A7361" w:rsidRPr="00B92E7F" w:rsidRDefault="6044100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Pealkirja täiendamine.</w:t>
      </w:r>
      <w:r w:rsidR="09822F98" w:rsidRPr="00B92E7F">
        <w:rPr>
          <w:rFonts w:ascii="Times New Roman" w:eastAsia="Times New Roman" w:hAnsi="Times New Roman" w:cs="Times New Roman"/>
          <w:b/>
          <w:bCs/>
          <w:color w:val="000000" w:themeColor="text1"/>
          <w:sz w:val="24"/>
          <w:szCs w:val="24"/>
        </w:rPr>
        <w:t xml:space="preserve"> </w:t>
      </w:r>
      <w:r w:rsidR="7645C86A" w:rsidRPr="00B92E7F">
        <w:rPr>
          <w:rFonts w:ascii="Times New Roman" w:eastAsia="Times New Roman" w:hAnsi="Times New Roman" w:cs="Times New Roman"/>
          <w:color w:val="000000" w:themeColor="text1"/>
          <w:sz w:val="24"/>
          <w:szCs w:val="24"/>
        </w:rPr>
        <w:t xml:space="preserve">Paragrahvi pealkirja täiendatakse pärast sõna ,,taotlemine” sõnadega ,,ja </w:t>
      </w:r>
      <w:r w:rsidR="276EBF7D" w:rsidRPr="00B92E7F">
        <w:rPr>
          <w:rFonts w:ascii="Times New Roman" w:eastAsia="Times New Roman" w:hAnsi="Times New Roman" w:cs="Times New Roman"/>
          <w:color w:val="000000" w:themeColor="text1"/>
          <w:sz w:val="24"/>
          <w:szCs w:val="24"/>
        </w:rPr>
        <w:t xml:space="preserve">taotlemise </w:t>
      </w:r>
      <w:r w:rsidR="7645C86A" w:rsidRPr="00B92E7F">
        <w:rPr>
          <w:rFonts w:ascii="Times New Roman" w:eastAsia="Times New Roman" w:hAnsi="Times New Roman" w:cs="Times New Roman"/>
          <w:color w:val="000000" w:themeColor="text1"/>
          <w:sz w:val="24"/>
          <w:szCs w:val="24"/>
        </w:rPr>
        <w:t>erisused”, et kajastada selgemini paragrahvis reguleeritud tegevusloa taotlemise kohustust ning võimali</w:t>
      </w:r>
      <w:r w:rsidR="78A7080A" w:rsidRPr="00B92E7F">
        <w:rPr>
          <w:rFonts w:ascii="Times New Roman" w:eastAsia="Times New Roman" w:hAnsi="Times New Roman" w:cs="Times New Roman"/>
          <w:color w:val="000000" w:themeColor="text1"/>
          <w:sz w:val="24"/>
          <w:szCs w:val="24"/>
        </w:rPr>
        <w:t xml:space="preserve">kke erisusi selle kohustuse suhtes. </w:t>
      </w:r>
    </w:p>
    <w:p w14:paraId="76216137" w14:textId="13EABD76" w:rsidR="001A7361" w:rsidRPr="00B92E7F" w:rsidRDefault="001A7361" w:rsidP="00B92E7F">
      <w:pPr>
        <w:spacing w:after="0" w:line="240" w:lineRule="auto"/>
        <w:jc w:val="both"/>
        <w:rPr>
          <w:rFonts w:ascii="Times New Roman" w:eastAsia="Times New Roman" w:hAnsi="Times New Roman" w:cs="Times New Roman"/>
          <w:b/>
          <w:bCs/>
          <w:color w:val="000000" w:themeColor="text1"/>
          <w:sz w:val="24"/>
          <w:szCs w:val="24"/>
          <w:highlight w:val="yellow"/>
        </w:rPr>
      </w:pPr>
    </w:p>
    <w:p w14:paraId="5566E244" w14:textId="40FEBCCC" w:rsidR="001A7361" w:rsidRPr="00B92E7F" w:rsidRDefault="704B955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punkti 2 täiendamine. </w:t>
      </w:r>
      <w:r w:rsidR="56C25C77" w:rsidRPr="00B92E7F">
        <w:rPr>
          <w:rFonts w:ascii="Times New Roman" w:eastAsia="Times New Roman" w:hAnsi="Times New Roman" w:cs="Times New Roman"/>
          <w:color w:val="000000" w:themeColor="text1"/>
          <w:sz w:val="24"/>
          <w:szCs w:val="24"/>
        </w:rPr>
        <w:t>Lõige 1 kohaselt peab investeerimisühing esitama tegevusloa taotluse, kui on täidetud vähemalt üks lõikele järgnevas loetelus nimetatud tingimustest</w:t>
      </w:r>
      <w:r w:rsidR="27EF7DDD" w:rsidRPr="00B92E7F">
        <w:rPr>
          <w:rFonts w:ascii="Times New Roman" w:eastAsia="Times New Roman" w:hAnsi="Times New Roman" w:cs="Times New Roman"/>
          <w:color w:val="000000" w:themeColor="text1"/>
          <w:sz w:val="24"/>
          <w:szCs w:val="24"/>
        </w:rPr>
        <w:t xml:space="preserve">. Esimese tingimuse kohaselt peab investeerimisühingu koguvara keskmine maht ühes kuus 12 järjestikuse kuu jooksul olema 30 miljardit või rohkem (punkt 1). Teise tingimuse kohaselt peab vastav koguvara keskmine maht ühes kuus </w:t>
      </w:r>
      <w:r w:rsidR="20702DC8" w:rsidRPr="00B92E7F">
        <w:rPr>
          <w:rFonts w:ascii="Times New Roman" w:eastAsia="Times New Roman" w:hAnsi="Times New Roman" w:cs="Times New Roman"/>
          <w:color w:val="000000" w:themeColor="text1"/>
          <w:sz w:val="24"/>
          <w:szCs w:val="24"/>
        </w:rPr>
        <w:t xml:space="preserve">12 järjestikuse kuu jooksul olema alla 30 miljardi euro ning investeerimisühing kuuluma konsolideerimisgruppi, mille puhul kõigi selliste sinna kuuluvate investeerimisühingute, kes tegelevad </w:t>
      </w:r>
      <w:r w:rsidR="17E76BB0" w:rsidRPr="00B92E7F">
        <w:rPr>
          <w:rFonts w:ascii="Times New Roman" w:eastAsia="Times New Roman" w:hAnsi="Times New Roman" w:cs="Times New Roman"/>
          <w:color w:val="000000" w:themeColor="text1"/>
          <w:sz w:val="24"/>
          <w:szCs w:val="24"/>
        </w:rPr>
        <w:t>väärtpaberitega kauplemisega oma arvel või väärtpaberi garanteerimise, pakkumise, emiteerimise või müümise garanteerimisega ning kellest iga üksiku investeerimisühingu</w:t>
      </w:r>
      <w:r w:rsidR="3E557683" w:rsidRPr="00B92E7F">
        <w:rPr>
          <w:rFonts w:ascii="Times New Roman" w:eastAsia="Times New Roman" w:hAnsi="Times New Roman" w:cs="Times New Roman"/>
          <w:color w:val="000000" w:themeColor="text1"/>
          <w:sz w:val="24"/>
          <w:szCs w:val="24"/>
        </w:rPr>
        <w:t xml:space="preserve"> vara koguväärtus on alla 30 miljardi euro, konsolideeritud vara koguväärtus on 30 miljardit eurot või rohkem. Lõikega 1 on võetud üle CRD </w:t>
      </w:r>
      <w:r w:rsidR="6EE44BC8" w:rsidRPr="00B92E7F">
        <w:rPr>
          <w:rFonts w:ascii="Times New Roman" w:eastAsia="Times New Roman" w:hAnsi="Times New Roman" w:cs="Times New Roman"/>
          <w:color w:val="000000" w:themeColor="text1"/>
          <w:sz w:val="24"/>
          <w:szCs w:val="24"/>
        </w:rPr>
        <w:t xml:space="preserve">artikli 8a lõige 1. </w:t>
      </w:r>
    </w:p>
    <w:p w14:paraId="5BB230D9" w14:textId="43FBDDF0" w:rsidR="001A7361" w:rsidRPr="00B92E7F" w:rsidRDefault="001A7361" w:rsidP="00B92E7F">
      <w:pPr>
        <w:spacing w:after="0" w:line="240" w:lineRule="auto"/>
        <w:jc w:val="both"/>
        <w:rPr>
          <w:rFonts w:ascii="Times New Roman" w:eastAsia="Times New Roman" w:hAnsi="Times New Roman" w:cs="Times New Roman"/>
          <w:b/>
          <w:bCs/>
          <w:color w:val="000000" w:themeColor="text1"/>
          <w:sz w:val="24"/>
          <w:szCs w:val="24"/>
          <w:highlight w:val="yellow"/>
        </w:rPr>
      </w:pPr>
    </w:p>
    <w:p w14:paraId="6A0AC635" w14:textId="63356951" w:rsidR="0F74555F" w:rsidRPr="00B92E7F" w:rsidRDefault="0F74555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CRD </w:t>
      </w:r>
      <w:proofErr w:type="spellStart"/>
      <w:r w:rsidRPr="00B92E7F">
        <w:rPr>
          <w:rFonts w:ascii="Times New Roman" w:eastAsia="Times New Roman" w:hAnsi="Times New Roman" w:cs="Times New Roman"/>
          <w:color w:val="000000" w:themeColor="text1"/>
          <w:sz w:val="24"/>
          <w:szCs w:val="24"/>
        </w:rPr>
        <w:t>VI-ga</w:t>
      </w:r>
      <w:proofErr w:type="spellEnd"/>
      <w:r w:rsidRPr="00B92E7F">
        <w:rPr>
          <w:rFonts w:ascii="Times New Roman" w:eastAsia="Times New Roman" w:hAnsi="Times New Roman" w:cs="Times New Roman"/>
          <w:color w:val="000000" w:themeColor="text1"/>
          <w:sz w:val="24"/>
          <w:szCs w:val="24"/>
        </w:rPr>
        <w:t xml:space="preserve"> täiendatakse artikli 8a lõi</w:t>
      </w:r>
      <w:r w:rsidR="14237A45" w:rsidRPr="00B92E7F">
        <w:rPr>
          <w:rFonts w:ascii="Times New Roman" w:eastAsia="Times New Roman" w:hAnsi="Times New Roman" w:cs="Times New Roman"/>
          <w:color w:val="000000" w:themeColor="text1"/>
          <w:sz w:val="24"/>
          <w:szCs w:val="24"/>
        </w:rPr>
        <w:t>ke 1 punkti b</w:t>
      </w:r>
      <w:r w:rsidRPr="00B92E7F">
        <w:rPr>
          <w:rFonts w:ascii="Times New Roman" w:eastAsia="Times New Roman" w:hAnsi="Times New Roman" w:cs="Times New Roman"/>
          <w:color w:val="000000" w:themeColor="text1"/>
          <w:sz w:val="24"/>
          <w:szCs w:val="24"/>
        </w:rPr>
        <w:t xml:space="preserve"> ning</w:t>
      </w:r>
      <w:r w:rsidR="753A1EBE" w:rsidRPr="00B92E7F">
        <w:rPr>
          <w:rFonts w:ascii="Times New Roman" w:eastAsia="Times New Roman" w:hAnsi="Times New Roman" w:cs="Times New Roman"/>
          <w:color w:val="000000" w:themeColor="text1"/>
          <w:sz w:val="24"/>
          <w:szCs w:val="24"/>
        </w:rPr>
        <w:t xml:space="preserve"> täpsustatakse, et punktis 2 nimetatud </w:t>
      </w:r>
      <w:r w:rsidR="7CF9DF4E" w:rsidRPr="00B92E7F">
        <w:rPr>
          <w:rFonts w:ascii="Times New Roman" w:eastAsia="Times New Roman" w:hAnsi="Times New Roman" w:cs="Times New Roman"/>
          <w:color w:val="000000" w:themeColor="text1"/>
          <w:sz w:val="24"/>
          <w:szCs w:val="24"/>
        </w:rPr>
        <w:t xml:space="preserve">koguvara mahu arvutamisel võetakse arvesse </w:t>
      </w:r>
      <w:r w:rsidR="753A1EBE" w:rsidRPr="00B92E7F">
        <w:rPr>
          <w:rFonts w:ascii="Times New Roman" w:eastAsia="Times New Roman" w:hAnsi="Times New Roman" w:cs="Times New Roman"/>
          <w:color w:val="000000" w:themeColor="text1"/>
          <w:sz w:val="24"/>
          <w:szCs w:val="24"/>
        </w:rPr>
        <w:t>Euroopa Liidus asutatud inv</w:t>
      </w:r>
      <w:r w:rsidR="49088B5B" w:rsidRPr="00B92E7F">
        <w:rPr>
          <w:rFonts w:ascii="Times New Roman" w:eastAsia="Times New Roman" w:hAnsi="Times New Roman" w:cs="Times New Roman"/>
          <w:color w:val="000000" w:themeColor="text1"/>
          <w:sz w:val="24"/>
          <w:szCs w:val="24"/>
        </w:rPr>
        <w:t xml:space="preserve">esteerimisühingute, sealhulgas kõigi nende kolmandas riigi asutatud tütarettevõtjate </w:t>
      </w:r>
      <w:r w:rsidR="3C138863" w:rsidRPr="00B92E7F">
        <w:rPr>
          <w:rFonts w:ascii="Times New Roman" w:eastAsia="Times New Roman" w:hAnsi="Times New Roman" w:cs="Times New Roman"/>
          <w:color w:val="000000" w:themeColor="text1"/>
          <w:sz w:val="24"/>
          <w:szCs w:val="24"/>
        </w:rPr>
        <w:t>ja filiaalid, konsolideeritud varade koguväärtust.</w:t>
      </w:r>
      <w:r w:rsidR="790FC425" w:rsidRPr="00B92E7F">
        <w:rPr>
          <w:rFonts w:ascii="Times New Roman" w:eastAsia="Times New Roman" w:hAnsi="Times New Roman" w:cs="Times New Roman"/>
          <w:color w:val="000000" w:themeColor="text1"/>
          <w:sz w:val="24"/>
          <w:szCs w:val="24"/>
        </w:rPr>
        <w:t xml:space="preserve"> Täi</w:t>
      </w:r>
      <w:r w:rsidR="6A07C0CB" w:rsidRPr="00B92E7F">
        <w:rPr>
          <w:rFonts w:ascii="Times New Roman" w:eastAsia="Times New Roman" w:hAnsi="Times New Roman" w:cs="Times New Roman"/>
          <w:color w:val="000000" w:themeColor="text1"/>
          <w:sz w:val="24"/>
          <w:szCs w:val="24"/>
        </w:rPr>
        <w:t xml:space="preserve">endi </w:t>
      </w:r>
      <w:r w:rsidR="30068E25" w:rsidRPr="00B92E7F">
        <w:rPr>
          <w:rFonts w:ascii="Times New Roman" w:eastAsia="Times New Roman" w:hAnsi="Times New Roman" w:cs="Times New Roman"/>
          <w:color w:val="000000" w:themeColor="text1"/>
          <w:sz w:val="24"/>
          <w:szCs w:val="24"/>
        </w:rPr>
        <w:t>,,Euroopa Liidus asutatud” lisamisega kitsendatakse nende investeerimisühingute ringi, kes kvalifitseeruvad tegevusloa taotlemise kohustuse alla, ning hõlmatakse täiendite</w:t>
      </w:r>
      <w:r w:rsidR="018EACEF" w:rsidRPr="00B92E7F">
        <w:rPr>
          <w:rFonts w:ascii="Times New Roman" w:eastAsia="Times New Roman" w:hAnsi="Times New Roman" w:cs="Times New Roman"/>
          <w:color w:val="000000" w:themeColor="text1"/>
          <w:sz w:val="24"/>
          <w:szCs w:val="24"/>
        </w:rPr>
        <w:t>ga</w:t>
      </w:r>
      <w:r w:rsidR="30068E25" w:rsidRPr="00B92E7F">
        <w:rPr>
          <w:rFonts w:ascii="Times New Roman" w:eastAsia="Times New Roman" w:hAnsi="Times New Roman" w:cs="Times New Roman"/>
          <w:color w:val="000000" w:themeColor="text1"/>
          <w:sz w:val="24"/>
          <w:szCs w:val="24"/>
        </w:rPr>
        <w:t xml:space="preserve"> ,,kol</w:t>
      </w:r>
      <w:r w:rsidR="5C898AC9" w:rsidRPr="00B92E7F">
        <w:rPr>
          <w:rFonts w:ascii="Times New Roman" w:eastAsia="Times New Roman" w:hAnsi="Times New Roman" w:cs="Times New Roman"/>
          <w:color w:val="000000" w:themeColor="text1"/>
          <w:sz w:val="24"/>
          <w:szCs w:val="24"/>
        </w:rPr>
        <w:t xml:space="preserve">mandas riigis asutatud tütarettevõtjad” ja ,,filiaalid” </w:t>
      </w:r>
      <w:r w:rsidR="090BABBD" w:rsidRPr="00B92E7F">
        <w:rPr>
          <w:rFonts w:ascii="Times New Roman" w:eastAsia="Times New Roman" w:hAnsi="Times New Roman" w:cs="Times New Roman"/>
          <w:color w:val="000000" w:themeColor="text1"/>
          <w:sz w:val="24"/>
          <w:szCs w:val="24"/>
        </w:rPr>
        <w:t xml:space="preserve">koguvara väärtuse hulka kõik selliste investeerimisühingutest sõltuvad isikud. </w:t>
      </w:r>
    </w:p>
    <w:p w14:paraId="46BB3912" w14:textId="585DFD51" w:rsidR="64CF7568" w:rsidRPr="00B92E7F" w:rsidRDefault="64CF7568" w:rsidP="00B92E7F">
      <w:pPr>
        <w:spacing w:after="0" w:line="240" w:lineRule="auto"/>
        <w:jc w:val="both"/>
        <w:rPr>
          <w:rFonts w:ascii="Times New Roman" w:eastAsia="Times New Roman" w:hAnsi="Times New Roman" w:cs="Times New Roman"/>
          <w:color w:val="000000" w:themeColor="text1"/>
          <w:sz w:val="24"/>
          <w:szCs w:val="24"/>
        </w:rPr>
      </w:pPr>
    </w:p>
    <w:p w14:paraId="0D0E3C18" w14:textId="0476AFFC" w:rsidR="001A7361" w:rsidRPr="00B92E7F" w:rsidRDefault="2496B689"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000000" w:themeColor="text1"/>
          <w:sz w:val="24"/>
          <w:szCs w:val="24"/>
        </w:rPr>
        <w:t xml:space="preserve">Paragrahvi täiendamine lõigetega </w:t>
      </w:r>
      <w:r w:rsidR="58349DDA" w:rsidRPr="00B92E7F">
        <w:rPr>
          <w:rFonts w:ascii="Times New Roman" w:eastAsia="Times New Roman" w:hAnsi="Times New Roman" w:cs="Times New Roman"/>
          <w:b/>
          <w:bCs/>
          <w:color w:val="000000" w:themeColor="text1"/>
          <w:sz w:val="24"/>
          <w:szCs w:val="24"/>
        </w:rPr>
        <w:t>5</w:t>
      </w:r>
      <w:r w:rsidRPr="00B92E7F">
        <w:rPr>
          <w:rFonts w:ascii="Times New Roman" w:eastAsia="Times New Roman" w:hAnsi="Times New Roman" w:cs="Times New Roman"/>
          <w:b/>
          <w:bCs/>
          <w:sz w:val="24"/>
          <w:szCs w:val="24"/>
        </w:rPr>
        <w:t>–</w:t>
      </w:r>
      <w:r w:rsidR="080509A4" w:rsidRPr="00B92E7F">
        <w:rPr>
          <w:rFonts w:ascii="Times New Roman" w:eastAsia="Times New Roman" w:hAnsi="Times New Roman" w:cs="Times New Roman"/>
          <w:b/>
          <w:bCs/>
          <w:sz w:val="24"/>
          <w:szCs w:val="24"/>
        </w:rPr>
        <w:t>9</w:t>
      </w:r>
      <w:r w:rsidRPr="00B92E7F">
        <w:rPr>
          <w:rFonts w:ascii="Times New Roman" w:eastAsia="Times New Roman" w:hAnsi="Times New Roman" w:cs="Times New Roman"/>
          <w:b/>
          <w:bCs/>
          <w:sz w:val="24"/>
          <w:szCs w:val="24"/>
        </w:rPr>
        <w:t>.</w:t>
      </w:r>
      <w:r w:rsidR="1D1FF92C" w:rsidRPr="00B92E7F">
        <w:rPr>
          <w:rFonts w:ascii="Times New Roman" w:eastAsia="Times New Roman" w:hAnsi="Times New Roman" w:cs="Times New Roman"/>
          <w:b/>
          <w:bCs/>
          <w:sz w:val="24"/>
          <w:szCs w:val="24"/>
        </w:rPr>
        <w:t xml:space="preserve"> </w:t>
      </w:r>
      <w:r w:rsidR="1D1FF92C" w:rsidRPr="00B92E7F">
        <w:rPr>
          <w:rFonts w:ascii="Times New Roman" w:eastAsia="Times New Roman" w:hAnsi="Times New Roman" w:cs="Times New Roman"/>
          <w:sz w:val="24"/>
          <w:szCs w:val="24"/>
        </w:rPr>
        <w:t>CRD VI lisab artiklisse 8a lõike 3a, mille sisuks on EBA ja pädeva asutuse vaheline koostöö investeerimisühingu tegevusloa kohus</w:t>
      </w:r>
      <w:r w:rsidR="34F4619F" w:rsidRPr="00B92E7F">
        <w:rPr>
          <w:rFonts w:ascii="Times New Roman" w:eastAsia="Times New Roman" w:hAnsi="Times New Roman" w:cs="Times New Roman"/>
          <w:sz w:val="24"/>
          <w:szCs w:val="24"/>
        </w:rPr>
        <w:t>tusest vabastamisel.</w:t>
      </w:r>
      <w:r w:rsidR="05712506" w:rsidRPr="00B92E7F">
        <w:rPr>
          <w:rFonts w:ascii="Times New Roman" w:eastAsia="Times New Roman" w:hAnsi="Times New Roman" w:cs="Times New Roman"/>
          <w:sz w:val="24"/>
          <w:szCs w:val="24"/>
        </w:rPr>
        <w:t xml:space="preserve"> Sisult sarnaneb tegevusloa kohustusest vabastamine va</w:t>
      </w:r>
      <w:r w:rsidR="62B3644A" w:rsidRPr="00B92E7F">
        <w:rPr>
          <w:rFonts w:ascii="Times New Roman" w:eastAsia="Times New Roman" w:hAnsi="Times New Roman" w:cs="Times New Roman"/>
          <w:sz w:val="24"/>
          <w:szCs w:val="24"/>
        </w:rPr>
        <w:t>ldusettevõtjate heakskiitmise kohustusest vabastamisega (vt KAS §-de 13</w:t>
      </w:r>
      <w:r w:rsidR="62B3644A" w:rsidRPr="00B92E7F">
        <w:rPr>
          <w:rFonts w:ascii="Times New Roman" w:eastAsia="Times New Roman" w:hAnsi="Times New Roman" w:cs="Times New Roman"/>
          <w:sz w:val="24"/>
          <w:szCs w:val="24"/>
          <w:vertAlign w:val="superscript"/>
        </w:rPr>
        <w:t>4</w:t>
      </w:r>
      <w:r w:rsidR="62B3644A" w:rsidRPr="00B92E7F">
        <w:rPr>
          <w:rFonts w:ascii="Times New Roman" w:eastAsia="Times New Roman" w:hAnsi="Times New Roman" w:cs="Times New Roman"/>
          <w:color w:val="202020"/>
          <w:sz w:val="24"/>
          <w:szCs w:val="24"/>
        </w:rPr>
        <w:t>–13</w:t>
      </w:r>
      <w:r w:rsidR="62B3644A" w:rsidRPr="00B92E7F">
        <w:rPr>
          <w:rFonts w:ascii="Times New Roman" w:eastAsia="Times New Roman" w:hAnsi="Times New Roman" w:cs="Times New Roman"/>
          <w:color w:val="202020"/>
          <w:sz w:val="24"/>
          <w:szCs w:val="24"/>
          <w:vertAlign w:val="superscript"/>
        </w:rPr>
        <w:t>7</w:t>
      </w:r>
      <w:r w:rsidR="62B3644A" w:rsidRPr="00B92E7F">
        <w:rPr>
          <w:rFonts w:ascii="Times New Roman" w:eastAsia="Times New Roman" w:hAnsi="Times New Roman" w:cs="Times New Roman"/>
          <w:color w:val="202020"/>
          <w:sz w:val="24"/>
          <w:szCs w:val="24"/>
        </w:rPr>
        <w:t xml:space="preserve"> muutmise selgitusi)</w:t>
      </w:r>
      <w:r w:rsidR="23C998EB" w:rsidRPr="00B92E7F">
        <w:rPr>
          <w:rFonts w:ascii="Times New Roman" w:eastAsia="Times New Roman" w:hAnsi="Times New Roman" w:cs="Times New Roman"/>
          <w:color w:val="202020"/>
          <w:sz w:val="24"/>
          <w:szCs w:val="24"/>
        </w:rPr>
        <w:t xml:space="preserve">, kuid erisus peitub vastaspooles, kellega koostööd tehakse: valdusettevõtjate puhul on see teise lepinguriigi finantsjärelevalveasutus ja kui see on kohaldatav, </w:t>
      </w:r>
      <w:proofErr w:type="spellStart"/>
      <w:r w:rsidR="6388D1F5" w:rsidRPr="00B92E7F">
        <w:rPr>
          <w:rFonts w:ascii="Times New Roman" w:eastAsia="Times New Roman" w:hAnsi="Times New Roman" w:cs="Times New Roman"/>
          <w:color w:val="202020"/>
          <w:sz w:val="24"/>
          <w:szCs w:val="24"/>
        </w:rPr>
        <w:t>segafinantsvaldusettevõtja</w:t>
      </w:r>
      <w:proofErr w:type="spellEnd"/>
      <w:r w:rsidR="6388D1F5" w:rsidRPr="00B92E7F">
        <w:rPr>
          <w:rFonts w:ascii="Times New Roman" w:eastAsia="Times New Roman" w:hAnsi="Times New Roman" w:cs="Times New Roman"/>
          <w:color w:val="202020"/>
          <w:sz w:val="24"/>
          <w:szCs w:val="24"/>
        </w:rPr>
        <w:t xml:space="preserve"> koordinaator, investeerimisühingute puhul on see EBA. </w:t>
      </w:r>
      <w:r w:rsidR="1CDC634C" w:rsidRPr="00B92E7F">
        <w:rPr>
          <w:rFonts w:ascii="Times New Roman" w:eastAsia="Times New Roman" w:hAnsi="Times New Roman" w:cs="Times New Roman"/>
          <w:color w:val="202020"/>
          <w:sz w:val="24"/>
          <w:szCs w:val="24"/>
        </w:rPr>
        <w:t xml:space="preserve">Veel enam, juhul kui pädevad asutused ei saa </w:t>
      </w:r>
      <w:proofErr w:type="spellStart"/>
      <w:r w:rsidR="1CDC634C" w:rsidRPr="00B92E7F">
        <w:rPr>
          <w:rFonts w:ascii="Times New Roman" w:eastAsia="Times New Roman" w:hAnsi="Times New Roman" w:cs="Times New Roman"/>
          <w:color w:val="202020"/>
          <w:sz w:val="24"/>
          <w:szCs w:val="24"/>
        </w:rPr>
        <w:t>segafinantsvaldusettevõtja</w:t>
      </w:r>
      <w:proofErr w:type="spellEnd"/>
      <w:r w:rsidR="1CDC634C" w:rsidRPr="00B92E7F">
        <w:rPr>
          <w:rFonts w:ascii="Times New Roman" w:eastAsia="Times New Roman" w:hAnsi="Times New Roman" w:cs="Times New Roman"/>
          <w:color w:val="202020"/>
          <w:sz w:val="24"/>
          <w:szCs w:val="24"/>
        </w:rPr>
        <w:t xml:space="preserve"> koordinaatorilt heakskiitu kohaldatavate meetmete kohta, siis on otsustusõigus </w:t>
      </w:r>
      <w:proofErr w:type="spellStart"/>
      <w:r w:rsidR="1CDC634C" w:rsidRPr="00B92E7F">
        <w:rPr>
          <w:rFonts w:ascii="Times New Roman" w:eastAsia="Times New Roman" w:hAnsi="Times New Roman" w:cs="Times New Roman"/>
          <w:color w:val="202020"/>
          <w:sz w:val="24"/>
          <w:szCs w:val="24"/>
        </w:rPr>
        <w:t>EBA-l</w:t>
      </w:r>
      <w:proofErr w:type="spellEnd"/>
      <w:r w:rsidR="535BC265" w:rsidRPr="00B92E7F">
        <w:rPr>
          <w:rFonts w:ascii="Times New Roman" w:eastAsia="Times New Roman" w:hAnsi="Times New Roman" w:cs="Times New Roman"/>
          <w:color w:val="202020"/>
          <w:sz w:val="24"/>
          <w:szCs w:val="24"/>
        </w:rPr>
        <w:t xml:space="preserve">, kuid investeerimisühingu tegevusloa kohustuse vabastamisel jääb lõppsõna pädevale asutusele, kelleks </w:t>
      </w:r>
      <w:proofErr w:type="spellStart"/>
      <w:r w:rsidR="535BC265" w:rsidRPr="00B92E7F">
        <w:rPr>
          <w:rFonts w:ascii="Times New Roman" w:eastAsia="Times New Roman" w:hAnsi="Times New Roman" w:cs="Times New Roman"/>
          <w:color w:val="202020"/>
          <w:sz w:val="24"/>
          <w:szCs w:val="24"/>
        </w:rPr>
        <w:t>KAS-i</w:t>
      </w:r>
      <w:proofErr w:type="spellEnd"/>
      <w:r w:rsidR="535BC265" w:rsidRPr="00B92E7F">
        <w:rPr>
          <w:rFonts w:ascii="Times New Roman" w:eastAsia="Times New Roman" w:hAnsi="Times New Roman" w:cs="Times New Roman"/>
          <w:color w:val="202020"/>
          <w:sz w:val="24"/>
          <w:szCs w:val="24"/>
        </w:rPr>
        <w:t xml:space="preserve"> kontekstis on Finantsinspektsioon. </w:t>
      </w:r>
    </w:p>
    <w:p w14:paraId="63FF8F68" w14:textId="4F5E01B1" w:rsidR="64CF7568" w:rsidRPr="00B92E7F" w:rsidRDefault="64CF7568" w:rsidP="00B92E7F">
      <w:pPr>
        <w:spacing w:after="0" w:line="240" w:lineRule="auto"/>
        <w:jc w:val="both"/>
        <w:rPr>
          <w:rFonts w:ascii="Times New Roman" w:eastAsia="Times New Roman" w:hAnsi="Times New Roman" w:cs="Times New Roman"/>
          <w:color w:val="202020"/>
          <w:sz w:val="24"/>
          <w:szCs w:val="24"/>
        </w:rPr>
      </w:pPr>
    </w:p>
    <w:p w14:paraId="48A2064C" w14:textId="3679ADAE" w:rsidR="535BC265" w:rsidRPr="00B92E7F" w:rsidRDefault="535BC265"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202020"/>
          <w:sz w:val="24"/>
          <w:szCs w:val="24"/>
        </w:rPr>
        <w:t xml:space="preserve">Lõikega </w:t>
      </w:r>
      <w:r w:rsidR="48384D5B" w:rsidRPr="00B92E7F">
        <w:rPr>
          <w:rFonts w:ascii="Times New Roman" w:eastAsia="Times New Roman" w:hAnsi="Times New Roman" w:cs="Times New Roman"/>
          <w:b/>
          <w:bCs/>
          <w:color w:val="202020"/>
          <w:sz w:val="24"/>
          <w:szCs w:val="24"/>
        </w:rPr>
        <w:t>5</w:t>
      </w:r>
      <w:r w:rsidRPr="00B92E7F">
        <w:rPr>
          <w:rFonts w:ascii="Times New Roman" w:eastAsia="Times New Roman" w:hAnsi="Times New Roman" w:cs="Times New Roman"/>
          <w:b/>
          <w:bCs/>
          <w:color w:val="202020"/>
          <w:sz w:val="24"/>
          <w:szCs w:val="24"/>
        </w:rPr>
        <w:t xml:space="preserve"> </w:t>
      </w:r>
      <w:r w:rsidR="246B929E" w:rsidRPr="00B92E7F">
        <w:rPr>
          <w:rFonts w:ascii="Times New Roman" w:eastAsia="Times New Roman" w:hAnsi="Times New Roman" w:cs="Times New Roman"/>
          <w:color w:val="202020"/>
          <w:sz w:val="24"/>
          <w:szCs w:val="24"/>
        </w:rPr>
        <w:t xml:space="preserve">antakse Finantsinspektsioonile õigus vabastada investeerimisühing tegevusloa taotlemise kohustusest, kui investeerimisühing on esitanud vastava taotluse. Järelevalveasutus peab teavitama EBA taotluse saamisest, ootama ära EBA arvamuse ja tegema seejärel enda otsuse. Lõikega </w:t>
      </w:r>
      <w:r w:rsidR="6F56C43D" w:rsidRPr="00B92E7F">
        <w:rPr>
          <w:rFonts w:ascii="Times New Roman" w:eastAsia="Times New Roman" w:hAnsi="Times New Roman" w:cs="Times New Roman"/>
          <w:color w:val="202020"/>
          <w:sz w:val="24"/>
          <w:szCs w:val="24"/>
        </w:rPr>
        <w:t>5</w:t>
      </w:r>
      <w:r w:rsidR="246B929E" w:rsidRPr="00B92E7F">
        <w:rPr>
          <w:rFonts w:ascii="Times New Roman" w:eastAsia="Times New Roman" w:hAnsi="Times New Roman" w:cs="Times New Roman"/>
          <w:color w:val="202020"/>
          <w:sz w:val="24"/>
          <w:szCs w:val="24"/>
        </w:rPr>
        <w:t xml:space="preserve"> võetakse üle artikli</w:t>
      </w:r>
      <w:r w:rsidR="10EC22BD" w:rsidRPr="00B92E7F">
        <w:rPr>
          <w:rFonts w:ascii="Times New Roman" w:eastAsia="Times New Roman" w:hAnsi="Times New Roman" w:cs="Times New Roman"/>
          <w:color w:val="202020"/>
          <w:sz w:val="24"/>
          <w:szCs w:val="24"/>
        </w:rPr>
        <w:t xml:space="preserve"> 8a lõike 3a esimese alalõike esimene pool, teise alalõike esimene lause ja kolmanda lause esimene pool. Seejärel, kui Finantsinspektsioon on saanud </w:t>
      </w:r>
      <w:proofErr w:type="spellStart"/>
      <w:r w:rsidR="10EC22BD" w:rsidRPr="00B92E7F">
        <w:rPr>
          <w:rFonts w:ascii="Times New Roman" w:eastAsia="Times New Roman" w:hAnsi="Times New Roman" w:cs="Times New Roman"/>
          <w:color w:val="202020"/>
          <w:sz w:val="24"/>
          <w:szCs w:val="24"/>
        </w:rPr>
        <w:t>EBA-lt</w:t>
      </w:r>
      <w:proofErr w:type="spellEnd"/>
      <w:r w:rsidR="10EC22BD" w:rsidRPr="00B92E7F">
        <w:rPr>
          <w:rFonts w:ascii="Times New Roman" w:eastAsia="Times New Roman" w:hAnsi="Times New Roman" w:cs="Times New Roman"/>
          <w:color w:val="202020"/>
          <w:sz w:val="24"/>
          <w:szCs w:val="24"/>
        </w:rPr>
        <w:t xml:space="preserve"> arvamuse, peab ta </w:t>
      </w:r>
      <w:r w:rsidR="0EE5D3FF" w:rsidRPr="00B92E7F">
        <w:rPr>
          <w:rFonts w:ascii="Times New Roman" w:eastAsia="Times New Roman" w:hAnsi="Times New Roman" w:cs="Times New Roman"/>
          <w:b/>
          <w:bCs/>
          <w:color w:val="202020"/>
          <w:sz w:val="24"/>
          <w:szCs w:val="24"/>
        </w:rPr>
        <w:t xml:space="preserve">lõike </w:t>
      </w:r>
      <w:r w:rsidR="163D4B07" w:rsidRPr="00B92E7F">
        <w:rPr>
          <w:rFonts w:ascii="Times New Roman" w:eastAsia="Times New Roman" w:hAnsi="Times New Roman" w:cs="Times New Roman"/>
          <w:b/>
          <w:bCs/>
          <w:color w:val="202020"/>
          <w:sz w:val="24"/>
          <w:szCs w:val="24"/>
        </w:rPr>
        <w:t>6</w:t>
      </w:r>
      <w:r w:rsidR="0EE5D3FF" w:rsidRPr="00B92E7F">
        <w:rPr>
          <w:rFonts w:ascii="Times New Roman" w:eastAsia="Times New Roman" w:hAnsi="Times New Roman" w:cs="Times New Roman"/>
          <w:b/>
          <w:bCs/>
          <w:color w:val="202020"/>
          <w:sz w:val="24"/>
          <w:szCs w:val="24"/>
        </w:rPr>
        <w:t xml:space="preserve"> </w:t>
      </w:r>
      <w:r w:rsidR="0EE5D3FF" w:rsidRPr="00B92E7F">
        <w:rPr>
          <w:rFonts w:ascii="Times New Roman" w:eastAsia="Times New Roman" w:hAnsi="Times New Roman" w:cs="Times New Roman"/>
          <w:color w:val="202020"/>
          <w:sz w:val="24"/>
          <w:szCs w:val="24"/>
        </w:rPr>
        <w:t xml:space="preserve">kohaselt tegema otsuse, milles võtab arvesse EBA arvamust, Euroopa Parlamendi ja nõukogu direktiivi 2014/65/EL artikli 95a kohast teavet ning </w:t>
      </w:r>
      <w:r w:rsidR="0F3BD834" w:rsidRPr="00B92E7F">
        <w:rPr>
          <w:rFonts w:ascii="Times New Roman" w:eastAsia="Times New Roman" w:hAnsi="Times New Roman" w:cs="Times New Roman"/>
          <w:color w:val="202020"/>
          <w:sz w:val="24"/>
          <w:szCs w:val="24"/>
        </w:rPr>
        <w:t xml:space="preserve">lõikele </w:t>
      </w:r>
      <w:r w:rsidR="26767696" w:rsidRPr="00B92E7F">
        <w:rPr>
          <w:rFonts w:ascii="Times New Roman" w:eastAsia="Times New Roman" w:hAnsi="Times New Roman" w:cs="Times New Roman"/>
          <w:color w:val="202020"/>
          <w:sz w:val="24"/>
          <w:szCs w:val="24"/>
        </w:rPr>
        <w:t>6</w:t>
      </w:r>
      <w:r w:rsidR="0F3BD834" w:rsidRPr="00B92E7F">
        <w:rPr>
          <w:rFonts w:ascii="Times New Roman" w:eastAsia="Times New Roman" w:hAnsi="Times New Roman" w:cs="Times New Roman"/>
          <w:color w:val="202020"/>
          <w:sz w:val="24"/>
          <w:szCs w:val="24"/>
        </w:rPr>
        <w:t xml:space="preserve"> järgnevas loetelus nimetatud tingimusi. Lõikega </w:t>
      </w:r>
      <w:r w:rsidR="684F3484" w:rsidRPr="00B92E7F">
        <w:rPr>
          <w:rFonts w:ascii="Times New Roman" w:eastAsia="Times New Roman" w:hAnsi="Times New Roman" w:cs="Times New Roman"/>
          <w:color w:val="202020"/>
          <w:sz w:val="24"/>
          <w:szCs w:val="24"/>
        </w:rPr>
        <w:t>6</w:t>
      </w:r>
      <w:r w:rsidR="0F3BD834" w:rsidRPr="00B92E7F">
        <w:rPr>
          <w:rFonts w:ascii="Times New Roman" w:eastAsia="Times New Roman" w:hAnsi="Times New Roman" w:cs="Times New Roman"/>
          <w:color w:val="202020"/>
          <w:sz w:val="24"/>
          <w:szCs w:val="24"/>
        </w:rPr>
        <w:t xml:space="preserve"> võetakse üle artikli 8a lõike 3a esimese alalõike teine pool</w:t>
      </w:r>
      <w:r w:rsidR="59BE7B93" w:rsidRPr="00B92E7F">
        <w:rPr>
          <w:rFonts w:ascii="Times New Roman" w:eastAsia="Times New Roman" w:hAnsi="Times New Roman" w:cs="Times New Roman"/>
          <w:color w:val="202020"/>
          <w:sz w:val="24"/>
          <w:szCs w:val="24"/>
        </w:rPr>
        <w:t xml:space="preserve"> ja teise alalõike kolmanda lause teine pool. Kui Finantsinspektsiooni otsus erineb EBA arvamusest, peab järelevalveasutus </w:t>
      </w:r>
      <w:r w:rsidR="59BE7B93" w:rsidRPr="00B92E7F">
        <w:rPr>
          <w:rFonts w:ascii="Times New Roman" w:eastAsia="Times New Roman" w:hAnsi="Times New Roman" w:cs="Times New Roman"/>
          <w:b/>
          <w:bCs/>
          <w:color w:val="202020"/>
          <w:sz w:val="24"/>
          <w:szCs w:val="24"/>
        </w:rPr>
        <w:t xml:space="preserve">lõike </w:t>
      </w:r>
      <w:r w:rsidR="5D13E28B" w:rsidRPr="00B92E7F">
        <w:rPr>
          <w:rFonts w:ascii="Times New Roman" w:eastAsia="Times New Roman" w:hAnsi="Times New Roman" w:cs="Times New Roman"/>
          <w:b/>
          <w:bCs/>
          <w:color w:val="202020"/>
          <w:sz w:val="24"/>
          <w:szCs w:val="24"/>
        </w:rPr>
        <w:t>7</w:t>
      </w:r>
      <w:r w:rsidR="59BE7B93" w:rsidRPr="00B92E7F">
        <w:rPr>
          <w:rFonts w:ascii="Times New Roman" w:eastAsia="Times New Roman" w:hAnsi="Times New Roman" w:cs="Times New Roman"/>
          <w:b/>
          <w:bCs/>
          <w:color w:val="202020"/>
          <w:sz w:val="24"/>
          <w:szCs w:val="24"/>
        </w:rPr>
        <w:t xml:space="preserve"> </w:t>
      </w:r>
      <w:r w:rsidR="59BE7B93" w:rsidRPr="00B92E7F">
        <w:rPr>
          <w:rFonts w:ascii="Times New Roman" w:eastAsia="Times New Roman" w:hAnsi="Times New Roman" w:cs="Times New Roman"/>
          <w:color w:val="202020"/>
          <w:sz w:val="24"/>
          <w:szCs w:val="24"/>
        </w:rPr>
        <w:t>kohaselt oma otsuses arvamusest kõrvalekaldumist põhjenda</w:t>
      </w:r>
      <w:r w:rsidR="17D1B403" w:rsidRPr="00B92E7F">
        <w:rPr>
          <w:rFonts w:ascii="Times New Roman" w:eastAsia="Times New Roman" w:hAnsi="Times New Roman" w:cs="Times New Roman"/>
          <w:color w:val="202020"/>
          <w:sz w:val="24"/>
          <w:szCs w:val="24"/>
        </w:rPr>
        <w:t xml:space="preserve">ma. Lisaks on Finantsinspektsioon kohustatud </w:t>
      </w:r>
      <w:r w:rsidR="17D1B403" w:rsidRPr="00B92E7F">
        <w:rPr>
          <w:rFonts w:ascii="Times New Roman" w:eastAsia="Times New Roman" w:hAnsi="Times New Roman" w:cs="Times New Roman"/>
          <w:b/>
          <w:bCs/>
          <w:color w:val="202020"/>
          <w:sz w:val="24"/>
          <w:szCs w:val="24"/>
        </w:rPr>
        <w:t xml:space="preserve">lõigete </w:t>
      </w:r>
      <w:r w:rsidR="43C107A7" w:rsidRPr="00B92E7F">
        <w:rPr>
          <w:rFonts w:ascii="Times New Roman" w:eastAsia="Times New Roman" w:hAnsi="Times New Roman" w:cs="Times New Roman"/>
          <w:b/>
          <w:bCs/>
          <w:color w:val="202020"/>
          <w:sz w:val="24"/>
          <w:szCs w:val="24"/>
        </w:rPr>
        <w:t>8</w:t>
      </w:r>
      <w:r w:rsidR="17D1B403" w:rsidRPr="00B92E7F">
        <w:rPr>
          <w:rFonts w:ascii="Times New Roman" w:eastAsia="Times New Roman" w:hAnsi="Times New Roman" w:cs="Times New Roman"/>
          <w:b/>
          <w:bCs/>
          <w:color w:val="202020"/>
          <w:sz w:val="24"/>
          <w:szCs w:val="24"/>
        </w:rPr>
        <w:t xml:space="preserve"> ja </w:t>
      </w:r>
      <w:r w:rsidR="6C4FC517" w:rsidRPr="00B92E7F">
        <w:rPr>
          <w:rFonts w:ascii="Times New Roman" w:eastAsia="Times New Roman" w:hAnsi="Times New Roman" w:cs="Times New Roman"/>
          <w:b/>
          <w:bCs/>
          <w:color w:val="202020"/>
          <w:sz w:val="24"/>
          <w:szCs w:val="24"/>
        </w:rPr>
        <w:t>9</w:t>
      </w:r>
      <w:r w:rsidR="17D1B403" w:rsidRPr="00B92E7F">
        <w:rPr>
          <w:rFonts w:ascii="Times New Roman" w:eastAsia="Times New Roman" w:hAnsi="Times New Roman" w:cs="Times New Roman"/>
          <w:b/>
          <w:bCs/>
          <w:color w:val="202020"/>
          <w:sz w:val="24"/>
          <w:szCs w:val="24"/>
        </w:rPr>
        <w:t xml:space="preserve"> </w:t>
      </w:r>
      <w:r w:rsidR="17D1B403" w:rsidRPr="00B92E7F">
        <w:rPr>
          <w:rFonts w:ascii="Times New Roman" w:eastAsia="Times New Roman" w:hAnsi="Times New Roman" w:cs="Times New Roman"/>
          <w:color w:val="202020"/>
          <w:sz w:val="24"/>
          <w:szCs w:val="24"/>
        </w:rPr>
        <w:t>kohaselt teavitama EBA ja investeerimisühingut oma otsusest ning vaatama otsuse üle iga kolme aasta tagant. Lõig</w:t>
      </w:r>
      <w:r w:rsidR="70CC340A" w:rsidRPr="00B92E7F">
        <w:rPr>
          <w:rFonts w:ascii="Times New Roman" w:eastAsia="Times New Roman" w:hAnsi="Times New Roman" w:cs="Times New Roman"/>
          <w:color w:val="202020"/>
          <w:sz w:val="24"/>
          <w:szCs w:val="24"/>
        </w:rPr>
        <w:t xml:space="preserve">etega </w:t>
      </w:r>
      <w:r w:rsidR="62B14069" w:rsidRPr="00B92E7F">
        <w:rPr>
          <w:rFonts w:ascii="Times New Roman" w:eastAsia="Times New Roman" w:hAnsi="Times New Roman" w:cs="Times New Roman"/>
          <w:color w:val="202020"/>
          <w:sz w:val="24"/>
          <w:szCs w:val="24"/>
        </w:rPr>
        <w:t>7</w:t>
      </w:r>
      <w:r w:rsidR="70CC340A" w:rsidRPr="00B92E7F">
        <w:rPr>
          <w:rFonts w:ascii="Times New Roman" w:eastAsia="Times New Roman" w:hAnsi="Times New Roman" w:cs="Times New Roman"/>
          <w:color w:val="000000" w:themeColor="text1"/>
          <w:sz w:val="24"/>
          <w:szCs w:val="24"/>
        </w:rPr>
        <w:t>–</w:t>
      </w:r>
      <w:r w:rsidR="7CC8DFC5" w:rsidRPr="00B92E7F">
        <w:rPr>
          <w:rFonts w:ascii="Times New Roman" w:eastAsia="Times New Roman" w:hAnsi="Times New Roman" w:cs="Times New Roman"/>
          <w:color w:val="000000" w:themeColor="text1"/>
          <w:sz w:val="24"/>
          <w:szCs w:val="24"/>
        </w:rPr>
        <w:t>9</w:t>
      </w:r>
      <w:r w:rsidR="70CC340A" w:rsidRPr="00B92E7F">
        <w:rPr>
          <w:rFonts w:ascii="Times New Roman" w:eastAsia="Times New Roman" w:hAnsi="Times New Roman" w:cs="Times New Roman"/>
          <w:color w:val="000000" w:themeColor="text1"/>
          <w:sz w:val="24"/>
          <w:szCs w:val="24"/>
        </w:rPr>
        <w:t xml:space="preserve"> võetakse üle artikli 8a lõike 3a alalõiked kolm kuni viis. </w:t>
      </w:r>
    </w:p>
    <w:p w14:paraId="1D6E237A" w14:textId="23F6ED5A" w:rsidR="44D7E460" w:rsidRPr="00B92E7F" w:rsidRDefault="44D7E460" w:rsidP="00B92E7F">
      <w:pPr>
        <w:spacing w:after="0" w:line="240" w:lineRule="auto"/>
        <w:jc w:val="both"/>
        <w:rPr>
          <w:rFonts w:ascii="Times New Roman" w:eastAsia="Times New Roman" w:hAnsi="Times New Roman" w:cs="Times New Roman"/>
          <w:color w:val="000000" w:themeColor="text1"/>
          <w:sz w:val="24"/>
          <w:szCs w:val="24"/>
        </w:rPr>
      </w:pPr>
    </w:p>
    <w:p w14:paraId="586153DD" w14:textId="436CA3E4" w:rsidR="52003939" w:rsidRPr="00B92E7F" w:rsidRDefault="5200393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 15. </w:t>
      </w:r>
      <w:r w:rsidR="52C2E940" w:rsidRPr="00B92E7F">
        <w:rPr>
          <w:rFonts w:ascii="Times New Roman" w:eastAsia="Times New Roman" w:hAnsi="Times New Roman" w:cs="Times New Roman"/>
          <w:color w:val="000000" w:themeColor="text1"/>
          <w:sz w:val="24"/>
          <w:szCs w:val="24"/>
        </w:rPr>
        <w:t>Kehtiv § 15 sätestab tegevusloa andmisest keeldumise alused.</w:t>
      </w:r>
    </w:p>
    <w:p w14:paraId="68771A1E" w14:textId="34353E1F" w:rsidR="44D7E460" w:rsidRPr="00B92E7F" w:rsidRDefault="44D7E460" w:rsidP="00B92E7F">
      <w:pPr>
        <w:spacing w:after="0" w:line="240" w:lineRule="auto"/>
        <w:jc w:val="both"/>
        <w:rPr>
          <w:rFonts w:ascii="Times New Roman" w:eastAsia="Times New Roman" w:hAnsi="Times New Roman" w:cs="Times New Roman"/>
          <w:b/>
          <w:bCs/>
          <w:color w:val="000000" w:themeColor="text1"/>
          <w:sz w:val="24"/>
          <w:szCs w:val="24"/>
        </w:rPr>
      </w:pPr>
    </w:p>
    <w:p w14:paraId="088C6F93" w14:textId="443E9A34" w:rsidR="52003939" w:rsidRPr="00B92E7F" w:rsidRDefault="5200393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2 punkti 2 muutmine. </w:t>
      </w:r>
      <w:r w:rsidR="233D9476" w:rsidRPr="00B92E7F">
        <w:rPr>
          <w:rFonts w:ascii="Times New Roman" w:eastAsia="Times New Roman" w:hAnsi="Times New Roman" w:cs="Times New Roman"/>
          <w:color w:val="000000" w:themeColor="text1"/>
          <w:sz w:val="24"/>
          <w:szCs w:val="24"/>
        </w:rPr>
        <w:t xml:space="preserve">Lõike 2 punkti 2 kohaselt </w:t>
      </w:r>
      <w:r w:rsidR="5F32521C" w:rsidRPr="00B92E7F">
        <w:rPr>
          <w:rFonts w:ascii="Times New Roman" w:eastAsia="Times New Roman" w:hAnsi="Times New Roman" w:cs="Times New Roman"/>
          <w:color w:val="000000" w:themeColor="text1"/>
          <w:sz w:val="24"/>
          <w:szCs w:val="24"/>
        </w:rPr>
        <w:t xml:space="preserve">tuleb </w:t>
      </w:r>
      <w:r w:rsidR="34AA3D2E" w:rsidRPr="00B92E7F">
        <w:rPr>
          <w:rFonts w:ascii="Times New Roman" w:eastAsia="Times New Roman" w:hAnsi="Times New Roman" w:cs="Times New Roman"/>
          <w:color w:val="000000" w:themeColor="text1"/>
          <w:sz w:val="24"/>
          <w:szCs w:val="24"/>
        </w:rPr>
        <w:t xml:space="preserve">krediidiasutuse </w:t>
      </w:r>
      <w:r w:rsidR="5F32521C" w:rsidRPr="00B92E7F">
        <w:rPr>
          <w:rFonts w:ascii="Times New Roman" w:eastAsia="Times New Roman" w:hAnsi="Times New Roman" w:cs="Times New Roman"/>
          <w:color w:val="000000" w:themeColor="text1"/>
          <w:sz w:val="24"/>
          <w:szCs w:val="24"/>
        </w:rPr>
        <w:t>tegevusloa taotleja vahendite piisavusel ja kogemuse hindamisel võtta arvess</w:t>
      </w:r>
      <w:r w:rsidR="07041CE0" w:rsidRPr="00B92E7F">
        <w:rPr>
          <w:rFonts w:ascii="Times New Roman" w:eastAsia="Times New Roman" w:hAnsi="Times New Roman" w:cs="Times New Roman"/>
          <w:color w:val="000000" w:themeColor="text1"/>
          <w:sz w:val="24"/>
          <w:szCs w:val="24"/>
        </w:rPr>
        <w:t xml:space="preserve">e tema </w:t>
      </w:r>
      <w:r w:rsidR="49C76543" w:rsidRPr="00B92E7F">
        <w:rPr>
          <w:rFonts w:ascii="Times New Roman" w:eastAsia="Times New Roman" w:hAnsi="Times New Roman" w:cs="Times New Roman"/>
          <w:color w:val="000000" w:themeColor="text1"/>
          <w:sz w:val="24"/>
          <w:szCs w:val="24"/>
        </w:rPr>
        <w:t xml:space="preserve">juhtimisega seotud isikute haridust, töökogemust, ärisidemeid, usaldusväärsust ja reputatsiooni. Eelnõuga </w:t>
      </w:r>
      <w:r w:rsidR="49C76543" w:rsidRPr="00B92E7F">
        <w:rPr>
          <w:rFonts w:ascii="Times New Roman" w:eastAsia="Times New Roman" w:hAnsi="Times New Roman" w:cs="Times New Roman"/>
          <w:color w:val="000000" w:themeColor="text1"/>
          <w:sz w:val="24"/>
          <w:szCs w:val="24"/>
        </w:rPr>
        <w:lastRenderedPageBreak/>
        <w:t>asendatakse sõna ,,reputatsioon” sõnaga ,,maine” tuleneva</w:t>
      </w:r>
      <w:r w:rsidR="4AC51283" w:rsidRPr="00B92E7F">
        <w:rPr>
          <w:rFonts w:ascii="Times New Roman" w:eastAsia="Times New Roman" w:hAnsi="Times New Roman" w:cs="Times New Roman"/>
          <w:color w:val="000000" w:themeColor="text1"/>
          <w:sz w:val="24"/>
          <w:szCs w:val="24"/>
        </w:rPr>
        <w:t>lt CRD VI ja teiste kehtivate finantsvaldkonda reguleerivate seaduste sõnastuste ühildamisest. Samasisulised muudatused tehakse ka § 48 lõikes 2 ning § 68 lõike 1 punktis 8</w:t>
      </w:r>
      <w:r w:rsidR="4AC51283" w:rsidRPr="00B92E7F">
        <w:rPr>
          <w:rFonts w:ascii="Times New Roman" w:eastAsia="Times New Roman" w:hAnsi="Times New Roman" w:cs="Times New Roman"/>
          <w:color w:val="000000" w:themeColor="text1"/>
          <w:sz w:val="24"/>
          <w:szCs w:val="24"/>
          <w:vertAlign w:val="superscript"/>
        </w:rPr>
        <w:t>6</w:t>
      </w:r>
      <w:r w:rsidR="4AC51283" w:rsidRPr="00B92E7F">
        <w:rPr>
          <w:rFonts w:ascii="Times New Roman" w:eastAsia="Times New Roman" w:hAnsi="Times New Roman" w:cs="Times New Roman"/>
          <w:color w:val="000000" w:themeColor="text1"/>
          <w:sz w:val="24"/>
          <w:szCs w:val="24"/>
        </w:rPr>
        <w:t>.</w:t>
      </w:r>
    </w:p>
    <w:p w14:paraId="58012B67" w14:textId="604F91A0" w:rsidR="001A7361" w:rsidRPr="00B92E7F" w:rsidRDefault="001A7361" w:rsidP="00B92E7F">
      <w:pPr>
        <w:spacing w:after="0" w:line="240" w:lineRule="auto"/>
        <w:jc w:val="both"/>
        <w:rPr>
          <w:rFonts w:ascii="Times New Roman" w:eastAsia="Times New Roman" w:hAnsi="Times New Roman" w:cs="Times New Roman"/>
          <w:b/>
          <w:color w:val="000000" w:themeColor="text1"/>
          <w:sz w:val="24"/>
          <w:szCs w:val="24"/>
        </w:rPr>
      </w:pPr>
    </w:p>
    <w:p w14:paraId="521A32E5" w14:textId="77777777" w:rsidR="001A7361" w:rsidRPr="00B92E7F" w:rsidRDefault="00D75CFF"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Paragrahv 17. </w:t>
      </w:r>
      <w:r w:rsidRPr="00B92E7F">
        <w:rPr>
          <w:rFonts w:ascii="Times New Roman" w:hAnsi="Times New Roman" w:cs="Times New Roman"/>
          <w:sz w:val="24"/>
          <w:szCs w:val="24"/>
        </w:rPr>
        <w:t xml:space="preserve">Kehtiv § 17 sätestab tegevusloa ja tunnuskoodi kehtetuks tunnistamise tingimused. </w:t>
      </w:r>
    </w:p>
    <w:p w14:paraId="1880B4E6" w14:textId="77777777" w:rsidR="001A7361" w:rsidRPr="00B92E7F" w:rsidRDefault="001A7361" w:rsidP="00B92E7F">
      <w:pPr>
        <w:spacing w:after="0" w:line="240" w:lineRule="auto"/>
        <w:jc w:val="both"/>
        <w:rPr>
          <w:rFonts w:ascii="Times New Roman" w:hAnsi="Times New Roman" w:cs="Times New Roman"/>
          <w:b/>
          <w:bCs/>
          <w:sz w:val="24"/>
          <w:szCs w:val="24"/>
        </w:rPr>
      </w:pPr>
    </w:p>
    <w:p w14:paraId="3895A9F4" w14:textId="7508CEAA" w:rsidR="001A7361" w:rsidRPr="00B92E7F" w:rsidRDefault="00D75CF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 täiendamine punktiga 18.</w:t>
      </w:r>
      <w:r w:rsidRPr="00B92E7F">
        <w:rPr>
          <w:rFonts w:ascii="Times New Roman" w:hAnsi="Times New Roman" w:cs="Times New Roman"/>
          <w:sz w:val="24"/>
          <w:szCs w:val="24"/>
        </w:rPr>
        <w:t xml:space="preserve"> Uue punktiga sätestatakse täiendav tingimus, millal võib Finantsinspektsioon tunnistada krediidiasutuse tegevusloa kehtetuks. Lisatav tingimus sätestab, et loa võib kehtetuks tunnistada, kui </w:t>
      </w:r>
      <w:r w:rsidR="00C9368D" w:rsidRPr="00B92E7F">
        <w:rPr>
          <w:rFonts w:ascii="Times New Roman" w:hAnsi="Times New Roman" w:cs="Times New Roman"/>
          <w:sz w:val="24"/>
          <w:szCs w:val="24"/>
        </w:rPr>
        <w:t>esinevad</w:t>
      </w:r>
      <w:r w:rsidRPr="00B92E7F">
        <w:rPr>
          <w:rFonts w:ascii="Times New Roman" w:hAnsi="Times New Roman" w:cs="Times New Roman"/>
          <w:sz w:val="24"/>
          <w:szCs w:val="24"/>
        </w:rPr>
        <w:t xml:space="preserve"> FELS § 39 lõikes 1 või Euroopa Parlamendi ja nõukogu määruse (EL) nr 806/2014</w:t>
      </w:r>
      <w:r w:rsidR="3AB045D7" w:rsidRPr="00B92E7F">
        <w:rPr>
          <w:rFonts w:ascii="Times New Roman" w:hAnsi="Times New Roman" w:cs="Times New Roman"/>
          <w:sz w:val="24"/>
          <w:szCs w:val="24"/>
        </w:rPr>
        <w:t xml:space="preserve">, </w:t>
      </w:r>
      <w:r w:rsidR="3AB045D7" w:rsidRPr="00B92E7F">
        <w:rPr>
          <w:rFonts w:ascii="Times New Roman" w:eastAsia="Times New Roman" w:hAnsi="Times New Roman" w:cs="Times New Roman"/>
          <w:color w:val="000000" w:themeColor="text1"/>
          <w:sz w:val="24"/>
          <w:szCs w:val="24"/>
        </w:rPr>
        <w:t>millega kehtestatakse ühtsed eeskirjad ja ühtne menetlus krediidiasutuste ja teatavate investeerimisühingute kriisilahenduseks ühtse kriisilahenduskorra ja ühtse kriisilahendusfondi raames ning millega muudetakse määrust (EL) nr 1093/2010 (ELT L 225, 30.07.2014, lk 1–90)</w:t>
      </w:r>
      <w:r w:rsidR="0F747C4C" w:rsidRPr="00B92E7F">
        <w:rPr>
          <w:rFonts w:ascii="Times New Roman" w:eastAsia="Times New Roman" w:hAnsi="Times New Roman" w:cs="Times New Roman"/>
          <w:color w:val="000000" w:themeColor="text1"/>
          <w:sz w:val="24"/>
          <w:szCs w:val="24"/>
        </w:rPr>
        <w:t xml:space="preserve"> </w:t>
      </w:r>
      <w:r w:rsidRPr="00B92E7F">
        <w:rPr>
          <w:rFonts w:ascii="Times New Roman" w:hAnsi="Times New Roman" w:cs="Times New Roman"/>
          <w:sz w:val="24"/>
          <w:szCs w:val="24"/>
        </w:rPr>
        <w:t>artikli 18 lõike 1 punktides a</w:t>
      </w:r>
      <w:r w:rsidR="00DC197E" w:rsidRPr="00B92E7F">
        <w:rPr>
          <w:rFonts w:ascii="Times New Roman" w:eastAsia="Times New Roman" w:hAnsi="Times New Roman" w:cs="Times New Roman"/>
          <w:sz w:val="24"/>
          <w:szCs w:val="24"/>
        </w:rPr>
        <w:t>–</w:t>
      </w:r>
      <w:r w:rsidRPr="00B92E7F">
        <w:rPr>
          <w:rFonts w:ascii="Times New Roman" w:hAnsi="Times New Roman" w:cs="Times New Roman"/>
          <w:sz w:val="24"/>
          <w:szCs w:val="24"/>
        </w:rPr>
        <w:t xml:space="preserve">c nimetatud tingimustele. Sisuliselt näevad mõlemad õigusaktid ette kolm tingimust, mille esinemisel peab finantskriisi lahendamise eest pädev organ või asutus rakendama meetodeid olukorra halvenemise vältimiseks. Nendeks tingimusteks on ettevõtja maksejõuetus või tõenäoline maksejõuetus, arusaamine, et ükski meede või õigus ei hoia ära ettevõtja maksejõuetust, ning meetme või õiguse kasutamise vajalikkus avaliku huvi seisukohast. </w:t>
      </w:r>
      <w:r w:rsidR="108525C3" w:rsidRPr="00B92E7F">
        <w:rPr>
          <w:rFonts w:ascii="Times New Roman" w:hAnsi="Times New Roman" w:cs="Times New Roman"/>
          <w:sz w:val="24"/>
          <w:szCs w:val="24"/>
        </w:rPr>
        <w:t>Punktiga 18 võetakse üle CRD VI artikli 18 punkt g.</w:t>
      </w:r>
    </w:p>
    <w:p w14:paraId="32F68D08" w14:textId="310667C8" w:rsidR="7945CFA1" w:rsidRPr="00B92E7F" w:rsidRDefault="7945CFA1" w:rsidP="00B92E7F">
      <w:pPr>
        <w:spacing w:after="0" w:line="240" w:lineRule="auto"/>
        <w:jc w:val="both"/>
        <w:rPr>
          <w:rFonts w:ascii="Times New Roman" w:hAnsi="Times New Roman" w:cs="Times New Roman"/>
          <w:sz w:val="24"/>
          <w:szCs w:val="24"/>
        </w:rPr>
      </w:pPr>
    </w:p>
    <w:p w14:paraId="52E592EC" w14:textId="139ECAF2" w:rsidR="0DB64347" w:rsidRPr="00B92E7F" w:rsidRDefault="0DB6434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20</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20</w:t>
      </w:r>
      <w:r w:rsidRPr="00B92E7F">
        <w:rPr>
          <w:rFonts w:ascii="Times New Roman" w:hAnsi="Times New Roman" w:cs="Times New Roman"/>
          <w:sz w:val="24"/>
          <w:szCs w:val="24"/>
          <w:vertAlign w:val="superscript"/>
        </w:rPr>
        <w:t xml:space="preserve">1 </w:t>
      </w:r>
      <w:r w:rsidRPr="00B92E7F">
        <w:rPr>
          <w:rFonts w:ascii="Times New Roman" w:hAnsi="Times New Roman" w:cs="Times New Roman"/>
          <w:sz w:val="24"/>
          <w:szCs w:val="24"/>
        </w:rPr>
        <w:t xml:space="preserve">sätestab erisused krediidiasutuse filiaali asutamisele Euroopa Liidu lepinguriigis. </w:t>
      </w:r>
    </w:p>
    <w:p w14:paraId="19609F56" w14:textId="579AFD50" w:rsidR="7945CFA1" w:rsidRPr="00B92E7F" w:rsidRDefault="7945CFA1" w:rsidP="00B92E7F">
      <w:pPr>
        <w:spacing w:after="0" w:line="240" w:lineRule="auto"/>
        <w:jc w:val="both"/>
        <w:rPr>
          <w:rFonts w:ascii="Times New Roman" w:hAnsi="Times New Roman" w:cs="Times New Roman"/>
          <w:sz w:val="24"/>
          <w:szCs w:val="24"/>
        </w:rPr>
      </w:pPr>
    </w:p>
    <w:p w14:paraId="17C2E847" w14:textId="342AD2CD" w:rsidR="0DB64347" w:rsidRPr="00B92E7F" w:rsidRDefault="0DB6434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punkti 4 muutmine. </w:t>
      </w:r>
      <w:r w:rsidR="1AF7A6AF" w:rsidRPr="00B92E7F">
        <w:rPr>
          <w:rFonts w:ascii="Times New Roman" w:hAnsi="Times New Roman" w:cs="Times New Roman"/>
          <w:sz w:val="24"/>
          <w:szCs w:val="24"/>
        </w:rPr>
        <w:t xml:space="preserve">Lõikega 1 on sätestatud loetelu andmetest ja dokumentidest, mida krediidiasutus, kes soovib asutada oma filiaali teises lepinguriigis, peab Finantsinspektsioonile esitama. Punkti 4 </w:t>
      </w:r>
      <w:r w:rsidR="300AF23E" w:rsidRPr="00B92E7F">
        <w:rPr>
          <w:rFonts w:ascii="Times New Roman" w:hAnsi="Times New Roman" w:cs="Times New Roman"/>
          <w:sz w:val="24"/>
          <w:szCs w:val="24"/>
        </w:rPr>
        <w:t>koosneb kahest lausest, mis ei ole kooskõlas normitehnika eeskirjadega. Esimese lause kohaselt</w:t>
      </w:r>
      <w:r w:rsidR="1AF7A6AF" w:rsidRPr="00B92E7F">
        <w:rPr>
          <w:rFonts w:ascii="Times New Roman" w:hAnsi="Times New Roman" w:cs="Times New Roman"/>
          <w:sz w:val="24"/>
          <w:szCs w:val="24"/>
        </w:rPr>
        <w:t xml:space="preserve"> peab krediidiasutus esitama järelevalv</w:t>
      </w:r>
      <w:r w:rsidR="7D20A5E8" w:rsidRPr="00B92E7F">
        <w:rPr>
          <w:rFonts w:ascii="Times New Roman" w:hAnsi="Times New Roman" w:cs="Times New Roman"/>
          <w:sz w:val="24"/>
          <w:szCs w:val="24"/>
        </w:rPr>
        <w:t>easutusele andmed filiaali juhatajate kohta</w:t>
      </w:r>
      <w:r w:rsidR="73205B87" w:rsidRPr="00B92E7F">
        <w:rPr>
          <w:rFonts w:ascii="Times New Roman" w:hAnsi="Times New Roman" w:cs="Times New Roman"/>
          <w:sz w:val="24"/>
          <w:szCs w:val="24"/>
        </w:rPr>
        <w:t xml:space="preserve">. Teise lause kohaselt tuleb andmed esitada </w:t>
      </w:r>
      <w:r w:rsidR="7D20A5E8" w:rsidRPr="00B92E7F">
        <w:rPr>
          <w:rFonts w:ascii="Times New Roman" w:hAnsi="Times New Roman" w:cs="Times New Roman"/>
          <w:sz w:val="24"/>
          <w:szCs w:val="24"/>
        </w:rPr>
        <w:t xml:space="preserve">vastavalt § 48 lõikele </w:t>
      </w:r>
      <w:r w:rsidR="76B1FF15" w:rsidRPr="00B92E7F">
        <w:rPr>
          <w:rFonts w:ascii="Times New Roman" w:hAnsi="Times New Roman" w:cs="Times New Roman"/>
          <w:sz w:val="24"/>
          <w:szCs w:val="24"/>
        </w:rPr>
        <w:t xml:space="preserve">7. Eelnõuga lisatakse </w:t>
      </w:r>
      <w:proofErr w:type="spellStart"/>
      <w:r w:rsidR="76B1FF15" w:rsidRPr="00B92E7F">
        <w:rPr>
          <w:rFonts w:ascii="Times New Roman" w:hAnsi="Times New Roman" w:cs="Times New Roman"/>
          <w:sz w:val="24"/>
          <w:szCs w:val="24"/>
        </w:rPr>
        <w:t>KAS-i</w:t>
      </w:r>
      <w:proofErr w:type="spellEnd"/>
      <w:r w:rsidR="76B1FF15" w:rsidRPr="00B92E7F">
        <w:rPr>
          <w:rFonts w:ascii="Times New Roman" w:hAnsi="Times New Roman" w:cs="Times New Roman"/>
          <w:sz w:val="24"/>
          <w:szCs w:val="24"/>
        </w:rPr>
        <w:t xml:space="preserve"> § 48</w:t>
      </w:r>
      <w:r w:rsidR="76B1FF15" w:rsidRPr="00B92E7F">
        <w:rPr>
          <w:rFonts w:ascii="Times New Roman" w:hAnsi="Times New Roman" w:cs="Times New Roman"/>
          <w:sz w:val="24"/>
          <w:szCs w:val="24"/>
          <w:vertAlign w:val="superscript"/>
        </w:rPr>
        <w:t>1</w:t>
      </w:r>
      <w:r w:rsidR="76B1FF15" w:rsidRPr="00B92E7F">
        <w:rPr>
          <w:rFonts w:ascii="Times New Roman" w:hAnsi="Times New Roman" w:cs="Times New Roman"/>
          <w:sz w:val="24"/>
          <w:szCs w:val="24"/>
        </w:rPr>
        <w:t xml:space="preserve"> (vt viidatud sätte lisamise selgitusi), mis sätestab juhtidest ja võtmeisikutest teavitamise tingimused. Seetõttu muudetakse punkt</w:t>
      </w:r>
      <w:r w:rsidR="05DC1596" w:rsidRPr="00B92E7F">
        <w:rPr>
          <w:rFonts w:ascii="Times New Roman" w:hAnsi="Times New Roman" w:cs="Times New Roman"/>
          <w:sz w:val="24"/>
          <w:szCs w:val="24"/>
        </w:rPr>
        <w:t>is 4 viidet ning sõnastatakse see ümber üheks lauseks, et tagada kooskõla normitehnika nõuetega.</w:t>
      </w:r>
    </w:p>
    <w:p w14:paraId="558842AC" w14:textId="77777777" w:rsidR="001A7361" w:rsidRPr="00B92E7F" w:rsidRDefault="001A7361" w:rsidP="00B92E7F">
      <w:pPr>
        <w:spacing w:after="0" w:line="240" w:lineRule="auto"/>
        <w:jc w:val="both"/>
        <w:rPr>
          <w:rFonts w:ascii="Times New Roman" w:hAnsi="Times New Roman" w:cs="Times New Roman"/>
          <w:b/>
          <w:bCs/>
          <w:sz w:val="24"/>
          <w:szCs w:val="24"/>
        </w:rPr>
      </w:pPr>
    </w:p>
    <w:p w14:paraId="4A19B5B7" w14:textId="77777777" w:rsidR="001A7361" w:rsidRPr="00B92E7F" w:rsidRDefault="007F5EB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Paragrahv 20</w:t>
      </w:r>
      <w:r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20</w:t>
      </w:r>
      <w:r w:rsidRPr="00B92E7F">
        <w:rPr>
          <w:rFonts w:ascii="Times New Roman" w:hAnsi="Times New Roman" w:cs="Times New Roman"/>
          <w:sz w:val="24"/>
          <w:szCs w:val="24"/>
          <w:vertAlign w:val="superscript"/>
        </w:rPr>
        <w:t>6</w:t>
      </w:r>
      <w:r w:rsidRPr="00B92E7F">
        <w:rPr>
          <w:rFonts w:ascii="Times New Roman" w:hAnsi="Times New Roman" w:cs="Times New Roman"/>
          <w:sz w:val="24"/>
          <w:szCs w:val="24"/>
        </w:rPr>
        <w:t xml:space="preserve"> sätestab välisriigi krediidiasutuse tegevuse alused Eestis. </w:t>
      </w:r>
    </w:p>
    <w:p w14:paraId="49423839" w14:textId="11012160" w:rsidR="001A7361" w:rsidRPr="00B92E7F" w:rsidRDefault="001A7361" w:rsidP="00B92E7F">
      <w:pPr>
        <w:spacing w:after="0" w:line="240" w:lineRule="auto"/>
        <w:jc w:val="both"/>
        <w:rPr>
          <w:rFonts w:ascii="Times New Roman" w:hAnsi="Times New Roman" w:cs="Times New Roman"/>
          <w:sz w:val="24"/>
          <w:szCs w:val="24"/>
        </w:rPr>
      </w:pPr>
    </w:p>
    <w:p w14:paraId="02038498" w14:textId="07311FEE" w:rsidR="001A7361" w:rsidRPr="00B92E7F" w:rsidRDefault="7C57EE3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2B3E3063" w:rsidRPr="00B92E7F">
        <w:rPr>
          <w:rFonts w:ascii="Times New Roman" w:hAnsi="Times New Roman" w:cs="Times New Roman"/>
          <w:sz w:val="24"/>
          <w:szCs w:val="24"/>
        </w:rPr>
        <w:t>Lõikega 2 loetletakse sätteid, mida kohaldatakse sama paragrahvi lõikes 1 nimetatud isiku</w:t>
      </w:r>
      <w:r w:rsidR="344637DC" w:rsidRPr="00B92E7F">
        <w:rPr>
          <w:rFonts w:ascii="Times New Roman" w:hAnsi="Times New Roman" w:cs="Times New Roman"/>
          <w:sz w:val="24"/>
          <w:szCs w:val="24"/>
        </w:rPr>
        <w:t xml:space="preserve"> suhtes</w:t>
      </w:r>
      <w:r w:rsidR="2B3E3063" w:rsidRPr="00B92E7F">
        <w:rPr>
          <w:rFonts w:ascii="Times New Roman" w:hAnsi="Times New Roman" w:cs="Times New Roman"/>
          <w:sz w:val="24"/>
          <w:szCs w:val="24"/>
        </w:rPr>
        <w:t>, kui too on asutatud teises lepinguriigis ning ta vastab CRD</w:t>
      </w:r>
      <w:r w:rsidR="14DB3439" w:rsidRPr="00B92E7F">
        <w:rPr>
          <w:rFonts w:ascii="Times New Roman" w:hAnsi="Times New Roman" w:cs="Times New Roman"/>
          <w:sz w:val="24"/>
          <w:szCs w:val="24"/>
        </w:rPr>
        <w:t xml:space="preserve">-s krediidiasutusele kehtestatud nõuetele. Tulenevalt § 22 kehtetuks tunnistamisest muudetakse lõike 2 sõnastust ning jäetakse sealt välja viide §-le 22 (vt § 22 kehtetuks tunnistamise selgitusi). </w:t>
      </w:r>
    </w:p>
    <w:p w14:paraId="3086F53B" w14:textId="789160E1" w:rsidR="001A7361" w:rsidRPr="00B92E7F" w:rsidRDefault="001A7361" w:rsidP="00B92E7F">
      <w:pPr>
        <w:spacing w:after="0" w:line="240" w:lineRule="auto"/>
        <w:jc w:val="both"/>
        <w:rPr>
          <w:rFonts w:ascii="Times New Roman" w:hAnsi="Times New Roman" w:cs="Times New Roman"/>
          <w:b/>
          <w:bCs/>
          <w:sz w:val="24"/>
          <w:szCs w:val="24"/>
        </w:rPr>
      </w:pPr>
    </w:p>
    <w:p w14:paraId="61DB3F8D" w14:textId="5206F64A" w:rsidR="001A7361" w:rsidRPr="00B92E7F" w:rsidRDefault="7C57EE3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3</w:t>
      </w:r>
      <w:r w:rsidR="5C6FF7B3" w:rsidRPr="00B92E7F">
        <w:rPr>
          <w:rFonts w:ascii="Times New Roman" w:hAnsi="Times New Roman" w:cs="Times New Roman"/>
          <w:b/>
          <w:bCs/>
          <w:sz w:val="24"/>
          <w:szCs w:val="24"/>
        </w:rPr>
        <w:t xml:space="preserve"> esimese lause</w:t>
      </w:r>
      <w:r w:rsidRPr="00B92E7F">
        <w:rPr>
          <w:rFonts w:ascii="Times New Roman" w:hAnsi="Times New Roman" w:cs="Times New Roman"/>
          <w:b/>
          <w:bCs/>
          <w:sz w:val="24"/>
          <w:szCs w:val="24"/>
        </w:rPr>
        <w:t xml:space="preserve"> muutmine. </w:t>
      </w:r>
      <w:r w:rsidR="396E1351" w:rsidRPr="00B92E7F">
        <w:rPr>
          <w:rFonts w:ascii="Times New Roman" w:hAnsi="Times New Roman" w:cs="Times New Roman"/>
          <w:sz w:val="24"/>
          <w:szCs w:val="24"/>
        </w:rPr>
        <w:t xml:space="preserve">Lõikega 3 loetletakse sätteid, mida kohaldatakse sama paragrahvi lõikes 1 nimetatud isiku suhtes, </w:t>
      </w:r>
      <w:r w:rsidR="5A552DA1" w:rsidRPr="00B92E7F">
        <w:rPr>
          <w:rFonts w:ascii="Times New Roman" w:hAnsi="Times New Roman" w:cs="Times New Roman"/>
          <w:sz w:val="24"/>
          <w:szCs w:val="24"/>
        </w:rPr>
        <w:t xml:space="preserve">kui too ei vasta lõikes 2 sätestatud nõuetele. </w:t>
      </w:r>
      <w:r w:rsidR="0C2BE1A0" w:rsidRPr="00B92E7F">
        <w:rPr>
          <w:rFonts w:ascii="Times New Roman" w:hAnsi="Times New Roman" w:cs="Times New Roman"/>
          <w:sz w:val="24"/>
          <w:szCs w:val="24"/>
        </w:rPr>
        <w:t>Tulenevalt § 22 kehtetuks tunnistamisest muudetakse lõike 3 sõnastust ning jäetakse sealt välja viide §-le 22 (vt § 22 kehtetuks tunnistamise selgitusi).</w:t>
      </w:r>
    </w:p>
    <w:p w14:paraId="28F40F2F" w14:textId="773C9EB3" w:rsidR="001A7361" w:rsidRPr="00B92E7F" w:rsidRDefault="001A7361" w:rsidP="00B92E7F">
      <w:pPr>
        <w:spacing w:after="0" w:line="240" w:lineRule="auto"/>
        <w:jc w:val="both"/>
        <w:rPr>
          <w:rFonts w:ascii="Times New Roman" w:hAnsi="Times New Roman" w:cs="Times New Roman"/>
          <w:sz w:val="24"/>
          <w:szCs w:val="24"/>
        </w:rPr>
      </w:pPr>
    </w:p>
    <w:p w14:paraId="79DD7EB4" w14:textId="2422535B" w:rsidR="007F5EBE" w:rsidRPr="00B92E7F" w:rsidRDefault="007F5EBE"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Paragrahvi täiendamine lõigetega 3</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–3</w:t>
      </w:r>
      <w:r w:rsidRPr="00B92E7F">
        <w:rPr>
          <w:rFonts w:ascii="Times New Roman" w:hAnsi="Times New Roman" w:cs="Times New Roman"/>
          <w:b/>
          <w:bCs/>
          <w:sz w:val="24"/>
          <w:szCs w:val="24"/>
          <w:vertAlign w:val="superscript"/>
        </w:rPr>
        <w:t>4</w:t>
      </w:r>
      <w:r w:rsidRPr="00B92E7F">
        <w:rPr>
          <w:rFonts w:ascii="Times New Roman" w:hAnsi="Times New Roman" w:cs="Times New Roman"/>
          <w:b/>
          <w:bCs/>
          <w:sz w:val="24"/>
          <w:szCs w:val="24"/>
        </w:rPr>
        <w:t xml:space="preserve">. </w:t>
      </w:r>
      <w:r w:rsidR="0578D751" w:rsidRPr="00B92E7F">
        <w:rPr>
          <w:rFonts w:ascii="Times New Roman" w:hAnsi="Times New Roman" w:cs="Times New Roman"/>
          <w:sz w:val="24"/>
          <w:szCs w:val="24"/>
        </w:rPr>
        <w:t xml:space="preserve">CRD </w:t>
      </w:r>
      <w:proofErr w:type="spellStart"/>
      <w:r w:rsidR="0578D751" w:rsidRPr="00B92E7F">
        <w:rPr>
          <w:rFonts w:ascii="Times New Roman" w:hAnsi="Times New Roman" w:cs="Times New Roman"/>
          <w:sz w:val="24"/>
          <w:szCs w:val="24"/>
        </w:rPr>
        <w:t>VI-ga</w:t>
      </w:r>
      <w:proofErr w:type="spellEnd"/>
      <w:r w:rsidR="0578D751" w:rsidRPr="00B92E7F">
        <w:rPr>
          <w:rFonts w:ascii="Times New Roman" w:hAnsi="Times New Roman" w:cs="Times New Roman"/>
          <w:sz w:val="24"/>
          <w:szCs w:val="24"/>
        </w:rPr>
        <w:t xml:space="preserve"> lisatakse direktiivi artikkel 21c, mis</w:t>
      </w:r>
      <w:r w:rsidR="0089B3DE" w:rsidRPr="00B92E7F">
        <w:rPr>
          <w:rFonts w:ascii="Times New Roman" w:hAnsi="Times New Roman" w:cs="Times New Roman"/>
          <w:sz w:val="24"/>
          <w:szCs w:val="24"/>
        </w:rPr>
        <w:t xml:space="preserve"> reguleerib kolmanda riigi krediidiasutuse filiaali asutamise nõuet </w:t>
      </w:r>
      <w:r w:rsidR="4B33DECF" w:rsidRPr="00B92E7F">
        <w:rPr>
          <w:rFonts w:ascii="Times New Roman" w:hAnsi="Times New Roman" w:cs="Times New Roman"/>
          <w:sz w:val="24"/>
          <w:szCs w:val="24"/>
        </w:rPr>
        <w:t>ja tingimusi. Filiaali asutamise nõue, mis on sätestatud artikli lõikes 1, sisaldub juba §-i 20</w:t>
      </w:r>
      <w:r w:rsidR="4B33DECF" w:rsidRPr="00B92E7F">
        <w:rPr>
          <w:rFonts w:ascii="Times New Roman" w:hAnsi="Times New Roman" w:cs="Times New Roman"/>
          <w:sz w:val="24"/>
          <w:szCs w:val="24"/>
          <w:vertAlign w:val="superscript"/>
        </w:rPr>
        <w:t>6</w:t>
      </w:r>
      <w:r w:rsidR="4B33DECF" w:rsidRPr="00B92E7F">
        <w:rPr>
          <w:rFonts w:ascii="Times New Roman" w:hAnsi="Times New Roman" w:cs="Times New Roman"/>
          <w:sz w:val="24"/>
          <w:szCs w:val="24"/>
        </w:rPr>
        <w:t xml:space="preserve"> lõikes 3</w:t>
      </w:r>
      <w:r w:rsidR="4018F3A3" w:rsidRPr="00B92E7F">
        <w:rPr>
          <w:rFonts w:ascii="Times New Roman" w:hAnsi="Times New Roman" w:cs="Times New Roman"/>
          <w:sz w:val="24"/>
          <w:szCs w:val="24"/>
        </w:rPr>
        <w:t xml:space="preserve"> ja hõlmab endas nii kolmandate riikide kui ka Euroopa Majanduspiirkonna krediidiasutusi, </w:t>
      </w:r>
      <w:r w:rsidR="4B33DECF" w:rsidRPr="00B92E7F">
        <w:rPr>
          <w:rFonts w:ascii="Times New Roman" w:hAnsi="Times New Roman" w:cs="Times New Roman"/>
          <w:sz w:val="24"/>
          <w:szCs w:val="24"/>
        </w:rPr>
        <w:t xml:space="preserve">ei vaja eraldi ülevõtmist. Küll aga tuleb paragrahvi täiendada lõigetega </w:t>
      </w:r>
      <w:r w:rsidR="2995D728" w:rsidRPr="00B92E7F">
        <w:rPr>
          <w:rFonts w:ascii="Times New Roman" w:eastAsia="Calibri" w:hAnsi="Times New Roman" w:cs="Times New Roman"/>
          <w:sz w:val="24"/>
          <w:szCs w:val="24"/>
        </w:rPr>
        <w:t>3</w:t>
      </w:r>
      <w:r w:rsidR="2995D728" w:rsidRPr="00B92E7F">
        <w:rPr>
          <w:rFonts w:ascii="Times New Roman" w:eastAsia="Calibri" w:hAnsi="Times New Roman" w:cs="Times New Roman"/>
          <w:sz w:val="24"/>
          <w:szCs w:val="24"/>
          <w:vertAlign w:val="superscript"/>
        </w:rPr>
        <w:t>1</w:t>
      </w:r>
      <w:r w:rsidR="2995D728" w:rsidRPr="00B92E7F">
        <w:rPr>
          <w:rFonts w:ascii="Times New Roman" w:eastAsia="Calibri" w:hAnsi="Times New Roman" w:cs="Times New Roman"/>
          <w:sz w:val="24"/>
          <w:szCs w:val="24"/>
        </w:rPr>
        <w:t>–3</w:t>
      </w:r>
      <w:r w:rsidR="2995D728" w:rsidRPr="00B92E7F">
        <w:rPr>
          <w:rFonts w:ascii="Times New Roman" w:eastAsia="Calibri" w:hAnsi="Times New Roman" w:cs="Times New Roman"/>
          <w:sz w:val="24"/>
          <w:szCs w:val="24"/>
          <w:vertAlign w:val="superscript"/>
        </w:rPr>
        <w:t>4</w:t>
      </w:r>
      <w:r w:rsidR="7B39AF4C" w:rsidRPr="00B92E7F">
        <w:rPr>
          <w:rFonts w:ascii="Times New Roman" w:eastAsia="Calibri" w:hAnsi="Times New Roman" w:cs="Times New Roman"/>
          <w:sz w:val="24"/>
          <w:szCs w:val="24"/>
          <w:vertAlign w:val="superscript"/>
        </w:rPr>
        <w:t xml:space="preserve"> </w:t>
      </w:r>
      <w:r w:rsidR="7B39AF4C" w:rsidRPr="00B92E7F">
        <w:rPr>
          <w:rFonts w:ascii="Times New Roman" w:eastAsia="Calibri" w:hAnsi="Times New Roman" w:cs="Times New Roman"/>
          <w:sz w:val="24"/>
          <w:szCs w:val="24"/>
        </w:rPr>
        <w:t>j</w:t>
      </w:r>
      <w:r w:rsidR="2995D728" w:rsidRPr="00B92E7F">
        <w:rPr>
          <w:rFonts w:ascii="Times New Roman" w:eastAsia="Calibri" w:hAnsi="Times New Roman" w:cs="Times New Roman"/>
          <w:sz w:val="24"/>
          <w:szCs w:val="24"/>
        </w:rPr>
        <w:t>a sätesta</w:t>
      </w:r>
      <w:r w:rsidR="51A9AA1A" w:rsidRPr="00B92E7F">
        <w:rPr>
          <w:rFonts w:ascii="Times New Roman" w:eastAsia="Calibri" w:hAnsi="Times New Roman" w:cs="Times New Roman"/>
          <w:sz w:val="24"/>
          <w:szCs w:val="24"/>
        </w:rPr>
        <w:t>da</w:t>
      </w:r>
      <w:r w:rsidR="2995D728" w:rsidRPr="00B92E7F">
        <w:rPr>
          <w:rFonts w:ascii="Times New Roman" w:eastAsia="Calibri" w:hAnsi="Times New Roman" w:cs="Times New Roman"/>
          <w:sz w:val="24"/>
          <w:szCs w:val="24"/>
        </w:rPr>
        <w:t xml:space="preserve"> erisused filiaali asutamise loa taotlemisele.</w:t>
      </w:r>
    </w:p>
    <w:p w14:paraId="617CFF2E" w14:textId="4B9D5CA4" w:rsidR="64CF7568" w:rsidRPr="00B92E7F" w:rsidRDefault="64CF7568" w:rsidP="00B92E7F">
      <w:pPr>
        <w:spacing w:after="0" w:line="240" w:lineRule="auto"/>
        <w:jc w:val="both"/>
        <w:rPr>
          <w:rFonts w:ascii="Times New Roman" w:eastAsia="Calibri" w:hAnsi="Times New Roman" w:cs="Times New Roman"/>
          <w:b/>
          <w:bCs/>
          <w:sz w:val="24"/>
          <w:szCs w:val="24"/>
        </w:rPr>
      </w:pPr>
    </w:p>
    <w:p w14:paraId="5AD0E7A8" w14:textId="6DED4385" w:rsidR="2995D728" w:rsidRPr="00B92E7F" w:rsidRDefault="2995D728" w:rsidP="00B92E7F">
      <w:p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b/>
          <w:bCs/>
          <w:sz w:val="24"/>
          <w:szCs w:val="24"/>
        </w:rPr>
        <w:t>Lõike 3</w:t>
      </w:r>
      <w:r w:rsidRPr="00B92E7F">
        <w:rPr>
          <w:rFonts w:ascii="Times New Roman" w:eastAsia="Calibri" w:hAnsi="Times New Roman" w:cs="Times New Roman"/>
          <w:b/>
          <w:bCs/>
          <w:sz w:val="24"/>
          <w:szCs w:val="24"/>
          <w:vertAlign w:val="superscript"/>
        </w:rPr>
        <w:t>1</w:t>
      </w:r>
      <w:r w:rsidR="7C20D80E" w:rsidRPr="00B92E7F">
        <w:rPr>
          <w:rFonts w:ascii="Times New Roman" w:eastAsia="Calibri" w:hAnsi="Times New Roman" w:cs="Times New Roman"/>
          <w:b/>
          <w:bCs/>
          <w:sz w:val="24"/>
          <w:szCs w:val="24"/>
        </w:rPr>
        <w:t xml:space="preserve"> </w:t>
      </w:r>
      <w:r w:rsidR="7C20D80E" w:rsidRPr="00B92E7F">
        <w:rPr>
          <w:rFonts w:ascii="Times New Roman" w:eastAsia="Calibri" w:hAnsi="Times New Roman" w:cs="Times New Roman"/>
          <w:sz w:val="24"/>
          <w:szCs w:val="24"/>
        </w:rPr>
        <w:t xml:space="preserve">kohaselt ei pea </w:t>
      </w:r>
      <w:r w:rsidR="5B6AE80A" w:rsidRPr="00B92E7F">
        <w:rPr>
          <w:rFonts w:ascii="Times New Roman" w:eastAsia="Calibri" w:hAnsi="Times New Roman" w:cs="Times New Roman"/>
          <w:sz w:val="24"/>
          <w:szCs w:val="24"/>
        </w:rPr>
        <w:t>välis</w:t>
      </w:r>
      <w:r w:rsidR="7C20D80E" w:rsidRPr="00B92E7F">
        <w:rPr>
          <w:rFonts w:ascii="Times New Roman" w:eastAsia="Calibri" w:hAnsi="Times New Roman" w:cs="Times New Roman"/>
          <w:sz w:val="24"/>
          <w:szCs w:val="24"/>
        </w:rPr>
        <w:t xml:space="preserve">riigi krediidiasutus taotlema filiaali asutamisel Finantsinspektsioonilt filiaali asutamise luba, kui </w:t>
      </w:r>
      <w:r w:rsidRPr="00B92E7F">
        <w:rPr>
          <w:rFonts w:ascii="Times New Roman" w:eastAsia="Calibri" w:hAnsi="Times New Roman" w:cs="Times New Roman"/>
          <w:sz w:val="24"/>
          <w:szCs w:val="24"/>
        </w:rPr>
        <w:t xml:space="preserve"> </w:t>
      </w:r>
      <w:r w:rsidR="6BCAB793" w:rsidRPr="00B92E7F">
        <w:rPr>
          <w:rFonts w:ascii="Times New Roman" w:eastAsia="Calibri" w:hAnsi="Times New Roman" w:cs="Times New Roman"/>
          <w:sz w:val="24"/>
          <w:szCs w:val="24"/>
        </w:rPr>
        <w:t xml:space="preserve">välisriigi krediidiasutus </w:t>
      </w:r>
      <w:r w:rsidR="56A91926" w:rsidRPr="00B92E7F">
        <w:rPr>
          <w:rFonts w:ascii="Times New Roman" w:eastAsia="Calibri" w:hAnsi="Times New Roman" w:cs="Times New Roman"/>
          <w:sz w:val="24"/>
          <w:szCs w:val="24"/>
        </w:rPr>
        <w:t>pakub</w:t>
      </w:r>
      <w:r w:rsidR="6BCAB793" w:rsidRPr="00B92E7F">
        <w:rPr>
          <w:rFonts w:ascii="Times New Roman" w:eastAsia="Calibri" w:hAnsi="Times New Roman" w:cs="Times New Roman"/>
          <w:sz w:val="24"/>
          <w:szCs w:val="24"/>
        </w:rPr>
        <w:t xml:space="preserve"> toodet või teenust Euroopa Liidus asutatud või asuvale kliendile või vastaspoolele. Taoliseks kliendiks või vastaspooleks võib olla </w:t>
      </w:r>
      <w:r w:rsidR="6E805602" w:rsidRPr="00B92E7F">
        <w:rPr>
          <w:rFonts w:ascii="Times New Roman" w:eastAsia="Calibri" w:hAnsi="Times New Roman" w:cs="Times New Roman"/>
          <w:sz w:val="24"/>
          <w:szCs w:val="24"/>
        </w:rPr>
        <w:t xml:space="preserve">selline </w:t>
      </w:r>
      <w:proofErr w:type="spellStart"/>
      <w:r w:rsidR="6BCAB793" w:rsidRPr="00B92E7F">
        <w:rPr>
          <w:rFonts w:ascii="Times New Roman" w:eastAsia="Calibri" w:hAnsi="Times New Roman" w:cs="Times New Roman"/>
          <w:sz w:val="24"/>
          <w:szCs w:val="24"/>
        </w:rPr>
        <w:t>jaeklient</w:t>
      </w:r>
      <w:proofErr w:type="spellEnd"/>
      <w:r w:rsidR="6BCAB793" w:rsidRPr="00B92E7F">
        <w:rPr>
          <w:rFonts w:ascii="Times New Roman" w:eastAsia="Calibri" w:hAnsi="Times New Roman" w:cs="Times New Roman"/>
          <w:sz w:val="24"/>
          <w:szCs w:val="24"/>
        </w:rPr>
        <w:t>, võrdne vastaspool või kutseline investor VPTS §-de 6 ja 46 tähenduses,</w:t>
      </w:r>
      <w:r w:rsidR="2AC10F06" w:rsidRPr="00B92E7F">
        <w:rPr>
          <w:rFonts w:ascii="Times New Roman" w:eastAsia="Calibri" w:hAnsi="Times New Roman" w:cs="Times New Roman"/>
          <w:sz w:val="24"/>
          <w:szCs w:val="24"/>
        </w:rPr>
        <w:t xml:space="preserve"> kes on asutatud või asub Euroopa Liidus, kui selline klient või vastaspool pöördub omal initsiatiivil KAS § 2 lõikes 2</w:t>
      </w:r>
      <w:r w:rsidR="2AC10F06" w:rsidRPr="00B92E7F">
        <w:rPr>
          <w:rFonts w:ascii="Times New Roman" w:eastAsia="Calibri" w:hAnsi="Times New Roman" w:cs="Times New Roman"/>
          <w:sz w:val="24"/>
          <w:szCs w:val="24"/>
          <w:vertAlign w:val="superscript"/>
        </w:rPr>
        <w:t>2</w:t>
      </w:r>
      <w:r w:rsidR="2AC10F06" w:rsidRPr="00B92E7F">
        <w:rPr>
          <w:rFonts w:ascii="Times New Roman" w:eastAsia="Calibri" w:hAnsi="Times New Roman" w:cs="Times New Roman"/>
          <w:sz w:val="24"/>
          <w:szCs w:val="24"/>
        </w:rPr>
        <w:t xml:space="preserve"> nimetatud mis tahes teenuse või tegevuse saamiseks välisriigi ettevõtja poole </w:t>
      </w:r>
      <w:r w:rsidR="2AC10F06" w:rsidRPr="00B92E7F">
        <w:rPr>
          <w:rFonts w:ascii="Times New Roman" w:eastAsia="Calibri" w:hAnsi="Times New Roman" w:cs="Times New Roman"/>
          <w:b/>
          <w:bCs/>
          <w:sz w:val="24"/>
          <w:szCs w:val="24"/>
        </w:rPr>
        <w:t>(punkt 1)</w:t>
      </w:r>
      <w:r w:rsidR="2AC10F06" w:rsidRPr="00B92E7F">
        <w:rPr>
          <w:rFonts w:ascii="Times New Roman" w:eastAsia="Calibri" w:hAnsi="Times New Roman" w:cs="Times New Roman"/>
          <w:sz w:val="24"/>
          <w:szCs w:val="24"/>
        </w:rPr>
        <w:t xml:space="preserve">, krediidiasutus </w:t>
      </w:r>
      <w:r w:rsidR="2AC10F06" w:rsidRPr="00B92E7F">
        <w:rPr>
          <w:rFonts w:ascii="Times New Roman" w:eastAsia="Calibri" w:hAnsi="Times New Roman" w:cs="Times New Roman"/>
          <w:b/>
          <w:bCs/>
          <w:sz w:val="24"/>
          <w:szCs w:val="24"/>
        </w:rPr>
        <w:t>(punkt 2)</w:t>
      </w:r>
      <w:r w:rsidR="2AC10F06" w:rsidRPr="00B92E7F">
        <w:rPr>
          <w:rFonts w:ascii="Times New Roman" w:eastAsia="Calibri" w:hAnsi="Times New Roman" w:cs="Times New Roman"/>
          <w:sz w:val="24"/>
          <w:szCs w:val="24"/>
        </w:rPr>
        <w:t xml:space="preserve"> või välisriigis asutatud krediidiasutusega samass</w:t>
      </w:r>
      <w:r w:rsidR="0B48C9E4" w:rsidRPr="00B92E7F">
        <w:rPr>
          <w:rFonts w:ascii="Times New Roman" w:eastAsia="Calibri" w:hAnsi="Times New Roman" w:cs="Times New Roman"/>
          <w:sz w:val="24"/>
          <w:szCs w:val="24"/>
        </w:rPr>
        <w:t xml:space="preserve">e konsolideerimisgruppi kuuluv ettevõtja </w:t>
      </w:r>
      <w:r w:rsidR="0B48C9E4" w:rsidRPr="00B92E7F">
        <w:rPr>
          <w:rFonts w:ascii="Times New Roman" w:eastAsia="Calibri" w:hAnsi="Times New Roman" w:cs="Times New Roman"/>
          <w:b/>
          <w:bCs/>
          <w:sz w:val="24"/>
          <w:szCs w:val="24"/>
        </w:rPr>
        <w:t>(punkt 3)</w:t>
      </w:r>
      <w:r w:rsidR="0B48C9E4" w:rsidRPr="00B92E7F">
        <w:rPr>
          <w:rFonts w:ascii="Times New Roman" w:eastAsia="Calibri" w:hAnsi="Times New Roman" w:cs="Times New Roman"/>
          <w:sz w:val="24"/>
          <w:szCs w:val="24"/>
        </w:rPr>
        <w:t xml:space="preserve">. </w:t>
      </w:r>
      <w:r w:rsidR="6FD5D981" w:rsidRPr="00B92E7F">
        <w:rPr>
          <w:rFonts w:ascii="Times New Roman" w:eastAsia="Calibri" w:hAnsi="Times New Roman" w:cs="Times New Roman"/>
          <w:sz w:val="24"/>
          <w:szCs w:val="24"/>
        </w:rPr>
        <w:t>Lõikega 3</w:t>
      </w:r>
      <w:r w:rsidR="6FD5D981" w:rsidRPr="00B92E7F">
        <w:rPr>
          <w:rFonts w:ascii="Times New Roman" w:eastAsia="Calibri" w:hAnsi="Times New Roman" w:cs="Times New Roman"/>
          <w:sz w:val="24"/>
          <w:szCs w:val="24"/>
          <w:vertAlign w:val="superscript"/>
        </w:rPr>
        <w:t>1</w:t>
      </w:r>
      <w:r w:rsidR="6FD5D981" w:rsidRPr="00B92E7F">
        <w:rPr>
          <w:rFonts w:ascii="Times New Roman" w:eastAsia="Calibri" w:hAnsi="Times New Roman" w:cs="Times New Roman"/>
          <w:sz w:val="24"/>
          <w:szCs w:val="24"/>
        </w:rPr>
        <w:t xml:space="preserve"> võetakse üle artikli 21c lõike 2 esimene alalõige. </w:t>
      </w:r>
    </w:p>
    <w:p w14:paraId="00B44971" w14:textId="66CD13E3" w:rsidR="64CF7568" w:rsidRPr="00B92E7F" w:rsidRDefault="64CF7568" w:rsidP="00B92E7F">
      <w:pPr>
        <w:spacing w:after="0" w:line="240" w:lineRule="auto"/>
        <w:jc w:val="both"/>
        <w:rPr>
          <w:rFonts w:ascii="Times New Roman" w:eastAsia="Calibri" w:hAnsi="Times New Roman" w:cs="Times New Roman"/>
          <w:b/>
          <w:bCs/>
          <w:sz w:val="24"/>
          <w:szCs w:val="24"/>
        </w:rPr>
      </w:pPr>
    </w:p>
    <w:p w14:paraId="26ED8A29" w14:textId="7EFE7210" w:rsidR="600C4347" w:rsidRPr="00B92E7F" w:rsidRDefault="600C4347" w:rsidP="00B92E7F">
      <w:p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Lõigetega 3</w:t>
      </w:r>
      <w:r w:rsidRPr="00B92E7F">
        <w:rPr>
          <w:rFonts w:ascii="Times New Roman" w:eastAsia="Calibri" w:hAnsi="Times New Roman" w:cs="Times New Roman"/>
          <w:sz w:val="24"/>
          <w:szCs w:val="24"/>
          <w:vertAlign w:val="superscript"/>
        </w:rPr>
        <w:t>2</w:t>
      </w:r>
      <w:r w:rsidRPr="00B92E7F">
        <w:rPr>
          <w:rFonts w:ascii="Times New Roman" w:eastAsia="Calibri" w:hAnsi="Times New Roman" w:cs="Times New Roman"/>
          <w:sz w:val="24"/>
          <w:szCs w:val="24"/>
        </w:rPr>
        <w:t xml:space="preserve"> ja 3</w:t>
      </w:r>
      <w:r w:rsidRPr="00B92E7F">
        <w:rPr>
          <w:rFonts w:ascii="Times New Roman" w:eastAsia="Calibri" w:hAnsi="Times New Roman" w:cs="Times New Roman"/>
          <w:sz w:val="24"/>
          <w:szCs w:val="24"/>
          <w:vertAlign w:val="superscript"/>
        </w:rPr>
        <w:t>3</w:t>
      </w:r>
      <w:r w:rsidRPr="00B92E7F">
        <w:rPr>
          <w:rFonts w:ascii="Times New Roman" w:eastAsia="Calibri" w:hAnsi="Times New Roman" w:cs="Times New Roman"/>
          <w:sz w:val="24"/>
          <w:szCs w:val="24"/>
        </w:rPr>
        <w:t xml:space="preserve"> täpsustatakse, et kliendi või vastaspoole initsiatiivi tuleb tõlgendada suhteliselt kitsalt</w:t>
      </w:r>
      <w:r w:rsidR="043530A0" w:rsidRPr="00B92E7F">
        <w:rPr>
          <w:rFonts w:ascii="Times New Roman" w:eastAsia="Calibri" w:hAnsi="Times New Roman" w:cs="Times New Roman"/>
          <w:sz w:val="24"/>
          <w:szCs w:val="24"/>
        </w:rPr>
        <w:t xml:space="preserve"> ja ühekülgselt, et vältida erandi ärakasutamise võimalust, eesmärgiga vältida loa taotlemise kohustusest kinnipidamist. </w:t>
      </w:r>
      <w:r w:rsidR="0B48C9E4" w:rsidRPr="00B92E7F">
        <w:rPr>
          <w:rFonts w:ascii="Times New Roman" w:eastAsia="Calibri" w:hAnsi="Times New Roman" w:cs="Times New Roman"/>
          <w:b/>
          <w:bCs/>
          <w:sz w:val="24"/>
          <w:szCs w:val="24"/>
        </w:rPr>
        <w:t>Lõi</w:t>
      </w:r>
      <w:r w:rsidR="7F9974B3" w:rsidRPr="00B92E7F">
        <w:rPr>
          <w:rFonts w:ascii="Times New Roman" w:eastAsia="Calibri" w:hAnsi="Times New Roman" w:cs="Times New Roman"/>
          <w:b/>
          <w:bCs/>
          <w:sz w:val="24"/>
          <w:szCs w:val="24"/>
        </w:rPr>
        <w:t>ke</w:t>
      </w:r>
      <w:r w:rsidR="0B48C9E4" w:rsidRPr="00B92E7F">
        <w:rPr>
          <w:rFonts w:ascii="Times New Roman" w:eastAsia="Calibri" w:hAnsi="Times New Roman" w:cs="Times New Roman"/>
          <w:b/>
          <w:bCs/>
          <w:sz w:val="24"/>
          <w:szCs w:val="24"/>
        </w:rPr>
        <w:t xml:space="preserve"> 3</w:t>
      </w:r>
      <w:r w:rsidR="0B48C9E4" w:rsidRPr="00B92E7F">
        <w:rPr>
          <w:rFonts w:ascii="Times New Roman" w:eastAsia="Calibri" w:hAnsi="Times New Roman" w:cs="Times New Roman"/>
          <w:b/>
          <w:bCs/>
          <w:sz w:val="24"/>
          <w:szCs w:val="24"/>
          <w:vertAlign w:val="superscript"/>
        </w:rPr>
        <w:t>2</w:t>
      </w:r>
      <w:r w:rsidR="0B48C9E4" w:rsidRPr="00B92E7F">
        <w:rPr>
          <w:rFonts w:ascii="Times New Roman" w:eastAsia="Calibri" w:hAnsi="Times New Roman" w:cs="Times New Roman"/>
          <w:b/>
          <w:bCs/>
          <w:sz w:val="24"/>
          <w:szCs w:val="24"/>
        </w:rPr>
        <w:t xml:space="preserve"> </w:t>
      </w:r>
      <w:r w:rsidR="58AF585E" w:rsidRPr="00B92E7F">
        <w:rPr>
          <w:rFonts w:ascii="Times New Roman" w:eastAsia="Calibri" w:hAnsi="Times New Roman" w:cs="Times New Roman"/>
          <w:b/>
          <w:bCs/>
          <w:sz w:val="24"/>
          <w:szCs w:val="24"/>
        </w:rPr>
        <w:t xml:space="preserve">esimene lause </w:t>
      </w:r>
      <w:r w:rsidR="58AF585E" w:rsidRPr="00B92E7F">
        <w:rPr>
          <w:rFonts w:ascii="Times New Roman" w:eastAsia="Calibri" w:hAnsi="Times New Roman" w:cs="Times New Roman"/>
          <w:sz w:val="24"/>
          <w:szCs w:val="24"/>
        </w:rPr>
        <w:t>t</w:t>
      </w:r>
      <w:r w:rsidR="0B48C9E4" w:rsidRPr="00B92E7F">
        <w:rPr>
          <w:rFonts w:ascii="Times New Roman" w:eastAsia="Calibri" w:hAnsi="Times New Roman" w:cs="Times New Roman"/>
          <w:sz w:val="24"/>
          <w:szCs w:val="24"/>
        </w:rPr>
        <w:t>äpsustab, et lõike 3</w:t>
      </w:r>
      <w:r w:rsidR="0B48C9E4" w:rsidRPr="00B92E7F">
        <w:rPr>
          <w:rFonts w:ascii="Times New Roman" w:eastAsia="Calibri" w:hAnsi="Times New Roman" w:cs="Times New Roman"/>
          <w:sz w:val="24"/>
          <w:szCs w:val="24"/>
          <w:vertAlign w:val="superscript"/>
        </w:rPr>
        <w:t>1</w:t>
      </w:r>
      <w:r w:rsidR="06729E4A" w:rsidRPr="00B92E7F">
        <w:rPr>
          <w:rFonts w:ascii="Times New Roman" w:eastAsia="Calibri" w:hAnsi="Times New Roman" w:cs="Times New Roman"/>
          <w:sz w:val="24"/>
          <w:szCs w:val="24"/>
          <w:vertAlign w:val="superscript"/>
        </w:rPr>
        <w:t xml:space="preserve"> </w:t>
      </w:r>
      <w:r w:rsidR="06729E4A" w:rsidRPr="00B92E7F">
        <w:rPr>
          <w:rFonts w:ascii="Times New Roman" w:eastAsia="Calibri" w:hAnsi="Times New Roman" w:cs="Times New Roman"/>
          <w:sz w:val="24"/>
          <w:szCs w:val="24"/>
        </w:rPr>
        <w:t>punktis 1</w:t>
      </w:r>
      <w:r w:rsidR="0B48C9E4" w:rsidRPr="00B92E7F">
        <w:rPr>
          <w:rFonts w:ascii="Times New Roman" w:eastAsia="Calibri" w:hAnsi="Times New Roman" w:cs="Times New Roman"/>
          <w:sz w:val="24"/>
          <w:szCs w:val="24"/>
        </w:rPr>
        <w:t xml:space="preserve"> nimetatud kliendi või vastaspoole initsiatiivina ei käsitata olukorda, kus </w:t>
      </w:r>
      <w:r w:rsidR="2EA1B9DA" w:rsidRPr="00B92E7F">
        <w:rPr>
          <w:rFonts w:ascii="Times New Roman" w:eastAsia="Times New Roman" w:hAnsi="Times New Roman" w:cs="Times New Roman"/>
          <w:color w:val="000000" w:themeColor="text1"/>
          <w:sz w:val="24"/>
          <w:szCs w:val="24"/>
        </w:rPr>
        <w:t xml:space="preserve">välisriigi ettevõtja nimel või välisriigi ettevõtjast eraldiseisvalt pakub tooteid või teenuseid kolmas isik iseseisvalt või läbi teise isiku </w:t>
      </w:r>
      <w:proofErr w:type="spellStart"/>
      <w:r w:rsidR="2EA1B9DA" w:rsidRPr="00B92E7F">
        <w:rPr>
          <w:rFonts w:ascii="Times New Roman" w:eastAsia="Times New Roman" w:hAnsi="Times New Roman" w:cs="Times New Roman"/>
          <w:color w:val="000000" w:themeColor="text1"/>
          <w:sz w:val="24"/>
          <w:szCs w:val="24"/>
        </w:rPr>
        <w:t>jaekliendile</w:t>
      </w:r>
      <w:proofErr w:type="spellEnd"/>
      <w:r w:rsidR="2EA1B9DA" w:rsidRPr="00B92E7F">
        <w:rPr>
          <w:rFonts w:ascii="Times New Roman" w:eastAsia="Times New Roman" w:hAnsi="Times New Roman" w:cs="Times New Roman"/>
          <w:color w:val="000000" w:themeColor="text1"/>
          <w:sz w:val="24"/>
          <w:szCs w:val="24"/>
        </w:rPr>
        <w:t>, võrdsele vastaspoolele või kutselisele investorile.</w:t>
      </w:r>
      <w:r w:rsidR="4FC7D110" w:rsidRPr="00B92E7F">
        <w:rPr>
          <w:rFonts w:ascii="Times New Roman" w:eastAsia="Times New Roman" w:hAnsi="Times New Roman" w:cs="Times New Roman"/>
          <w:color w:val="000000" w:themeColor="text1"/>
          <w:sz w:val="24"/>
          <w:szCs w:val="24"/>
        </w:rPr>
        <w:t xml:space="preserve"> Seega </w:t>
      </w:r>
      <w:r w:rsidR="1C450E05" w:rsidRPr="00B92E7F">
        <w:rPr>
          <w:rFonts w:ascii="Times New Roman" w:eastAsia="Times New Roman" w:hAnsi="Times New Roman" w:cs="Times New Roman"/>
          <w:color w:val="000000" w:themeColor="text1"/>
          <w:sz w:val="24"/>
          <w:szCs w:val="24"/>
        </w:rPr>
        <w:t>on üks erandi kohaldamise tingimuseks, et klient või vastaspool on omal algatusel pöördunud välisriigi kredii</w:t>
      </w:r>
      <w:r w:rsidR="139FFC40" w:rsidRPr="00B92E7F">
        <w:rPr>
          <w:rFonts w:ascii="Times New Roman" w:eastAsia="Times New Roman" w:hAnsi="Times New Roman" w:cs="Times New Roman"/>
          <w:color w:val="000000" w:themeColor="text1"/>
          <w:sz w:val="24"/>
          <w:szCs w:val="24"/>
        </w:rPr>
        <w:t>diasutuse poole ilma, et viimane oleks eelnevalt oma tooteid või teenuseid otse või vahendatult personaalselt sellele kliendile</w:t>
      </w:r>
      <w:r w:rsidR="24B7C237" w:rsidRPr="00B92E7F">
        <w:rPr>
          <w:rFonts w:ascii="Times New Roman" w:eastAsia="Times New Roman" w:hAnsi="Times New Roman" w:cs="Times New Roman"/>
          <w:color w:val="000000" w:themeColor="text1"/>
          <w:sz w:val="24"/>
          <w:szCs w:val="24"/>
        </w:rPr>
        <w:t xml:space="preserve"> või vastaspoolele</w:t>
      </w:r>
      <w:r w:rsidR="139FFC40" w:rsidRPr="00B92E7F">
        <w:rPr>
          <w:rFonts w:ascii="Times New Roman" w:eastAsia="Times New Roman" w:hAnsi="Times New Roman" w:cs="Times New Roman"/>
          <w:color w:val="000000" w:themeColor="text1"/>
          <w:sz w:val="24"/>
          <w:szCs w:val="24"/>
        </w:rPr>
        <w:t xml:space="preserve"> suunanud või </w:t>
      </w:r>
      <w:proofErr w:type="spellStart"/>
      <w:r w:rsidR="17FC98C2" w:rsidRPr="00B92E7F">
        <w:rPr>
          <w:rFonts w:ascii="Times New Roman" w:eastAsia="Times New Roman" w:hAnsi="Times New Roman" w:cs="Times New Roman"/>
          <w:color w:val="000000" w:themeColor="text1"/>
          <w:sz w:val="24"/>
          <w:szCs w:val="24"/>
        </w:rPr>
        <w:t>turundanud</w:t>
      </w:r>
      <w:proofErr w:type="spellEnd"/>
      <w:r w:rsidR="17FC98C2" w:rsidRPr="00B92E7F">
        <w:rPr>
          <w:rFonts w:ascii="Times New Roman" w:eastAsia="Times New Roman" w:hAnsi="Times New Roman" w:cs="Times New Roman"/>
          <w:color w:val="000000" w:themeColor="text1"/>
          <w:sz w:val="24"/>
          <w:szCs w:val="24"/>
        </w:rPr>
        <w:t xml:space="preserve">,  </w:t>
      </w:r>
      <w:r w:rsidR="15FCED6D" w:rsidRPr="00B92E7F">
        <w:rPr>
          <w:rFonts w:ascii="Times New Roman" w:eastAsia="Times New Roman" w:hAnsi="Times New Roman" w:cs="Times New Roman"/>
          <w:color w:val="000000" w:themeColor="text1"/>
          <w:sz w:val="24"/>
          <w:szCs w:val="24"/>
        </w:rPr>
        <w:t xml:space="preserve"> eesmärgiga astuda lepingulisse suhtesse. </w:t>
      </w:r>
      <w:r w:rsidR="2029A4EC" w:rsidRPr="00B92E7F">
        <w:rPr>
          <w:rFonts w:ascii="Times New Roman" w:eastAsia="Times New Roman" w:hAnsi="Times New Roman" w:cs="Times New Roman"/>
          <w:color w:val="000000" w:themeColor="text1"/>
          <w:sz w:val="24"/>
          <w:szCs w:val="24"/>
        </w:rPr>
        <w:t>Kliendi või vastaspoole initsiatiiv peab väljendama tema tehinguotsust, mi</w:t>
      </w:r>
      <w:r w:rsidR="5184184E" w:rsidRPr="00B92E7F">
        <w:rPr>
          <w:rFonts w:ascii="Times New Roman" w:eastAsia="Times New Roman" w:hAnsi="Times New Roman" w:cs="Times New Roman"/>
          <w:color w:val="000000" w:themeColor="text1"/>
          <w:sz w:val="24"/>
          <w:szCs w:val="24"/>
        </w:rPr>
        <w:t xml:space="preserve">s on puutumata välisriigi krediidiasutuse otsestest mõjutustest. </w:t>
      </w:r>
      <w:r w:rsidR="213291BB" w:rsidRPr="00B92E7F">
        <w:rPr>
          <w:rFonts w:ascii="Times New Roman" w:eastAsia="Times New Roman" w:hAnsi="Times New Roman" w:cs="Times New Roman"/>
          <w:color w:val="000000" w:themeColor="text1"/>
          <w:sz w:val="24"/>
          <w:szCs w:val="24"/>
        </w:rPr>
        <w:t xml:space="preserve">Sama lõike </w:t>
      </w:r>
      <w:r w:rsidR="213291BB" w:rsidRPr="00B92E7F">
        <w:rPr>
          <w:rFonts w:ascii="Times New Roman" w:eastAsia="Times New Roman" w:hAnsi="Times New Roman" w:cs="Times New Roman"/>
          <w:b/>
          <w:bCs/>
          <w:color w:val="000000" w:themeColor="text1"/>
          <w:sz w:val="24"/>
          <w:szCs w:val="24"/>
        </w:rPr>
        <w:t xml:space="preserve">teise lause </w:t>
      </w:r>
      <w:r w:rsidR="213291BB" w:rsidRPr="00B92E7F">
        <w:rPr>
          <w:rFonts w:ascii="Times New Roman" w:eastAsia="Times New Roman" w:hAnsi="Times New Roman" w:cs="Times New Roman"/>
          <w:color w:val="000000" w:themeColor="text1"/>
          <w:sz w:val="24"/>
          <w:szCs w:val="24"/>
        </w:rPr>
        <w:t>kohaselt ei piira esimeses lauses sätestatu lõike 3</w:t>
      </w:r>
      <w:r w:rsidR="213291BB" w:rsidRPr="00B92E7F">
        <w:rPr>
          <w:rFonts w:ascii="Times New Roman" w:eastAsia="Times New Roman" w:hAnsi="Times New Roman" w:cs="Times New Roman"/>
          <w:color w:val="000000" w:themeColor="text1"/>
          <w:sz w:val="24"/>
          <w:szCs w:val="24"/>
          <w:vertAlign w:val="superscript"/>
        </w:rPr>
        <w:t>1</w:t>
      </w:r>
      <w:r w:rsidR="213291BB" w:rsidRPr="00B92E7F">
        <w:rPr>
          <w:rFonts w:ascii="Times New Roman" w:eastAsia="Times New Roman" w:hAnsi="Times New Roman" w:cs="Times New Roman"/>
          <w:color w:val="000000" w:themeColor="text1"/>
          <w:sz w:val="24"/>
          <w:szCs w:val="24"/>
        </w:rPr>
        <w:t xml:space="preserve"> punkti 3 kohaldamist</w:t>
      </w:r>
      <w:r w:rsidR="1B6BD38C" w:rsidRPr="00B92E7F">
        <w:rPr>
          <w:rFonts w:ascii="Times New Roman" w:eastAsia="Times New Roman" w:hAnsi="Times New Roman" w:cs="Times New Roman"/>
          <w:color w:val="000000" w:themeColor="text1"/>
          <w:sz w:val="24"/>
          <w:szCs w:val="24"/>
        </w:rPr>
        <w:t>.</w:t>
      </w:r>
      <w:r w:rsidR="037A03D6" w:rsidRPr="00B92E7F">
        <w:rPr>
          <w:rFonts w:ascii="Times New Roman" w:eastAsia="Times New Roman" w:hAnsi="Times New Roman" w:cs="Times New Roman"/>
          <w:color w:val="000000" w:themeColor="text1"/>
          <w:sz w:val="24"/>
          <w:szCs w:val="24"/>
        </w:rPr>
        <w:t xml:space="preserve"> Isegi, kui klient või vastaspool pöördub omal initsiatiivil välisriigi krediidiasutuse poole, ei anna see </w:t>
      </w:r>
      <w:r w:rsidR="037A03D6" w:rsidRPr="00B92E7F">
        <w:rPr>
          <w:rFonts w:ascii="Times New Roman" w:eastAsia="Times New Roman" w:hAnsi="Times New Roman" w:cs="Times New Roman"/>
          <w:b/>
          <w:bCs/>
          <w:color w:val="000000" w:themeColor="text1"/>
          <w:sz w:val="24"/>
          <w:szCs w:val="24"/>
        </w:rPr>
        <w:t>lõike</w:t>
      </w:r>
      <w:r w:rsidR="5354DE3E" w:rsidRPr="00B92E7F">
        <w:rPr>
          <w:rFonts w:ascii="Times New Roman" w:eastAsia="Times New Roman" w:hAnsi="Times New Roman" w:cs="Times New Roman"/>
          <w:b/>
          <w:bCs/>
          <w:color w:val="000000" w:themeColor="text1"/>
          <w:sz w:val="24"/>
          <w:szCs w:val="24"/>
        </w:rPr>
        <w:t xml:space="preserve"> 3</w:t>
      </w:r>
      <w:r w:rsidR="5354DE3E" w:rsidRPr="00B92E7F">
        <w:rPr>
          <w:rFonts w:ascii="Times New Roman" w:eastAsia="Times New Roman" w:hAnsi="Times New Roman" w:cs="Times New Roman"/>
          <w:b/>
          <w:bCs/>
          <w:color w:val="000000" w:themeColor="text1"/>
          <w:sz w:val="24"/>
          <w:szCs w:val="24"/>
          <w:vertAlign w:val="superscript"/>
        </w:rPr>
        <w:t>3</w:t>
      </w:r>
      <w:r w:rsidR="5354DE3E" w:rsidRPr="00B92E7F">
        <w:rPr>
          <w:rFonts w:ascii="Times New Roman" w:eastAsia="Times New Roman" w:hAnsi="Times New Roman" w:cs="Times New Roman"/>
          <w:b/>
          <w:bCs/>
          <w:color w:val="000000" w:themeColor="text1"/>
          <w:sz w:val="24"/>
          <w:szCs w:val="24"/>
        </w:rPr>
        <w:t xml:space="preserve"> </w:t>
      </w:r>
      <w:r w:rsidR="5354DE3E" w:rsidRPr="00B92E7F">
        <w:rPr>
          <w:rFonts w:ascii="Times New Roman" w:eastAsia="Times New Roman" w:hAnsi="Times New Roman" w:cs="Times New Roman"/>
          <w:color w:val="000000" w:themeColor="text1"/>
          <w:sz w:val="24"/>
          <w:szCs w:val="24"/>
        </w:rPr>
        <w:t xml:space="preserve">kohaselt taolisele krediidiasutusele õigust pakkuda selliseid tooteid või teenuseid, mille vastu ei ole klient või vastaspool huvi väljendanud. </w:t>
      </w:r>
      <w:r w:rsidR="48A4FF0D" w:rsidRPr="00B92E7F">
        <w:rPr>
          <w:rFonts w:ascii="Times New Roman" w:eastAsia="Calibri" w:hAnsi="Times New Roman" w:cs="Times New Roman"/>
          <w:sz w:val="24"/>
          <w:szCs w:val="24"/>
        </w:rPr>
        <w:t>Nimetatud</w:t>
      </w:r>
      <w:r w:rsidR="5354DE3E" w:rsidRPr="00B92E7F">
        <w:rPr>
          <w:rFonts w:ascii="Times New Roman" w:eastAsia="Calibri" w:hAnsi="Times New Roman" w:cs="Times New Roman"/>
          <w:sz w:val="24"/>
          <w:szCs w:val="24"/>
        </w:rPr>
        <w:t xml:space="preserve"> </w:t>
      </w:r>
      <w:r w:rsidR="5354DE3E" w:rsidRPr="00B92E7F">
        <w:rPr>
          <w:rFonts w:ascii="Times New Roman" w:eastAsia="Times New Roman" w:hAnsi="Times New Roman" w:cs="Times New Roman"/>
          <w:color w:val="000000" w:themeColor="text1"/>
          <w:sz w:val="24"/>
          <w:szCs w:val="24"/>
        </w:rPr>
        <w:t xml:space="preserve">toodete ja teenuste pakkumisele kohaldatakse </w:t>
      </w:r>
      <w:r w:rsidR="00B12627">
        <w:rPr>
          <w:rFonts w:ascii="Times New Roman" w:eastAsia="Times New Roman" w:hAnsi="Times New Roman" w:cs="Times New Roman"/>
          <w:color w:val="000000" w:themeColor="text1"/>
          <w:sz w:val="24"/>
          <w:szCs w:val="24"/>
        </w:rPr>
        <w:t>KAS</w:t>
      </w:r>
      <w:r w:rsidR="5354DE3E" w:rsidRPr="00B92E7F">
        <w:rPr>
          <w:rFonts w:ascii="Times New Roman" w:eastAsia="Times New Roman" w:hAnsi="Times New Roman" w:cs="Times New Roman"/>
          <w:color w:val="000000" w:themeColor="text1"/>
          <w:sz w:val="24"/>
          <w:szCs w:val="24"/>
        </w:rPr>
        <w:t xml:space="preserve"> § 21 lõikes 2 sätestatut, välja arvatud juhul, kui toodete või teenuste pakkumine on tihedalt seotud kliendile või vastaspoolele teenuse osutamisega või kui toodet või teenust osutatakse ajaliselt hiljem. </w:t>
      </w:r>
      <w:r w:rsidR="46684AF6" w:rsidRPr="00B92E7F">
        <w:rPr>
          <w:rFonts w:ascii="Times New Roman" w:eastAsia="Times New Roman" w:hAnsi="Times New Roman" w:cs="Times New Roman"/>
          <w:color w:val="000000" w:themeColor="text1"/>
          <w:sz w:val="24"/>
          <w:szCs w:val="24"/>
        </w:rPr>
        <w:t>Lõikega 3</w:t>
      </w:r>
      <w:r w:rsidR="46684AF6" w:rsidRPr="00B92E7F">
        <w:rPr>
          <w:rFonts w:ascii="Times New Roman" w:eastAsia="Times New Roman" w:hAnsi="Times New Roman" w:cs="Times New Roman"/>
          <w:color w:val="000000" w:themeColor="text1"/>
          <w:sz w:val="24"/>
          <w:szCs w:val="24"/>
          <w:vertAlign w:val="superscript"/>
        </w:rPr>
        <w:t>2</w:t>
      </w:r>
      <w:r w:rsidR="46684AF6" w:rsidRPr="00B92E7F">
        <w:rPr>
          <w:rFonts w:ascii="Times New Roman" w:eastAsia="Times New Roman" w:hAnsi="Times New Roman" w:cs="Times New Roman"/>
          <w:color w:val="000000" w:themeColor="text1"/>
          <w:sz w:val="24"/>
          <w:szCs w:val="24"/>
        </w:rPr>
        <w:t xml:space="preserve"> võetakse üle artikli 21c lõike 2 teine alalõige ning lõikega 3</w:t>
      </w:r>
      <w:r w:rsidR="46684AF6" w:rsidRPr="00B92E7F">
        <w:rPr>
          <w:rFonts w:ascii="Times New Roman" w:eastAsia="Times New Roman" w:hAnsi="Times New Roman" w:cs="Times New Roman"/>
          <w:color w:val="000000" w:themeColor="text1"/>
          <w:sz w:val="24"/>
          <w:szCs w:val="24"/>
          <w:vertAlign w:val="superscript"/>
        </w:rPr>
        <w:t>3</w:t>
      </w:r>
      <w:r w:rsidR="46684AF6" w:rsidRPr="00B92E7F">
        <w:rPr>
          <w:rFonts w:ascii="Times New Roman" w:eastAsia="Times New Roman" w:hAnsi="Times New Roman" w:cs="Times New Roman"/>
          <w:color w:val="000000" w:themeColor="text1"/>
          <w:sz w:val="24"/>
          <w:szCs w:val="24"/>
        </w:rPr>
        <w:t xml:space="preserve"> sama artikli lõige 3. </w:t>
      </w:r>
    </w:p>
    <w:p w14:paraId="3A7D2972" w14:textId="3E0FB7B8" w:rsidR="64CF7568" w:rsidRPr="00B92E7F" w:rsidRDefault="64CF7568" w:rsidP="00B92E7F">
      <w:pPr>
        <w:spacing w:after="0" w:line="240" w:lineRule="auto"/>
        <w:jc w:val="both"/>
        <w:rPr>
          <w:rFonts w:ascii="Times New Roman" w:hAnsi="Times New Roman" w:cs="Times New Roman"/>
          <w:sz w:val="24"/>
          <w:szCs w:val="24"/>
        </w:rPr>
      </w:pPr>
    </w:p>
    <w:p w14:paraId="15939B13" w14:textId="5BB9368C" w:rsidR="161B3C59" w:rsidRPr="00B92E7F" w:rsidRDefault="161B3C5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Lõikega 3</w:t>
      </w:r>
      <w:r w:rsidRPr="00B92E7F">
        <w:rPr>
          <w:rFonts w:ascii="Times New Roman" w:hAnsi="Times New Roman" w:cs="Times New Roman"/>
          <w:b/>
          <w:bCs/>
          <w:sz w:val="24"/>
          <w:szCs w:val="24"/>
          <w:vertAlign w:val="superscript"/>
        </w:rPr>
        <w:t>4</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sätestatakse Finantsinspektsiooni õigus nõuda järelevalve teostamiseks </w:t>
      </w:r>
      <w:r w:rsidR="0213E730" w:rsidRPr="00B92E7F">
        <w:rPr>
          <w:rFonts w:ascii="Times New Roman" w:hAnsi="Times New Roman" w:cs="Times New Roman"/>
          <w:sz w:val="24"/>
          <w:szCs w:val="24"/>
        </w:rPr>
        <w:t xml:space="preserve">välisriigi krediidiasutuselt ja tema Eestis asutatud filiaalilt teavet tema </w:t>
      </w:r>
      <w:r w:rsidR="0213E730" w:rsidRPr="00B92E7F">
        <w:rPr>
          <w:rFonts w:ascii="Times New Roman" w:eastAsia="Times New Roman" w:hAnsi="Times New Roman" w:cs="Times New Roman"/>
          <w:color w:val="000000" w:themeColor="text1"/>
          <w:sz w:val="24"/>
          <w:szCs w:val="24"/>
        </w:rPr>
        <w:t>Eestis asutatud või asuvate klientide või vastaspoolte kohta, kui klientidele või vastaspooltele osutab teenuseid välisriigi krediidiasutusega samasse konsolideerimisgruppi kuuluv ettevõtja, kes on asutatud välisriigis.</w:t>
      </w:r>
      <w:r w:rsidR="1AD68DBF" w:rsidRPr="00B92E7F">
        <w:rPr>
          <w:rFonts w:ascii="Times New Roman" w:eastAsia="Times New Roman" w:hAnsi="Times New Roman" w:cs="Times New Roman"/>
          <w:color w:val="000000" w:themeColor="text1"/>
          <w:sz w:val="24"/>
          <w:szCs w:val="24"/>
        </w:rPr>
        <w:t xml:space="preserve"> Lõikega 3</w:t>
      </w:r>
      <w:r w:rsidR="1AD68DBF" w:rsidRPr="00B92E7F">
        <w:rPr>
          <w:rFonts w:ascii="Times New Roman" w:eastAsia="Times New Roman" w:hAnsi="Times New Roman" w:cs="Times New Roman"/>
          <w:color w:val="000000" w:themeColor="text1"/>
          <w:sz w:val="24"/>
          <w:szCs w:val="24"/>
          <w:vertAlign w:val="superscript"/>
        </w:rPr>
        <w:t>4</w:t>
      </w:r>
      <w:r w:rsidR="1AD68DBF" w:rsidRPr="00B92E7F">
        <w:rPr>
          <w:rFonts w:ascii="Times New Roman" w:eastAsia="Times New Roman" w:hAnsi="Times New Roman" w:cs="Times New Roman"/>
          <w:color w:val="000000" w:themeColor="text1"/>
          <w:sz w:val="24"/>
          <w:szCs w:val="24"/>
        </w:rPr>
        <w:t xml:space="preserve"> võetaks üle artikli 21c lõike 2 kolmas alalõige. </w:t>
      </w:r>
    </w:p>
    <w:p w14:paraId="30C583D1" w14:textId="46AE7FD1" w:rsidR="001A7361" w:rsidRPr="00B92E7F" w:rsidRDefault="001A7361" w:rsidP="00B92E7F">
      <w:pPr>
        <w:spacing w:after="0" w:line="240" w:lineRule="auto"/>
        <w:jc w:val="both"/>
        <w:rPr>
          <w:rFonts w:ascii="Times New Roman" w:hAnsi="Times New Roman" w:cs="Times New Roman"/>
          <w:b/>
          <w:sz w:val="24"/>
          <w:szCs w:val="24"/>
          <w:highlight w:val="yellow"/>
        </w:rPr>
      </w:pPr>
    </w:p>
    <w:p w14:paraId="7CD7BD20" w14:textId="77777777" w:rsidR="001A7361" w:rsidRPr="00B92E7F" w:rsidRDefault="007F5EB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Paragrahv 21. </w:t>
      </w:r>
      <w:r w:rsidRPr="00B92E7F">
        <w:rPr>
          <w:rFonts w:ascii="Times New Roman" w:hAnsi="Times New Roman" w:cs="Times New Roman"/>
          <w:sz w:val="24"/>
          <w:szCs w:val="24"/>
        </w:rPr>
        <w:t xml:space="preserve">Kehtiv § 21 sätestab välisriigi krediidiasutuse tütarettevõtjast krediidiasutuse või filiaali asutamise tingimused Eestis. </w:t>
      </w:r>
    </w:p>
    <w:p w14:paraId="6295277D" w14:textId="77777777" w:rsidR="001A7361" w:rsidRPr="00B92E7F" w:rsidRDefault="001A7361" w:rsidP="00B92E7F">
      <w:pPr>
        <w:spacing w:after="0" w:line="240" w:lineRule="auto"/>
        <w:jc w:val="both"/>
        <w:rPr>
          <w:rFonts w:ascii="Times New Roman" w:hAnsi="Times New Roman" w:cs="Times New Roman"/>
          <w:b/>
          <w:bCs/>
          <w:sz w:val="24"/>
          <w:szCs w:val="24"/>
        </w:rPr>
      </w:pPr>
    </w:p>
    <w:p w14:paraId="7DF71C22" w14:textId="32AF0AA6" w:rsidR="001A7361" w:rsidRPr="00B92E7F" w:rsidRDefault="007F5EB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pealkirja muudetakse </w:t>
      </w:r>
      <w:r w:rsidRPr="00B92E7F">
        <w:rPr>
          <w:rFonts w:ascii="Times New Roman" w:hAnsi="Times New Roman" w:cs="Times New Roman"/>
          <w:sz w:val="24"/>
          <w:szCs w:val="24"/>
        </w:rPr>
        <w:t xml:space="preserve">selliselt, et edaspidi reguleerib see spetsiifiliselt kolmanda riigi krediidiasutuse filiaali asutamist Eestis. </w:t>
      </w:r>
      <w:r w:rsidR="568944FF" w:rsidRPr="00B92E7F">
        <w:rPr>
          <w:rFonts w:ascii="Times New Roman" w:hAnsi="Times New Roman" w:cs="Times New Roman"/>
          <w:sz w:val="24"/>
          <w:szCs w:val="24"/>
        </w:rPr>
        <w:t>Euroopa Majanduspiirkonna lepinguriikide krediidiasiasutuste filiaalid</w:t>
      </w:r>
      <w:r w:rsidR="32D407DA" w:rsidRPr="00B92E7F">
        <w:rPr>
          <w:rFonts w:ascii="Times New Roman" w:hAnsi="Times New Roman" w:cs="Times New Roman"/>
          <w:sz w:val="24"/>
          <w:szCs w:val="24"/>
        </w:rPr>
        <w:t>ele</w:t>
      </w:r>
      <w:r w:rsidR="568944FF" w:rsidRPr="00B92E7F">
        <w:rPr>
          <w:rFonts w:ascii="Times New Roman" w:hAnsi="Times New Roman" w:cs="Times New Roman"/>
          <w:sz w:val="24"/>
          <w:szCs w:val="24"/>
        </w:rPr>
        <w:t xml:space="preserve">, kes olid varem hõlmatud §-iga 21 läbi </w:t>
      </w:r>
      <w:r w:rsidR="2F798E0F" w:rsidRPr="00B92E7F">
        <w:rPr>
          <w:rFonts w:ascii="Times New Roman" w:hAnsi="Times New Roman" w:cs="Times New Roman"/>
          <w:sz w:val="24"/>
          <w:szCs w:val="24"/>
        </w:rPr>
        <w:t xml:space="preserve">välisriigi mõiste, </w:t>
      </w:r>
      <w:r w:rsidR="122F2F6B" w:rsidRPr="00B92E7F">
        <w:rPr>
          <w:rFonts w:ascii="Times New Roman" w:hAnsi="Times New Roman" w:cs="Times New Roman"/>
          <w:sz w:val="24"/>
          <w:szCs w:val="24"/>
        </w:rPr>
        <w:t>kohaldatakse §-i 21 muutmise tõttu edaspidi §-s 21</w:t>
      </w:r>
      <w:r w:rsidR="122F2F6B" w:rsidRPr="00B92E7F">
        <w:rPr>
          <w:rFonts w:ascii="Times New Roman" w:hAnsi="Times New Roman" w:cs="Times New Roman"/>
          <w:sz w:val="24"/>
          <w:szCs w:val="24"/>
          <w:vertAlign w:val="superscript"/>
        </w:rPr>
        <w:t>4</w:t>
      </w:r>
      <w:r w:rsidR="122F2F6B" w:rsidRPr="00B92E7F">
        <w:rPr>
          <w:rFonts w:ascii="Times New Roman" w:hAnsi="Times New Roman" w:cs="Times New Roman"/>
          <w:sz w:val="24"/>
          <w:szCs w:val="24"/>
        </w:rPr>
        <w:t xml:space="preserve"> sätestatut, sest lepinguriigi mõiste hõlmab nii Euroopa Liidu liimesriike kui ka Euroopa Majanduspiirkonna lepinguriike. </w:t>
      </w:r>
    </w:p>
    <w:p w14:paraId="59F03906" w14:textId="77777777" w:rsidR="001A7361" w:rsidRPr="00B92E7F" w:rsidRDefault="001A7361" w:rsidP="00B92E7F">
      <w:pPr>
        <w:spacing w:after="0" w:line="240" w:lineRule="auto"/>
        <w:jc w:val="both"/>
        <w:rPr>
          <w:rFonts w:ascii="Times New Roman" w:hAnsi="Times New Roman" w:cs="Times New Roman"/>
          <w:b/>
          <w:sz w:val="24"/>
          <w:szCs w:val="24"/>
          <w:highlight w:val="yellow"/>
        </w:rPr>
      </w:pPr>
    </w:p>
    <w:p w14:paraId="0DA0E844" w14:textId="19A33952"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Lõige 1 tunnistatakse kehtetuks. </w:t>
      </w:r>
      <w:r w:rsidR="4F205056" w:rsidRPr="00B92E7F">
        <w:rPr>
          <w:rFonts w:ascii="Times New Roman" w:hAnsi="Times New Roman" w:cs="Times New Roman"/>
          <w:sz w:val="24"/>
          <w:szCs w:val="24"/>
        </w:rPr>
        <w:t xml:space="preserve">Lõige 1 sätestas, et välisriigi krediidiasutuse tütarettevõtjast krediidiasutuse asutamisel Eestis tuleb taotleda Finantsinspektsioonilt KAS §-s </w:t>
      </w:r>
      <w:r w:rsidR="7DE5C3E8" w:rsidRPr="00B92E7F">
        <w:rPr>
          <w:rFonts w:ascii="Times New Roman" w:hAnsi="Times New Roman" w:cs="Times New Roman"/>
          <w:sz w:val="24"/>
          <w:szCs w:val="24"/>
        </w:rPr>
        <w:t>13 nimetatud luba. Sät</w:t>
      </w:r>
      <w:r w:rsidR="6427AC7C" w:rsidRPr="00B92E7F">
        <w:rPr>
          <w:rFonts w:ascii="Times New Roman" w:hAnsi="Times New Roman" w:cs="Times New Roman"/>
          <w:sz w:val="24"/>
          <w:szCs w:val="24"/>
        </w:rPr>
        <w:t>e tunnistatakse kehtetuks põhjusel, et sama kohustuse sätestab § 13 lõige 1, mis kohustab tegevusluba taotlema äriühinguid</w:t>
      </w:r>
      <w:r w:rsidR="3E251B9B" w:rsidRPr="00B92E7F">
        <w:rPr>
          <w:rFonts w:ascii="Times New Roman" w:hAnsi="Times New Roman" w:cs="Times New Roman"/>
          <w:sz w:val="24"/>
          <w:szCs w:val="24"/>
        </w:rPr>
        <w:t xml:space="preserve">. </w:t>
      </w:r>
      <w:r w:rsidR="7458D0F3" w:rsidRPr="00B92E7F">
        <w:rPr>
          <w:rFonts w:ascii="Times New Roman" w:hAnsi="Times New Roman" w:cs="Times New Roman"/>
          <w:sz w:val="24"/>
          <w:szCs w:val="24"/>
        </w:rPr>
        <w:t xml:space="preserve">KAS § 3 lõike 1 kohaselt võib krediidiasutus </w:t>
      </w:r>
      <w:r w:rsidR="7458D0F3" w:rsidRPr="00B92E7F">
        <w:rPr>
          <w:rFonts w:ascii="Times New Roman" w:hAnsi="Times New Roman" w:cs="Times New Roman"/>
          <w:sz w:val="24"/>
          <w:szCs w:val="24"/>
        </w:rPr>
        <w:lastRenderedPageBreak/>
        <w:t xml:space="preserve">tegutseda ainult aktsiaseltsi või tulundusühistu </w:t>
      </w:r>
      <w:r w:rsidR="522375BD" w:rsidRPr="00B92E7F">
        <w:rPr>
          <w:rFonts w:ascii="Times New Roman" w:hAnsi="Times New Roman" w:cs="Times New Roman"/>
          <w:sz w:val="24"/>
          <w:szCs w:val="24"/>
        </w:rPr>
        <w:t>ehk äriühingu vormis.</w:t>
      </w:r>
      <w:r w:rsidRPr="00B92E7F">
        <w:rPr>
          <w:rStyle w:val="Allmrkuseviide"/>
          <w:rFonts w:ascii="Times New Roman" w:hAnsi="Times New Roman" w:cs="Times New Roman"/>
          <w:sz w:val="24"/>
          <w:szCs w:val="24"/>
        </w:rPr>
        <w:footnoteReference w:id="23"/>
      </w:r>
      <w:r w:rsidR="522375BD" w:rsidRPr="00B92E7F">
        <w:rPr>
          <w:rFonts w:ascii="Times New Roman" w:hAnsi="Times New Roman" w:cs="Times New Roman"/>
          <w:sz w:val="24"/>
          <w:szCs w:val="24"/>
        </w:rPr>
        <w:t xml:space="preserve"> </w:t>
      </w:r>
      <w:r w:rsidR="074C8503" w:rsidRPr="00B92E7F">
        <w:rPr>
          <w:rFonts w:ascii="Times New Roman" w:hAnsi="Times New Roman" w:cs="Times New Roman"/>
          <w:sz w:val="24"/>
          <w:szCs w:val="24"/>
        </w:rPr>
        <w:t xml:space="preserve">Seega, isegi kui välisriigi krediidiasutus asutab Eestis oma tütarettevõtjast krediidiasutuse, peab ka too tegutsema </w:t>
      </w:r>
      <w:r w:rsidR="33E10A92" w:rsidRPr="00B92E7F">
        <w:rPr>
          <w:rFonts w:ascii="Times New Roman" w:hAnsi="Times New Roman" w:cs="Times New Roman"/>
          <w:sz w:val="24"/>
          <w:szCs w:val="24"/>
        </w:rPr>
        <w:t>§ 3 lõikes 1 nimetatud vormis.</w:t>
      </w:r>
      <w:r w:rsidR="7458D0F3" w:rsidRPr="00B92E7F">
        <w:rPr>
          <w:rFonts w:ascii="Times New Roman" w:hAnsi="Times New Roman" w:cs="Times New Roman"/>
          <w:sz w:val="24"/>
          <w:szCs w:val="24"/>
        </w:rPr>
        <w:t xml:space="preserve"> </w:t>
      </w:r>
      <w:r w:rsidR="6116C12E" w:rsidRPr="00B92E7F">
        <w:rPr>
          <w:rFonts w:ascii="Times New Roman" w:hAnsi="Times New Roman" w:cs="Times New Roman"/>
          <w:sz w:val="24"/>
          <w:szCs w:val="24"/>
        </w:rPr>
        <w:t xml:space="preserve">Eelnõu koostajate hinnangul ei ole </w:t>
      </w:r>
      <w:r w:rsidR="37FEE77C" w:rsidRPr="00B92E7F">
        <w:rPr>
          <w:rFonts w:ascii="Times New Roman" w:hAnsi="Times New Roman" w:cs="Times New Roman"/>
          <w:sz w:val="24"/>
          <w:szCs w:val="24"/>
        </w:rPr>
        <w:t>vajalik hoida seaduses kahte sätet, mis sisuliselt ütlevad samal asja. Veel enam</w:t>
      </w:r>
      <w:r w:rsidR="176E2EE4" w:rsidRPr="00B92E7F">
        <w:rPr>
          <w:rFonts w:ascii="Times New Roman" w:hAnsi="Times New Roman" w:cs="Times New Roman"/>
          <w:sz w:val="24"/>
          <w:szCs w:val="24"/>
        </w:rPr>
        <w:t xml:space="preserve">, kuna § 21 lõige 2 juba kohustab välisriigi krediidiasutust taotlema Eestis filiaali asutamiseks luba, on seadusega kaetud ka filiaali loakohustus. </w:t>
      </w:r>
    </w:p>
    <w:p w14:paraId="7D17FFDA" w14:textId="7201C605" w:rsidR="359DC21E" w:rsidRPr="00B92E7F" w:rsidRDefault="359DC21E" w:rsidP="00B92E7F">
      <w:pPr>
        <w:spacing w:after="0" w:line="240" w:lineRule="auto"/>
        <w:jc w:val="both"/>
        <w:rPr>
          <w:rFonts w:ascii="Times New Roman" w:hAnsi="Times New Roman" w:cs="Times New Roman"/>
          <w:b/>
          <w:bCs/>
          <w:sz w:val="24"/>
          <w:szCs w:val="24"/>
        </w:rPr>
      </w:pPr>
    </w:p>
    <w:p w14:paraId="449F0943" w14:textId="195F1360"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sissejuhatava lauseosa muutmine. </w:t>
      </w:r>
      <w:r w:rsidR="786AA017" w:rsidRPr="00B92E7F">
        <w:rPr>
          <w:rFonts w:ascii="Times New Roman" w:hAnsi="Times New Roman" w:cs="Times New Roman"/>
          <w:sz w:val="24"/>
          <w:szCs w:val="24"/>
        </w:rPr>
        <w:t>Lõike 2 sissejuhatava lauseosaga sätestatakse välisriigi krediidiasutusele kohustus taotleda filiaali asutamiseks Eestis Finantsinspektsioonilt luba. Tulenevalt §-i 21 muutmisest ko</w:t>
      </w:r>
      <w:r w:rsidR="02607C26" w:rsidRPr="00B92E7F">
        <w:rPr>
          <w:rFonts w:ascii="Times New Roman" w:hAnsi="Times New Roman" w:cs="Times New Roman"/>
          <w:sz w:val="24"/>
          <w:szCs w:val="24"/>
        </w:rPr>
        <w:t>lmanda riigi krediidiasutuse filiaali keskseks (vt § 21 pealkirja muutmise selgitusi), asendatakse lõikes 2 välisriigile viitavad sõnad kolmanda</w:t>
      </w:r>
      <w:r w:rsidR="71220FE4" w:rsidRPr="00B92E7F">
        <w:rPr>
          <w:rFonts w:ascii="Times New Roman" w:hAnsi="Times New Roman" w:cs="Times New Roman"/>
          <w:sz w:val="24"/>
          <w:szCs w:val="24"/>
        </w:rPr>
        <w:t xml:space="preserve">le riigile viitavate sõnadega. </w:t>
      </w:r>
    </w:p>
    <w:p w14:paraId="1E56AE67" w14:textId="68BB37B6" w:rsidR="359DC21E" w:rsidRPr="00B92E7F" w:rsidRDefault="359DC21E" w:rsidP="00B92E7F">
      <w:pPr>
        <w:spacing w:after="0" w:line="240" w:lineRule="auto"/>
        <w:jc w:val="both"/>
        <w:rPr>
          <w:rFonts w:ascii="Times New Roman" w:hAnsi="Times New Roman" w:cs="Times New Roman"/>
          <w:b/>
          <w:bCs/>
          <w:sz w:val="24"/>
          <w:szCs w:val="24"/>
        </w:rPr>
      </w:pPr>
    </w:p>
    <w:p w14:paraId="753AA866" w14:textId="75D5435C"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 täiendamine punktidega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ja 1</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6AFBDA2E" w:rsidRPr="00B92E7F">
        <w:rPr>
          <w:rFonts w:ascii="Times New Roman" w:hAnsi="Times New Roman" w:cs="Times New Roman"/>
          <w:sz w:val="24"/>
          <w:szCs w:val="24"/>
        </w:rPr>
        <w:t xml:space="preserve">CRD VI artikli 48c lõike 3 </w:t>
      </w:r>
      <w:r w:rsidR="03AB81FA" w:rsidRPr="00B92E7F">
        <w:rPr>
          <w:rFonts w:ascii="Times New Roman" w:hAnsi="Times New Roman" w:cs="Times New Roman"/>
          <w:sz w:val="24"/>
          <w:szCs w:val="24"/>
        </w:rPr>
        <w:t xml:space="preserve">kohustab liikmesriike tagama, et kolmanda riigi krediidiasutuse filiaali loa taotlemisel esitataks andmeid </w:t>
      </w:r>
      <w:r w:rsidR="37DA3058" w:rsidRPr="00B92E7F">
        <w:rPr>
          <w:rFonts w:ascii="Times New Roman" w:hAnsi="Times New Roman" w:cs="Times New Roman"/>
          <w:sz w:val="24"/>
          <w:szCs w:val="24"/>
        </w:rPr>
        <w:t xml:space="preserve">nii </w:t>
      </w:r>
      <w:r w:rsidR="03AB81FA" w:rsidRPr="00B92E7F">
        <w:rPr>
          <w:rFonts w:ascii="Times New Roman" w:hAnsi="Times New Roman" w:cs="Times New Roman"/>
          <w:sz w:val="24"/>
          <w:szCs w:val="24"/>
        </w:rPr>
        <w:t>filiaali</w:t>
      </w:r>
      <w:r w:rsidR="495A0204" w:rsidRPr="00B92E7F">
        <w:rPr>
          <w:rFonts w:ascii="Times New Roman" w:hAnsi="Times New Roman" w:cs="Times New Roman"/>
          <w:sz w:val="24"/>
          <w:szCs w:val="24"/>
        </w:rPr>
        <w:t xml:space="preserve">  juhtimise, äritegevuse, ülesehituse </w:t>
      </w:r>
      <w:r w:rsidR="1A44B10E" w:rsidRPr="00B92E7F">
        <w:rPr>
          <w:rFonts w:ascii="Times New Roman" w:hAnsi="Times New Roman" w:cs="Times New Roman"/>
          <w:sz w:val="24"/>
          <w:szCs w:val="24"/>
        </w:rPr>
        <w:t>kui ka artikli 47 lõikes 1 nimetatud tegevuste kohta. Kuivõrd lõige 2 niikuinii reguleerib andmeid ja dokumente, mida filiaali asutamise loa taotlemisel</w:t>
      </w:r>
      <w:r w:rsidR="640FE70C" w:rsidRPr="00B92E7F">
        <w:rPr>
          <w:rFonts w:ascii="Times New Roman" w:hAnsi="Times New Roman" w:cs="Times New Roman"/>
          <w:sz w:val="24"/>
          <w:szCs w:val="24"/>
        </w:rPr>
        <w:t xml:space="preserve"> esitama peab, </w:t>
      </w:r>
      <w:r w:rsidR="7299D877" w:rsidRPr="00B92E7F">
        <w:rPr>
          <w:rFonts w:ascii="Times New Roman" w:hAnsi="Times New Roman" w:cs="Times New Roman"/>
          <w:sz w:val="24"/>
          <w:szCs w:val="24"/>
        </w:rPr>
        <w:t xml:space="preserve">on see sobivaim koht artikli 48c lõike 3 ülevõtmiseks. </w:t>
      </w:r>
      <w:r w:rsidR="0C4ADE50" w:rsidRPr="00B92E7F">
        <w:rPr>
          <w:rFonts w:ascii="Times New Roman" w:hAnsi="Times New Roman" w:cs="Times New Roman"/>
          <w:sz w:val="24"/>
          <w:szCs w:val="24"/>
        </w:rPr>
        <w:t>Eelnõu koostajate hinnangul katab lõike 2 punkt 1 juba osaliselt direktiivis sätestatud andmete loetelu (tegevuskava, kavandatava tegevuse üksikasjalik kirjeldus, organisatsiooni</w:t>
      </w:r>
      <w:r w:rsidR="645DAB7E" w:rsidRPr="00B92E7F">
        <w:rPr>
          <w:rFonts w:ascii="Times New Roman" w:hAnsi="Times New Roman" w:cs="Times New Roman"/>
          <w:sz w:val="24"/>
          <w:szCs w:val="24"/>
        </w:rPr>
        <w:t xml:space="preserve"> struktuuri kirjeldus, suhtes asutatava krediidiasutusega). Samas ei leidu lõike 2 loetelust sätteid selle kohta, mis kohustaks filiaali asutamisel esitama andmeid filiaali juhtimise korra</w:t>
      </w:r>
      <w:r w:rsidR="0EE1113E" w:rsidRPr="00B92E7F">
        <w:rPr>
          <w:rFonts w:ascii="Times New Roman" w:hAnsi="Times New Roman" w:cs="Times New Roman"/>
          <w:sz w:val="24"/>
          <w:szCs w:val="24"/>
        </w:rPr>
        <w:t xml:space="preserve"> ning artikli 47 lõikes 1 (võetud üle § 2 lõikega 2</w:t>
      </w:r>
      <w:r w:rsidR="0EE1113E" w:rsidRPr="00B92E7F">
        <w:rPr>
          <w:rFonts w:ascii="Times New Roman" w:hAnsi="Times New Roman" w:cs="Times New Roman"/>
          <w:sz w:val="24"/>
          <w:szCs w:val="24"/>
          <w:vertAlign w:val="superscript"/>
        </w:rPr>
        <w:t>2</w:t>
      </w:r>
      <w:r w:rsidR="0EE1113E" w:rsidRPr="00B92E7F">
        <w:rPr>
          <w:rFonts w:ascii="Times New Roman" w:hAnsi="Times New Roman" w:cs="Times New Roman"/>
          <w:sz w:val="24"/>
          <w:szCs w:val="24"/>
        </w:rPr>
        <w:t>) nimetatud tegevuste kohta. Seetõttu täienda</w:t>
      </w:r>
      <w:r w:rsidR="5C3EE5F7" w:rsidRPr="00B92E7F">
        <w:rPr>
          <w:rFonts w:ascii="Times New Roman" w:hAnsi="Times New Roman" w:cs="Times New Roman"/>
          <w:sz w:val="24"/>
          <w:szCs w:val="24"/>
        </w:rPr>
        <w:t>takse lõiget 2 punktidega 1</w:t>
      </w:r>
      <w:r w:rsidR="5C3EE5F7" w:rsidRPr="00B92E7F">
        <w:rPr>
          <w:rFonts w:ascii="Times New Roman" w:hAnsi="Times New Roman" w:cs="Times New Roman"/>
          <w:sz w:val="24"/>
          <w:szCs w:val="24"/>
          <w:vertAlign w:val="superscript"/>
        </w:rPr>
        <w:t xml:space="preserve">1 </w:t>
      </w:r>
      <w:r w:rsidR="5C3EE5F7" w:rsidRPr="00B92E7F">
        <w:rPr>
          <w:rFonts w:ascii="Times New Roman" w:hAnsi="Times New Roman" w:cs="Times New Roman"/>
          <w:sz w:val="24"/>
          <w:szCs w:val="24"/>
        </w:rPr>
        <w:t>ja 1</w:t>
      </w:r>
      <w:r w:rsidR="5C3EE5F7" w:rsidRPr="00B92E7F">
        <w:rPr>
          <w:rFonts w:ascii="Times New Roman" w:hAnsi="Times New Roman" w:cs="Times New Roman"/>
          <w:sz w:val="24"/>
          <w:szCs w:val="24"/>
          <w:vertAlign w:val="superscript"/>
        </w:rPr>
        <w:t>2</w:t>
      </w:r>
      <w:r w:rsidR="5C3EE5F7" w:rsidRPr="00B92E7F">
        <w:rPr>
          <w:rFonts w:ascii="Times New Roman" w:hAnsi="Times New Roman" w:cs="Times New Roman"/>
          <w:sz w:val="24"/>
          <w:szCs w:val="24"/>
        </w:rPr>
        <w:t xml:space="preserve"> ning sätestatakse vastavate andmete ja dokumentide esitamise kohustus.</w:t>
      </w:r>
    </w:p>
    <w:p w14:paraId="4A05D6BA" w14:textId="3A4D04C0" w:rsidR="359DC21E" w:rsidRPr="00B92E7F" w:rsidRDefault="359DC21E" w:rsidP="00B92E7F">
      <w:pPr>
        <w:spacing w:after="0" w:line="240" w:lineRule="auto"/>
        <w:jc w:val="both"/>
        <w:rPr>
          <w:rFonts w:ascii="Times New Roman" w:hAnsi="Times New Roman" w:cs="Times New Roman"/>
          <w:b/>
          <w:bCs/>
          <w:sz w:val="24"/>
          <w:szCs w:val="24"/>
        </w:rPr>
      </w:pPr>
    </w:p>
    <w:p w14:paraId="6ED4ECC5" w14:textId="5CE544A1"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punkti 3 muutmine. </w:t>
      </w:r>
      <w:r w:rsidR="1352AF06" w:rsidRPr="00B92E7F">
        <w:rPr>
          <w:rFonts w:ascii="Times New Roman" w:hAnsi="Times New Roman" w:cs="Times New Roman"/>
          <w:sz w:val="24"/>
          <w:szCs w:val="24"/>
        </w:rPr>
        <w:t>Punkti 3 sätestab, et filiaali asutamisel peab esitama Finantsinspektsioonile andmed filiaali juhataja kohta KAS § 48 lõike 7</w:t>
      </w:r>
      <w:r w:rsidR="2EDA8DBB" w:rsidRPr="00B92E7F">
        <w:rPr>
          <w:rFonts w:ascii="Times New Roman" w:hAnsi="Times New Roman" w:cs="Times New Roman"/>
          <w:sz w:val="24"/>
          <w:szCs w:val="24"/>
        </w:rPr>
        <w:t xml:space="preserve"> kohaselt. Tulenevalt § 48 lõike 7 kehtetuks tunnistamisest ning seaduse täiendamisest §-ga 48</w:t>
      </w:r>
      <w:r w:rsidR="2EDA8DBB" w:rsidRPr="00B92E7F">
        <w:rPr>
          <w:rFonts w:ascii="Times New Roman" w:hAnsi="Times New Roman" w:cs="Times New Roman"/>
          <w:sz w:val="24"/>
          <w:szCs w:val="24"/>
          <w:vertAlign w:val="superscript"/>
        </w:rPr>
        <w:t xml:space="preserve">1 </w:t>
      </w:r>
      <w:r w:rsidR="4515FDDC" w:rsidRPr="00B92E7F">
        <w:rPr>
          <w:rFonts w:ascii="Times New Roman" w:hAnsi="Times New Roman" w:cs="Times New Roman"/>
          <w:sz w:val="24"/>
          <w:szCs w:val="24"/>
        </w:rPr>
        <w:t>(vt § 48 lõike 7 kehtetuks tunnistamise ning § 48</w:t>
      </w:r>
      <w:r w:rsidR="4515FDDC" w:rsidRPr="00B92E7F">
        <w:rPr>
          <w:rFonts w:ascii="Times New Roman" w:hAnsi="Times New Roman" w:cs="Times New Roman"/>
          <w:sz w:val="24"/>
          <w:szCs w:val="24"/>
          <w:vertAlign w:val="superscript"/>
        </w:rPr>
        <w:t>1</w:t>
      </w:r>
      <w:r w:rsidR="4515FDDC" w:rsidRPr="00B92E7F">
        <w:rPr>
          <w:rFonts w:ascii="Times New Roman" w:hAnsi="Times New Roman" w:cs="Times New Roman"/>
          <w:sz w:val="24"/>
          <w:szCs w:val="24"/>
        </w:rPr>
        <w:t xml:space="preserve"> lisamise selgitusi), asendatakse punktis 3 viide § 48 lõikele 7 viitega § 48</w:t>
      </w:r>
      <w:r w:rsidR="2D001A6F" w:rsidRPr="00B92E7F">
        <w:rPr>
          <w:rFonts w:ascii="Times New Roman" w:hAnsi="Times New Roman" w:cs="Times New Roman"/>
          <w:sz w:val="24"/>
          <w:szCs w:val="24"/>
          <w:vertAlign w:val="superscript"/>
        </w:rPr>
        <w:t>1</w:t>
      </w:r>
      <w:r w:rsidR="2D001A6F" w:rsidRPr="00B92E7F">
        <w:rPr>
          <w:rFonts w:ascii="Times New Roman" w:hAnsi="Times New Roman" w:cs="Times New Roman"/>
          <w:sz w:val="24"/>
          <w:szCs w:val="24"/>
        </w:rPr>
        <w:t xml:space="preserve"> lõigetele 6 ja 7. </w:t>
      </w:r>
    </w:p>
    <w:p w14:paraId="0958460C" w14:textId="04FEAAA1" w:rsidR="359DC21E" w:rsidRPr="00B92E7F" w:rsidRDefault="359DC21E" w:rsidP="00B92E7F">
      <w:pPr>
        <w:spacing w:after="0" w:line="240" w:lineRule="auto"/>
        <w:jc w:val="both"/>
        <w:rPr>
          <w:rFonts w:ascii="Times New Roman" w:hAnsi="Times New Roman" w:cs="Times New Roman"/>
          <w:b/>
          <w:bCs/>
          <w:sz w:val="24"/>
          <w:szCs w:val="24"/>
        </w:rPr>
      </w:pPr>
    </w:p>
    <w:p w14:paraId="294D8717" w14:textId="254C1263"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muutmine. </w:t>
      </w:r>
      <w:r w:rsidR="20795EA0" w:rsidRPr="00B92E7F">
        <w:rPr>
          <w:rFonts w:ascii="Times New Roman" w:hAnsi="Times New Roman" w:cs="Times New Roman"/>
          <w:sz w:val="24"/>
          <w:szCs w:val="24"/>
        </w:rPr>
        <w:t xml:space="preserve">Lõige 3 kohustab tütarettevõtjast krediidiasutuse või filiaali asutamiseks Eestis esitama krediidiasutuse päritoluriigi finantsjärelevalve asutuse nõusolek ja kinnitus. Kuivõrd </w:t>
      </w:r>
      <w:r w:rsidR="0AB02922" w:rsidRPr="00B92E7F">
        <w:rPr>
          <w:rFonts w:ascii="Times New Roman" w:hAnsi="Times New Roman" w:cs="Times New Roman"/>
          <w:sz w:val="24"/>
          <w:szCs w:val="24"/>
        </w:rPr>
        <w:t xml:space="preserve">§ 21 muudetakse kolmanda riigi krediidiasutuse filiaali keskseks (vt § 21 pealkirja muutmise selgitusi), jäetakse lõikest 3 välja tekstiosa tütarettevõtjast krediidiasutuse kohta. </w:t>
      </w:r>
    </w:p>
    <w:p w14:paraId="18996D4D" w14:textId="2DFD71E2" w:rsidR="359DC21E" w:rsidRPr="00B92E7F" w:rsidRDefault="359DC21E" w:rsidP="00B92E7F">
      <w:pPr>
        <w:spacing w:after="0" w:line="240" w:lineRule="auto"/>
        <w:jc w:val="both"/>
        <w:rPr>
          <w:rFonts w:ascii="Times New Roman" w:hAnsi="Times New Roman" w:cs="Times New Roman"/>
          <w:b/>
          <w:bCs/>
          <w:sz w:val="24"/>
          <w:szCs w:val="24"/>
        </w:rPr>
      </w:pPr>
    </w:p>
    <w:p w14:paraId="42D8CFA5" w14:textId="0062E145"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ja lõike 5 punktide 1, 4 ja 5 muutmine. </w:t>
      </w:r>
      <w:r w:rsidR="1E6687DB" w:rsidRPr="00B92E7F">
        <w:rPr>
          <w:rFonts w:ascii="Times New Roman" w:hAnsi="Times New Roman" w:cs="Times New Roman"/>
          <w:sz w:val="24"/>
          <w:szCs w:val="24"/>
        </w:rPr>
        <w:t>Lõikega 4 sätestatakse välisriigi krediidiasutusele kohustus esitada §-s 21 nimetatud võõrkeelsed andmed ja dokumendid koos eestikeelse tõlkega. Lõikega 5 reguleeritakse täiendavaid aluseid l</w:t>
      </w:r>
      <w:r w:rsidR="08A329EB" w:rsidRPr="00B92E7F">
        <w:rPr>
          <w:rFonts w:ascii="Times New Roman" w:hAnsi="Times New Roman" w:cs="Times New Roman"/>
          <w:sz w:val="24"/>
          <w:szCs w:val="24"/>
        </w:rPr>
        <w:t>isaks § 15 lõikele 1, mille põhjal võib Finantsinspektsioon keelduda loa andmisest. Vastava</w:t>
      </w:r>
      <w:r w:rsidR="2147A755" w:rsidRPr="00B92E7F">
        <w:rPr>
          <w:rFonts w:ascii="Times New Roman" w:hAnsi="Times New Roman" w:cs="Times New Roman"/>
          <w:sz w:val="24"/>
          <w:szCs w:val="24"/>
        </w:rPr>
        <w:t>teks alusteks on välisriigi krediidiasutuse finantsseisund (punkt 1), õiguslike aluste, võimaluste ja valmisolekute puudumine koostöö</w:t>
      </w:r>
      <w:r w:rsidR="7C11A401" w:rsidRPr="00B92E7F">
        <w:rPr>
          <w:rFonts w:ascii="Times New Roman" w:hAnsi="Times New Roman" w:cs="Times New Roman"/>
          <w:sz w:val="24"/>
          <w:szCs w:val="24"/>
        </w:rPr>
        <w:t xml:space="preserve"> tegemiseks Finantsinspektsiooniga (punkt 4) ning hoiuste tagamise ja kaitsmisega seotud nõuete täitmata jätmine (punkt 5). Tulenevalt § 21 ümberkorraldamisest ning muutmis</w:t>
      </w:r>
      <w:r w:rsidR="4A4DEC80" w:rsidRPr="00B92E7F">
        <w:rPr>
          <w:rFonts w:ascii="Times New Roman" w:hAnsi="Times New Roman" w:cs="Times New Roman"/>
          <w:sz w:val="24"/>
          <w:szCs w:val="24"/>
        </w:rPr>
        <w:t xml:space="preserve">est kolmandate riikide krediidiasutuste filiaalide põhiseks, asendatakse lõikes 4 ning lõike 5 punktides 1, 4 ja 5 sõna ,,välisriigi” sõnadega ,,kolmanda riigi”. </w:t>
      </w:r>
    </w:p>
    <w:p w14:paraId="2EEDDA5C" w14:textId="7838C0C8" w:rsidR="359DC21E" w:rsidRPr="00B92E7F" w:rsidRDefault="359DC21E" w:rsidP="00B92E7F">
      <w:pPr>
        <w:spacing w:after="0" w:line="240" w:lineRule="auto"/>
        <w:jc w:val="both"/>
        <w:rPr>
          <w:rFonts w:ascii="Times New Roman" w:hAnsi="Times New Roman" w:cs="Times New Roman"/>
          <w:b/>
          <w:sz w:val="24"/>
          <w:szCs w:val="24"/>
          <w:highlight w:val="yellow"/>
        </w:rPr>
      </w:pPr>
    </w:p>
    <w:p w14:paraId="21601DD3" w14:textId="1F1FD425"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5 punkti 2 muutmine. </w:t>
      </w:r>
      <w:r w:rsidR="3B180DC6" w:rsidRPr="00B92E7F">
        <w:rPr>
          <w:rFonts w:ascii="Times New Roman" w:hAnsi="Times New Roman" w:cs="Times New Roman"/>
          <w:sz w:val="24"/>
          <w:szCs w:val="24"/>
        </w:rPr>
        <w:t>Lõike 5 punkti 2 kohaselt võib Finantsinspektsioon keelduda välisriigi krediidiasutusele filiaali asutamise loa andmisest, kui tema Eesti tütarettevõtjast krediidiasutuse või fili</w:t>
      </w:r>
      <w:r w:rsidR="7C74391F" w:rsidRPr="00B92E7F">
        <w:rPr>
          <w:rFonts w:ascii="Times New Roman" w:hAnsi="Times New Roman" w:cs="Times New Roman"/>
          <w:sz w:val="24"/>
          <w:szCs w:val="24"/>
        </w:rPr>
        <w:t xml:space="preserve">aali organisatsiooni struktuur ei vasta kavandatava tegevuse sisule. </w:t>
      </w:r>
      <w:r w:rsidR="1358404D" w:rsidRPr="00B92E7F">
        <w:rPr>
          <w:rFonts w:ascii="Times New Roman" w:hAnsi="Times New Roman" w:cs="Times New Roman"/>
          <w:sz w:val="24"/>
          <w:szCs w:val="24"/>
        </w:rPr>
        <w:t xml:space="preserve">Tulenevalt § 21 muutmisest kolmandate riikide krediidiasutuste filiaalide põhiseks, jäetakse </w:t>
      </w:r>
      <w:r w:rsidR="1358404D" w:rsidRPr="00B92E7F">
        <w:rPr>
          <w:rFonts w:ascii="Times New Roman" w:hAnsi="Times New Roman" w:cs="Times New Roman"/>
          <w:sz w:val="24"/>
          <w:szCs w:val="24"/>
        </w:rPr>
        <w:lastRenderedPageBreak/>
        <w:t xml:space="preserve">punktist 2 välja tütarettevõtja element </w:t>
      </w:r>
      <w:r w:rsidR="0181E2A2" w:rsidRPr="00B92E7F">
        <w:rPr>
          <w:rFonts w:ascii="Times New Roman" w:hAnsi="Times New Roman" w:cs="Times New Roman"/>
          <w:sz w:val="24"/>
          <w:szCs w:val="24"/>
        </w:rPr>
        <w:t xml:space="preserve">ning sätestatakse, et Finantsinspektsioon võib keelduda loa andmisest, kui kolmanda riigi krediidiasutuse filiaali organisatsiooni struktuur ei vasta kavandatava tegevuse sisule. </w:t>
      </w:r>
    </w:p>
    <w:p w14:paraId="59073552" w14:textId="6A232DA9" w:rsidR="0992375C" w:rsidRPr="00B92E7F" w:rsidRDefault="0992375C" w:rsidP="00B92E7F">
      <w:pPr>
        <w:spacing w:after="0" w:line="240" w:lineRule="auto"/>
        <w:jc w:val="both"/>
        <w:rPr>
          <w:rFonts w:ascii="Times New Roman" w:hAnsi="Times New Roman" w:cs="Times New Roman"/>
          <w:b/>
          <w:sz w:val="24"/>
          <w:szCs w:val="24"/>
          <w:highlight w:val="yellow"/>
        </w:rPr>
      </w:pPr>
    </w:p>
    <w:p w14:paraId="465F9C40" w14:textId="2C9252B3" w:rsidR="2B3C6384" w:rsidRPr="00B92E7F" w:rsidRDefault="2B3C63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5 täiendamine punktiga 6. </w:t>
      </w:r>
      <w:r w:rsidR="1836B6DF" w:rsidRPr="00B92E7F">
        <w:rPr>
          <w:rFonts w:ascii="Times New Roman" w:hAnsi="Times New Roman" w:cs="Times New Roman"/>
          <w:sz w:val="24"/>
          <w:szCs w:val="24"/>
        </w:rPr>
        <w:t>Uue punktiga lisatakse Finantsinspektsioonile alus keelduda filiaali asutamise loa andmisest, kui kolmanda riigi krediidiasutuse pea</w:t>
      </w:r>
      <w:r w:rsidR="7AF7DB64" w:rsidRPr="00B92E7F">
        <w:rPr>
          <w:rFonts w:ascii="Times New Roman" w:hAnsi="Times New Roman" w:cs="Times New Roman"/>
          <w:sz w:val="24"/>
          <w:szCs w:val="24"/>
        </w:rPr>
        <w:t>ettevõtja</w:t>
      </w:r>
      <w:r w:rsidR="1836B6DF" w:rsidRPr="00B92E7F">
        <w:rPr>
          <w:rFonts w:ascii="Times New Roman" w:hAnsi="Times New Roman" w:cs="Times New Roman"/>
          <w:sz w:val="24"/>
          <w:szCs w:val="24"/>
        </w:rPr>
        <w:t xml:space="preserve"> või selle konsolideerimisgrupp ei täida tema suhtes kolmanda riigi õiguse alusel kohaldatavaid usaldatavusnõudeid või esineb põhjendatud kahtlus, et ta ei hakka neid täitma või rikub neid nõudeid järgmise 12 k</w:t>
      </w:r>
      <w:r w:rsidR="7B90D543" w:rsidRPr="00B92E7F">
        <w:rPr>
          <w:rFonts w:ascii="Times New Roman" w:hAnsi="Times New Roman" w:cs="Times New Roman"/>
          <w:sz w:val="24"/>
          <w:szCs w:val="24"/>
        </w:rPr>
        <w:t xml:space="preserve">uu jooksul. </w:t>
      </w:r>
      <w:r w:rsidR="449690A1" w:rsidRPr="00B92E7F">
        <w:rPr>
          <w:rFonts w:ascii="Times New Roman" w:hAnsi="Times New Roman" w:cs="Times New Roman"/>
          <w:sz w:val="24"/>
          <w:szCs w:val="24"/>
        </w:rPr>
        <w:t xml:space="preserve">Punktiga 6 võetakse üle CRD VI artikli 48d lõike 1 esimese alalõike punkt </w:t>
      </w:r>
      <w:proofErr w:type="spellStart"/>
      <w:r w:rsidR="449690A1" w:rsidRPr="00B92E7F">
        <w:rPr>
          <w:rFonts w:ascii="Times New Roman" w:hAnsi="Times New Roman" w:cs="Times New Roman"/>
          <w:sz w:val="24"/>
          <w:szCs w:val="24"/>
        </w:rPr>
        <w:t>b.</w:t>
      </w:r>
      <w:proofErr w:type="spellEnd"/>
      <w:r w:rsidR="449690A1" w:rsidRPr="00B92E7F">
        <w:rPr>
          <w:rFonts w:ascii="Times New Roman" w:hAnsi="Times New Roman" w:cs="Times New Roman"/>
          <w:sz w:val="24"/>
          <w:szCs w:val="24"/>
        </w:rPr>
        <w:t xml:space="preserve"> Filiaal ei ole iseseisev juriidiline isik, vaid oma </w:t>
      </w:r>
      <w:r w:rsidR="09B13346" w:rsidRPr="00B92E7F">
        <w:rPr>
          <w:rFonts w:ascii="Times New Roman" w:hAnsi="Times New Roman" w:cs="Times New Roman"/>
          <w:sz w:val="24"/>
          <w:szCs w:val="24"/>
        </w:rPr>
        <w:t>emaettevõtjast, selle vahepealsetest ja kõrgema tasandi emaettevõtjatest sõltuv</w:t>
      </w:r>
      <w:r w:rsidR="7B90D543" w:rsidRPr="00B92E7F">
        <w:rPr>
          <w:rFonts w:ascii="Times New Roman" w:hAnsi="Times New Roman" w:cs="Times New Roman"/>
          <w:sz w:val="24"/>
          <w:szCs w:val="24"/>
        </w:rPr>
        <w:t xml:space="preserve"> struktuuriüksus</w:t>
      </w:r>
      <w:r w:rsidR="31E2DF3C" w:rsidRPr="00B92E7F">
        <w:rPr>
          <w:rFonts w:ascii="Times New Roman" w:hAnsi="Times New Roman" w:cs="Times New Roman"/>
          <w:sz w:val="24"/>
          <w:szCs w:val="24"/>
        </w:rPr>
        <w:t>. Filiaalil ei ole eraldiseisvat käivet ehk kõik kulud ja tulud väljenduvad tema emaettevõtja bilansis.</w:t>
      </w:r>
      <w:r w:rsidR="4B46FDA8" w:rsidRPr="00B92E7F">
        <w:rPr>
          <w:rFonts w:ascii="Times New Roman" w:hAnsi="Times New Roman" w:cs="Times New Roman"/>
          <w:sz w:val="24"/>
          <w:szCs w:val="24"/>
        </w:rPr>
        <w:t xml:space="preserve"> </w:t>
      </w:r>
      <w:r w:rsidR="1AAFD248" w:rsidRPr="00B92E7F">
        <w:rPr>
          <w:rFonts w:ascii="Times New Roman" w:hAnsi="Times New Roman" w:cs="Times New Roman"/>
          <w:sz w:val="24"/>
          <w:szCs w:val="24"/>
        </w:rPr>
        <w:t>Olukorras, kus näiteks filiaali pea</w:t>
      </w:r>
      <w:r w:rsidR="127827D7" w:rsidRPr="00B92E7F">
        <w:rPr>
          <w:rFonts w:ascii="Times New Roman" w:hAnsi="Times New Roman" w:cs="Times New Roman"/>
          <w:sz w:val="24"/>
          <w:szCs w:val="24"/>
        </w:rPr>
        <w:t>ettevõtja</w:t>
      </w:r>
      <w:r w:rsidR="1AAFD248" w:rsidRPr="00B92E7F">
        <w:rPr>
          <w:rFonts w:ascii="Times New Roman" w:hAnsi="Times New Roman" w:cs="Times New Roman"/>
          <w:sz w:val="24"/>
          <w:szCs w:val="24"/>
        </w:rPr>
        <w:t xml:space="preserve"> ei täida </w:t>
      </w:r>
      <w:r w:rsidR="6BAD13AB" w:rsidRPr="00B92E7F">
        <w:rPr>
          <w:rFonts w:ascii="Times New Roman" w:hAnsi="Times New Roman" w:cs="Times New Roman"/>
          <w:sz w:val="24"/>
          <w:szCs w:val="24"/>
        </w:rPr>
        <w:t>näiteks likviidsusnõuet</w:t>
      </w:r>
      <w:r w:rsidR="1AAFD248" w:rsidRPr="00B92E7F">
        <w:rPr>
          <w:rFonts w:ascii="Times New Roman" w:hAnsi="Times New Roman" w:cs="Times New Roman"/>
          <w:sz w:val="24"/>
          <w:szCs w:val="24"/>
        </w:rPr>
        <w:t>, mida kohaldatakse tema suhtes sama kolmanda riigi õiguse alusel, kus ta on asutatud,</w:t>
      </w:r>
      <w:r w:rsidR="17C2EAC9" w:rsidRPr="00B92E7F">
        <w:rPr>
          <w:rFonts w:ascii="Times New Roman" w:hAnsi="Times New Roman" w:cs="Times New Roman"/>
          <w:sz w:val="24"/>
          <w:szCs w:val="24"/>
        </w:rPr>
        <w:t xml:space="preserve"> </w:t>
      </w:r>
      <w:r w:rsidR="1F883B43" w:rsidRPr="00B92E7F">
        <w:rPr>
          <w:rFonts w:ascii="Times New Roman" w:hAnsi="Times New Roman" w:cs="Times New Roman"/>
          <w:sz w:val="24"/>
          <w:szCs w:val="24"/>
        </w:rPr>
        <w:t>on küsitav, kas pea</w:t>
      </w:r>
      <w:r w:rsidR="51906981" w:rsidRPr="00B92E7F">
        <w:rPr>
          <w:rFonts w:ascii="Times New Roman" w:hAnsi="Times New Roman" w:cs="Times New Roman"/>
          <w:sz w:val="24"/>
          <w:szCs w:val="24"/>
        </w:rPr>
        <w:t>ettevõtjal</w:t>
      </w:r>
      <w:r w:rsidR="1F883B43" w:rsidRPr="00B92E7F">
        <w:rPr>
          <w:rFonts w:ascii="Times New Roman" w:hAnsi="Times New Roman" w:cs="Times New Roman"/>
          <w:sz w:val="24"/>
          <w:szCs w:val="24"/>
        </w:rPr>
        <w:t xml:space="preserve"> ja seeläbi ka filiaalil on piisavalt likviidseid vahendeid, et anda talle luba tarbijatelt hoiuste kaasamiseks, sest</w:t>
      </w:r>
      <w:r w:rsidR="6143170D" w:rsidRPr="00B92E7F">
        <w:rPr>
          <w:rFonts w:ascii="Times New Roman" w:hAnsi="Times New Roman" w:cs="Times New Roman"/>
          <w:sz w:val="24"/>
          <w:szCs w:val="24"/>
        </w:rPr>
        <w:t xml:space="preserve"> likviidsete varade puudumine võib pea</w:t>
      </w:r>
      <w:r w:rsidR="36C6B42C" w:rsidRPr="00B92E7F">
        <w:rPr>
          <w:rFonts w:ascii="Times New Roman" w:hAnsi="Times New Roman" w:cs="Times New Roman"/>
          <w:sz w:val="24"/>
          <w:szCs w:val="24"/>
        </w:rPr>
        <w:t>ettevõtja</w:t>
      </w:r>
      <w:r w:rsidR="6143170D" w:rsidRPr="00B92E7F">
        <w:rPr>
          <w:rFonts w:ascii="Times New Roman" w:hAnsi="Times New Roman" w:cs="Times New Roman"/>
          <w:sz w:val="24"/>
          <w:szCs w:val="24"/>
        </w:rPr>
        <w:t xml:space="preserve"> jaoks tähendada maksejõuetust</w:t>
      </w:r>
      <w:r w:rsidR="2E495636" w:rsidRPr="00B92E7F">
        <w:rPr>
          <w:rFonts w:ascii="Times New Roman" w:hAnsi="Times New Roman" w:cs="Times New Roman"/>
          <w:sz w:val="24"/>
          <w:szCs w:val="24"/>
        </w:rPr>
        <w:t xml:space="preserve"> ning läbi filiaali pea</w:t>
      </w:r>
      <w:r w:rsidR="5BCAF15B" w:rsidRPr="00B92E7F">
        <w:rPr>
          <w:rFonts w:ascii="Times New Roman" w:hAnsi="Times New Roman" w:cs="Times New Roman"/>
          <w:sz w:val="24"/>
          <w:szCs w:val="24"/>
        </w:rPr>
        <w:t xml:space="preserve">ettevõtjaga </w:t>
      </w:r>
      <w:r w:rsidR="2E495636" w:rsidRPr="00B92E7F">
        <w:rPr>
          <w:rFonts w:ascii="Times New Roman" w:hAnsi="Times New Roman" w:cs="Times New Roman"/>
          <w:sz w:val="24"/>
          <w:szCs w:val="24"/>
        </w:rPr>
        <w:t xml:space="preserve">sõlminud tarbijate jaoks oma hoiuste kaotamist. </w:t>
      </w:r>
      <w:r w:rsidR="62EBBE4B" w:rsidRPr="00B92E7F">
        <w:rPr>
          <w:rFonts w:ascii="Times New Roman" w:hAnsi="Times New Roman" w:cs="Times New Roman"/>
          <w:sz w:val="24"/>
          <w:szCs w:val="24"/>
        </w:rPr>
        <w:t>Uus punkt võimaldab Finantsinspektsioonil laiemalt vaadelda filiaali suhet temast kõrgemalasuva ettevõtjaga, kellest ta on otseselt sõltuv, ning hinnata</w:t>
      </w:r>
      <w:r w:rsidR="1DA14821" w:rsidRPr="00B92E7F">
        <w:rPr>
          <w:rFonts w:ascii="Times New Roman" w:hAnsi="Times New Roman" w:cs="Times New Roman"/>
          <w:sz w:val="24"/>
          <w:szCs w:val="24"/>
        </w:rPr>
        <w:t xml:space="preserve"> erinevatest aspektidest</w:t>
      </w:r>
      <w:r w:rsidR="62EBBE4B" w:rsidRPr="00B92E7F">
        <w:rPr>
          <w:rFonts w:ascii="Times New Roman" w:hAnsi="Times New Roman" w:cs="Times New Roman"/>
          <w:sz w:val="24"/>
          <w:szCs w:val="24"/>
        </w:rPr>
        <w:t>, kas taolise ettevõ</w:t>
      </w:r>
      <w:r w:rsidR="0943496E" w:rsidRPr="00B92E7F">
        <w:rPr>
          <w:rFonts w:ascii="Times New Roman" w:hAnsi="Times New Roman" w:cs="Times New Roman"/>
          <w:sz w:val="24"/>
          <w:szCs w:val="24"/>
        </w:rPr>
        <w:t>tja tegevuse toomine Eesti turule võib endast kujutada riski</w:t>
      </w:r>
      <w:r w:rsidR="10CDCC6B" w:rsidRPr="00B92E7F">
        <w:rPr>
          <w:rFonts w:ascii="Times New Roman" w:hAnsi="Times New Roman" w:cs="Times New Roman"/>
          <w:sz w:val="24"/>
          <w:szCs w:val="24"/>
        </w:rPr>
        <w:t xml:space="preserve">. </w:t>
      </w:r>
    </w:p>
    <w:p w14:paraId="33763CC2" w14:textId="0365A59C" w:rsidR="359DC21E" w:rsidRPr="00B92E7F" w:rsidRDefault="359DC21E" w:rsidP="00B92E7F">
      <w:pPr>
        <w:spacing w:after="0" w:line="240" w:lineRule="auto"/>
        <w:jc w:val="both"/>
        <w:rPr>
          <w:rFonts w:ascii="Times New Roman" w:hAnsi="Times New Roman" w:cs="Times New Roman"/>
          <w:b/>
          <w:sz w:val="24"/>
          <w:szCs w:val="24"/>
          <w:highlight w:val="yellow"/>
        </w:rPr>
      </w:pPr>
    </w:p>
    <w:p w14:paraId="34147CD8" w14:textId="3303FC87" w:rsidR="2B3C6384" w:rsidRPr="00B92E7F" w:rsidRDefault="2B3C638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 xml:space="preserve">Paragrahvi täiendamine </w:t>
      </w:r>
      <w:r w:rsidRPr="00B92E7F">
        <w:rPr>
          <w:rFonts w:ascii="Times New Roman" w:eastAsia="Times New Roman" w:hAnsi="Times New Roman" w:cs="Times New Roman"/>
          <w:b/>
          <w:bCs/>
          <w:color w:val="000000" w:themeColor="text1"/>
          <w:sz w:val="24"/>
          <w:szCs w:val="24"/>
        </w:rPr>
        <w:t>lõigetega 5</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–5</w:t>
      </w:r>
      <w:r w:rsidRPr="00B92E7F">
        <w:rPr>
          <w:rFonts w:ascii="Times New Roman" w:eastAsia="Times New Roman" w:hAnsi="Times New Roman" w:cs="Times New Roman"/>
          <w:b/>
          <w:bCs/>
          <w:color w:val="000000" w:themeColor="text1"/>
          <w:sz w:val="24"/>
          <w:szCs w:val="24"/>
          <w:vertAlign w:val="superscript"/>
        </w:rPr>
        <w:t>3</w:t>
      </w:r>
      <w:r w:rsidRPr="00B92E7F">
        <w:rPr>
          <w:rFonts w:ascii="Times New Roman" w:eastAsia="Times New Roman" w:hAnsi="Times New Roman" w:cs="Times New Roman"/>
          <w:b/>
          <w:bCs/>
          <w:color w:val="000000" w:themeColor="text1"/>
          <w:sz w:val="24"/>
          <w:szCs w:val="24"/>
        </w:rPr>
        <w:t>.</w:t>
      </w:r>
      <w:r w:rsidR="1F306DB3" w:rsidRPr="00B92E7F">
        <w:rPr>
          <w:rFonts w:ascii="Times New Roman" w:eastAsia="Times New Roman" w:hAnsi="Times New Roman" w:cs="Times New Roman"/>
          <w:b/>
          <w:bCs/>
          <w:color w:val="000000" w:themeColor="text1"/>
          <w:sz w:val="24"/>
          <w:szCs w:val="24"/>
        </w:rPr>
        <w:t xml:space="preserve"> </w:t>
      </w:r>
      <w:r w:rsidR="1F306DB3" w:rsidRPr="00B92E7F">
        <w:rPr>
          <w:rFonts w:ascii="Times New Roman" w:eastAsia="Times New Roman" w:hAnsi="Times New Roman" w:cs="Times New Roman"/>
          <w:color w:val="000000" w:themeColor="text1"/>
          <w:sz w:val="24"/>
          <w:szCs w:val="24"/>
        </w:rPr>
        <w:t>Lõikega 5</w:t>
      </w:r>
      <w:r w:rsidR="1F306DB3" w:rsidRPr="00B92E7F">
        <w:rPr>
          <w:rFonts w:ascii="Times New Roman" w:eastAsia="Times New Roman" w:hAnsi="Times New Roman" w:cs="Times New Roman"/>
          <w:color w:val="000000" w:themeColor="text1"/>
          <w:sz w:val="24"/>
          <w:szCs w:val="24"/>
          <w:vertAlign w:val="superscript"/>
        </w:rPr>
        <w:t>1</w:t>
      </w:r>
      <w:r w:rsidR="1F306DB3" w:rsidRPr="00B92E7F">
        <w:rPr>
          <w:rFonts w:ascii="Times New Roman" w:eastAsia="Times New Roman" w:hAnsi="Times New Roman" w:cs="Times New Roman"/>
          <w:color w:val="000000" w:themeColor="text1"/>
          <w:sz w:val="24"/>
          <w:szCs w:val="24"/>
        </w:rPr>
        <w:t xml:space="preserve"> sätestatakse, et kolmanda riigi krediidiasutuse filiaal peab viivitamata teavitama Finantsinspektsiooni </w:t>
      </w:r>
      <w:r w:rsidR="00B12627">
        <w:rPr>
          <w:rFonts w:ascii="Times New Roman" w:eastAsia="Times New Roman" w:hAnsi="Times New Roman" w:cs="Times New Roman"/>
          <w:color w:val="000000" w:themeColor="text1"/>
          <w:sz w:val="24"/>
          <w:szCs w:val="24"/>
        </w:rPr>
        <w:t>KAS</w:t>
      </w:r>
      <w:r w:rsidR="1F306DB3" w:rsidRPr="00B92E7F">
        <w:rPr>
          <w:rFonts w:ascii="Times New Roman" w:eastAsia="Times New Roman" w:hAnsi="Times New Roman" w:cs="Times New Roman"/>
          <w:color w:val="000000" w:themeColor="text1"/>
          <w:sz w:val="24"/>
          <w:szCs w:val="24"/>
        </w:rPr>
        <w:t xml:space="preserve"> lõike 5 punktis 6 nimetatud asjaolude esinemisest. Seeg</w:t>
      </w:r>
      <w:r w:rsidR="25ABBC66" w:rsidRPr="00B92E7F">
        <w:rPr>
          <w:rFonts w:ascii="Times New Roman" w:eastAsia="Times New Roman" w:hAnsi="Times New Roman" w:cs="Times New Roman"/>
          <w:color w:val="000000" w:themeColor="text1"/>
          <w:sz w:val="24"/>
          <w:szCs w:val="24"/>
        </w:rPr>
        <w:t xml:space="preserve">a on filiaalil kohustus informeerida Finantsinspektsiooni </w:t>
      </w:r>
      <w:r w:rsidR="11CBB3BF" w:rsidRPr="00B92E7F">
        <w:rPr>
          <w:rFonts w:ascii="Times New Roman" w:eastAsia="Times New Roman" w:hAnsi="Times New Roman" w:cs="Times New Roman"/>
          <w:color w:val="000000" w:themeColor="text1"/>
          <w:sz w:val="24"/>
          <w:szCs w:val="24"/>
        </w:rPr>
        <w:t xml:space="preserve">asjaolust, mille esinemisel loa taotlemise ajal oleks järelevalveasutusel olnud õigus keelduda loa andmisest. </w:t>
      </w:r>
      <w:r w:rsidR="38788A3B" w:rsidRPr="00B92E7F">
        <w:rPr>
          <w:rFonts w:ascii="Times New Roman" w:eastAsia="Times New Roman" w:hAnsi="Times New Roman" w:cs="Times New Roman"/>
          <w:color w:val="000000" w:themeColor="text1"/>
          <w:sz w:val="24"/>
          <w:szCs w:val="24"/>
        </w:rPr>
        <w:t>Uute asjaolude esinemine ei too automaatselt kaasa loa kehtetuks tunnistamist</w:t>
      </w:r>
      <w:r w:rsidR="045D5575" w:rsidRPr="00B92E7F">
        <w:rPr>
          <w:rFonts w:ascii="Times New Roman" w:eastAsia="Times New Roman" w:hAnsi="Times New Roman" w:cs="Times New Roman"/>
          <w:color w:val="000000" w:themeColor="text1"/>
          <w:sz w:val="24"/>
          <w:szCs w:val="24"/>
        </w:rPr>
        <w:t xml:space="preserve"> ning Finantsinspektsioon peab hindama, mis määras ta soovib lõikega 5 antud diskretsiooni teostada. </w:t>
      </w:r>
      <w:r w:rsidR="48BAFBB2" w:rsidRPr="00B92E7F">
        <w:rPr>
          <w:rFonts w:ascii="Times New Roman" w:eastAsia="Times New Roman" w:hAnsi="Times New Roman" w:cs="Times New Roman"/>
          <w:color w:val="000000" w:themeColor="text1"/>
          <w:sz w:val="24"/>
          <w:szCs w:val="24"/>
        </w:rPr>
        <w:t>Lõikega 5</w:t>
      </w:r>
      <w:r w:rsidR="48BAFBB2" w:rsidRPr="00B92E7F">
        <w:rPr>
          <w:rFonts w:ascii="Times New Roman" w:eastAsia="Times New Roman" w:hAnsi="Times New Roman" w:cs="Times New Roman"/>
          <w:color w:val="000000" w:themeColor="text1"/>
          <w:sz w:val="24"/>
          <w:szCs w:val="24"/>
          <w:vertAlign w:val="superscript"/>
        </w:rPr>
        <w:t>1</w:t>
      </w:r>
      <w:r w:rsidR="48BAFBB2" w:rsidRPr="00B92E7F">
        <w:rPr>
          <w:rFonts w:ascii="Times New Roman" w:eastAsia="Times New Roman" w:hAnsi="Times New Roman" w:cs="Times New Roman"/>
          <w:color w:val="000000" w:themeColor="text1"/>
          <w:sz w:val="24"/>
          <w:szCs w:val="24"/>
        </w:rPr>
        <w:t xml:space="preserve"> võetakse üle CRD VI artikli 48d lõike 1 teine alalõige. </w:t>
      </w:r>
    </w:p>
    <w:p w14:paraId="4495EE28" w14:textId="29E978A0" w:rsidR="4A8DEADA" w:rsidRPr="00B92E7F" w:rsidRDefault="4A8DEADA" w:rsidP="00B92E7F">
      <w:pPr>
        <w:spacing w:after="0" w:line="240" w:lineRule="auto"/>
        <w:jc w:val="both"/>
        <w:rPr>
          <w:rFonts w:ascii="Times New Roman" w:eastAsia="Times New Roman" w:hAnsi="Times New Roman" w:cs="Times New Roman"/>
          <w:color w:val="000000" w:themeColor="text1"/>
          <w:sz w:val="24"/>
          <w:szCs w:val="24"/>
        </w:rPr>
      </w:pPr>
    </w:p>
    <w:p w14:paraId="156DD6B0" w14:textId="32C09C9A" w:rsidR="254ECB66" w:rsidRPr="00B92E7F" w:rsidRDefault="254ECB66"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Uued lõiked </w:t>
      </w:r>
      <w:r w:rsidR="320A0C41" w:rsidRPr="00B92E7F">
        <w:rPr>
          <w:rFonts w:ascii="Times New Roman" w:eastAsia="Times New Roman" w:hAnsi="Times New Roman" w:cs="Times New Roman"/>
          <w:color w:val="000000" w:themeColor="text1"/>
          <w:sz w:val="24"/>
          <w:szCs w:val="24"/>
        </w:rPr>
        <w:t>5</w:t>
      </w:r>
      <w:r w:rsidR="320A0C41" w:rsidRPr="00B92E7F">
        <w:rPr>
          <w:rFonts w:ascii="Times New Roman" w:eastAsia="Times New Roman" w:hAnsi="Times New Roman" w:cs="Times New Roman"/>
          <w:color w:val="000000" w:themeColor="text1"/>
          <w:sz w:val="24"/>
          <w:szCs w:val="24"/>
          <w:vertAlign w:val="superscript"/>
        </w:rPr>
        <w:t>2</w:t>
      </w:r>
      <w:r w:rsidR="320A0C41" w:rsidRPr="00B92E7F">
        <w:rPr>
          <w:rFonts w:ascii="Times New Roman" w:eastAsia="Times New Roman" w:hAnsi="Times New Roman" w:cs="Times New Roman"/>
          <w:color w:val="000000" w:themeColor="text1"/>
          <w:sz w:val="24"/>
          <w:szCs w:val="24"/>
        </w:rPr>
        <w:t xml:space="preserve"> ja 5</w:t>
      </w:r>
      <w:r w:rsidR="320A0C41" w:rsidRPr="00B92E7F">
        <w:rPr>
          <w:rFonts w:ascii="Times New Roman" w:eastAsia="Times New Roman" w:hAnsi="Times New Roman" w:cs="Times New Roman"/>
          <w:color w:val="000000" w:themeColor="text1"/>
          <w:sz w:val="24"/>
          <w:szCs w:val="24"/>
          <w:vertAlign w:val="superscript"/>
        </w:rPr>
        <w:t>3</w:t>
      </w:r>
      <w:r w:rsidR="320A0C41" w:rsidRPr="00B92E7F">
        <w:rPr>
          <w:rFonts w:ascii="Times New Roman" w:eastAsia="Times New Roman" w:hAnsi="Times New Roman" w:cs="Times New Roman"/>
          <w:color w:val="000000" w:themeColor="text1"/>
          <w:sz w:val="24"/>
          <w:szCs w:val="24"/>
        </w:rPr>
        <w:t xml:space="preserve"> </w:t>
      </w:r>
      <w:r w:rsidRPr="00B92E7F">
        <w:rPr>
          <w:rFonts w:ascii="Times New Roman" w:eastAsia="Times New Roman" w:hAnsi="Times New Roman" w:cs="Times New Roman"/>
          <w:color w:val="000000" w:themeColor="text1"/>
          <w:sz w:val="24"/>
          <w:szCs w:val="24"/>
        </w:rPr>
        <w:t xml:space="preserve">reguleerivad kolmanda riigi krediidiasutuse filiaalile loa andmist ning </w:t>
      </w:r>
      <w:r w:rsidR="4860302F" w:rsidRPr="00B92E7F">
        <w:rPr>
          <w:rFonts w:ascii="Times New Roman" w:eastAsia="Times New Roman" w:hAnsi="Times New Roman" w:cs="Times New Roman"/>
          <w:color w:val="000000" w:themeColor="text1"/>
          <w:sz w:val="24"/>
          <w:szCs w:val="24"/>
        </w:rPr>
        <w:t xml:space="preserve">Finantsinspektsiooni koostööd Rahapesu Andmebürooga. </w:t>
      </w:r>
    </w:p>
    <w:p w14:paraId="449B861F" w14:textId="7866E976" w:rsidR="4A8DEADA" w:rsidRPr="00B92E7F" w:rsidRDefault="4A8DEADA" w:rsidP="00B92E7F">
      <w:pPr>
        <w:spacing w:after="0" w:line="240" w:lineRule="auto"/>
        <w:jc w:val="both"/>
        <w:rPr>
          <w:rFonts w:ascii="Times New Roman" w:eastAsia="Times New Roman" w:hAnsi="Times New Roman" w:cs="Times New Roman"/>
          <w:b/>
          <w:bCs/>
          <w:color w:val="000000" w:themeColor="text1"/>
          <w:sz w:val="24"/>
          <w:szCs w:val="24"/>
        </w:rPr>
      </w:pPr>
    </w:p>
    <w:p w14:paraId="3E9C5E33" w14:textId="0C688AE1" w:rsidR="0A886263" w:rsidRPr="00B92E7F" w:rsidRDefault="0A886263"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Lõike 5</w:t>
      </w:r>
      <w:r w:rsidRPr="00B92E7F">
        <w:rPr>
          <w:rFonts w:ascii="Times New Roman" w:eastAsia="Times New Roman" w:hAnsi="Times New Roman" w:cs="Times New Roman"/>
          <w:b/>
          <w:bCs/>
          <w:color w:val="000000" w:themeColor="text1"/>
          <w:sz w:val="24"/>
          <w:szCs w:val="24"/>
          <w:vertAlign w:val="superscript"/>
        </w:rPr>
        <w:t>2</w:t>
      </w:r>
      <w:r w:rsidRPr="00B92E7F">
        <w:rPr>
          <w:rFonts w:ascii="Times New Roman" w:eastAsia="Times New Roman" w:hAnsi="Times New Roman" w:cs="Times New Roman"/>
          <w:color w:val="000000" w:themeColor="text1"/>
          <w:sz w:val="24"/>
          <w:szCs w:val="24"/>
        </w:rPr>
        <w:t xml:space="preserve"> kohaselt annab Finantsinspektsioon filiaalile loa, kui on täidetud </w:t>
      </w:r>
      <w:r w:rsidR="3DF8AFEA" w:rsidRPr="00B92E7F">
        <w:rPr>
          <w:rFonts w:ascii="Times New Roman" w:eastAsia="Times New Roman" w:hAnsi="Times New Roman" w:cs="Times New Roman"/>
          <w:color w:val="000000" w:themeColor="text1"/>
          <w:sz w:val="24"/>
          <w:szCs w:val="24"/>
        </w:rPr>
        <w:t>sama paragrahvi lõigetes 2 ja 3 ning lõikele 5</w:t>
      </w:r>
      <w:r w:rsidR="3DF8AFEA" w:rsidRPr="00B92E7F">
        <w:rPr>
          <w:rFonts w:ascii="Times New Roman" w:eastAsia="Times New Roman" w:hAnsi="Times New Roman" w:cs="Times New Roman"/>
          <w:color w:val="000000" w:themeColor="text1"/>
          <w:sz w:val="24"/>
          <w:szCs w:val="24"/>
          <w:vertAlign w:val="superscript"/>
        </w:rPr>
        <w:t>2</w:t>
      </w:r>
      <w:r w:rsidR="3DF8AFEA" w:rsidRPr="00B92E7F">
        <w:rPr>
          <w:rFonts w:ascii="Times New Roman" w:eastAsia="Times New Roman" w:hAnsi="Times New Roman" w:cs="Times New Roman"/>
          <w:color w:val="000000" w:themeColor="text1"/>
          <w:sz w:val="24"/>
          <w:szCs w:val="24"/>
        </w:rPr>
        <w:t xml:space="preserve"> järgnevas loetelus </w:t>
      </w:r>
      <w:r w:rsidR="0916B026" w:rsidRPr="00B92E7F">
        <w:rPr>
          <w:rFonts w:ascii="Times New Roman" w:eastAsia="Times New Roman" w:hAnsi="Times New Roman" w:cs="Times New Roman"/>
          <w:color w:val="000000" w:themeColor="text1"/>
          <w:sz w:val="24"/>
          <w:szCs w:val="24"/>
        </w:rPr>
        <w:t xml:space="preserve">kõik </w:t>
      </w:r>
      <w:r w:rsidR="3DF8AFEA" w:rsidRPr="00B92E7F">
        <w:rPr>
          <w:rFonts w:ascii="Times New Roman" w:eastAsia="Times New Roman" w:hAnsi="Times New Roman" w:cs="Times New Roman"/>
          <w:color w:val="000000" w:themeColor="text1"/>
          <w:sz w:val="24"/>
          <w:szCs w:val="24"/>
        </w:rPr>
        <w:t xml:space="preserve">nimetatud tingimused. </w:t>
      </w:r>
      <w:r w:rsidR="710A739E" w:rsidRPr="00B92E7F">
        <w:rPr>
          <w:rFonts w:ascii="Times New Roman" w:eastAsia="Times New Roman" w:hAnsi="Times New Roman" w:cs="Times New Roman"/>
          <w:color w:val="000000" w:themeColor="text1"/>
          <w:sz w:val="24"/>
          <w:szCs w:val="24"/>
        </w:rPr>
        <w:t>Nendeks tingimusteks on KAS §-des 95</w:t>
      </w:r>
      <w:r w:rsidR="710A739E" w:rsidRPr="00B92E7F">
        <w:rPr>
          <w:rFonts w:ascii="Times New Roman" w:eastAsia="Times New Roman" w:hAnsi="Times New Roman" w:cs="Times New Roman"/>
          <w:color w:val="000000" w:themeColor="text1"/>
          <w:sz w:val="24"/>
          <w:szCs w:val="24"/>
          <w:vertAlign w:val="superscript"/>
        </w:rPr>
        <w:t>2</w:t>
      </w:r>
      <w:r w:rsidR="710A739E" w:rsidRPr="00B92E7F">
        <w:rPr>
          <w:rFonts w:ascii="Times New Roman" w:eastAsia="Times New Roman" w:hAnsi="Times New Roman" w:cs="Times New Roman"/>
          <w:color w:val="000000" w:themeColor="text1"/>
          <w:sz w:val="24"/>
          <w:szCs w:val="24"/>
        </w:rPr>
        <w:t>–95</w:t>
      </w:r>
      <w:r w:rsidR="710A739E" w:rsidRPr="00B92E7F">
        <w:rPr>
          <w:rFonts w:ascii="Times New Roman" w:eastAsia="Times New Roman" w:hAnsi="Times New Roman" w:cs="Times New Roman"/>
          <w:color w:val="000000" w:themeColor="text1"/>
          <w:sz w:val="24"/>
          <w:szCs w:val="24"/>
          <w:vertAlign w:val="superscript"/>
        </w:rPr>
        <w:t>3</w:t>
      </w:r>
      <w:r w:rsidR="710A739E" w:rsidRPr="00B92E7F">
        <w:rPr>
          <w:rFonts w:ascii="Times New Roman" w:eastAsia="Times New Roman" w:hAnsi="Times New Roman" w:cs="Times New Roman"/>
          <w:color w:val="000000" w:themeColor="text1"/>
          <w:sz w:val="24"/>
          <w:szCs w:val="24"/>
        </w:rPr>
        <w:t xml:space="preserve"> sätestatud nõuete täitmine </w:t>
      </w:r>
      <w:r w:rsidR="710A739E" w:rsidRPr="00B92E7F">
        <w:rPr>
          <w:rFonts w:ascii="Times New Roman" w:eastAsia="Times New Roman" w:hAnsi="Times New Roman" w:cs="Times New Roman"/>
          <w:b/>
          <w:bCs/>
          <w:color w:val="000000" w:themeColor="text1"/>
          <w:sz w:val="24"/>
          <w:szCs w:val="24"/>
        </w:rPr>
        <w:t>(punkt 1)</w:t>
      </w:r>
      <w:r w:rsidR="710A739E" w:rsidRPr="00B92E7F">
        <w:rPr>
          <w:rFonts w:ascii="Times New Roman" w:eastAsia="Times New Roman" w:hAnsi="Times New Roman" w:cs="Times New Roman"/>
          <w:color w:val="000000" w:themeColor="text1"/>
          <w:sz w:val="24"/>
          <w:szCs w:val="24"/>
        </w:rPr>
        <w:t xml:space="preserve">, </w:t>
      </w:r>
      <w:r w:rsidR="2C2F2094" w:rsidRPr="00B92E7F">
        <w:rPr>
          <w:rFonts w:ascii="Times New Roman" w:eastAsia="Times New Roman" w:hAnsi="Times New Roman" w:cs="Times New Roman"/>
          <w:color w:val="000000" w:themeColor="text1"/>
          <w:sz w:val="24"/>
          <w:szCs w:val="24"/>
        </w:rPr>
        <w:t>tegevuse, mille jaoks kolmanda riigi pea</w:t>
      </w:r>
      <w:r w:rsidR="0F92720D" w:rsidRPr="00B92E7F">
        <w:rPr>
          <w:rFonts w:ascii="Times New Roman" w:eastAsia="Times New Roman" w:hAnsi="Times New Roman" w:cs="Times New Roman"/>
          <w:color w:val="000000" w:themeColor="text1"/>
          <w:sz w:val="24"/>
          <w:szCs w:val="24"/>
        </w:rPr>
        <w:t>ettevõtja</w:t>
      </w:r>
      <w:r w:rsidR="2C2F2094" w:rsidRPr="00B92E7F">
        <w:rPr>
          <w:rFonts w:ascii="Times New Roman" w:eastAsia="Times New Roman" w:hAnsi="Times New Roman" w:cs="Times New Roman"/>
          <w:color w:val="000000" w:themeColor="text1"/>
          <w:sz w:val="24"/>
          <w:szCs w:val="24"/>
        </w:rPr>
        <w:t xml:space="preserve"> filiaali luba taotleb, hõlmatus selle pea</w:t>
      </w:r>
      <w:r w:rsidR="3F54000C" w:rsidRPr="00B92E7F">
        <w:rPr>
          <w:rFonts w:ascii="Times New Roman" w:eastAsia="Times New Roman" w:hAnsi="Times New Roman" w:cs="Times New Roman"/>
          <w:color w:val="000000" w:themeColor="text1"/>
          <w:sz w:val="24"/>
          <w:szCs w:val="24"/>
        </w:rPr>
        <w:t>ettevõtja</w:t>
      </w:r>
      <w:r w:rsidR="2C2F2094" w:rsidRPr="00B92E7F">
        <w:rPr>
          <w:rFonts w:ascii="Times New Roman" w:eastAsia="Times New Roman" w:hAnsi="Times New Roman" w:cs="Times New Roman"/>
          <w:color w:val="000000" w:themeColor="text1"/>
          <w:sz w:val="24"/>
          <w:szCs w:val="24"/>
        </w:rPr>
        <w:t xml:space="preserve"> tegevusloaga </w:t>
      </w:r>
      <w:r w:rsidR="2C2F2094" w:rsidRPr="00B92E7F">
        <w:rPr>
          <w:rFonts w:ascii="Times New Roman" w:eastAsia="Times New Roman" w:hAnsi="Times New Roman" w:cs="Times New Roman"/>
          <w:b/>
          <w:bCs/>
          <w:color w:val="000000" w:themeColor="text1"/>
          <w:sz w:val="24"/>
          <w:szCs w:val="24"/>
        </w:rPr>
        <w:t>(punkt 2)</w:t>
      </w:r>
      <w:r w:rsidR="2C2F2094" w:rsidRPr="00B92E7F">
        <w:rPr>
          <w:rFonts w:ascii="Times New Roman" w:eastAsia="Times New Roman" w:hAnsi="Times New Roman" w:cs="Times New Roman"/>
          <w:color w:val="000000" w:themeColor="text1"/>
          <w:sz w:val="24"/>
          <w:szCs w:val="24"/>
        </w:rPr>
        <w:t>, kolmanda riigi pea</w:t>
      </w:r>
      <w:r w:rsidR="73EB1894" w:rsidRPr="00B92E7F">
        <w:rPr>
          <w:rFonts w:ascii="Times New Roman" w:eastAsia="Times New Roman" w:hAnsi="Times New Roman" w:cs="Times New Roman"/>
          <w:color w:val="000000" w:themeColor="text1"/>
          <w:sz w:val="24"/>
          <w:szCs w:val="24"/>
        </w:rPr>
        <w:t>ettevõtja</w:t>
      </w:r>
      <w:r w:rsidR="2C2F2094" w:rsidRPr="00B92E7F">
        <w:rPr>
          <w:rFonts w:ascii="Times New Roman" w:eastAsia="Times New Roman" w:hAnsi="Times New Roman" w:cs="Times New Roman"/>
          <w:color w:val="000000" w:themeColor="text1"/>
          <w:sz w:val="24"/>
          <w:szCs w:val="24"/>
        </w:rPr>
        <w:t xml:space="preserve"> üle järelevalvet teostava j</w:t>
      </w:r>
      <w:r w:rsidR="793C4C0B" w:rsidRPr="00B92E7F">
        <w:rPr>
          <w:rFonts w:ascii="Times New Roman" w:eastAsia="Times New Roman" w:hAnsi="Times New Roman" w:cs="Times New Roman"/>
          <w:color w:val="000000" w:themeColor="text1"/>
          <w:sz w:val="24"/>
          <w:szCs w:val="24"/>
        </w:rPr>
        <w:t xml:space="preserve">ärelevalveasutuse informeeritud filiaali asutamisest ning vajalike dokumentide kättesaadavaks tegemine </w:t>
      </w:r>
      <w:r w:rsidR="793C4C0B" w:rsidRPr="00B92E7F">
        <w:rPr>
          <w:rFonts w:ascii="Times New Roman" w:eastAsia="Times New Roman" w:hAnsi="Times New Roman" w:cs="Times New Roman"/>
          <w:b/>
          <w:bCs/>
          <w:color w:val="000000" w:themeColor="text1"/>
          <w:sz w:val="24"/>
          <w:szCs w:val="24"/>
        </w:rPr>
        <w:t>(punkt 3)</w:t>
      </w:r>
      <w:r w:rsidR="793C4C0B" w:rsidRPr="00B92E7F">
        <w:rPr>
          <w:rFonts w:ascii="Times New Roman" w:eastAsia="Times New Roman" w:hAnsi="Times New Roman" w:cs="Times New Roman"/>
          <w:color w:val="000000" w:themeColor="text1"/>
          <w:sz w:val="24"/>
          <w:szCs w:val="24"/>
        </w:rPr>
        <w:t xml:space="preserve">, </w:t>
      </w:r>
      <w:r w:rsidR="5A5D27DF" w:rsidRPr="00B92E7F">
        <w:rPr>
          <w:rFonts w:ascii="Times New Roman" w:eastAsia="Times New Roman" w:hAnsi="Times New Roman" w:cs="Times New Roman"/>
          <w:color w:val="000000" w:themeColor="text1"/>
          <w:sz w:val="24"/>
          <w:szCs w:val="24"/>
        </w:rPr>
        <w:t xml:space="preserve">loa piiritletus Eestiga ning keeld osutada loaga lubatud teenuseid teistes Euroopa Liidu liikmesriikides, välja arvatud KAS </w:t>
      </w:r>
      <w:r w:rsidR="519A7FF6" w:rsidRPr="00B92E7F">
        <w:rPr>
          <w:rFonts w:ascii="Times New Roman" w:eastAsia="Times New Roman" w:hAnsi="Times New Roman" w:cs="Times New Roman"/>
          <w:color w:val="000000" w:themeColor="text1"/>
          <w:sz w:val="24"/>
          <w:szCs w:val="24"/>
        </w:rPr>
        <w:t>§ 20</w:t>
      </w:r>
      <w:r w:rsidR="519A7FF6" w:rsidRPr="00B92E7F">
        <w:rPr>
          <w:rFonts w:ascii="Times New Roman" w:eastAsia="Times New Roman" w:hAnsi="Times New Roman" w:cs="Times New Roman"/>
          <w:color w:val="000000" w:themeColor="text1"/>
          <w:sz w:val="24"/>
          <w:szCs w:val="24"/>
          <w:vertAlign w:val="superscript"/>
        </w:rPr>
        <w:t>6</w:t>
      </w:r>
      <w:r w:rsidR="519A7FF6" w:rsidRPr="00B92E7F">
        <w:rPr>
          <w:rFonts w:ascii="Times New Roman" w:eastAsia="Times New Roman" w:hAnsi="Times New Roman" w:cs="Times New Roman"/>
          <w:color w:val="000000" w:themeColor="text1"/>
          <w:sz w:val="24"/>
          <w:szCs w:val="24"/>
        </w:rPr>
        <w:t xml:space="preserve"> lõigetes 3</w:t>
      </w:r>
      <w:r w:rsidR="519A7FF6" w:rsidRPr="00B92E7F">
        <w:rPr>
          <w:rFonts w:ascii="Times New Roman" w:eastAsia="Times New Roman" w:hAnsi="Times New Roman" w:cs="Times New Roman"/>
          <w:color w:val="000000" w:themeColor="text1"/>
          <w:sz w:val="24"/>
          <w:szCs w:val="24"/>
          <w:vertAlign w:val="superscript"/>
        </w:rPr>
        <w:t xml:space="preserve">1 </w:t>
      </w:r>
      <w:r w:rsidR="519A7FF6" w:rsidRPr="00B92E7F">
        <w:rPr>
          <w:rFonts w:ascii="Times New Roman" w:eastAsia="Times New Roman" w:hAnsi="Times New Roman" w:cs="Times New Roman"/>
          <w:color w:val="000000" w:themeColor="text1"/>
          <w:sz w:val="24"/>
          <w:szCs w:val="24"/>
        </w:rPr>
        <w:t>ja 3</w:t>
      </w:r>
      <w:r w:rsidR="519A7FF6" w:rsidRPr="00B92E7F">
        <w:rPr>
          <w:rFonts w:ascii="Times New Roman" w:eastAsia="Times New Roman" w:hAnsi="Times New Roman" w:cs="Times New Roman"/>
          <w:color w:val="000000" w:themeColor="text1"/>
          <w:sz w:val="24"/>
          <w:szCs w:val="24"/>
          <w:vertAlign w:val="superscript"/>
        </w:rPr>
        <w:t xml:space="preserve">2 </w:t>
      </w:r>
      <w:r w:rsidR="519A7FF6" w:rsidRPr="00B92E7F">
        <w:rPr>
          <w:rFonts w:ascii="Times New Roman" w:eastAsia="Times New Roman" w:hAnsi="Times New Roman" w:cs="Times New Roman"/>
          <w:color w:val="000000" w:themeColor="text1"/>
          <w:sz w:val="24"/>
          <w:szCs w:val="24"/>
        </w:rPr>
        <w:t xml:space="preserve">sätestatud erandid </w:t>
      </w:r>
      <w:r w:rsidR="519A7FF6" w:rsidRPr="00B92E7F">
        <w:rPr>
          <w:rFonts w:ascii="Times New Roman" w:eastAsia="Times New Roman" w:hAnsi="Times New Roman" w:cs="Times New Roman"/>
          <w:b/>
          <w:bCs/>
          <w:color w:val="000000" w:themeColor="text1"/>
          <w:sz w:val="24"/>
          <w:szCs w:val="24"/>
        </w:rPr>
        <w:t>(punkt 4)</w:t>
      </w:r>
      <w:r w:rsidR="519A7FF6" w:rsidRPr="00B92E7F">
        <w:rPr>
          <w:rFonts w:ascii="Times New Roman" w:eastAsia="Times New Roman" w:hAnsi="Times New Roman" w:cs="Times New Roman"/>
          <w:color w:val="000000" w:themeColor="text1"/>
          <w:sz w:val="24"/>
          <w:szCs w:val="24"/>
        </w:rPr>
        <w:t xml:space="preserve">, Finantsinspektsiooni ligipääsetavus </w:t>
      </w:r>
      <w:r w:rsidR="08F8DEE6" w:rsidRPr="00B92E7F">
        <w:rPr>
          <w:rFonts w:ascii="Times New Roman" w:eastAsia="Times New Roman" w:hAnsi="Times New Roman" w:cs="Times New Roman"/>
          <w:color w:val="000000" w:themeColor="text1"/>
          <w:sz w:val="24"/>
          <w:szCs w:val="24"/>
        </w:rPr>
        <w:t>pea</w:t>
      </w:r>
      <w:r w:rsidR="4F5043D3" w:rsidRPr="00B92E7F">
        <w:rPr>
          <w:rFonts w:ascii="Times New Roman" w:eastAsia="Times New Roman" w:hAnsi="Times New Roman" w:cs="Times New Roman"/>
          <w:color w:val="000000" w:themeColor="text1"/>
          <w:sz w:val="24"/>
          <w:szCs w:val="24"/>
        </w:rPr>
        <w:t>ettevõtja</w:t>
      </w:r>
      <w:r w:rsidR="08F8DEE6" w:rsidRPr="00B92E7F">
        <w:rPr>
          <w:rFonts w:ascii="Times New Roman" w:eastAsia="Times New Roman" w:hAnsi="Times New Roman" w:cs="Times New Roman"/>
          <w:color w:val="000000" w:themeColor="text1"/>
          <w:sz w:val="24"/>
          <w:szCs w:val="24"/>
        </w:rPr>
        <w:t xml:space="preserve"> üle järelevalvet teostava järelevalveasutuse käsutuses olevale vajalikule teabele ning </w:t>
      </w:r>
      <w:proofErr w:type="spellStart"/>
      <w:r w:rsidR="08F8DEE6" w:rsidRPr="00B92E7F">
        <w:rPr>
          <w:rFonts w:ascii="Times New Roman" w:eastAsia="Times New Roman" w:hAnsi="Times New Roman" w:cs="Times New Roman"/>
          <w:color w:val="000000" w:themeColor="text1"/>
          <w:sz w:val="24"/>
          <w:szCs w:val="24"/>
        </w:rPr>
        <w:t>asutustevaheline</w:t>
      </w:r>
      <w:proofErr w:type="spellEnd"/>
      <w:r w:rsidR="08F8DEE6" w:rsidRPr="00B92E7F">
        <w:rPr>
          <w:rFonts w:ascii="Times New Roman" w:eastAsia="Times New Roman" w:hAnsi="Times New Roman" w:cs="Times New Roman"/>
          <w:color w:val="000000" w:themeColor="text1"/>
          <w:sz w:val="24"/>
          <w:szCs w:val="24"/>
        </w:rPr>
        <w:t xml:space="preserve"> koostöö </w:t>
      </w:r>
      <w:r w:rsidR="08F8DEE6" w:rsidRPr="00B92E7F">
        <w:rPr>
          <w:rFonts w:ascii="Times New Roman" w:eastAsia="Times New Roman" w:hAnsi="Times New Roman" w:cs="Times New Roman"/>
          <w:b/>
          <w:bCs/>
          <w:color w:val="000000" w:themeColor="text1"/>
          <w:sz w:val="24"/>
          <w:szCs w:val="24"/>
        </w:rPr>
        <w:t xml:space="preserve">(punkt 5) </w:t>
      </w:r>
      <w:r w:rsidR="08F8DEE6" w:rsidRPr="00B92E7F">
        <w:rPr>
          <w:rFonts w:ascii="Times New Roman" w:eastAsia="Times New Roman" w:hAnsi="Times New Roman" w:cs="Times New Roman"/>
          <w:color w:val="000000" w:themeColor="text1"/>
          <w:sz w:val="24"/>
          <w:szCs w:val="24"/>
        </w:rPr>
        <w:t>ning</w:t>
      </w:r>
      <w:r w:rsidR="41D046E8" w:rsidRPr="00B92E7F">
        <w:rPr>
          <w:rFonts w:ascii="Times New Roman" w:eastAsia="Times New Roman" w:hAnsi="Times New Roman" w:cs="Times New Roman"/>
          <w:color w:val="000000" w:themeColor="text1"/>
          <w:sz w:val="24"/>
          <w:szCs w:val="24"/>
        </w:rPr>
        <w:t xml:space="preserve"> põhjendatud kahtluse puudumine, et filiaali kasutatakse rahapesu või terrorismi rahastamiseks </w:t>
      </w:r>
      <w:proofErr w:type="spellStart"/>
      <w:r w:rsidR="41D046E8" w:rsidRPr="00B92E7F">
        <w:rPr>
          <w:rFonts w:ascii="Times New Roman" w:eastAsia="Times New Roman" w:hAnsi="Times New Roman" w:cs="Times New Roman"/>
          <w:color w:val="000000" w:themeColor="text1"/>
          <w:sz w:val="24"/>
          <w:szCs w:val="24"/>
        </w:rPr>
        <w:t>RahaPTS</w:t>
      </w:r>
      <w:proofErr w:type="spellEnd"/>
      <w:r w:rsidR="41D046E8" w:rsidRPr="00B92E7F">
        <w:rPr>
          <w:rFonts w:ascii="Times New Roman" w:eastAsia="Times New Roman" w:hAnsi="Times New Roman" w:cs="Times New Roman"/>
          <w:color w:val="000000" w:themeColor="text1"/>
          <w:sz w:val="24"/>
          <w:szCs w:val="24"/>
        </w:rPr>
        <w:t xml:space="preserve"> § 4 tähenduses </w:t>
      </w:r>
      <w:r w:rsidR="41D046E8" w:rsidRPr="00B92E7F">
        <w:rPr>
          <w:rFonts w:ascii="Times New Roman" w:eastAsia="Times New Roman" w:hAnsi="Times New Roman" w:cs="Times New Roman"/>
          <w:b/>
          <w:bCs/>
          <w:color w:val="000000" w:themeColor="text1"/>
          <w:sz w:val="24"/>
          <w:szCs w:val="24"/>
        </w:rPr>
        <w:t>(punkt 6)</w:t>
      </w:r>
      <w:r w:rsidR="41D046E8" w:rsidRPr="00B92E7F">
        <w:rPr>
          <w:rFonts w:ascii="Times New Roman" w:eastAsia="Times New Roman" w:hAnsi="Times New Roman" w:cs="Times New Roman"/>
          <w:color w:val="000000" w:themeColor="text1"/>
          <w:sz w:val="24"/>
          <w:szCs w:val="24"/>
        </w:rPr>
        <w:t>. Lõikega 5</w:t>
      </w:r>
      <w:r w:rsidR="41D046E8" w:rsidRPr="00B92E7F">
        <w:rPr>
          <w:rFonts w:ascii="Times New Roman" w:eastAsia="Times New Roman" w:hAnsi="Times New Roman" w:cs="Times New Roman"/>
          <w:color w:val="000000" w:themeColor="text1"/>
          <w:sz w:val="24"/>
          <w:szCs w:val="24"/>
          <w:vertAlign w:val="superscript"/>
        </w:rPr>
        <w:t>2</w:t>
      </w:r>
      <w:r w:rsidR="41D046E8" w:rsidRPr="00B92E7F">
        <w:rPr>
          <w:rFonts w:ascii="Times New Roman" w:eastAsia="Times New Roman" w:hAnsi="Times New Roman" w:cs="Times New Roman"/>
          <w:color w:val="000000" w:themeColor="text1"/>
          <w:sz w:val="24"/>
          <w:szCs w:val="24"/>
        </w:rPr>
        <w:t xml:space="preserve"> võetakse ül</w:t>
      </w:r>
      <w:r w:rsidR="06F0235A" w:rsidRPr="00B92E7F">
        <w:rPr>
          <w:rFonts w:ascii="Times New Roman" w:eastAsia="Times New Roman" w:hAnsi="Times New Roman" w:cs="Times New Roman"/>
          <w:color w:val="000000" w:themeColor="text1"/>
          <w:sz w:val="24"/>
          <w:szCs w:val="24"/>
        </w:rPr>
        <w:t xml:space="preserve">e artikli 48c lõige 4. </w:t>
      </w:r>
    </w:p>
    <w:p w14:paraId="659DD167" w14:textId="0CD928F3" w:rsidR="4A8DEADA" w:rsidRPr="00B92E7F" w:rsidRDefault="4A8DEADA" w:rsidP="00B92E7F">
      <w:pPr>
        <w:spacing w:after="0" w:line="240" w:lineRule="auto"/>
        <w:jc w:val="both"/>
        <w:rPr>
          <w:rFonts w:ascii="Times New Roman" w:eastAsia="Times New Roman" w:hAnsi="Times New Roman" w:cs="Times New Roman"/>
          <w:color w:val="000000" w:themeColor="text1"/>
          <w:sz w:val="24"/>
          <w:szCs w:val="24"/>
        </w:rPr>
      </w:pPr>
    </w:p>
    <w:p w14:paraId="7A89EDCF" w14:textId="17D1086F" w:rsidR="06F0235A" w:rsidRPr="00B92E7F" w:rsidRDefault="06F0235A"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 5</w:t>
      </w:r>
      <w:r w:rsidRPr="00B92E7F">
        <w:rPr>
          <w:rFonts w:ascii="Times New Roman" w:eastAsia="Times New Roman" w:hAnsi="Times New Roman" w:cs="Times New Roman"/>
          <w:color w:val="000000" w:themeColor="text1"/>
          <w:sz w:val="24"/>
          <w:szCs w:val="24"/>
          <w:vertAlign w:val="superscript"/>
        </w:rPr>
        <w:t>2</w:t>
      </w:r>
      <w:r w:rsidRPr="00B92E7F">
        <w:rPr>
          <w:rFonts w:ascii="Times New Roman" w:eastAsia="Times New Roman" w:hAnsi="Times New Roman" w:cs="Times New Roman"/>
          <w:color w:val="000000" w:themeColor="text1"/>
          <w:sz w:val="24"/>
          <w:szCs w:val="24"/>
        </w:rPr>
        <w:t xml:space="preserve"> punktis 6 põhjendatud kahtluse puudumise väljaselgitamiseks peab Finantsinspektsioon </w:t>
      </w:r>
      <w:r w:rsidRPr="00B92E7F">
        <w:rPr>
          <w:rFonts w:ascii="Times New Roman" w:eastAsia="Times New Roman" w:hAnsi="Times New Roman" w:cs="Times New Roman"/>
          <w:b/>
          <w:bCs/>
          <w:color w:val="000000" w:themeColor="text1"/>
          <w:sz w:val="24"/>
          <w:szCs w:val="24"/>
        </w:rPr>
        <w:t>lõike 5</w:t>
      </w:r>
      <w:r w:rsidRPr="00B92E7F">
        <w:rPr>
          <w:rFonts w:ascii="Times New Roman" w:eastAsia="Times New Roman" w:hAnsi="Times New Roman" w:cs="Times New Roman"/>
          <w:b/>
          <w:bCs/>
          <w:color w:val="000000" w:themeColor="text1"/>
          <w:sz w:val="24"/>
          <w:szCs w:val="24"/>
          <w:vertAlign w:val="superscript"/>
        </w:rPr>
        <w:t xml:space="preserve">3 </w:t>
      </w:r>
      <w:r w:rsidRPr="00B92E7F">
        <w:rPr>
          <w:rFonts w:ascii="Times New Roman" w:eastAsia="Times New Roman" w:hAnsi="Times New Roman" w:cs="Times New Roman"/>
          <w:color w:val="000000" w:themeColor="text1"/>
          <w:sz w:val="24"/>
          <w:szCs w:val="24"/>
        </w:rPr>
        <w:t>kohaselt konsulteerima Rahapesu Andmebürooga ning ootama enne loa andmist ära Rahapesu Andmebüroo kirjaliku kinnituse. Lõige 5</w:t>
      </w:r>
      <w:r w:rsidRPr="00B92E7F">
        <w:rPr>
          <w:rFonts w:ascii="Times New Roman" w:eastAsia="Times New Roman" w:hAnsi="Times New Roman" w:cs="Times New Roman"/>
          <w:color w:val="000000" w:themeColor="text1"/>
          <w:sz w:val="24"/>
          <w:szCs w:val="24"/>
          <w:vertAlign w:val="superscript"/>
        </w:rPr>
        <w:t>3</w:t>
      </w:r>
      <w:r w:rsidRPr="00B92E7F">
        <w:rPr>
          <w:rFonts w:ascii="Times New Roman" w:eastAsia="Times New Roman" w:hAnsi="Times New Roman" w:cs="Times New Roman"/>
          <w:color w:val="000000" w:themeColor="text1"/>
          <w:sz w:val="24"/>
          <w:szCs w:val="24"/>
        </w:rPr>
        <w:t xml:space="preserve"> väljendab artikli 48</w:t>
      </w:r>
      <w:r w:rsidR="4A5EB716" w:rsidRPr="00B92E7F">
        <w:rPr>
          <w:rFonts w:ascii="Times New Roman" w:eastAsia="Times New Roman" w:hAnsi="Times New Roman" w:cs="Times New Roman"/>
          <w:color w:val="000000" w:themeColor="text1"/>
          <w:sz w:val="24"/>
          <w:szCs w:val="24"/>
        </w:rPr>
        <w:t xml:space="preserve">c lõikes 5 sätestatut. </w:t>
      </w:r>
    </w:p>
    <w:p w14:paraId="5ED9E729" w14:textId="56CF1AB5" w:rsidR="359DC21E" w:rsidRPr="00B92E7F" w:rsidRDefault="359DC21E" w:rsidP="00B92E7F">
      <w:pPr>
        <w:spacing w:after="0" w:line="240" w:lineRule="auto"/>
        <w:jc w:val="both"/>
        <w:rPr>
          <w:rFonts w:ascii="Times New Roman" w:eastAsia="Times New Roman" w:hAnsi="Times New Roman" w:cs="Times New Roman"/>
          <w:b/>
          <w:color w:val="000000" w:themeColor="text1"/>
          <w:sz w:val="24"/>
          <w:szCs w:val="24"/>
        </w:rPr>
      </w:pPr>
    </w:p>
    <w:p w14:paraId="4E1A063D" w14:textId="21A49742" w:rsidR="2B3C6384" w:rsidRPr="00B92E7F" w:rsidRDefault="2B3C638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lastRenderedPageBreak/>
        <w:t>Paragrahvi täiendamine lõikega 7</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44E35234" w:rsidRPr="00B92E7F">
        <w:rPr>
          <w:rFonts w:ascii="Times New Roman" w:eastAsia="Times New Roman" w:hAnsi="Times New Roman" w:cs="Times New Roman"/>
          <w:color w:val="000000" w:themeColor="text1"/>
          <w:sz w:val="24"/>
          <w:szCs w:val="24"/>
        </w:rPr>
        <w:t>Uue lõikega sätestatakse, et kolmanda riigi asjaomase pädeva asutusega koostöökokkuleppe puudumisel teeb Finantsinspektsioon kõik endast oleneva, et enne, kui kolmanda riigi krediidiasutuse filiaal alustab oma tegevust, sõlm</w:t>
      </w:r>
      <w:r w:rsidR="12EFC19B" w:rsidRPr="00B92E7F">
        <w:rPr>
          <w:rFonts w:ascii="Times New Roman" w:eastAsia="Times New Roman" w:hAnsi="Times New Roman" w:cs="Times New Roman"/>
          <w:color w:val="000000" w:themeColor="text1"/>
          <w:sz w:val="24"/>
          <w:szCs w:val="24"/>
        </w:rPr>
        <w:t>ida selle pädeva asutusega koostöökokkulepe, võttes aluseks Euroopa Parlamendi ja nõukogu määruse (EL) nr 1093/2010 artikli 33 lõike</w:t>
      </w:r>
      <w:r w:rsidR="4099EF3C" w:rsidRPr="00B92E7F">
        <w:rPr>
          <w:rFonts w:ascii="Times New Roman" w:eastAsia="Times New Roman" w:hAnsi="Times New Roman" w:cs="Times New Roman"/>
          <w:color w:val="000000" w:themeColor="text1"/>
          <w:sz w:val="24"/>
          <w:szCs w:val="24"/>
        </w:rPr>
        <w:t>s</w:t>
      </w:r>
      <w:r w:rsidR="12EFC19B" w:rsidRPr="00B92E7F">
        <w:rPr>
          <w:rFonts w:ascii="Times New Roman" w:eastAsia="Times New Roman" w:hAnsi="Times New Roman" w:cs="Times New Roman"/>
          <w:color w:val="000000" w:themeColor="text1"/>
          <w:sz w:val="24"/>
          <w:szCs w:val="24"/>
        </w:rPr>
        <w:t xml:space="preserve"> 5 </w:t>
      </w:r>
      <w:r w:rsidR="161B6ADC" w:rsidRPr="00B92E7F">
        <w:rPr>
          <w:rFonts w:ascii="Times New Roman" w:eastAsia="Times New Roman" w:hAnsi="Times New Roman" w:cs="Times New Roman"/>
          <w:color w:val="000000" w:themeColor="text1"/>
          <w:sz w:val="24"/>
          <w:szCs w:val="24"/>
        </w:rPr>
        <w:t>nimetatud</w:t>
      </w:r>
      <w:r w:rsidR="12EFC19B" w:rsidRPr="00B92E7F">
        <w:rPr>
          <w:rFonts w:ascii="Times New Roman" w:eastAsia="Times New Roman" w:hAnsi="Times New Roman" w:cs="Times New Roman"/>
          <w:color w:val="000000" w:themeColor="text1"/>
          <w:sz w:val="24"/>
          <w:szCs w:val="24"/>
        </w:rPr>
        <w:t xml:space="preserve"> Euroopa Pangandusjärelevalve Asutuse näidishalduskokkulepe. Finantsinspektsioon on kohustatud teavitama viivitamata Euroopa Pangandusjärelevalve Asutust sõlmitud koostöökokku</w:t>
      </w:r>
      <w:r w:rsidR="6D319B8C" w:rsidRPr="00B92E7F">
        <w:rPr>
          <w:rFonts w:ascii="Times New Roman" w:eastAsia="Times New Roman" w:hAnsi="Times New Roman" w:cs="Times New Roman"/>
          <w:color w:val="000000" w:themeColor="text1"/>
          <w:sz w:val="24"/>
          <w:szCs w:val="24"/>
        </w:rPr>
        <w:t>leppest. Lõikega 7</w:t>
      </w:r>
      <w:r w:rsidR="6D319B8C" w:rsidRPr="00B92E7F">
        <w:rPr>
          <w:rFonts w:ascii="Times New Roman" w:eastAsia="Times New Roman" w:hAnsi="Times New Roman" w:cs="Times New Roman"/>
          <w:color w:val="000000" w:themeColor="text1"/>
          <w:sz w:val="24"/>
          <w:szCs w:val="24"/>
          <w:vertAlign w:val="superscript"/>
        </w:rPr>
        <w:t>1</w:t>
      </w:r>
      <w:r w:rsidR="6D319B8C" w:rsidRPr="00B92E7F">
        <w:rPr>
          <w:rFonts w:ascii="Times New Roman" w:eastAsia="Times New Roman" w:hAnsi="Times New Roman" w:cs="Times New Roman"/>
          <w:color w:val="000000" w:themeColor="text1"/>
          <w:sz w:val="24"/>
          <w:szCs w:val="24"/>
        </w:rPr>
        <w:t xml:space="preserve"> võetakse üle CRD VI artikli 48c lõige 2. </w:t>
      </w:r>
    </w:p>
    <w:p w14:paraId="4563C7BE" w14:textId="7C404DDB" w:rsidR="359DC21E" w:rsidRPr="00B92E7F" w:rsidRDefault="359DC21E" w:rsidP="00B92E7F">
      <w:pPr>
        <w:spacing w:after="0" w:line="240" w:lineRule="auto"/>
        <w:jc w:val="both"/>
        <w:rPr>
          <w:rFonts w:ascii="Times New Roman" w:eastAsia="Times New Roman" w:hAnsi="Times New Roman" w:cs="Times New Roman"/>
          <w:b/>
          <w:color w:val="000000" w:themeColor="text1"/>
          <w:sz w:val="24"/>
          <w:szCs w:val="24"/>
          <w:highlight w:val="yellow"/>
        </w:rPr>
      </w:pPr>
    </w:p>
    <w:p w14:paraId="5CA35E90" w14:textId="1EC62110" w:rsidR="2B3C6384" w:rsidRPr="00B92E7F" w:rsidRDefault="2B3C638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Lõiked </w:t>
      </w:r>
      <w:r w:rsidR="48B41F87" w:rsidRPr="00B92E7F">
        <w:rPr>
          <w:rFonts w:ascii="Times New Roman" w:eastAsia="Times New Roman" w:hAnsi="Times New Roman" w:cs="Times New Roman"/>
          <w:b/>
          <w:bCs/>
          <w:color w:val="000000" w:themeColor="text1"/>
          <w:sz w:val="24"/>
          <w:szCs w:val="24"/>
        </w:rPr>
        <w:t xml:space="preserve">8–10 tunnistatakse kehtetuks. </w:t>
      </w:r>
      <w:r w:rsidR="4C6D3319" w:rsidRPr="00B92E7F">
        <w:rPr>
          <w:rFonts w:ascii="Times New Roman" w:eastAsia="Times New Roman" w:hAnsi="Times New Roman" w:cs="Times New Roman"/>
          <w:color w:val="000000" w:themeColor="text1"/>
          <w:sz w:val="24"/>
          <w:szCs w:val="24"/>
        </w:rPr>
        <w:t>Lõiked 8–10</w:t>
      </w:r>
      <w:r w:rsidR="4C6D3319" w:rsidRPr="00B92E7F">
        <w:rPr>
          <w:rFonts w:ascii="Times New Roman" w:eastAsia="Times New Roman" w:hAnsi="Times New Roman" w:cs="Times New Roman"/>
          <w:sz w:val="24"/>
          <w:szCs w:val="24"/>
        </w:rPr>
        <w:t xml:space="preserve"> reguleerivad kolmanda riigi krediidiasutuse filiaali aruandluskohustust.</w:t>
      </w:r>
      <w:r w:rsidR="03435C90" w:rsidRPr="00B92E7F">
        <w:rPr>
          <w:rFonts w:ascii="Times New Roman" w:eastAsia="Times New Roman" w:hAnsi="Times New Roman" w:cs="Times New Roman"/>
          <w:sz w:val="24"/>
          <w:szCs w:val="24"/>
        </w:rPr>
        <w:t xml:space="preserve"> </w:t>
      </w:r>
      <w:r w:rsidR="11F0A104" w:rsidRPr="00B92E7F">
        <w:rPr>
          <w:rFonts w:ascii="Times New Roman" w:eastAsia="Times New Roman" w:hAnsi="Times New Roman" w:cs="Times New Roman"/>
          <w:color w:val="000000" w:themeColor="text1"/>
          <w:sz w:val="24"/>
          <w:szCs w:val="24"/>
        </w:rPr>
        <w:t xml:space="preserve">Tulenevalt filiaaliga seotud aruandlusnõuete </w:t>
      </w:r>
      <w:r w:rsidR="32D7BA78" w:rsidRPr="00B92E7F">
        <w:rPr>
          <w:rFonts w:ascii="Times New Roman" w:eastAsia="Times New Roman" w:hAnsi="Times New Roman" w:cs="Times New Roman"/>
          <w:color w:val="000000" w:themeColor="text1"/>
          <w:sz w:val="24"/>
          <w:szCs w:val="24"/>
        </w:rPr>
        <w:t>koondumisest KAS §-i 95</w:t>
      </w:r>
      <w:r w:rsidR="32D7BA78" w:rsidRPr="00B92E7F">
        <w:rPr>
          <w:rFonts w:ascii="Times New Roman" w:eastAsia="Times New Roman" w:hAnsi="Times New Roman" w:cs="Times New Roman"/>
          <w:color w:val="000000" w:themeColor="text1"/>
          <w:sz w:val="24"/>
          <w:szCs w:val="24"/>
          <w:vertAlign w:val="superscript"/>
        </w:rPr>
        <w:t>3</w:t>
      </w:r>
      <w:r w:rsidR="32D7BA78" w:rsidRPr="00B92E7F">
        <w:rPr>
          <w:rFonts w:ascii="Times New Roman" w:eastAsia="Times New Roman" w:hAnsi="Times New Roman" w:cs="Times New Roman"/>
          <w:color w:val="000000" w:themeColor="text1"/>
          <w:sz w:val="24"/>
          <w:szCs w:val="24"/>
        </w:rPr>
        <w:t xml:space="preserve">, </w:t>
      </w:r>
      <w:r w:rsidR="24517DDD" w:rsidRPr="00B92E7F">
        <w:rPr>
          <w:rFonts w:ascii="Times New Roman" w:eastAsia="Times New Roman" w:hAnsi="Times New Roman" w:cs="Times New Roman"/>
          <w:color w:val="000000" w:themeColor="text1"/>
          <w:sz w:val="24"/>
          <w:szCs w:val="24"/>
        </w:rPr>
        <w:t>tunnistatakse § 21 lõiked 8–10 kehtetuks</w:t>
      </w:r>
      <w:r w:rsidR="05BA3712" w:rsidRPr="00B92E7F">
        <w:rPr>
          <w:rFonts w:ascii="Times New Roman" w:eastAsia="Times New Roman" w:hAnsi="Times New Roman" w:cs="Times New Roman"/>
          <w:color w:val="000000" w:themeColor="text1"/>
          <w:sz w:val="24"/>
          <w:szCs w:val="24"/>
        </w:rPr>
        <w:t xml:space="preserve">, sest CRD </w:t>
      </w:r>
      <w:proofErr w:type="spellStart"/>
      <w:r w:rsidR="05BA3712" w:rsidRPr="00B92E7F">
        <w:rPr>
          <w:rFonts w:ascii="Times New Roman" w:eastAsia="Times New Roman" w:hAnsi="Times New Roman" w:cs="Times New Roman"/>
          <w:color w:val="000000" w:themeColor="text1"/>
          <w:sz w:val="24"/>
          <w:szCs w:val="24"/>
        </w:rPr>
        <w:t>VI-ga</w:t>
      </w:r>
      <w:proofErr w:type="spellEnd"/>
      <w:r w:rsidR="2E319178" w:rsidRPr="00B92E7F">
        <w:rPr>
          <w:rFonts w:ascii="Times New Roman" w:eastAsia="Times New Roman" w:hAnsi="Times New Roman" w:cs="Times New Roman"/>
          <w:color w:val="000000" w:themeColor="text1"/>
          <w:sz w:val="24"/>
          <w:szCs w:val="24"/>
        </w:rPr>
        <w:t xml:space="preserve"> lisatavad filiaali aruandluskohustus läheb lõigetes 8–10 sätestatust kaugemale ja detailsemaks. </w:t>
      </w:r>
      <w:r w:rsidR="3E1E3F04" w:rsidRPr="00B92E7F">
        <w:rPr>
          <w:rFonts w:ascii="Times New Roman" w:eastAsia="Times New Roman" w:hAnsi="Times New Roman" w:cs="Times New Roman"/>
          <w:color w:val="000000" w:themeColor="text1"/>
          <w:sz w:val="24"/>
          <w:szCs w:val="24"/>
        </w:rPr>
        <w:t xml:space="preserve">Eelnõu koostajate hinnangul ei ole mõistlik </w:t>
      </w:r>
      <w:r w:rsidR="6F07AB21" w:rsidRPr="00B92E7F">
        <w:rPr>
          <w:rFonts w:ascii="Times New Roman" w:eastAsia="Times New Roman" w:hAnsi="Times New Roman" w:cs="Times New Roman"/>
          <w:color w:val="000000" w:themeColor="text1"/>
          <w:sz w:val="24"/>
          <w:szCs w:val="24"/>
        </w:rPr>
        <w:t>lõik</w:t>
      </w:r>
      <w:r w:rsidR="2ED05D91" w:rsidRPr="00B92E7F">
        <w:rPr>
          <w:rFonts w:ascii="Times New Roman" w:eastAsia="Times New Roman" w:hAnsi="Times New Roman" w:cs="Times New Roman"/>
          <w:color w:val="000000" w:themeColor="text1"/>
          <w:sz w:val="24"/>
          <w:szCs w:val="24"/>
        </w:rPr>
        <w:t xml:space="preserve">eid </w:t>
      </w:r>
      <w:r w:rsidR="6F07AB21" w:rsidRPr="00B92E7F">
        <w:rPr>
          <w:rFonts w:ascii="Times New Roman" w:eastAsia="Times New Roman" w:hAnsi="Times New Roman" w:cs="Times New Roman"/>
          <w:color w:val="000000" w:themeColor="text1"/>
          <w:sz w:val="24"/>
          <w:szCs w:val="24"/>
        </w:rPr>
        <w:t xml:space="preserve">8–10 </w:t>
      </w:r>
      <w:r w:rsidR="2ED05D91" w:rsidRPr="00B92E7F">
        <w:rPr>
          <w:rFonts w:ascii="Times New Roman" w:eastAsia="Times New Roman" w:hAnsi="Times New Roman" w:cs="Times New Roman"/>
          <w:color w:val="000000" w:themeColor="text1"/>
          <w:sz w:val="24"/>
          <w:szCs w:val="24"/>
        </w:rPr>
        <w:t xml:space="preserve">täiendada ajendatuna direktiivi uutest sätetest, sest </w:t>
      </w:r>
      <w:r w:rsidR="641061FD" w:rsidRPr="00B92E7F">
        <w:rPr>
          <w:rFonts w:ascii="Times New Roman" w:eastAsia="Times New Roman" w:hAnsi="Times New Roman" w:cs="Times New Roman"/>
          <w:color w:val="000000" w:themeColor="text1"/>
          <w:sz w:val="24"/>
          <w:szCs w:val="24"/>
        </w:rPr>
        <w:t>uus peatükk 8</w:t>
      </w:r>
      <w:r w:rsidR="641061FD" w:rsidRPr="00B92E7F">
        <w:rPr>
          <w:rFonts w:ascii="Times New Roman" w:eastAsia="Times New Roman" w:hAnsi="Times New Roman" w:cs="Times New Roman"/>
          <w:color w:val="000000" w:themeColor="text1"/>
          <w:sz w:val="24"/>
          <w:szCs w:val="24"/>
          <w:vertAlign w:val="superscript"/>
        </w:rPr>
        <w:t>1</w:t>
      </w:r>
      <w:r w:rsidR="641061FD" w:rsidRPr="00B92E7F">
        <w:rPr>
          <w:rFonts w:ascii="Times New Roman" w:eastAsia="Times New Roman" w:hAnsi="Times New Roman" w:cs="Times New Roman"/>
          <w:color w:val="000000" w:themeColor="text1"/>
          <w:sz w:val="24"/>
          <w:szCs w:val="24"/>
        </w:rPr>
        <w:t xml:space="preserve"> kontsentreerib enam</w:t>
      </w:r>
      <w:r w:rsidR="599F0765" w:rsidRPr="00B92E7F">
        <w:rPr>
          <w:rFonts w:ascii="Times New Roman" w:eastAsia="Times New Roman" w:hAnsi="Times New Roman" w:cs="Times New Roman"/>
          <w:color w:val="000000" w:themeColor="text1"/>
          <w:sz w:val="24"/>
          <w:szCs w:val="24"/>
        </w:rPr>
        <w:t>us</w:t>
      </w:r>
      <w:r w:rsidR="641061FD" w:rsidRPr="00B92E7F">
        <w:rPr>
          <w:rFonts w:ascii="Times New Roman" w:eastAsia="Times New Roman" w:hAnsi="Times New Roman" w:cs="Times New Roman"/>
          <w:color w:val="000000" w:themeColor="text1"/>
          <w:sz w:val="24"/>
          <w:szCs w:val="24"/>
        </w:rPr>
        <w:t xml:space="preserve"> kolmandate riikide krediidiasutuste filiaale reguleerivad sätted ühte peatükki, mis parandab seaduse mõistmist </w:t>
      </w:r>
      <w:r w:rsidR="6E7BFB8C" w:rsidRPr="00B92E7F">
        <w:rPr>
          <w:rFonts w:ascii="Times New Roman" w:eastAsia="Times New Roman" w:hAnsi="Times New Roman" w:cs="Times New Roman"/>
          <w:color w:val="000000" w:themeColor="text1"/>
          <w:sz w:val="24"/>
          <w:szCs w:val="24"/>
        </w:rPr>
        <w:t xml:space="preserve">ning </w:t>
      </w:r>
      <w:r w:rsidR="641061FD" w:rsidRPr="00B92E7F">
        <w:rPr>
          <w:rFonts w:ascii="Times New Roman" w:eastAsia="Times New Roman" w:hAnsi="Times New Roman" w:cs="Times New Roman"/>
          <w:color w:val="000000" w:themeColor="text1"/>
          <w:sz w:val="24"/>
          <w:szCs w:val="24"/>
        </w:rPr>
        <w:t xml:space="preserve">selles orienteerumist. </w:t>
      </w:r>
    </w:p>
    <w:p w14:paraId="6F8BA741" w14:textId="0F7759AA" w:rsidR="359DC21E" w:rsidRPr="00B92E7F" w:rsidRDefault="359DC21E" w:rsidP="00B92E7F">
      <w:pPr>
        <w:spacing w:after="0" w:line="240" w:lineRule="auto"/>
        <w:jc w:val="both"/>
        <w:rPr>
          <w:rFonts w:ascii="Times New Roman" w:eastAsia="Times New Roman" w:hAnsi="Times New Roman" w:cs="Times New Roman"/>
          <w:color w:val="000000" w:themeColor="text1"/>
          <w:sz w:val="24"/>
          <w:szCs w:val="24"/>
        </w:rPr>
      </w:pPr>
    </w:p>
    <w:p w14:paraId="6DE3DA1F" w14:textId="77777777" w:rsidR="001A7361" w:rsidRPr="00B92E7F" w:rsidRDefault="007F5EB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Paragrahv 21</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21</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sätestab filiaali asutamise loa taotluse menetlemise ja kehtetuks tunnistamise tingimused. </w:t>
      </w:r>
    </w:p>
    <w:p w14:paraId="332315E5" w14:textId="77777777" w:rsidR="001A7361" w:rsidRPr="00B92E7F" w:rsidRDefault="001A7361" w:rsidP="00B92E7F">
      <w:pPr>
        <w:spacing w:after="0" w:line="240" w:lineRule="auto"/>
        <w:jc w:val="both"/>
        <w:rPr>
          <w:rFonts w:ascii="Times New Roman" w:hAnsi="Times New Roman" w:cs="Times New Roman"/>
          <w:b/>
          <w:bCs/>
          <w:sz w:val="24"/>
          <w:szCs w:val="24"/>
        </w:rPr>
      </w:pPr>
    </w:p>
    <w:p w14:paraId="2842D93B" w14:textId="424B7753" w:rsidR="001A7361" w:rsidRPr="00B92E7F" w:rsidRDefault="007F5EB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muutmine. </w:t>
      </w:r>
      <w:r w:rsidR="7BE5CD9B" w:rsidRPr="00B92E7F">
        <w:rPr>
          <w:rFonts w:ascii="Times New Roman" w:hAnsi="Times New Roman" w:cs="Times New Roman"/>
          <w:sz w:val="24"/>
          <w:szCs w:val="24"/>
        </w:rPr>
        <w:t xml:space="preserve">Lõikega 3 on sätestatud Finantsinspektsiooni õigus tunnistada filiaali asutamise luba kehtetuks, kui ilmnevad KAS §-s 17 või </w:t>
      </w:r>
      <w:r w:rsidR="4C4073BA" w:rsidRPr="00B92E7F">
        <w:rPr>
          <w:rFonts w:ascii="Times New Roman" w:hAnsi="Times New Roman" w:cs="Times New Roman"/>
          <w:sz w:val="24"/>
          <w:szCs w:val="24"/>
        </w:rPr>
        <w:t xml:space="preserve">§ 21 lõikes 5 sätestatud asjaolud. </w:t>
      </w:r>
      <w:r w:rsidR="69F27CA4" w:rsidRPr="00B92E7F">
        <w:rPr>
          <w:rFonts w:ascii="Times New Roman" w:hAnsi="Times New Roman" w:cs="Times New Roman"/>
          <w:sz w:val="24"/>
          <w:szCs w:val="24"/>
        </w:rPr>
        <w:t xml:space="preserve">Lõike sõnastust muudetakse selleks, et lisada järelevalveasutusele täiendavad alused loa kehtetuks tunnistamisest tulenevalt CRD VI kolmandate riikide krediidiasutuste filiaale reguleerivate artiklite lisamisest. </w:t>
      </w:r>
      <w:r w:rsidR="3DB12C66" w:rsidRPr="00B92E7F">
        <w:rPr>
          <w:rFonts w:ascii="Times New Roman" w:hAnsi="Times New Roman" w:cs="Times New Roman"/>
          <w:sz w:val="24"/>
          <w:szCs w:val="24"/>
        </w:rPr>
        <w:t xml:space="preserve">Selleks loetakse lõike esimene pool sissejuhatavaks lauseosaks ning viited §-le 17 ja § 21 lõikele 5 </w:t>
      </w:r>
      <w:r w:rsidR="3DB12C66" w:rsidRPr="00B92E7F">
        <w:rPr>
          <w:rFonts w:ascii="Times New Roman" w:hAnsi="Times New Roman" w:cs="Times New Roman"/>
          <w:b/>
          <w:bCs/>
          <w:sz w:val="24"/>
          <w:szCs w:val="24"/>
        </w:rPr>
        <w:t>punktiks 1</w:t>
      </w:r>
      <w:r w:rsidR="3DB12C66" w:rsidRPr="00B92E7F">
        <w:rPr>
          <w:rFonts w:ascii="Times New Roman" w:hAnsi="Times New Roman" w:cs="Times New Roman"/>
          <w:sz w:val="24"/>
          <w:szCs w:val="24"/>
        </w:rPr>
        <w:t xml:space="preserve">. Seejärel täiendatakse loetelu punktidega 2 ja 3. </w:t>
      </w:r>
      <w:r w:rsidR="3DB12C66" w:rsidRPr="00B92E7F">
        <w:rPr>
          <w:rFonts w:ascii="Times New Roman" w:hAnsi="Times New Roman" w:cs="Times New Roman"/>
          <w:b/>
          <w:bCs/>
          <w:sz w:val="24"/>
          <w:szCs w:val="24"/>
        </w:rPr>
        <w:t>Punkti 2</w:t>
      </w:r>
      <w:r w:rsidR="3DB12C66" w:rsidRPr="00B92E7F">
        <w:rPr>
          <w:rFonts w:ascii="Times New Roman" w:hAnsi="Times New Roman" w:cs="Times New Roman"/>
          <w:sz w:val="24"/>
          <w:szCs w:val="24"/>
        </w:rPr>
        <w:t xml:space="preserve"> kohaselt </w:t>
      </w:r>
      <w:r w:rsidR="6D368AE0" w:rsidRPr="00B92E7F">
        <w:rPr>
          <w:rFonts w:ascii="Times New Roman" w:hAnsi="Times New Roman" w:cs="Times New Roman"/>
          <w:sz w:val="24"/>
          <w:szCs w:val="24"/>
        </w:rPr>
        <w:t>võib loa tunnistada kehtetuks, kui esineb põhjendatud kahtlus, et filiaali pea</w:t>
      </w:r>
      <w:r w:rsidR="35BC6AB6" w:rsidRPr="00B92E7F">
        <w:rPr>
          <w:rFonts w:ascii="Times New Roman" w:hAnsi="Times New Roman" w:cs="Times New Roman"/>
          <w:sz w:val="24"/>
          <w:szCs w:val="24"/>
        </w:rPr>
        <w:t>ettevõtja</w:t>
      </w:r>
      <w:r w:rsidR="6D368AE0" w:rsidRPr="00B92E7F">
        <w:rPr>
          <w:rFonts w:ascii="Times New Roman" w:hAnsi="Times New Roman" w:cs="Times New Roman"/>
          <w:sz w:val="24"/>
          <w:szCs w:val="24"/>
        </w:rPr>
        <w:t xml:space="preserve"> või konsolideerimisgrupiga seoses toimub või on toimunud rahapesu või terrorismi rahastamise katse või esineb vastav risk rahapesu ja terrorismi rahastamise tõkestamise seaduse § 4 tähenduses</w:t>
      </w:r>
      <w:r w:rsidR="30E4FA8F" w:rsidRPr="00B92E7F">
        <w:rPr>
          <w:rFonts w:ascii="Times New Roman" w:hAnsi="Times New Roman" w:cs="Times New Roman"/>
          <w:sz w:val="24"/>
          <w:szCs w:val="24"/>
        </w:rPr>
        <w:t xml:space="preserve">. </w:t>
      </w:r>
      <w:r w:rsidR="30E4FA8F" w:rsidRPr="00B92E7F">
        <w:rPr>
          <w:rFonts w:ascii="Times New Roman" w:hAnsi="Times New Roman" w:cs="Times New Roman"/>
          <w:b/>
          <w:bCs/>
          <w:sz w:val="24"/>
          <w:szCs w:val="24"/>
        </w:rPr>
        <w:t>Punkt 3</w:t>
      </w:r>
      <w:r w:rsidR="30E4FA8F" w:rsidRPr="00B92E7F">
        <w:rPr>
          <w:rFonts w:ascii="Times New Roman" w:hAnsi="Times New Roman" w:cs="Times New Roman"/>
          <w:sz w:val="24"/>
          <w:szCs w:val="24"/>
        </w:rPr>
        <w:t xml:space="preserve"> lubab loa tunnistada kehtetuks, kui filiaal ei vasta KAS 8</w:t>
      </w:r>
      <w:r w:rsidR="30E4FA8F" w:rsidRPr="00B92E7F">
        <w:rPr>
          <w:rFonts w:ascii="Times New Roman" w:hAnsi="Times New Roman" w:cs="Times New Roman"/>
          <w:sz w:val="24"/>
          <w:szCs w:val="24"/>
          <w:vertAlign w:val="superscript"/>
        </w:rPr>
        <w:t>1</w:t>
      </w:r>
      <w:r w:rsidR="30E4FA8F" w:rsidRPr="00B92E7F">
        <w:rPr>
          <w:rFonts w:ascii="Times New Roman" w:hAnsi="Times New Roman" w:cs="Times New Roman"/>
          <w:sz w:val="24"/>
          <w:szCs w:val="24"/>
        </w:rPr>
        <w:t>. peatükis sätestatud tingimustele.</w:t>
      </w:r>
      <w:r w:rsidR="0967E2DA" w:rsidRPr="00B92E7F">
        <w:rPr>
          <w:rFonts w:ascii="Times New Roman" w:hAnsi="Times New Roman" w:cs="Times New Roman"/>
          <w:sz w:val="24"/>
          <w:szCs w:val="24"/>
        </w:rPr>
        <w:t xml:space="preserve"> Punktiga 2 võ</w:t>
      </w:r>
      <w:r w:rsidR="757EF49D" w:rsidRPr="00B92E7F">
        <w:rPr>
          <w:rFonts w:ascii="Times New Roman" w:hAnsi="Times New Roman" w:cs="Times New Roman"/>
          <w:sz w:val="24"/>
          <w:szCs w:val="24"/>
        </w:rPr>
        <w:t xml:space="preserve">etakse üle artikli 48d lõike 2 punkti d teine pool. </w:t>
      </w:r>
    </w:p>
    <w:p w14:paraId="03B16DFE" w14:textId="77777777" w:rsidR="001A7361" w:rsidRPr="00B92E7F" w:rsidRDefault="001A7361" w:rsidP="00B92E7F">
      <w:pPr>
        <w:spacing w:after="0" w:line="240" w:lineRule="auto"/>
        <w:jc w:val="both"/>
        <w:rPr>
          <w:rFonts w:ascii="Times New Roman" w:hAnsi="Times New Roman" w:cs="Times New Roman"/>
          <w:b/>
          <w:bCs/>
          <w:sz w:val="24"/>
          <w:szCs w:val="24"/>
        </w:rPr>
      </w:pPr>
    </w:p>
    <w:p w14:paraId="172D917F" w14:textId="59C81A01" w:rsidR="136ABD57" w:rsidRPr="00B92E7F" w:rsidRDefault="555B53B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21</w:t>
      </w:r>
      <w:r w:rsidR="21E78541" w:rsidRPr="00B92E7F">
        <w:rPr>
          <w:rFonts w:ascii="Times New Roman" w:hAnsi="Times New Roman" w:cs="Times New Roman"/>
          <w:b/>
          <w:bCs/>
          <w:sz w:val="24"/>
          <w:szCs w:val="24"/>
          <w:vertAlign w:val="superscript"/>
        </w:rPr>
        <w:t>4</w:t>
      </w:r>
      <w:r w:rsidR="21E78541" w:rsidRPr="00B92E7F">
        <w:rPr>
          <w:rFonts w:ascii="Times New Roman" w:hAnsi="Times New Roman" w:cs="Times New Roman"/>
          <w:b/>
          <w:bCs/>
          <w:sz w:val="24"/>
          <w:szCs w:val="24"/>
        </w:rPr>
        <w:t xml:space="preserve">. </w:t>
      </w:r>
      <w:r w:rsidR="21E78541" w:rsidRPr="00B92E7F">
        <w:rPr>
          <w:rFonts w:ascii="Times New Roman" w:hAnsi="Times New Roman" w:cs="Times New Roman"/>
          <w:sz w:val="24"/>
          <w:szCs w:val="24"/>
        </w:rPr>
        <w:t>Kehtiv § 21</w:t>
      </w:r>
      <w:r w:rsidR="21E78541" w:rsidRPr="00B92E7F">
        <w:rPr>
          <w:rFonts w:ascii="Times New Roman" w:hAnsi="Times New Roman" w:cs="Times New Roman"/>
          <w:sz w:val="24"/>
          <w:szCs w:val="24"/>
          <w:vertAlign w:val="superscript"/>
        </w:rPr>
        <w:t>4</w:t>
      </w:r>
      <w:r w:rsidR="21E78541" w:rsidRPr="00B92E7F">
        <w:rPr>
          <w:rFonts w:ascii="Times New Roman" w:hAnsi="Times New Roman" w:cs="Times New Roman"/>
          <w:sz w:val="24"/>
          <w:szCs w:val="24"/>
        </w:rPr>
        <w:t xml:space="preserve"> sätestab erisused lepinguriigi krediidiasutuse filiaali asutamisele Eestis. </w:t>
      </w:r>
    </w:p>
    <w:p w14:paraId="0A9CE081" w14:textId="0BC424A7" w:rsidR="65DE22A1" w:rsidRPr="00B92E7F" w:rsidRDefault="65DE22A1" w:rsidP="00B92E7F">
      <w:pPr>
        <w:spacing w:after="0" w:line="240" w:lineRule="auto"/>
        <w:jc w:val="both"/>
        <w:rPr>
          <w:rFonts w:ascii="Times New Roman" w:hAnsi="Times New Roman" w:cs="Times New Roman"/>
          <w:sz w:val="24"/>
          <w:szCs w:val="24"/>
        </w:rPr>
      </w:pPr>
    </w:p>
    <w:p w14:paraId="3075DE89" w14:textId="038CC2C5" w:rsidR="21E78541" w:rsidRPr="00B92E7F" w:rsidRDefault="21E7854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punkti 3 muutmine. </w:t>
      </w:r>
      <w:r w:rsidR="5093404F" w:rsidRPr="00B92E7F">
        <w:rPr>
          <w:rFonts w:ascii="Times New Roman" w:hAnsi="Times New Roman" w:cs="Times New Roman"/>
          <w:sz w:val="24"/>
          <w:szCs w:val="24"/>
        </w:rPr>
        <w:t>Vt analoogselt § 21 lõike 2 punkti 3 muutmise selgitusi.</w:t>
      </w:r>
    </w:p>
    <w:p w14:paraId="75B7CD4B" w14:textId="6AA43020" w:rsidR="65DE22A1" w:rsidRPr="00B92E7F" w:rsidRDefault="65DE22A1" w:rsidP="00B92E7F">
      <w:pPr>
        <w:spacing w:after="0" w:line="240" w:lineRule="auto"/>
        <w:jc w:val="both"/>
        <w:rPr>
          <w:rFonts w:ascii="Times New Roman" w:hAnsi="Times New Roman" w:cs="Times New Roman"/>
          <w:b/>
          <w:bCs/>
          <w:sz w:val="24"/>
          <w:szCs w:val="24"/>
        </w:rPr>
      </w:pPr>
    </w:p>
    <w:p w14:paraId="20587FEE" w14:textId="07D2AF2A" w:rsidR="39A2985F" w:rsidRPr="00B92E7F" w:rsidRDefault="39A2985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21</w:t>
      </w:r>
      <w:r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21</w:t>
      </w:r>
      <w:r w:rsidRPr="00B92E7F">
        <w:rPr>
          <w:rFonts w:ascii="Times New Roman" w:hAnsi="Times New Roman" w:cs="Times New Roman"/>
          <w:sz w:val="24"/>
          <w:szCs w:val="24"/>
          <w:vertAlign w:val="superscript"/>
        </w:rPr>
        <w:t>6</w:t>
      </w:r>
      <w:r w:rsidRPr="00B92E7F">
        <w:rPr>
          <w:rFonts w:ascii="Times New Roman" w:hAnsi="Times New Roman" w:cs="Times New Roman"/>
          <w:sz w:val="24"/>
          <w:szCs w:val="24"/>
        </w:rPr>
        <w:t xml:space="preserve"> sätestab tingimused lepinguriigi krediidiasutuse konsolideerimisgruppi kuuluva finantseerimisasutuse filiaali asutamisele ja piiriüleste teenuse osutamisele Eestis. </w:t>
      </w:r>
    </w:p>
    <w:p w14:paraId="1248FAC5" w14:textId="1EFBA886" w:rsidR="0992375C" w:rsidRPr="00B92E7F" w:rsidRDefault="0992375C" w:rsidP="00B92E7F">
      <w:pPr>
        <w:spacing w:after="0" w:line="240" w:lineRule="auto"/>
        <w:jc w:val="both"/>
        <w:rPr>
          <w:rFonts w:ascii="Times New Roman" w:hAnsi="Times New Roman" w:cs="Times New Roman"/>
          <w:sz w:val="24"/>
          <w:szCs w:val="24"/>
        </w:rPr>
      </w:pPr>
    </w:p>
    <w:p w14:paraId="036C690D" w14:textId="30C2877E" w:rsidR="39A2985F" w:rsidRPr="00B92E7F" w:rsidRDefault="39A2985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muutmine. </w:t>
      </w:r>
      <w:r w:rsidR="7A39A461" w:rsidRPr="00B92E7F">
        <w:rPr>
          <w:rFonts w:ascii="Times New Roman" w:hAnsi="Times New Roman" w:cs="Times New Roman"/>
          <w:sz w:val="24"/>
          <w:szCs w:val="24"/>
        </w:rPr>
        <w:t xml:space="preserve">Lõikega 1 loetletakse sätted, mis kohaldatakse lepinguriigi finantseerimisasutuse, kes on krediidiasutuse tütarettevõtja või kelles kaks või enam krediidiasutust omavad </w:t>
      </w:r>
      <w:r w:rsidR="39AD5E07" w:rsidRPr="00B92E7F">
        <w:rPr>
          <w:rFonts w:ascii="Times New Roman" w:hAnsi="Times New Roman" w:cs="Times New Roman"/>
          <w:sz w:val="24"/>
          <w:szCs w:val="24"/>
        </w:rPr>
        <w:t xml:space="preserve">koos valitsevat mõju ning kelle põhikirjas on lubatud teatud </w:t>
      </w:r>
      <w:proofErr w:type="spellStart"/>
      <w:r w:rsidR="39AD5E07" w:rsidRPr="00B92E7F">
        <w:rPr>
          <w:rFonts w:ascii="Times New Roman" w:hAnsi="Times New Roman" w:cs="Times New Roman"/>
          <w:sz w:val="24"/>
          <w:szCs w:val="24"/>
        </w:rPr>
        <w:t>KAS-iga</w:t>
      </w:r>
      <w:proofErr w:type="spellEnd"/>
      <w:r w:rsidR="39AD5E07" w:rsidRPr="00B92E7F">
        <w:rPr>
          <w:rFonts w:ascii="Times New Roman" w:hAnsi="Times New Roman" w:cs="Times New Roman"/>
          <w:sz w:val="24"/>
          <w:szCs w:val="24"/>
        </w:rPr>
        <w:t xml:space="preserve"> lubatud tehingute ja toimingute tegemine</w:t>
      </w:r>
      <w:r w:rsidR="0B84755D" w:rsidRPr="00B92E7F">
        <w:rPr>
          <w:rFonts w:ascii="Times New Roman" w:hAnsi="Times New Roman" w:cs="Times New Roman"/>
          <w:sz w:val="24"/>
          <w:szCs w:val="24"/>
        </w:rPr>
        <w:t xml:space="preserve">, filiaali asutamisele ja piiriüleste teenuste osutamisele Eestis. </w:t>
      </w:r>
      <w:r w:rsidRPr="00B92E7F">
        <w:rPr>
          <w:rFonts w:ascii="Times New Roman" w:hAnsi="Times New Roman" w:cs="Times New Roman"/>
          <w:sz w:val="24"/>
          <w:szCs w:val="24"/>
        </w:rPr>
        <w:t xml:space="preserve">Tulenevalt § 22 muutmisest muudetakse lõike 1 sõnastust ja jäetakse sealt välja viide §-le 22 (vt § 22 kehtetuks tunnistamise selgitusi). </w:t>
      </w:r>
    </w:p>
    <w:p w14:paraId="44E080D7" w14:textId="0610F36B" w:rsidR="0992375C" w:rsidRPr="00B92E7F" w:rsidRDefault="0992375C" w:rsidP="00B92E7F">
      <w:pPr>
        <w:spacing w:after="0" w:line="240" w:lineRule="auto"/>
        <w:jc w:val="both"/>
        <w:rPr>
          <w:rFonts w:ascii="Times New Roman" w:hAnsi="Times New Roman" w:cs="Times New Roman"/>
          <w:sz w:val="24"/>
          <w:szCs w:val="24"/>
        </w:rPr>
      </w:pPr>
    </w:p>
    <w:p w14:paraId="64DE165D" w14:textId="77777777" w:rsidR="001A7361" w:rsidRPr="00B92E7F" w:rsidRDefault="007F5EB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Paragrahvi 22 kehtetuks tunnistamine. </w:t>
      </w:r>
    </w:p>
    <w:p w14:paraId="04274AB3" w14:textId="77777777" w:rsidR="001A7361" w:rsidRPr="00B92E7F" w:rsidRDefault="001A7361" w:rsidP="00B92E7F">
      <w:pPr>
        <w:spacing w:after="0" w:line="240" w:lineRule="auto"/>
        <w:jc w:val="both"/>
        <w:rPr>
          <w:rFonts w:ascii="Times New Roman" w:hAnsi="Times New Roman" w:cs="Times New Roman"/>
          <w:b/>
          <w:bCs/>
          <w:sz w:val="24"/>
          <w:szCs w:val="24"/>
        </w:rPr>
      </w:pPr>
    </w:p>
    <w:p w14:paraId="4E53893A" w14:textId="301FFFF5" w:rsidR="001A7361" w:rsidRPr="00B92E7F" w:rsidRDefault="005C2D1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lastRenderedPageBreak/>
        <w:t xml:space="preserve">Paragrahv 22 reguleeris välisriigi krediidiasutuse esinduse avamist Eestis. Sätte põhimõte oli, et kui välisriigi krediidiasutus soovib avada Eestis oma esindust, pidi ta Finantsinspektsioonile esitama andmeid ja dokumente ning järelevalveasutus oli kohustatud pidama nimekirja taoliste esinduste kohta. Paragrahv 22 on üks algupäraseid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sätteid 1999. aastatest, mis on nüüdseks jäänud ajale jalgu, sest esinduse avamiseks peab välisriigi krediidiasutus asutama Eestis filiaali. Filiaali asutamine eeldab KAS 2. peatüki kohaselt vastava loa saamist Finantsinspektsioonilt, mitte teavitamiskohustuse täitmist. Seega esineb §-i 22 ja teiste 2. peatüki sätete vahel vastuolu. Veel enam, § 22 lõike 1 punkti 1 kohaselt peab välisriigi krediidiasutus esitama Finantsinspektsioonile tema päritoluriigi finantsjärelevalve asutuse kinnituse selle kohta, et krediidiasutusel on kehtiv tegevusluba. Seega ei sea § 22 esinduse avamise eeltingimuseks </w:t>
      </w:r>
      <w:r w:rsidR="00743165" w:rsidRPr="00B92E7F">
        <w:rPr>
          <w:rFonts w:ascii="Times New Roman" w:hAnsi="Times New Roman" w:cs="Times New Roman"/>
          <w:sz w:val="24"/>
          <w:szCs w:val="24"/>
        </w:rPr>
        <w:t>Eestis antud filiaali tegevusloa olemasolu, mis võib tekitada ebavõrdse kohtlemise n-ö kodupankade ja välisriigi krediidiasutuste vahel. Eeltoodust tulenevalt tunnistatakse §</w:t>
      </w:r>
      <w:r w:rsidR="3F3F89E3" w:rsidRPr="00B92E7F">
        <w:rPr>
          <w:rFonts w:ascii="Times New Roman" w:hAnsi="Times New Roman" w:cs="Times New Roman"/>
          <w:sz w:val="24"/>
          <w:szCs w:val="24"/>
        </w:rPr>
        <w:t>-d 11 ja</w:t>
      </w:r>
      <w:r w:rsidR="00743165" w:rsidRPr="00B92E7F">
        <w:rPr>
          <w:rFonts w:ascii="Times New Roman" w:hAnsi="Times New Roman" w:cs="Times New Roman"/>
          <w:sz w:val="24"/>
          <w:szCs w:val="24"/>
        </w:rPr>
        <w:t xml:space="preserve"> 22 kehtetuks</w:t>
      </w:r>
      <w:r w:rsidR="6D234D77" w:rsidRPr="00B92E7F">
        <w:rPr>
          <w:rFonts w:ascii="Times New Roman" w:hAnsi="Times New Roman" w:cs="Times New Roman"/>
          <w:sz w:val="24"/>
          <w:szCs w:val="24"/>
        </w:rPr>
        <w:t xml:space="preserve"> ning muudetakse § 2 lõiget 1, § 83 lõiget 2</w:t>
      </w:r>
      <w:r w:rsidR="6D234D77" w:rsidRPr="00B92E7F">
        <w:rPr>
          <w:rFonts w:ascii="Times New Roman" w:hAnsi="Times New Roman" w:cs="Times New Roman"/>
          <w:sz w:val="24"/>
          <w:szCs w:val="24"/>
          <w:vertAlign w:val="superscript"/>
        </w:rPr>
        <w:t>1</w:t>
      </w:r>
      <w:r w:rsidR="6D234D77" w:rsidRPr="00B92E7F">
        <w:rPr>
          <w:rFonts w:ascii="Times New Roman" w:hAnsi="Times New Roman" w:cs="Times New Roman"/>
          <w:sz w:val="24"/>
          <w:szCs w:val="24"/>
        </w:rPr>
        <w:t>, § 85</w:t>
      </w:r>
      <w:r w:rsidR="6D234D77" w:rsidRPr="00B92E7F">
        <w:rPr>
          <w:rFonts w:ascii="Times New Roman" w:hAnsi="Times New Roman" w:cs="Times New Roman"/>
          <w:sz w:val="24"/>
          <w:szCs w:val="24"/>
          <w:vertAlign w:val="superscript"/>
        </w:rPr>
        <w:t>4</w:t>
      </w:r>
      <w:r w:rsidR="6D234D77" w:rsidRPr="00B92E7F">
        <w:rPr>
          <w:rFonts w:ascii="Times New Roman" w:hAnsi="Times New Roman" w:cs="Times New Roman"/>
          <w:sz w:val="24"/>
          <w:szCs w:val="24"/>
        </w:rPr>
        <w:t xml:space="preserve"> sissejuhatavat lauseosa, § 97 lõike 1 punkti 4, § 97</w:t>
      </w:r>
      <w:r w:rsidR="6D234D77" w:rsidRPr="00B92E7F">
        <w:rPr>
          <w:rFonts w:ascii="Times New Roman" w:hAnsi="Times New Roman" w:cs="Times New Roman"/>
          <w:sz w:val="24"/>
          <w:szCs w:val="24"/>
          <w:vertAlign w:val="superscript"/>
        </w:rPr>
        <w:t>2</w:t>
      </w:r>
      <w:r w:rsidR="6D234D77" w:rsidRPr="00B92E7F">
        <w:rPr>
          <w:rFonts w:ascii="Times New Roman" w:hAnsi="Times New Roman" w:cs="Times New Roman"/>
          <w:sz w:val="24"/>
          <w:szCs w:val="24"/>
        </w:rPr>
        <w:t xml:space="preserve"> pealkirja ja lõiget 2 ning § 113 lõike 3 punkti 1. </w:t>
      </w:r>
    </w:p>
    <w:p w14:paraId="22B06F56" w14:textId="72D884C2" w:rsidR="001A7361" w:rsidRPr="00B92E7F" w:rsidRDefault="001A7361" w:rsidP="00B92E7F">
      <w:pPr>
        <w:spacing w:after="0" w:line="240" w:lineRule="auto"/>
        <w:jc w:val="both"/>
        <w:rPr>
          <w:rFonts w:ascii="Times New Roman" w:hAnsi="Times New Roman" w:cs="Times New Roman"/>
          <w:sz w:val="24"/>
          <w:szCs w:val="24"/>
        </w:rPr>
      </w:pPr>
    </w:p>
    <w:p w14:paraId="7E8E54AC" w14:textId="7D9DB164" w:rsidR="001A7361" w:rsidRPr="00B92E7F" w:rsidRDefault="45CF27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30. </w:t>
      </w:r>
      <w:r w:rsidRPr="00B92E7F">
        <w:rPr>
          <w:rFonts w:ascii="Times New Roman" w:hAnsi="Times New Roman" w:cs="Times New Roman"/>
          <w:sz w:val="24"/>
          <w:szCs w:val="24"/>
        </w:rPr>
        <w:t xml:space="preserve">Kehtiv § 30 reguleerib osaluse omandamisest teavitamist ja esitatavaid andmeid. </w:t>
      </w:r>
    </w:p>
    <w:p w14:paraId="643B50A8" w14:textId="7ECE0880" w:rsidR="001A7361" w:rsidRPr="00B92E7F" w:rsidRDefault="001A7361" w:rsidP="00B92E7F">
      <w:pPr>
        <w:spacing w:after="0" w:line="240" w:lineRule="auto"/>
        <w:jc w:val="both"/>
        <w:rPr>
          <w:rFonts w:ascii="Times New Roman" w:eastAsia="Times New Roman" w:hAnsi="Times New Roman" w:cs="Times New Roman"/>
          <w:b/>
          <w:bCs/>
          <w:color w:val="000000" w:themeColor="text1"/>
          <w:sz w:val="24"/>
          <w:szCs w:val="24"/>
        </w:rPr>
      </w:pPr>
    </w:p>
    <w:p w14:paraId="2243750D" w14:textId="46FE27FC" w:rsidR="001A7361" w:rsidRPr="00B92E7F" w:rsidRDefault="72C2B96A"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w:t>
      </w:r>
      <w:r w:rsidR="325473C2" w:rsidRPr="00B92E7F">
        <w:rPr>
          <w:rFonts w:ascii="Times New Roman" w:eastAsia="Times New Roman" w:hAnsi="Times New Roman" w:cs="Times New Roman"/>
          <w:b/>
          <w:bCs/>
          <w:color w:val="000000" w:themeColor="text1"/>
          <w:sz w:val="24"/>
          <w:szCs w:val="24"/>
        </w:rPr>
        <w:t>õike 2</w:t>
      </w:r>
      <w:r w:rsidR="325473C2" w:rsidRPr="00B92E7F">
        <w:rPr>
          <w:rFonts w:ascii="Times New Roman" w:eastAsia="Times New Roman" w:hAnsi="Times New Roman" w:cs="Times New Roman"/>
          <w:b/>
          <w:bCs/>
          <w:color w:val="000000" w:themeColor="text1"/>
          <w:sz w:val="24"/>
          <w:szCs w:val="24"/>
          <w:vertAlign w:val="superscript"/>
        </w:rPr>
        <w:t>1</w:t>
      </w:r>
      <w:r w:rsidR="325473C2" w:rsidRPr="00B92E7F">
        <w:rPr>
          <w:rFonts w:ascii="Times New Roman" w:eastAsia="Times New Roman" w:hAnsi="Times New Roman" w:cs="Times New Roman"/>
          <w:b/>
          <w:bCs/>
          <w:color w:val="000000" w:themeColor="text1"/>
          <w:sz w:val="24"/>
          <w:szCs w:val="24"/>
        </w:rPr>
        <w:t xml:space="preserve"> </w:t>
      </w:r>
      <w:r w:rsidR="77AB4DCF" w:rsidRPr="00B92E7F">
        <w:rPr>
          <w:rFonts w:ascii="Times New Roman" w:eastAsia="Times New Roman" w:hAnsi="Times New Roman" w:cs="Times New Roman"/>
          <w:b/>
          <w:bCs/>
          <w:color w:val="000000" w:themeColor="text1"/>
          <w:sz w:val="24"/>
          <w:szCs w:val="24"/>
        </w:rPr>
        <w:t xml:space="preserve">muutmine. </w:t>
      </w:r>
      <w:r w:rsidR="77AB4DCF" w:rsidRPr="00B92E7F">
        <w:rPr>
          <w:rFonts w:ascii="Times New Roman" w:eastAsia="Times New Roman" w:hAnsi="Times New Roman" w:cs="Times New Roman"/>
          <w:color w:val="000000" w:themeColor="text1"/>
          <w:sz w:val="24"/>
          <w:szCs w:val="24"/>
        </w:rPr>
        <w:t>Lõike 2</w:t>
      </w:r>
      <w:r w:rsidR="77AB4DCF" w:rsidRPr="00B92E7F">
        <w:rPr>
          <w:rFonts w:ascii="Times New Roman" w:eastAsia="Times New Roman" w:hAnsi="Times New Roman" w:cs="Times New Roman"/>
          <w:color w:val="000000" w:themeColor="text1"/>
          <w:sz w:val="24"/>
          <w:szCs w:val="24"/>
          <w:vertAlign w:val="superscript"/>
        </w:rPr>
        <w:t>1</w:t>
      </w:r>
      <w:r w:rsidR="77AB4DCF" w:rsidRPr="00B92E7F">
        <w:rPr>
          <w:rFonts w:ascii="Times New Roman" w:eastAsia="Times New Roman" w:hAnsi="Times New Roman" w:cs="Times New Roman"/>
          <w:color w:val="000000" w:themeColor="text1"/>
          <w:sz w:val="24"/>
          <w:szCs w:val="24"/>
        </w:rPr>
        <w:t xml:space="preserve"> </w:t>
      </w:r>
      <w:r w:rsidR="325473C2" w:rsidRPr="00B92E7F">
        <w:rPr>
          <w:rFonts w:ascii="Times New Roman" w:eastAsia="Times New Roman" w:hAnsi="Times New Roman" w:cs="Times New Roman"/>
          <w:color w:val="000000" w:themeColor="text1"/>
          <w:sz w:val="24"/>
          <w:szCs w:val="24"/>
        </w:rPr>
        <w:t xml:space="preserve">muudatusega </w:t>
      </w:r>
      <w:r w:rsidR="07E3ECBB" w:rsidRPr="00B92E7F">
        <w:rPr>
          <w:rFonts w:ascii="Times New Roman" w:eastAsia="Times New Roman" w:hAnsi="Times New Roman" w:cs="Times New Roman"/>
          <w:color w:val="000000" w:themeColor="text1"/>
          <w:sz w:val="24"/>
          <w:szCs w:val="24"/>
        </w:rPr>
        <w:t>täpsustatakse</w:t>
      </w:r>
      <w:r w:rsidR="3D80FB97" w:rsidRPr="00B92E7F">
        <w:rPr>
          <w:rFonts w:ascii="Times New Roman" w:eastAsia="Times New Roman" w:hAnsi="Times New Roman" w:cs="Times New Roman"/>
          <w:color w:val="000000" w:themeColor="text1"/>
          <w:sz w:val="24"/>
          <w:szCs w:val="24"/>
        </w:rPr>
        <w:t xml:space="preserve"> aega, mille jooksul peab</w:t>
      </w:r>
      <w:r w:rsidR="07E3ECBB" w:rsidRPr="00B92E7F">
        <w:rPr>
          <w:rFonts w:ascii="Times New Roman" w:eastAsia="Times New Roman" w:hAnsi="Times New Roman" w:cs="Times New Roman"/>
          <w:color w:val="000000" w:themeColor="text1"/>
          <w:sz w:val="24"/>
          <w:szCs w:val="24"/>
        </w:rPr>
        <w:t xml:space="preserve"> Finantsinspektsioon</w:t>
      </w:r>
      <w:r w:rsidR="56BEADAA" w:rsidRPr="00B92E7F">
        <w:rPr>
          <w:rFonts w:ascii="Times New Roman" w:eastAsia="Times New Roman" w:hAnsi="Times New Roman" w:cs="Times New Roman"/>
          <w:color w:val="000000" w:themeColor="text1"/>
          <w:sz w:val="24"/>
          <w:szCs w:val="24"/>
        </w:rPr>
        <w:t xml:space="preserve"> teavitama</w:t>
      </w:r>
      <w:r w:rsidR="4465C3D9" w:rsidRPr="00B92E7F">
        <w:rPr>
          <w:rFonts w:ascii="Times New Roman" w:eastAsia="Times New Roman" w:hAnsi="Times New Roman" w:cs="Times New Roman"/>
          <w:color w:val="000000" w:themeColor="text1"/>
          <w:sz w:val="24"/>
          <w:szCs w:val="24"/>
        </w:rPr>
        <w:t xml:space="preserve"> </w:t>
      </w:r>
      <w:proofErr w:type="spellStart"/>
      <w:r w:rsidR="4465C3D9" w:rsidRPr="00B92E7F">
        <w:rPr>
          <w:rFonts w:ascii="Times New Roman" w:eastAsia="Times New Roman" w:hAnsi="Times New Roman" w:cs="Times New Roman"/>
          <w:color w:val="000000" w:themeColor="text1"/>
          <w:sz w:val="24"/>
          <w:szCs w:val="24"/>
        </w:rPr>
        <w:t>omandajat</w:t>
      </w:r>
      <w:proofErr w:type="spellEnd"/>
      <w:r w:rsidR="4465C3D9" w:rsidRPr="00B92E7F">
        <w:rPr>
          <w:rFonts w:ascii="Times New Roman" w:eastAsia="Times New Roman" w:hAnsi="Times New Roman" w:cs="Times New Roman"/>
          <w:color w:val="000000" w:themeColor="text1"/>
          <w:sz w:val="24"/>
          <w:szCs w:val="24"/>
        </w:rPr>
        <w:t xml:space="preserve"> dokumentide kättesaamisest</w:t>
      </w:r>
      <w:r w:rsidR="07E3ECBB" w:rsidRPr="00B92E7F">
        <w:rPr>
          <w:rFonts w:ascii="Times New Roman" w:eastAsia="Times New Roman" w:hAnsi="Times New Roman" w:cs="Times New Roman"/>
          <w:color w:val="000000" w:themeColor="text1"/>
          <w:sz w:val="24"/>
          <w:szCs w:val="24"/>
        </w:rPr>
        <w:t xml:space="preserve">. Kehtiva </w:t>
      </w:r>
      <w:r w:rsidR="46CF354B" w:rsidRPr="00B92E7F">
        <w:rPr>
          <w:rFonts w:ascii="Times New Roman" w:eastAsia="Times New Roman" w:hAnsi="Times New Roman" w:cs="Times New Roman"/>
          <w:color w:val="000000" w:themeColor="text1"/>
          <w:sz w:val="24"/>
          <w:szCs w:val="24"/>
        </w:rPr>
        <w:t>sõnastuse</w:t>
      </w:r>
      <w:r w:rsidR="07E3ECBB" w:rsidRPr="00B92E7F">
        <w:rPr>
          <w:rFonts w:ascii="Times New Roman" w:eastAsia="Times New Roman" w:hAnsi="Times New Roman" w:cs="Times New Roman"/>
          <w:color w:val="000000" w:themeColor="text1"/>
          <w:sz w:val="24"/>
          <w:szCs w:val="24"/>
        </w:rPr>
        <w:t xml:space="preserve"> koh</w:t>
      </w:r>
      <w:r w:rsidR="78A5D442" w:rsidRPr="00B92E7F">
        <w:rPr>
          <w:rFonts w:ascii="Times New Roman" w:eastAsia="Times New Roman" w:hAnsi="Times New Roman" w:cs="Times New Roman"/>
          <w:color w:val="000000" w:themeColor="text1"/>
          <w:sz w:val="24"/>
          <w:szCs w:val="24"/>
        </w:rPr>
        <w:t>a</w:t>
      </w:r>
      <w:r w:rsidR="07E3ECBB" w:rsidRPr="00B92E7F">
        <w:rPr>
          <w:rFonts w:ascii="Times New Roman" w:eastAsia="Times New Roman" w:hAnsi="Times New Roman" w:cs="Times New Roman"/>
          <w:color w:val="000000" w:themeColor="text1"/>
          <w:sz w:val="24"/>
          <w:szCs w:val="24"/>
        </w:rPr>
        <w:t xml:space="preserve">selt peab </w:t>
      </w:r>
      <w:r w:rsidR="68064C0B" w:rsidRPr="00B92E7F">
        <w:rPr>
          <w:rFonts w:ascii="Times New Roman" w:eastAsia="Times New Roman" w:hAnsi="Times New Roman" w:cs="Times New Roman"/>
          <w:color w:val="000000" w:themeColor="text1"/>
          <w:sz w:val="24"/>
          <w:szCs w:val="24"/>
        </w:rPr>
        <w:t>järelevalveasutus</w:t>
      </w:r>
      <w:r w:rsidR="730D91A6" w:rsidRPr="00B92E7F">
        <w:rPr>
          <w:rFonts w:ascii="Times New Roman" w:eastAsia="Times New Roman" w:hAnsi="Times New Roman" w:cs="Times New Roman"/>
          <w:color w:val="000000" w:themeColor="text1"/>
          <w:sz w:val="24"/>
          <w:szCs w:val="24"/>
        </w:rPr>
        <w:t xml:space="preserve"> </w:t>
      </w:r>
      <w:proofErr w:type="spellStart"/>
      <w:r w:rsidR="730D91A6" w:rsidRPr="00B92E7F">
        <w:rPr>
          <w:rFonts w:ascii="Times New Roman" w:eastAsia="Times New Roman" w:hAnsi="Times New Roman" w:cs="Times New Roman"/>
          <w:color w:val="000000" w:themeColor="text1"/>
          <w:sz w:val="24"/>
          <w:szCs w:val="24"/>
        </w:rPr>
        <w:t>omandajat</w:t>
      </w:r>
      <w:proofErr w:type="spellEnd"/>
      <w:r w:rsidR="6979A5D9" w:rsidRPr="00B92E7F">
        <w:rPr>
          <w:rFonts w:ascii="Times New Roman" w:eastAsia="Times New Roman" w:hAnsi="Times New Roman" w:cs="Times New Roman"/>
          <w:color w:val="000000" w:themeColor="text1"/>
          <w:sz w:val="24"/>
          <w:szCs w:val="24"/>
        </w:rPr>
        <w:t xml:space="preserve"> teavitama</w:t>
      </w:r>
      <w:r w:rsidR="730D91A6" w:rsidRPr="00B92E7F">
        <w:rPr>
          <w:rFonts w:ascii="Times New Roman" w:eastAsia="Times New Roman" w:hAnsi="Times New Roman" w:cs="Times New Roman"/>
          <w:color w:val="000000" w:themeColor="text1"/>
          <w:sz w:val="24"/>
          <w:szCs w:val="24"/>
        </w:rPr>
        <w:t xml:space="preserve"> kahe tööpäeva jooksul </w:t>
      </w:r>
      <w:r w:rsidR="1220FB33" w:rsidRPr="00B92E7F">
        <w:rPr>
          <w:rFonts w:ascii="Times New Roman" w:eastAsia="Times New Roman" w:hAnsi="Times New Roman" w:cs="Times New Roman"/>
          <w:color w:val="000000" w:themeColor="text1"/>
          <w:sz w:val="24"/>
          <w:szCs w:val="24"/>
        </w:rPr>
        <w:t>asjaomase</w:t>
      </w:r>
      <w:r w:rsidR="730D91A6" w:rsidRPr="00B92E7F">
        <w:rPr>
          <w:rFonts w:ascii="Times New Roman" w:eastAsia="Times New Roman" w:hAnsi="Times New Roman" w:cs="Times New Roman"/>
          <w:color w:val="000000" w:themeColor="text1"/>
          <w:sz w:val="24"/>
          <w:szCs w:val="24"/>
        </w:rPr>
        <w:t xml:space="preserve"> teate või lisaandmete ja -dokumentide kättesaamisest</w:t>
      </w:r>
      <w:r w:rsidR="1359A20E" w:rsidRPr="00B92E7F">
        <w:rPr>
          <w:rFonts w:ascii="Times New Roman" w:eastAsia="Times New Roman" w:hAnsi="Times New Roman" w:cs="Times New Roman"/>
          <w:color w:val="000000" w:themeColor="text1"/>
          <w:sz w:val="24"/>
          <w:szCs w:val="24"/>
        </w:rPr>
        <w:t>. Muudatuse</w:t>
      </w:r>
      <w:r w:rsidR="36045494" w:rsidRPr="00B92E7F">
        <w:rPr>
          <w:rFonts w:ascii="Times New Roman" w:eastAsia="Times New Roman" w:hAnsi="Times New Roman" w:cs="Times New Roman"/>
          <w:color w:val="000000" w:themeColor="text1"/>
          <w:sz w:val="24"/>
          <w:szCs w:val="24"/>
        </w:rPr>
        <w:t xml:space="preserve"> kohaselt</w:t>
      </w:r>
      <w:r w:rsidR="1359A20E" w:rsidRPr="00B92E7F">
        <w:rPr>
          <w:rFonts w:ascii="Times New Roman" w:eastAsia="Times New Roman" w:hAnsi="Times New Roman" w:cs="Times New Roman"/>
          <w:color w:val="000000" w:themeColor="text1"/>
          <w:sz w:val="24"/>
          <w:szCs w:val="24"/>
        </w:rPr>
        <w:t xml:space="preserve"> peab Finantsinspektsioon teavituse tegema viivitamatult, ent mitte hiljem kui </w:t>
      </w:r>
      <w:r w:rsidR="22CE8D5B" w:rsidRPr="00B92E7F">
        <w:rPr>
          <w:rFonts w:ascii="Times New Roman" w:eastAsia="Times New Roman" w:hAnsi="Times New Roman" w:cs="Times New Roman"/>
          <w:color w:val="000000" w:themeColor="text1"/>
          <w:sz w:val="24"/>
          <w:szCs w:val="24"/>
        </w:rPr>
        <w:t>kümne</w:t>
      </w:r>
      <w:r w:rsidR="1359A20E" w:rsidRPr="00B92E7F">
        <w:rPr>
          <w:rFonts w:ascii="Times New Roman" w:eastAsia="Times New Roman" w:hAnsi="Times New Roman" w:cs="Times New Roman"/>
          <w:color w:val="000000" w:themeColor="text1"/>
          <w:sz w:val="24"/>
          <w:szCs w:val="24"/>
        </w:rPr>
        <w:t xml:space="preserve"> tööpäeva jooksul. </w:t>
      </w:r>
      <w:r w:rsidR="727EF822" w:rsidRPr="00B92E7F">
        <w:rPr>
          <w:rFonts w:ascii="Times New Roman" w:eastAsia="Times New Roman" w:hAnsi="Times New Roman" w:cs="Times New Roman"/>
          <w:color w:val="000000" w:themeColor="text1"/>
          <w:sz w:val="24"/>
          <w:szCs w:val="24"/>
        </w:rPr>
        <w:t xml:space="preserve">Muudatus on ajendatud </w:t>
      </w:r>
      <w:r w:rsidR="25E0E35C" w:rsidRPr="00B92E7F">
        <w:rPr>
          <w:rFonts w:ascii="Times New Roman" w:eastAsia="Times New Roman" w:hAnsi="Times New Roman" w:cs="Times New Roman"/>
          <w:color w:val="000000" w:themeColor="text1"/>
          <w:sz w:val="24"/>
          <w:szCs w:val="24"/>
        </w:rPr>
        <w:t>CRD VI</w:t>
      </w:r>
      <w:r w:rsidR="727EF822" w:rsidRPr="00B92E7F">
        <w:rPr>
          <w:rFonts w:ascii="Times New Roman" w:eastAsia="Times New Roman" w:hAnsi="Times New Roman" w:cs="Times New Roman"/>
          <w:color w:val="000000" w:themeColor="text1"/>
          <w:sz w:val="24"/>
          <w:szCs w:val="24"/>
        </w:rPr>
        <w:t xml:space="preserve"> art</w:t>
      </w:r>
      <w:r w:rsidR="66E1A391" w:rsidRPr="00B92E7F">
        <w:rPr>
          <w:rFonts w:ascii="Times New Roman" w:eastAsia="Times New Roman" w:hAnsi="Times New Roman" w:cs="Times New Roman"/>
          <w:color w:val="000000" w:themeColor="text1"/>
          <w:sz w:val="24"/>
          <w:szCs w:val="24"/>
        </w:rPr>
        <w:t>ikli</w:t>
      </w:r>
      <w:r w:rsidR="727EF822" w:rsidRPr="00B92E7F">
        <w:rPr>
          <w:rFonts w:ascii="Times New Roman" w:eastAsia="Times New Roman" w:hAnsi="Times New Roman" w:cs="Times New Roman"/>
          <w:sz w:val="24"/>
          <w:szCs w:val="24"/>
        </w:rPr>
        <w:t xml:space="preserve"> 22 l</w:t>
      </w:r>
      <w:r w:rsidR="260FB9F3" w:rsidRPr="00B92E7F">
        <w:rPr>
          <w:rFonts w:ascii="Times New Roman" w:eastAsia="Times New Roman" w:hAnsi="Times New Roman" w:cs="Times New Roman"/>
          <w:sz w:val="24"/>
          <w:szCs w:val="24"/>
        </w:rPr>
        <w:t xml:space="preserve">õike </w:t>
      </w:r>
      <w:r w:rsidR="727EF822" w:rsidRPr="00B92E7F">
        <w:rPr>
          <w:rFonts w:ascii="Times New Roman" w:eastAsia="Times New Roman" w:hAnsi="Times New Roman" w:cs="Times New Roman"/>
          <w:sz w:val="24"/>
          <w:szCs w:val="24"/>
        </w:rPr>
        <w:t>2 esimesest alalõikest, mille kohaselt annavad pädevad asutused lõike 1 kohase teate ja lõike 3 kohase lisateabe kättesaamisest kirjalikult teada kohe ja igal juhul kümne tööpäeva jooksul pärast teate või lisateabe kättesaamist</w:t>
      </w:r>
      <w:r w:rsidR="1F9F6739" w:rsidRPr="00B92E7F">
        <w:rPr>
          <w:rFonts w:ascii="Times New Roman" w:eastAsia="Times New Roman" w:hAnsi="Times New Roman" w:cs="Times New Roman"/>
          <w:sz w:val="24"/>
          <w:szCs w:val="24"/>
        </w:rPr>
        <w:t>.</w:t>
      </w:r>
    </w:p>
    <w:p w14:paraId="1A971B33" w14:textId="28F9867B" w:rsidR="001A7361" w:rsidRPr="00B92E7F" w:rsidRDefault="001A7361" w:rsidP="00B92E7F">
      <w:pPr>
        <w:spacing w:after="0" w:line="240" w:lineRule="auto"/>
        <w:jc w:val="both"/>
        <w:rPr>
          <w:rFonts w:ascii="Times New Roman" w:eastAsia="Times New Roman" w:hAnsi="Times New Roman" w:cs="Times New Roman"/>
          <w:sz w:val="24"/>
          <w:szCs w:val="24"/>
        </w:rPr>
      </w:pPr>
    </w:p>
    <w:p w14:paraId="1BB512BB" w14:textId="3483FDCC" w:rsidR="001A7361" w:rsidRPr="00B92E7F" w:rsidRDefault="35D91F0E"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sz w:val="24"/>
          <w:szCs w:val="24"/>
        </w:rPr>
        <w:t>Paragrahv 30</w:t>
      </w:r>
      <w:r w:rsidRPr="00B92E7F">
        <w:rPr>
          <w:rFonts w:ascii="Times New Roman" w:eastAsia="Times New Roman" w:hAnsi="Times New Roman" w:cs="Times New Roman"/>
          <w:b/>
          <w:bCs/>
          <w:sz w:val="24"/>
          <w:szCs w:val="24"/>
          <w:vertAlign w:val="superscript"/>
        </w:rPr>
        <w:t>1</w:t>
      </w:r>
      <w:r w:rsidRPr="00B92E7F">
        <w:rPr>
          <w:rFonts w:ascii="Times New Roman" w:eastAsia="Times New Roman" w:hAnsi="Times New Roman" w:cs="Times New Roman"/>
          <w:b/>
          <w:bCs/>
          <w:sz w:val="24"/>
          <w:szCs w:val="24"/>
        </w:rPr>
        <w:t xml:space="preserve">. </w:t>
      </w:r>
      <w:r w:rsidRPr="00B92E7F">
        <w:rPr>
          <w:rFonts w:ascii="Times New Roman" w:eastAsia="Times New Roman" w:hAnsi="Times New Roman" w:cs="Times New Roman"/>
          <w:sz w:val="24"/>
          <w:szCs w:val="24"/>
        </w:rPr>
        <w:t>Kehtiv § 30</w:t>
      </w:r>
      <w:r w:rsidRPr="00B92E7F">
        <w:rPr>
          <w:rFonts w:ascii="Times New Roman" w:eastAsia="Times New Roman" w:hAnsi="Times New Roman" w:cs="Times New Roman"/>
          <w:sz w:val="24"/>
          <w:szCs w:val="24"/>
          <w:vertAlign w:val="superscript"/>
        </w:rPr>
        <w:t>1</w:t>
      </w:r>
      <w:r w:rsidRPr="00B92E7F">
        <w:rPr>
          <w:rFonts w:ascii="Times New Roman" w:eastAsia="Times New Roman" w:hAnsi="Times New Roman" w:cs="Times New Roman"/>
          <w:sz w:val="24"/>
          <w:szCs w:val="24"/>
        </w:rPr>
        <w:t xml:space="preserve"> reguleerib osaluse omandamise menetlust ja tähtaegu. </w:t>
      </w:r>
    </w:p>
    <w:p w14:paraId="5DD86C38" w14:textId="3D69C076" w:rsidR="001A7361" w:rsidRPr="00B92E7F" w:rsidRDefault="001A7361" w:rsidP="00B92E7F">
      <w:pPr>
        <w:spacing w:after="0" w:line="240" w:lineRule="auto"/>
        <w:jc w:val="both"/>
        <w:rPr>
          <w:rFonts w:ascii="Times New Roman" w:hAnsi="Times New Roman" w:cs="Times New Roman"/>
          <w:b/>
          <w:bCs/>
          <w:sz w:val="24"/>
          <w:szCs w:val="24"/>
        </w:rPr>
      </w:pPr>
    </w:p>
    <w:p w14:paraId="61534B1C" w14:textId="412FAEF4" w:rsidR="001A7361" w:rsidRPr="00B92E7F" w:rsidRDefault="3B248B5B"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Para</w:t>
      </w:r>
      <w:r w:rsidR="3408B7F2" w:rsidRPr="00B92E7F">
        <w:rPr>
          <w:rFonts w:ascii="Times New Roman" w:eastAsia="Times New Roman" w:hAnsi="Times New Roman" w:cs="Times New Roman"/>
          <w:b/>
          <w:bCs/>
          <w:color w:val="000000" w:themeColor="text1"/>
          <w:sz w:val="24"/>
          <w:szCs w:val="24"/>
        </w:rPr>
        <w:t>grahvi täiendamine</w:t>
      </w:r>
      <w:r w:rsidRPr="00B92E7F">
        <w:rPr>
          <w:rFonts w:ascii="Times New Roman" w:eastAsia="Times New Roman" w:hAnsi="Times New Roman" w:cs="Times New Roman"/>
          <w:b/>
          <w:bCs/>
          <w:color w:val="000000" w:themeColor="text1"/>
          <w:sz w:val="24"/>
          <w:szCs w:val="24"/>
        </w:rPr>
        <w:t xml:space="preserve"> lõikega 4</w:t>
      </w:r>
      <w:r w:rsidRPr="00B92E7F">
        <w:rPr>
          <w:rFonts w:ascii="Times New Roman" w:eastAsia="Times New Roman" w:hAnsi="Times New Roman" w:cs="Times New Roman"/>
          <w:b/>
          <w:bCs/>
          <w:color w:val="000000" w:themeColor="text1"/>
          <w:sz w:val="24"/>
          <w:szCs w:val="24"/>
          <w:vertAlign w:val="superscript"/>
        </w:rPr>
        <w:t>1</w:t>
      </w:r>
      <w:r w:rsidR="463969FD" w:rsidRPr="00B92E7F">
        <w:rPr>
          <w:rFonts w:ascii="Times New Roman" w:eastAsia="Times New Roman" w:hAnsi="Times New Roman" w:cs="Times New Roman"/>
          <w:b/>
          <w:bCs/>
          <w:color w:val="000000" w:themeColor="text1"/>
          <w:sz w:val="24"/>
          <w:szCs w:val="24"/>
        </w:rPr>
        <w:t xml:space="preserve">. </w:t>
      </w:r>
      <w:r w:rsidR="463969FD" w:rsidRPr="00B92E7F">
        <w:rPr>
          <w:rFonts w:ascii="Times New Roman" w:eastAsia="Times New Roman" w:hAnsi="Times New Roman" w:cs="Times New Roman"/>
          <w:color w:val="000000" w:themeColor="text1"/>
          <w:sz w:val="24"/>
          <w:szCs w:val="24"/>
        </w:rPr>
        <w:t>Uue lõikega</w:t>
      </w:r>
      <w:r w:rsidRPr="00B92E7F">
        <w:rPr>
          <w:rFonts w:ascii="Times New Roman" w:eastAsia="Times New Roman" w:hAnsi="Times New Roman" w:cs="Times New Roman"/>
          <w:color w:val="000000" w:themeColor="text1"/>
          <w:sz w:val="24"/>
          <w:szCs w:val="24"/>
        </w:rPr>
        <w:t xml:space="preserve"> </w:t>
      </w:r>
      <w:r w:rsidR="30ABDF2D" w:rsidRPr="00B92E7F">
        <w:rPr>
          <w:rFonts w:ascii="Times New Roman" w:eastAsia="Times New Roman" w:hAnsi="Times New Roman" w:cs="Times New Roman"/>
          <w:color w:val="000000" w:themeColor="text1"/>
          <w:sz w:val="24"/>
          <w:szCs w:val="24"/>
        </w:rPr>
        <w:t>kohustatakse</w:t>
      </w:r>
      <w:r w:rsidR="6BA6EC78" w:rsidRPr="00B92E7F">
        <w:rPr>
          <w:rFonts w:ascii="Times New Roman" w:eastAsia="Times New Roman" w:hAnsi="Times New Roman" w:cs="Times New Roman"/>
          <w:color w:val="000000" w:themeColor="text1"/>
          <w:sz w:val="24"/>
          <w:szCs w:val="24"/>
        </w:rPr>
        <w:t xml:space="preserve"> </w:t>
      </w:r>
      <w:r w:rsidR="6BA6EC78" w:rsidRPr="00B92E7F">
        <w:rPr>
          <w:rFonts w:ascii="Times New Roman" w:eastAsia="Times New Roman" w:hAnsi="Times New Roman" w:cs="Times New Roman"/>
          <w:color w:val="202020"/>
          <w:sz w:val="24"/>
          <w:szCs w:val="24"/>
        </w:rPr>
        <w:t>Finantsinspektsioon küsima § 29</w:t>
      </w:r>
      <w:r w:rsidR="6BA6EC78" w:rsidRPr="00B92E7F">
        <w:rPr>
          <w:rFonts w:ascii="Times New Roman" w:eastAsia="Times New Roman" w:hAnsi="Times New Roman" w:cs="Times New Roman"/>
          <w:color w:val="000000" w:themeColor="text1"/>
          <w:sz w:val="24"/>
          <w:szCs w:val="24"/>
          <w:vertAlign w:val="superscript"/>
        </w:rPr>
        <w:t>1</w:t>
      </w:r>
      <w:r w:rsidR="6BA6EC78" w:rsidRPr="00B92E7F">
        <w:rPr>
          <w:rFonts w:ascii="Times New Roman" w:eastAsia="Times New Roman" w:hAnsi="Times New Roman" w:cs="Times New Roman"/>
          <w:color w:val="202020"/>
          <w:sz w:val="24"/>
          <w:szCs w:val="24"/>
        </w:rPr>
        <w:t xml:space="preserve"> punktis 5 sätestatud nõude vastavuse kohta arvamust Rahapesu Andmebüroolt. </w:t>
      </w:r>
      <w:r w:rsidR="4B13C5FA" w:rsidRPr="00B92E7F">
        <w:rPr>
          <w:rFonts w:ascii="Times New Roman" w:eastAsia="Times New Roman" w:hAnsi="Times New Roman" w:cs="Times New Roman"/>
          <w:color w:val="202020"/>
          <w:sz w:val="24"/>
          <w:szCs w:val="24"/>
        </w:rPr>
        <w:t>Viidatud punkt sätestab</w:t>
      </w:r>
      <w:r w:rsidR="2F6D36FA" w:rsidRPr="00B92E7F">
        <w:rPr>
          <w:rFonts w:ascii="Times New Roman" w:eastAsia="Times New Roman" w:hAnsi="Times New Roman" w:cs="Times New Roman"/>
          <w:color w:val="202020"/>
          <w:sz w:val="24"/>
          <w:szCs w:val="24"/>
        </w:rPr>
        <w:t xml:space="preserve"> nõude, et</w:t>
      </w:r>
      <w:r w:rsidR="4B13C5FA" w:rsidRPr="00B92E7F">
        <w:rPr>
          <w:rFonts w:ascii="Times New Roman" w:eastAsia="Times New Roman" w:hAnsi="Times New Roman" w:cs="Times New Roman"/>
          <w:color w:val="202020"/>
          <w:sz w:val="24"/>
          <w:szCs w:val="24"/>
        </w:rPr>
        <w:t xml:space="preserve"> krediidiasutuses olulist osalust omandada sooviva isiku suhtes ei </w:t>
      </w:r>
      <w:r w:rsidR="16F59ADE" w:rsidRPr="00B92E7F">
        <w:rPr>
          <w:rFonts w:ascii="Times New Roman" w:eastAsia="Times New Roman" w:hAnsi="Times New Roman" w:cs="Times New Roman"/>
          <w:color w:val="202020"/>
          <w:sz w:val="24"/>
          <w:szCs w:val="24"/>
        </w:rPr>
        <w:t xml:space="preserve">tohi olla </w:t>
      </w:r>
      <w:r w:rsidR="4B13C5FA" w:rsidRPr="00B92E7F">
        <w:rPr>
          <w:rFonts w:ascii="Times New Roman" w:eastAsia="Times New Roman" w:hAnsi="Times New Roman" w:cs="Times New Roman"/>
          <w:color w:val="202020"/>
          <w:sz w:val="24"/>
          <w:szCs w:val="24"/>
        </w:rPr>
        <w:t>põhjendatud kahtlust, et osaluse omandamine, omamine või suurendamine või kontroll panga üle on seotud rahapesu või terrorismi rahastamisega või selle katsega või suurendab selliseid riske</w:t>
      </w:r>
      <w:r w:rsidR="46B6E0F3" w:rsidRPr="00B92E7F">
        <w:rPr>
          <w:rFonts w:ascii="Times New Roman" w:eastAsia="Times New Roman" w:hAnsi="Times New Roman" w:cs="Times New Roman"/>
          <w:color w:val="202020"/>
          <w:sz w:val="24"/>
          <w:szCs w:val="24"/>
        </w:rPr>
        <w:t xml:space="preserve">. </w:t>
      </w:r>
    </w:p>
    <w:p w14:paraId="46B9651A" w14:textId="40D7DFCB"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78B9B961" w14:textId="7DB898A4" w:rsidR="001A7361" w:rsidRPr="00B92E7F" w:rsidRDefault="54890070"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Muudatus on ajendatud </w:t>
      </w:r>
      <w:r w:rsidR="40298C2A" w:rsidRPr="00B92E7F">
        <w:rPr>
          <w:rFonts w:ascii="Times New Roman" w:eastAsia="Times New Roman" w:hAnsi="Times New Roman" w:cs="Times New Roman"/>
          <w:color w:val="000000" w:themeColor="text1"/>
          <w:sz w:val="24"/>
          <w:szCs w:val="24"/>
        </w:rPr>
        <w:t>CRD VI</w:t>
      </w:r>
      <w:r w:rsidRPr="00B92E7F">
        <w:rPr>
          <w:rFonts w:ascii="Times New Roman" w:eastAsia="Times New Roman" w:hAnsi="Times New Roman" w:cs="Times New Roman"/>
          <w:color w:val="000000" w:themeColor="text1"/>
          <w:sz w:val="24"/>
          <w:szCs w:val="24"/>
        </w:rPr>
        <w:t xml:space="preserve"> art</w:t>
      </w:r>
      <w:r w:rsidR="6D309326" w:rsidRPr="00B92E7F">
        <w:rPr>
          <w:rFonts w:ascii="Times New Roman" w:eastAsia="Times New Roman" w:hAnsi="Times New Roman" w:cs="Times New Roman"/>
          <w:color w:val="000000" w:themeColor="text1"/>
          <w:sz w:val="24"/>
          <w:szCs w:val="24"/>
        </w:rPr>
        <w:t>ikli</w:t>
      </w:r>
      <w:r w:rsidRPr="00B92E7F">
        <w:rPr>
          <w:rFonts w:ascii="Times New Roman" w:eastAsia="Times New Roman" w:hAnsi="Times New Roman" w:cs="Times New Roman"/>
          <w:color w:val="000000" w:themeColor="text1"/>
          <w:sz w:val="24"/>
          <w:szCs w:val="24"/>
        </w:rPr>
        <w:t xml:space="preserve"> 23 l</w:t>
      </w:r>
      <w:r w:rsidR="43FEC940" w:rsidRPr="00B92E7F">
        <w:rPr>
          <w:rFonts w:ascii="Times New Roman" w:eastAsia="Times New Roman" w:hAnsi="Times New Roman" w:cs="Times New Roman"/>
          <w:color w:val="000000" w:themeColor="text1"/>
          <w:sz w:val="24"/>
          <w:szCs w:val="24"/>
        </w:rPr>
        <w:t>õike</w:t>
      </w:r>
      <w:r w:rsidRPr="00B92E7F">
        <w:rPr>
          <w:rFonts w:ascii="Times New Roman" w:eastAsia="Times New Roman" w:hAnsi="Times New Roman" w:cs="Times New Roman"/>
          <w:color w:val="000000" w:themeColor="text1"/>
          <w:sz w:val="24"/>
          <w:szCs w:val="24"/>
        </w:rPr>
        <w:t xml:space="preserve"> 1 punkti e</w:t>
      </w:r>
      <w:r w:rsidR="0DEFB21D" w:rsidRPr="00B92E7F">
        <w:rPr>
          <w:rFonts w:ascii="Times New Roman" w:eastAsia="Times New Roman" w:hAnsi="Times New Roman" w:cs="Times New Roman"/>
          <w:color w:val="000000" w:themeColor="text1"/>
          <w:sz w:val="24"/>
          <w:szCs w:val="24"/>
        </w:rPr>
        <w:t xml:space="preserve"> teisest</w:t>
      </w:r>
      <w:r w:rsidR="0583815D" w:rsidRPr="00B92E7F">
        <w:rPr>
          <w:rFonts w:ascii="Times New Roman" w:eastAsia="Times New Roman" w:hAnsi="Times New Roman" w:cs="Times New Roman"/>
          <w:color w:val="000000" w:themeColor="text1"/>
          <w:sz w:val="24"/>
          <w:szCs w:val="24"/>
        </w:rPr>
        <w:t xml:space="preserve"> alalõi</w:t>
      </w:r>
      <w:r w:rsidR="05E71C34" w:rsidRPr="00B92E7F">
        <w:rPr>
          <w:rFonts w:ascii="Times New Roman" w:eastAsia="Times New Roman" w:hAnsi="Times New Roman" w:cs="Times New Roman"/>
          <w:color w:val="000000" w:themeColor="text1"/>
          <w:sz w:val="24"/>
          <w:szCs w:val="24"/>
        </w:rPr>
        <w:t>kest,</w:t>
      </w:r>
      <w:r w:rsidR="0583815D" w:rsidRPr="00B92E7F">
        <w:rPr>
          <w:rFonts w:ascii="Times New Roman" w:eastAsia="Times New Roman" w:hAnsi="Times New Roman" w:cs="Times New Roman"/>
          <w:color w:val="000000" w:themeColor="text1"/>
          <w:sz w:val="24"/>
          <w:szCs w:val="24"/>
        </w:rPr>
        <w:t xml:space="preserve"> mille kohaselt konsulteerivad pädevad asutused kontrolli käigus sam</w:t>
      </w:r>
      <w:r w:rsidRPr="00B92E7F">
        <w:rPr>
          <w:rFonts w:ascii="Times New Roman" w:eastAsia="Times New Roman" w:hAnsi="Times New Roman" w:cs="Times New Roman"/>
          <w:color w:val="000000" w:themeColor="text1"/>
          <w:sz w:val="24"/>
          <w:szCs w:val="24"/>
        </w:rPr>
        <w:t>a</w:t>
      </w:r>
      <w:r w:rsidR="30068425" w:rsidRPr="00B92E7F">
        <w:rPr>
          <w:rFonts w:ascii="Times New Roman" w:eastAsia="Times New Roman" w:hAnsi="Times New Roman" w:cs="Times New Roman"/>
          <w:color w:val="000000" w:themeColor="text1"/>
          <w:sz w:val="24"/>
          <w:szCs w:val="24"/>
        </w:rPr>
        <w:t xml:space="preserve"> artikli </w:t>
      </w:r>
      <w:r w:rsidRPr="00B92E7F">
        <w:rPr>
          <w:rFonts w:ascii="Times New Roman" w:eastAsia="Times New Roman" w:hAnsi="Times New Roman" w:cs="Times New Roman"/>
          <w:color w:val="000000" w:themeColor="text1"/>
          <w:sz w:val="24"/>
          <w:szCs w:val="24"/>
        </w:rPr>
        <w:t>esimese lõi</w:t>
      </w:r>
      <w:r w:rsidR="6B24A9D9" w:rsidRPr="00B92E7F">
        <w:rPr>
          <w:rFonts w:ascii="Times New Roman" w:eastAsia="Times New Roman" w:hAnsi="Times New Roman" w:cs="Times New Roman"/>
          <w:color w:val="000000" w:themeColor="text1"/>
          <w:sz w:val="24"/>
          <w:szCs w:val="24"/>
        </w:rPr>
        <w:t>ke</w:t>
      </w:r>
      <w:r w:rsidRPr="00B92E7F">
        <w:rPr>
          <w:rFonts w:ascii="Times New Roman" w:eastAsia="Times New Roman" w:hAnsi="Times New Roman" w:cs="Times New Roman"/>
          <w:color w:val="000000" w:themeColor="text1"/>
          <w:sz w:val="24"/>
          <w:szCs w:val="24"/>
        </w:rPr>
        <w:t xml:space="preserve"> punktis e sätestatud kriteeriumi hindamisel </w:t>
      </w:r>
      <w:r w:rsidR="4ED2B21F" w:rsidRPr="00B92E7F">
        <w:rPr>
          <w:rFonts w:ascii="Times New Roman" w:eastAsia="Times New Roman" w:hAnsi="Times New Roman" w:cs="Times New Roman"/>
          <w:color w:val="000000" w:themeColor="text1"/>
          <w:sz w:val="24"/>
          <w:szCs w:val="24"/>
        </w:rPr>
        <w:t xml:space="preserve">Euroopa Parlamendi ja nõukogu </w:t>
      </w:r>
      <w:r w:rsidRPr="00B92E7F">
        <w:rPr>
          <w:rFonts w:ascii="Times New Roman" w:eastAsia="Times New Roman" w:hAnsi="Times New Roman" w:cs="Times New Roman"/>
          <w:color w:val="000000" w:themeColor="text1"/>
          <w:sz w:val="24"/>
          <w:szCs w:val="24"/>
        </w:rPr>
        <w:t>direktiivi (EL) 2015/849</w:t>
      </w:r>
      <w:r w:rsidR="72949098" w:rsidRPr="00B92E7F">
        <w:rPr>
          <w:rStyle w:val="Allmrkuseviide"/>
          <w:rFonts w:ascii="Times New Roman" w:eastAsia="Times New Roman" w:hAnsi="Times New Roman" w:cs="Times New Roman"/>
          <w:color w:val="000000" w:themeColor="text1"/>
          <w:sz w:val="24"/>
          <w:szCs w:val="24"/>
        </w:rPr>
        <w:footnoteReference w:id="24"/>
      </w:r>
      <w:r w:rsidR="6F6F7A53" w:rsidRPr="00B92E7F">
        <w:rPr>
          <w:rFonts w:ascii="Times New Roman" w:eastAsia="Times New Roman" w:hAnsi="Times New Roman" w:cs="Times New Roman"/>
          <w:color w:val="000000" w:themeColor="text1"/>
          <w:sz w:val="24"/>
          <w:szCs w:val="24"/>
        </w:rPr>
        <w:t xml:space="preserve"> (edaspidi ka </w:t>
      </w:r>
      <w:r w:rsidR="6F6F7A53" w:rsidRPr="00B92E7F">
        <w:rPr>
          <w:rFonts w:ascii="Times New Roman" w:eastAsia="Times New Roman" w:hAnsi="Times New Roman" w:cs="Times New Roman"/>
          <w:i/>
          <w:iCs/>
          <w:color w:val="000000" w:themeColor="text1"/>
          <w:sz w:val="24"/>
          <w:szCs w:val="24"/>
        </w:rPr>
        <w:t>AML direktiiv</w:t>
      </w:r>
      <w:r w:rsidR="6F6F7A53" w:rsidRPr="00B92E7F">
        <w:rPr>
          <w:rFonts w:ascii="Times New Roman" w:eastAsia="Times New Roman" w:hAnsi="Times New Roman" w:cs="Times New Roman"/>
          <w:color w:val="000000" w:themeColor="text1"/>
          <w:sz w:val="24"/>
          <w:szCs w:val="24"/>
        </w:rPr>
        <w:t xml:space="preserve">) </w:t>
      </w:r>
      <w:r w:rsidRPr="00B92E7F">
        <w:rPr>
          <w:rFonts w:ascii="Times New Roman" w:eastAsia="Times New Roman" w:hAnsi="Times New Roman" w:cs="Times New Roman"/>
          <w:color w:val="000000" w:themeColor="text1"/>
          <w:sz w:val="24"/>
          <w:szCs w:val="24"/>
        </w:rPr>
        <w:t>kohaselt krediidiasutuste järelevalve eest vastutavate asutustega.</w:t>
      </w:r>
      <w:r w:rsidR="1BF08582" w:rsidRPr="00B92E7F">
        <w:rPr>
          <w:rFonts w:ascii="Times New Roman" w:eastAsia="Times New Roman" w:hAnsi="Times New Roman" w:cs="Times New Roman"/>
          <w:color w:val="000000" w:themeColor="text1"/>
          <w:sz w:val="24"/>
          <w:szCs w:val="24"/>
        </w:rPr>
        <w:t xml:space="preserve"> Eestis on selleks</w:t>
      </w:r>
      <w:r w:rsidR="3BFDE249" w:rsidRPr="00B92E7F">
        <w:rPr>
          <w:rFonts w:ascii="Times New Roman" w:eastAsia="Times New Roman" w:hAnsi="Times New Roman" w:cs="Times New Roman"/>
          <w:color w:val="202020"/>
          <w:sz w:val="24"/>
          <w:szCs w:val="24"/>
        </w:rPr>
        <w:t xml:space="preserve"> pädeva</w:t>
      </w:r>
      <w:r w:rsidR="0D36677E" w:rsidRPr="00B92E7F">
        <w:rPr>
          <w:rFonts w:ascii="Times New Roman" w:eastAsia="Times New Roman" w:hAnsi="Times New Roman" w:cs="Times New Roman"/>
          <w:color w:val="202020"/>
          <w:sz w:val="24"/>
          <w:szCs w:val="24"/>
        </w:rPr>
        <w:t>ks asutuseks</w:t>
      </w:r>
      <w:r w:rsidR="3BFDE249" w:rsidRPr="00B92E7F">
        <w:rPr>
          <w:rFonts w:ascii="Times New Roman" w:eastAsia="Times New Roman" w:hAnsi="Times New Roman" w:cs="Times New Roman"/>
          <w:color w:val="202020"/>
          <w:sz w:val="24"/>
          <w:szCs w:val="24"/>
        </w:rPr>
        <w:t xml:space="preserve"> Rahapesu Andmebüroo.</w:t>
      </w:r>
      <w:r w:rsidR="70759894" w:rsidRPr="00B92E7F">
        <w:rPr>
          <w:rFonts w:ascii="Times New Roman" w:eastAsia="Times New Roman" w:hAnsi="Times New Roman" w:cs="Times New Roman"/>
          <w:color w:val="202020"/>
          <w:sz w:val="24"/>
          <w:szCs w:val="24"/>
        </w:rPr>
        <w:t xml:space="preserve"> </w:t>
      </w:r>
      <w:r w:rsidR="7DA9E4FC" w:rsidRPr="00B92E7F">
        <w:rPr>
          <w:rFonts w:ascii="Times New Roman" w:eastAsia="Times New Roman" w:hAnsi="Times New Roman" w:cs="Times New Roman"/>
          <w:color w:val="202020"/>
          <w:sz w:val="24"/>
          <w:szCs w:val="24"/>
        </w:rPr>
        <w:t>Finantsinspektsioon peab vastavas</w:t>
      </w:r>
      <w:r w:rsidR="101CBC85" w:rsidRPr="00B92E7F">
        <w:rPr>
          <w:rFonts w:ascii="Times New Roman" w:eastAsia="Times New Roman" w:hAnsi="Times New Roman" w:cs="Times New Roman"/>
          <w:color w:val="202020"/>
          <w:sz w:val="24"/>
          <w:szCs w:val="24"/>
        </w:rPr>
        <w:t>i</w:t>
      </w:r>
      <w:r w:rsidR="7DA9E4FC" w:rsidRPr="00B92E7F">
        <w:rPr>
          <w:rFonts w:ascii="Times New Roman" w:eastAsia="Times New Roman" w:hAnsi="Times New Roman" w:cs="Times New Roman"/>
          <w:color w:val="202020"/>
          <w:sz w:val="24"/>
          <w:szCs w:val="24"/>
        </w:rPr>
        <w:t xml:space="preserve">sulise päringu </w:t>
      </w:r>
      <w:r w:rsidR="08F76511" w:rsidRPr="00B92E7F">
        <w:rPr>
          <w:rFonts w:ascii="Times New Roman" w:eastAsia="Times New Roman" w:hAnsi="Times New Roman" w:cs="Times New Roman"/>
          <w:color w:val="202020"/>
          <w:sz w:val="24"/>
          <w:szCs w:val="24"/>
        </w:rPr>
        <w:t>Rahapesu Andme</w:t>
      </w:r>
      <w:r w:rsidR="7DA9E4FC" w:rsidRPr="00B92E7F">
        <w:rPr>
          <w:rFonts w:ascii="Times New Roman" w:eastAsia="Times New Roman" w:hAnsi="Times New Roman" w:cs="Times New Roman"/>
          <w:color w:val="202020"/>
          <w:sz w:val="24"/>
          <w:szCs w:val="24"/>
        </w:rPr>
        <w:t xml:space="preserve">büroole tegema </w:t>
      </w:r>
      <w:r w:rsidR="7A902B94" w:rsidRPr="00B92E7F">
        <w:rPr>
          <w:rFonts w:ascii="Times New Roman" w:eastAsia="Times New Roman" w:hAnsi="Times New Roman" w:cs="Times New Roman"/>
          <w:color w:val="202020"/>
          <w:sz w:val="24"/>
          <w:szCs w:val="24"/>
        </w:rPr>
        <w:t xml:space="preserve">30 tööpäeva jooksul </w:t>
      </w:r>
      <w:r w:rsidR="5F4B2079" w:rsidRPr="00B92E7F">
        <w:rPr>
          <w:rFonts w:ascii="Times New Roman" w:eastAsia="Times New Roman" w:hAnsi="Times New Roman" w:cs="Times New Roman"/>
          <w:color w:val="202020"/>
          <w:sz w:val="24"/>
          <w:szCs w:val="24"/>
        </w:rPr>
        <w:t>omandamise</w:t>
      </w:r>
      <w:r w:rsidR="7A902B94" w:rsidRPr="00B92E7F">
        <w:rPr>
          <w:rFonts w:ascii="Times New Roman" w:eastAsia="Times New Roman" w:hAnsi="Times New Roman" w:cs="Times New Roman"/>
          <w:color w:val="202020"/>
          <w:sz w:val="24"/>
          <w:szCs w:val="24"/>
        </w:rPr>
        <w:t xml:space="preserve"> teate esitamisest arvates</w:t>
      </w:r>
      <w:r w:rsidR="08BB78E5" w:rsidRPr="00B92E7F">
        <w:rPr>
          <w:rFonts w:ascii="Times New Roman" w:eastAsia="Times New Roman" w:hAnsi="Times New Roman" w:cs="Times New Roman"/>
          <w:color w:val="202020"/>
          <w:sz w:val="24"/>
          <w:szCs w:val="24"/>
        </w:rPr>
        <w:t>.</w:t>
      </w:r>
    </w:p>
    <w:p w14:paraId="6B8ED874" w14:textId="1E7B89C1" w:rsidR="001A7361" w:rsidRPr="00B92E7F" w:rsidRDefault="001A7361" w:rsidP="00B92E7F">
      <w:pPr>
        <w:spacing w:after="0" w:line="240" w:lineRule="auto"/>
        <w:jc w:val="both"/>
        <w:rPr>
          <w:rFonts w:ascii="Times New Roman" w:eastAsia="Times New Roman" w:hAnsi="Times New Roman" w:cs="Times New Roman"/>
          <w:color w:val="202020"/>
          <w:sz w:val="24"/>
          <w:szCs w:val="24"/>
        </w:rPr>
      </w:pPr>
    </w:p>
    <w:p w14:paraId="3C63D556" w14:textId="3F4825AC" w:rsidR="001A7361" w:rsidRPr="00B92E7F" w:rsidRDefault="34FE698C"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lastRenderedPageBreak/>
        <w:t xml:space="preserve">Paragrahv 31. </w:t>
      </w:r>
      <w:r w:rsidRPr="00B92E7F">
        <w:rPr>
          <w:rFonts w:ascii="Times New Roman" w:eastAsia="Times New Roman" w:hAnsi="Times New Roman" w:cs="Times New Roman"/>
          <w:color w:val="202020"/>
          <w:sz w:val="24"/>
          <w:szCs w:val="24"/>
        </w:rPr>
        <w:t xml:space="preserve">Kehtiv § 31 reguleerib osaluse omandamise tingimusi, keeldumise aluseid ja omandamise otsust. </w:t>
      </w:r>
    </w:p>
    <w:p w14:paraId="47386978" w14:textId="296CA614" w:rsidR="001A7361" w:rsidRPr="00B92E7F" w:rsidRDefault="001A7361" w:rsidP="00B92E7F">
      <w:pPr>
        <w:spacing w:after="0" w:line="240" w:lineRule="auto"/>
        <w:jc w:val="both"/>
        <w:rPr>
          <w:rFonts w:ascii="Times New Roman" w:eastAsia="Times New Roman" w:hAnsi="Times New Roman" w:cs="Times New Roman"/>
          <w:color w:val="202020"/>
          <w:sz w:val="24"/>
          <w:szCs w:val="24"/>
        </w:rPr>
      </w:pPr>
    </w:p>
    <w:p w14:paraId="226A2DF5" w14:textId="242C72FD" w:rsidR="001A7361" w:rsidRPr="00B92E7F" w:rsidRDefault="34FE698C"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2 täiendamine. </w:t>
      </w:r>
      <w:r w:rsidRPr="00B92E7F">
        <w:rPr>
          <w:rFonts w:ascii="Times New Roman" w:eastAsia="Times New Roman" w:hAnsi="Times New Roman" w:cs="Times New Roman"/>
          <w:color w:val="000000" w:themeColor="text1"/>
          <w:sz w:val="24"/>
          <w:szCs w:val="24"/>
        </w:rPr>
        <w:t>Lõike</w:t>
      </w:r>
      <w:r w:rsidR="4A6305B5" w:rsidRPr="00B92E7F">
        <w:rPr>
          <w:rFonts w:ascii="Times New Roman" w:eastAsia="Times New Roman" w:hAnsi="Times New Roman" w:cs="Times New Roman"/>
          <w:color w:val="000000" w:themeColor="text1"/>
          <w:sz w:val="24"/>
          <w:szCs w:val="24"/>
        </w:rPr>
        <w:t xml:space="preserve"> täienduse </w:t>
      </w:r>
      <w:r w:rsidR="2CE2FE02" w:rsidRPr="00B92E7F">
        <w:rPr>
          <w:rFonts w:ascii="Times New Roman" w:eastAsia="Times New Roman" w:hAnsi="Times New Roman" w:cs="Times New Roman"/>
          <w:color w:val="000000" w:themeColor="text1"/>
          <w:sz w:val="24"/>
          <w:szCs w:val="24"/>
        </w:rPr>
        <w:t xml:space="preserve">eesmärk on selguse tagamine. Kehtiv norm sätestab, et olulise osaluse võib omandada, seda suurendada või panga kontrollitavaks äriühinguks muuta, kui Finantsinspektsioon ei keela oma ettekirjutusega olulise osaluse omandamist, selle suurendamist või panga kontrollitavaks äriühinguks muutmist, lähtudes </w:t>
      </w:r>
      <w:r w:rsidR="6AE1A6C3" w:rsidRPr="00B92E7F">
        <w:rPr>
          <w:rFonts w:ascii="Times New Roman" w:eastAsia="Times New Roman" w:hAnsi="Times New Roman" w:cs="Times New Roman"/>
          <w:color w:val="000000" w:themeColor="text1"/>
          <w:sz w:val="24"/>
          <w:szCs w:val="24"/>
        </w:rPr>
        <w:t>KAS</w:t>
      </w:r>
      <w:r w:rsidR="2CE2FE02" w:rsidRPr="00B92E7F">
        <w:rPr>
          <w:rFonts w:ascii="Times New Roman" w:eastAsia="Times New Roman" w:hAnsi="Times New Roman" w:cs="Times New Roman"/>
          <w:color w:val="000000" w:themeColor="text1"/>
          <w:sz w:val="24"/>
          <w:szCs w:val="24"/>
        </w:rPr>
        <w:t xml:space="preserve"> §-s 30</w:t>
      </w:r>
      <w:r w:rsidR="2CE2FE02" w:rsidRPr="00B92E7F">
        <w:rPr>
          <w:rFonts w:ascii="Times New Roman" w:eastAsia="Times New Roman" w:hAnsi="Times New Roman" w:cs="Times New Roman"/>
          <w:color w:val="000000" w:themeColor="text1"/>
          <w:sz w:val="24"/>
          <w:szCs w:val="24"/>
          <w:vertAlign w:val="superscript"/>
        </w:rPr>
        <w:t>1</w:t>
      </w:r>
      <w:r w:rsidR="2CE2FE02" w:rsidRPr="00B92E7F">
        <w:rPr>
          <w:rFonts w:ascii="Times New Roman" w:eastAsia="Times New Roman" w:hAnsi="Times New Roman" w:cs="Times New Roman"/>
          <w:color w:val="000000" w:themeColor="text1"/>
          <w:sz w:val="24"/>
          <w:szCs w:val="24"/>
        </w:rPr>
        <w:t xml:space="preserve"> ja </w:t>
      </w:r>
      <w:r w:rsidR="73FD396F" w:rsidRPr="00B92E7F">
        <w:rPr>
          <w:rFonts w:ascii="Times New Roman" w:eastAsia="Times New Roman" w:hAnsi="Times New Roman" w:cs="Times New Roman"/>
          <w:color w:val="000000" w:themeColor="text1"/>
          <w:sz w:val="24"/>
          <w:szCs w:val="24"/>
        </w:rPr>
        <w:t>§ 31 lõikes 3</w:t>
      </w:r>
      <w:r w:rsidR="2CE2FE02" w:rsidRPr="00B92E7F">
        <w:rPr>
          <w:rFonts w:ascii="Times New Roman" w:eastAsia="Times New Roman" w:hAnsi="Times New Roman" w:cs="Times New Roman"/>
          <w:color w:val="000000" w:themeColor="text1"/>
          <w:sz w:val="24"/>
          <w:szCs w:val="24"/>
        </w:rPr>
        <w:t xml:space="preserve"> sätestatust.</w:t>
      </w:r>
      <w:r w:rsidR="320DB472" w:rsidRPr="00B92E7F">
        <w:rPr>
          <w:rFonts w:ascii="Times New Roman" w:eastAsia="Times New Roman" w:hAnsi="Times New Roman" w:cs="Times New Roman"/>
          <w:color w:val="000000" w:themeColor="text1"/>
          <w:sz w:val="24"/>
          <w:szCs w:val="24"/>
        </w:rPr>
        <w:t xml:space="preserve"> </w:t>
      </w:r>
    </w:p>
    <w:p w14:paraId="3A6513C5" w14:textId="3F9A7188"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4CE429CE" w14:textId="33F02718" w:rsidR="001A7361" w:rsidRPr="00B92E7F" w:rsidRDefault="2C98753B"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000000" w:themeColor="text1"/>
          <w:sz w:val="24"/>
          <w:szCs w:val="24"/>
        </w:rPr>
        <w:t>Muudatusega täpsustatakse, et KAS §-s</w:t>
      </w:r>
      <w:r w:rsidR="60F91D16" w:rsidRPr="00B92E7F">
        <w:rPr>
          <w:rFonts w:ascii="Times New Roman" w:eastAsia="Times New Roman" w:hAnsi="Times New Roman" w:cs="Times New Roman"/>
          <w:color w:val="000000" w:themeColor="text1"/>
          <w:sz w:val="24"/>
          <w:szCs w:val="24"/>
        </w:rPr>
        <w:t>t</w:t>
      </w:r>
      <w:r w:rsidRPr="00B92E7F">
        <w:rPr>
          <w:rFonts w:ascii="Times New Roman" w:eastAsia="Times New Roman" w:hAnsi="Times New Roman" w:cs="Times New Roman"/>
          <w:color w:val="000000" w:themeColor="text1"/>
          <w:sz w:val="24"/>
          <w:szCs w:val="24"/>
        </w:rPr>
        <w:t xml:space="preserve"> 30</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w:t>
      </w:r>
      <w:r w:rsidR="5E45C879" w:rsidRPr="00B92E7F">
        <w:rPr>
          <w:rFonts w:ascii="Times New Roman" w:eastAsia="Times New Roman" w:hAnsi="Times New Roman" w:cs="Times New Roman"/>
          <w:color w:val="000000" w:themeColor="text1"/>
          <w:sz w:val="24"/>
          <w:szCs w:val="24"/>
        </w:rPr>
        <w:t>lähtu</w:t>
      </w:r>
      <w:r w:rsidR="4A70B7CD" w:rsidRPr="00B92E7F">
        <w:rPr>
          <w:rFonts w:ascii="Times New Roman" w:eastAsia="Times New Roman" w:hAnsi="Times New Roman" w:cs="Times New Roman"/>
          <w:color w:val="000000" w:themeColor="text1"/>
          <w:sz w:val="24"/>
          <w:szCs w:val="24"/>
        </w:rPr>
        <w:t>des tuleb arvesse võtta ka</w:t>
      </w:r>
      <w:r w:rsidR="5E45C879" w:rsidRPr="00B92E7F">
        <w:rPr>
          <w:rFonts w:ascii="Times New Roman" w:eastAsia="Times New Roman" w:hAnsi="Times New Roman" w:cs="Times New Roman"/>
          <w:color w:val="000000" w:themeColor="text1"/>
          <w:sz w:val="24"/>
          <w:szCs w:val="24"/>
        </w:rPr>
        <w:t xml:space="preserve"> </w:t>
      </w:r>
      <w:r w:rsidRPr="00B92E7F">
        <w:rPr>
          <w:rFonts w:ascii="Times New Roman" w:eastAsia="Times New Roman" w:hAnsi="Times New Roman" w:cs="Times New Roman"/>
          <w:color w:val="202020"/>
          <w:sz w:val="24"/>
          <w:szCs w:val="24"/>
        </w:rPr>
        <w:t xml:space="preserve">Rahapesu Andmebüroolt </w:t>
      </w:r>
      <w:r w:rsidR="00B12627">
        <w:rPr>
          <w:rFonts w:ascii="Times New Roman" w:eastAsia="Times New Roman" w:hAnsi="Times New Roman" w:cs="Times New Roman"/>
          <w:color w:val="202020"/>
          <w:sz w:val="24"/>
          <w:szCs w:val="24"/>
        </w:rPr>
        <w:t>KAS</w:t>
      </w:r>
      <w:r w:rsidRPr="00B92E7F">
        <w:rPr>
          <w:rFonts w:ascii="Times New Roman" w:eastAsia="Times New Roman" w:hAnsi="Times New Roman" w:cs="Times New Roman"/>
          <w:color w:val="202020"/>
          <w:sz w:val="24"/>
          <w:szCs w:val="24"/>
        </w:rPr>
        <w:t xml:space="preserve"> § 30</w:t>
      </w:r>
      <w:r w:rsidRPr="00B92E7F">
        <w:rPr>
          <w:rFonts w:ascii="Times New Roman" w:eastAsia="Times New Roman" w:hAnsi="Times New Roman" w:cs="Times New Roman"/>
          <w:color w:val="202020"/>
          <w:sz w:val="24"/>
          <w:szCs w:val="24"/>
          <w:vertAlign w:val="superscript"/>
        </w:rPr>
        <w:t>1</w:t>
      </w:r>
      <w:r w:rsidRPr="00B92E7F">
        <w:rPr>
          <w:rFonts w:ascii="Times New Roman" w:eastAsia="Times New Roman" w:hAnsi="Times New Roman" w:cs="Times New Roman"/>
          <w:color w:val="202020"/>
          <w:sz w:val="24"/>
          <w:szCs w:val="24"/>
        </w:rPr>
        <w:t xml:space="preserve"> lõike 4</w:t>
      </w:r>
      <w:r w:rsidRPr="00B92E7F">
        <w:rPr>
          <w:rFonts w:ascii="Times New Roman" w:eastAsia="Times New Roman" w:hAnsi="Times New Roman" w:cs="Times New Roman"/>
          <w:color w:val="202020"/>
          <w:sz w:val="24"/>
          <w:szCs w:val="24"/>
          <w:vertAlign w:val="superscript"/>
        </w:rPr>
        <w:t>1</w:t>
      </w:r>
      <w:r w:rsidRPr="00B92E7F">
        <w:rPr>
          <w:rFonts w:ascii="Times New Roman" w:eastAsia="Times New Roman" w:hAnsi="Times New Roman" w:cs="Times New Roman"/>
          <w:color w:val="202020"/>
          <w:sz w:val="24"/>
          <w:szCs w:val="24"/>
        </w:rPr>
        <w:t xml:space="preserve"> alusel saadud arvamus</w:t>
      </w:r>
      <w:r w:rsidR="07590C06" w:rsidRPr="00B92E7F">
        <w:rPr>
          <w:rFonts w:ascii="Times New Roman" w:eastAsia="Times New Roman" w:hAnsi="Times New Roman" w:cs="Times New Roman"/>
          <w:color w:val="202020"/>
          <w:sz w:val="24"/>
          <w:szCs w:val="24"/>
        </w:rPr>
        <w:t>t.</w:t>
      </w:r>
      <w:r w:rsidR="37120F98" w:rsidRPr="00B92E7F">
        <w:rPr>
          <w:rFonts w:ascii="Times New Roman" w:eastAsia="Times New Roman" w:hAnsi="Times New Roman" w:cs="Times New Roman"/>
          <w:color w:val="202020"/>
          <w:sz w:val="24"/>
          <w:szCs w:val="24"/>
        </w:rPr>
        <w:t xml:space="preserve"> </w:t>
      </w:r>
      <w:r w:rsidR="07590C06" w:rsidRPr="00B92E7F">
        <w:rPr>
          <w:rFonts w:ascii="Times New Roman" w:eastAsia="Times New Roman" w:hAnsi="Times New Roman" w:cs="Times New Roman"/>
          <w:color w:val="202020"/>
          <w:sz w:val="24"/>
          <w:szCs w:val="24"/>
        </w:rPr>
        <w:t xml:space="preserve">Nõue tuleneb </w:t>
      </w:r>
      <w:r w:rsidR="39681775" w:rsidRPr="00B92E7F">
        <w:rPr>
          <w:rFonts w:ascii="Times New Roman" w:eastAsia="Times New Roman" w:hAnsi="Times New Roman" w:cs="Times New Roman"/>
          <w:color w:val="202020"/>
          <w:sz w:val="24"/>
          <w:szCs w:val="24"/>
        </w:rPr>
        <w:t>CRD VI</w:t>
      </w:r>
      <w:r w:rsidR="07590C06" w:rsidRPr="00B92E7F">
        <w:rPr>
          <w:rFonts w:ascii="Times New Roman" w:eastAsia="Times New Roman" w:hAnsi="Times New Roman" w:cs="Times New Roman"/>
          <w:color w:val="202020"/>
          <w:sz w:val="24"/>
          <w:szCs w:val="24"/>
        </w:rPr>
        <w:t xml:space="preserve"> art</w:t>
      </w:r>
      <w:r w:rsidR="46D18C25" w:rsidRPr="00B92E7F">
        <w:rPr>
          <w:rFonts w:ascii="Times New Roman" w:eastAsia="Times New Roman" w:hAnsi="Times New Roman" w:cs="Times New Roman"/>
          <w:color w:val="202020"/>
          <w:sz w:val="24"/>
          <w:szCs w:val="24"/>
        </w:rPr>
        <w:t>ikli</w:t>
      </w:r>
      <w:r w:rsidR="07590C06" w:rsidRPr="00B92E7F">
        <w:rPr>
          <w:rFonts w:ascii="Times New Roman" w:eastAsia="Times New Roman" w:hAnsi="Times New Roman" w:cs="Times New Roman"/>
          <w:color w:val="202020"/>
          <w:sz w:val="24"/>
          <w:szCs w:val="24"/>
        </w:rPr>
        <w:t xml:space="preserve"> 23 l</w:t>
      </w:r>
      <w:r w:rsidR="44D9AC1F" w:rsidRPr="00B92E7F">
        <w:rPr>
          <w:rFonts w:ascii="Times New Roman" w:eastAsia="Times New Roman" w:hAnsi="Times New Roman" w:cs="Times New Roman"/>
          <w:color w:val="202020"/>
          <w:sz w:val="24"/>
          <w:szCs w:val="24"/>
        </w:rPr>
        <w:t>õike</w:t>
      </w:r>
      <w:r w:rsidR="07590C06" w:rsidRPr="00B92E7F">
        <w:rPr>
          <w:rFonts w:ascii="Times New Roman" w:eastAsia="Times New Roman" w:hAnsi="Times New Roman" w:cs="Times New Roman"/>
          <w:color w:val="202020"/>
          <w:sz w:val="24"/>
          <w:szCs w:val="24"/>
        </w:rPr>
        <w:t xml:space="preserve"> 2</w:t>
      </w:r>
      <w:r w:rsidR="344986E4" w:rsidRPr="00B92E7F">
        <w:rPr>
          <w:rFonts w:ascii="Times New Roman" w:eastAsia="Times New Roman" w:hAnsi="Times New Roman" w:cs="Times New Roman"/>
          <w:color w:val="202020"/>
          <w:sz w:val="24"/>
          <w:szCs w:val="24"/>
        </w:rPr>
        <w:t xml:space="preserve"> </w:t>
      </w:r>
      <w:r w:rsidR="66A06234" w:rsidRPr="00B92E7F">
        <w:rPr>
          <w:rFonts w:ascii="Times New Roman" w:eastAsia="Times New Roman" w:hAnsi="Times New Roman" w:cs="Times New Roman"/>
          <w:color w:val="202020"/>
          <w:sz w:val="24"/>
          <w:szCs w:val="24"/>
        </w:rPr>
        <w:t>teisest alalõikest</w:t>
      </w:r>
      <w:r w:rsidR="3371DC25" w:rsidRPr="00B92E7F">
        <w:rPr>
          <w:rFonts w:ascii="Times New Roman" w:eastAsia="Times New Roman" w:hAnsi="Times New Roman" w:cs="Times New Roman"/>
          <w:color w:val="202020"/>
          <w:sz w:val="24"/>
          <w:szCs w:val="24"/>
        </w:rPr>
        <w:t xml:space="preserve">, mille kohaselt võtab pädev asutus sama lõike kohaldamisel ja seoses sama artikli lõike 1 punktis e sätestatud kriteeriumiga kavandatava omandamise hindamisel nõuetekohaselt arvesse kooskõlas </w:t>
      </w:r>
      <w:proofErr w:type="spellStart"/>
      <w:r w:rsidR="509CF5C2" w:rsidRPr="00B92E7F">
        <w:rPr>
          <w:rFonts w:ascii="Times New Roman" w:eastAsia="Times New Roman" w:hAnsi="Times New Roman" w:cs="Times New Roman"/>
          <w:color w:val="202020"/>
          <w:sz w:val="24"/>
          <w:szCs w:val="24"/>
        </w:rPr>
        <w:t>AML-i</w:t>
      </w:r>
      <w:proofErr w:type="spellEnd"/>
      <w:r w:rsidR="509CF5C2" w:rsidRPr="00B92E7F">
        <w:rPr>
          <w:rFonts w:ascii="Times New Roman" w:eastAsia="Times New Roman" w:hAnsi="Times New Roman" w:cs="Times New Roman"/>
          <w:color w:val="202020"/>
          <w:sz w:val="24"/>
          <w:szCs w:val="24"/>
        </w:rPr>
        <w:t xml:space="preserve"> direktiiviga</w:t>
      </w:r>
      <w:r w:rsidR="3371DC25" w:rsidRPr="00B92E7F">
        <w:rPr>
          <w:rFonts w:ascii="Times New Roman" w:eastAsia="Times New Roman" w:hAnsi="Times New Roman" w:cs="Times New Roman"/>
          <w:color w:val="202020"/>
          <w:sz w:val="24"/>
          <w:szCs w:val="24"/>
        </w:rPr>
        <w:t xml:space="preserve"> krediidiasutuste järelevalve eest vastutavatelt asutustelt saadud negatiivset arvamust, mille pädevad asutused on saanud 30 tööpäeva jooksul alates esialgse taotluse esitamisest, ning see võib olla mõistlik alus vastuväidete esitamiseks.</w:t>
      </w:r>
    </w:p>
    <w:p w14:paraId="28333875" w14:textId="227D1883" w:rsidR="001A7361" w:rsidRPr="00B92E7F" w:rsidRDefault="001A7361" w:rsidP="00B92E7F">
      <w:pPr>
        <w:spacing w:after="0" w:line="240" w:lineRule="auto"/>
        <w:jc w:val="both"/>
        <w:rPr>
          <w:rFonts w:ascii="Times New Roman" w:eastAsia="Times New Roman" w:hAnsi="Times New Roman" w:cs="Times New Roman"/>
          <w:b/>
          <w:bCs/>
          <w:color w:val="000000" w:themeColor="text1"/>
          <w:sz w:val="24"/>
          <w:szCs w:val="24"/>
        </w:rPr>
      </w:pPr>
    </w:p>
    <w:p w14:paraId="2C0E5983" w14:textId="12A697F7" w:rsidR="001A7361" w:rsidRPr="00B92E7F" w:rsidRDefault="0D567FB9"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L</w:t>
      </w:r>
      <w:r w:rsidR="1A5C06E3" w:rsidRPr="00B92E7F">
        <w:rPr>
          <w:rFonts w:ascii="Times New Roman" w:eastAsia="Times New Roman" w:hAnsi="Times New Roman" w:cs="Times New Roman"/>
          <w:b/>
          <w:bCs/>
          <w:color w:val="000000" w:themeColor="text1"/>
          <w:sz w:val="24"/>
          <w:szCs w:val="24"/>
        </w:rPr>
        <w:t>õike 3 punkti 1</w:t>
      </w:r>
      <w:r w:rsidR="55E46E8A" w:rsidRPr="00B92E7F">
        <w:rPr>
          <w:rFonts w:ascii="Times New Roman" w:eastAsia="Times New Roman" w:hAnsi="Times New Roman" w:cs="Times New Roman"/>
          <w:color w:val="000000" w:themeColor="text1"/>
          <w:sz w:val="24"/>
          <w:szCs w:val="24"/>
        </w:rPr>
        <w:t xml:space="preserve"> </w:t>
      </w:r>
      <w:r w:rsidR="55E46E8A" w:rsidRPr="00B92E7F">
        <w:rPr>
          <w:rFonts w:ascii="Times New Roman" w:eastAsia="Times New Roman" w:hAnsi="Times New Roman" w:cs="Times New Roman"/>
          <w:b/>
          <w:bCs/>
          <w:color w:val="000000" w:themeColor="text1"/>
          <w:sz w:val="24"/>
          <w:szCs w:val="24"/>
        </w:rPr>
        <w:t>täiendamine.</w:t>
      </w:r>
      <w:r w:rsidR="1A5C06E3" w:rsidRPr="00B92E7F">
        <w:rPr>
          <w:rFonts w:ascii="Times New Roman" w:eastAsia="Times New Roman" w:hAnsi="Times New Roman" w:cs="Times New Roman"/>
          <w:color w:val="000000" w:themeColor="text1"/>
          <w:sz w:val="24"/>
          <w:szCs w:val="24"/>
        </w:rPr>
        <w:t xml:space="preserve"> </w:t>
      </w:r>
      <w:r w:rsidR="270B037A" w:rsidRPr="00B92E7F">
        <w:rPr>
          <w:rFonts w:ascii="Times New Roman" w:eastAsia="Times New Roman" w:hAnsi="Times New Roman" w:cs="Times New Roman"/>
          <w:color w:val="000000" w:themeColor="text1"/>
          <w:sz w:val="24"/>
          <w:szCs w:val="24"/>
        </w:rPr>
        <w:t xml:space="preserve">Punkti 1 </w:t>
      </w:r>
      <w:r w:rsidR="1A5C06E3" w:rsidRPr="00B92E7F">
        <w:rPr>
          <w:rFonts w:ascii="Times New Roman" w:eastAsia="Times New Roman" w:hAnsi="Times New Roman" w:cs="Times New Roman"/>
          <w:color w:val="000000" w:themeColor="text1"/>
          <w:sz w:val="24"/>
          <w:szCs w:val="24"/>
        </w:rPr>
        <w:t>täienduse</w:t>
      </w:r>
      <w:r w:rsidR="3055B86B" w:rsidRPr="00B92E7F">
        <w:rPr>
          <w:rFonts w:ascii="Times New Roman" w:eastAsia="Times New Roman" w:hAnsi="Times New Roman" w:cs="Times New Roman"/>
          <w:color w:val="000000" w:themeColor="text1"/>
          <w:sz w:val="24"/>
          <w:szCs w:val="24"/>
        </w:rPr>
        <w:t>ga taotletakse suuremat selgust normi rakendamisel.</w:t>
      </w:r>
      <w:r w:rsidR="35941B8E" w:rsidRPr="00B92E7F">
        <w:rPr>
          <w:rFonts w:ascii="Times New Roman" w:eastAsia="Times New Roman" w:hAnsi="Times New Roman" w:cs="Times New Roman"/>
          <w:color w:val="000000" w:themeColor="text1"/>
          <w:sz w:val="24"/>
          <w:szCs w:val="24"/>
        </w:rPr>
        <w:t xml:space="preserve"> </w:t>
      </w:r>
      <w:r w:rsidR="78546087" w:rsidRPr="00B92E7F">
        <w:rPr>
          <w:rFonts w:ascii="Times New Roman" w:eastAsia="Times New Roman" w:hAnsi="Times New Roman" w:cs="Times New Roman"/>
          <w:color w:val="000000" w:themeColor="text1"/>
          <w:sz w:val="24"/>
          <w:szCs w:val="24"/>
        </w:rPr>
        <w:t xml:space="preserve">Seni kehtinud sõnastuses näeb punkt 1 </w:t>
      </w:r>
      <w:r w:rsidR="35941B8E" w:rsidRPr="00B92E7F">
        <w:rPr>
          <w:rFonts w:ascii="Times New Roman" w:eastAsia="Times New Roman" w:hAnsi="Times New Roman" w:cs="Times New Roman"/>
          <w:color w:val="000000" w:themeColor="text1"/>
          <w:sz w:val="24"/>
          <w:szCs w:val="24"/>
        </w:rPr>
        <w:t>Finantsinspektsioonile ette võimaluse ettekirjutusega keelata olulise osaluse omandamise ja suurendamise ning panga kontrollitavaks äriühinguks muutmise muu hulgas juhul, kui omandaja ei vasta KAS §-s 29</w:t>
      </w:r>
      <w:r w:rsidR="35941B8E" w:rsidRPr="00B92E7F">
        <w:rPr>
          <w:rFonts w:ascii="Times New Roman" w:eastAsia="Times New Roman" w:hAnsi="Times New Roman" w:cs="Times New Roman"/>
          <w:color w:val="000000" w:themeColor="text1"/>
          <w:sz w:val="24"/>
          <w:szCs w:val="24"/>
          <w:vertAlign w:val="superscript"/>
        </w:rPr>
        <w:t>1</w:t>
      </w:r>
      <w:r w:rsidR="35941B8E" w:rsidRPr="00B92E7F">
        <w:rPr>
          <w:rFonts w:ascii="Times New Roman" w:eastAsia="Times New Roman" w:hAnsi="Times New Roman" w:cs="Times New Roman"/>
          <w:color w:val="000000" w:themeColor="text1"/>
          <w:sz w:val="24"/>
          <w:szCs w:val="24"/>
        </w:rPr>
        <w:t xml:space="preserve"> sätestatud nõuetele</w:t>
      </w:r>
      <w:r w:rsidR="23821171" w:rsidRPr="00B92E7F">
        <w:rPr>
          <w:rFonts w:ascii="Times New Roman" w:eastAsia="Times New Roman" w:hAnsi="Times New Roman" w:cs="Times New Roman"/>
          <w:color w:val="000000" w:themeColor="text1"/>
          <w:sz w:val="24"/>
          <w:szCs w:val="24"/>
        </w:rPr>
        <w:t>.</w:t>
      </w:r>
      <w:r w:rsidR="35941B8E" w:rsidRPr="00B92E7F">
        <w:rPr>
          <w:rFonts w:ascii="Times New Roman" w:eastAsia="Times New Roman" w:hAnsi="Times New Roman" w:cs="Times New Roman"/>
          <w:color w:val="000000" w:themeColor="text1"/>
          <w:sz w:val="24"/>
          <w:szCs w:val="24"/>
        </w:rPr>
        <w:t xml:space="preserve"> </w:t>
      </w:r>
      <w:r w:rsidR="444F5ECD" w:rsidRPr="00B92E7F">
        <w:rPr>
          <w:rFonts w:ascii="Times New Roman" w:eastAsia="Times New Roman" w:hAnsi="Times New Roman" w:cs="Times New Roman"/>
          <w:color w:val="000000" w:themeColor="text1"/>
          <w:sz w:val="24"/>
          <w:szCs w:val="24"/>
        </w:rPr>
        <w:t xml:space="preserve">Muudatusega täiendatakse </w:t>
      </w:r>
      <w:r w:rsidR="685A97D8" w:rsidRPr="00B92E7F">
        <w:rPr>
          <w:rFonts w:ascii="Times New Roman" w:eastAsia="Times New Roman" w:hAnsi="Times New Roman" w:cs="Times New Roman"/>
          <w:color w:val="000000" w:themeColor="text1"/>
          <w:sz w:val="24"/>
          <w:szCs w:val="24"/>
        </w:rPr>
        <w:t xml:space="preserve">normi </w:t>
      </w:r>
      <w:r w:rsidR="444F5ECD" w:rsidRPr="00B92E7F">
        <w:rPr>
          <w:rFonts w:ascii="Times New Roman" w:eastAsia="Times New Roman" w:hAnsi="Times New Roman" w:cs="Times New Roman"/>
          <w:color w:val="000000" w:themeColor="text1"/>
          <w:sz w:val="24"/>
          <w:szCs w:val="24"/>
        </w:rPr>
        <w:t xml:space="preserve">selgitusega, et </w:t>
      </w:r>
      <w:r w:rsidR="5EDEF748" w:rsidRPr="00B92E7F">
        <w:rPr>
          <w:rFonts w:ascii="Times New Roman" w:eastAsia="Times New Roman" w:hAnsi="Times New Roman" w:cs="Times New Roman"/>
          <w:color w:val="000000" w:themeColor="text1"/>
          <w:sz w:val="24"/>
          <w:szCs w:val="24"/>
        </w:rPr>
        <w:t>KAS §-s 29</w:t>
      </w:r>
      <w:r w:rsidR="5EDEF748" w:rsidRPr="00B92E7F">
        <w:rPr>
          <w:rFonts w:ascii="Times New Roman" w:eastAsia="Times New Roman" w:hAnsi="Times New Roman" w:cs="Times New Roman"/>
          <w:color w:val="000000" w:themeColor="text1"/>
          <w:sz w:val="24"/>
          <w:szCs w:val="24"/>
          <w:vertAlign w:val="superscript"/>
        </w:rPr>
        <w:t>1</w:t>
      </w:r>
      <w:r w:rsidR="5EDEF748" w:rsidRPr="00B92E7F">
        <w:rPr>
          <w:rFonts w:ascii="Times New Roman" w:eastAsia="Times New Roman" w:hAnsi="Times New Roman" w:cs="Times New Roman"/>
          <w:color w:val="000000" w:themeColor="text1"/>
          <w:sz w:val="24"/>
          <w:szCs w:val="24"/>
        </w:rPr>
        <w:t xml:space="preserve"> sätestatud nõ</w:t>
      </w:r>
      <w:r w:rsidR="1E7FEF85" w:rsidRPr="00B92E7F">
        <w:rPr>
          <w:rFonts w:ascii="Times New Roman" w:eastAsia="Times New Roman" w:hAnsi="Times New Roman" w:cs="Times New Roman"/>
          <w:color w:val="000000" w:themeColor="text1"/>
          <w:sz w:val="24"/>
          <w:szCs w:val="24"/>
        </w:rPr>
        <w:t>ude all peetakse silmas ka olukorda,</w:t>
      </w:r>
      <w:r w:rsidR="1A5C06E3" w:rsidRPr="00B92E7F">
        <w:rPr>
          <w:rFonts w:ascii="Times New Roman" w:eastAsia="Times New Roman" w:hAnsi="Times New Roman" w:cs="Times New Roman"/>
          <w:color w:val="202020"/>
          <w:sz w:val="24"/>
          <w:szCs w:val="24"/>
        </w:rPr>
        <w:t xml:space="preserve"> kui omandaja asub </w:t>
      </w:r>
      <w:proofErr w:type="spellStart"/>
      <w:r w:rsidR="0C2C56B6" w:rsidRPr="00B92E7F">
        <w:rPr>
          <w:rFonts w:ascii="Times New Roman" w:eastAsia="Times New Roman" w:hAnsi="Times New Roman" w:cs="Times New Roman"/>
          <w:color w:val="202020"/>
          <w:sz w:val="24"/>
          <w:szCs w:val="24"/>
        </w:rPr>
        <w:t>RahaPTS</w:t>
      </w:r>
      <w:proofErr w:type="spellEnd"/>
      <w:r w:rsidR="1A5C06E3" w:rsidRPr="00B92E7F">
        <w:rPr>
          <w:rFonts w:ascii="Times New Roman" w:eastAsia="Times New Roman" w:hAnsi="Times New Roman" w:cs="Times New Roman"/>
          <w:color w:val="202020"/>
          <w:sz w:val="24"/>
          <w:szCs w:val="24"/>
        </w:rPr>
        <w:t xml:space="preserve"> § 3 punktis 18 nimetatud suure riskiga kolmandas riigis, või kolmandas riigis, mille suhtes kohaldatakse </w:t>
      </w:r>
      <w:r w:rsidR="67A2C36F" w:rsidRPr="00B92E7F">
        <w:rPr>
          <w:rFonts w:ascii="Times New Roman" w:eastAsia="Times New Roman" w:hAnsi="Times New Roman" w:cs="Times New Roman"/>
          <w:color w:val="202020"/>
          <w:sz w:val="24"/>
          <w:szCs w:val="24"/>
        </w:rPr>
        <w:t>Euroopa L</w:t>
      </w:r>
      <w:r w:rsidR="1A5C06E3" w:rsidRPr="00B92E7F">
        <w:rPr>
          <w:rFonts w:ascii="Times New Roman" w:eastAsia="Times New Roman" w:hAnsi="Times New Roman" w:cs="Times New Roman"/>
          <w:color w:val="202020"/>
          <w:sz w:val="24"/>
          <w:szCs w:val="24"/>
        </w:rPr>
        <w:t>iidu piiravaid meetmeid, ja kui see mõjutab kavandava omandaja suutlikkust rakendada rahapesu ja terrorismi rahastamise tõkestamise korra nõuete täitmiseks nõutavaid tavasid ja protsesse</w:t>
      </w:r>
      <w:r w:rsidR="74CF7E01" w:rsidRPr="00B92E7F">
        <w:rPr>
          <w:rFonts w:ascii="Times New Roman" w:eastAsia="Times New Roman" w:hAnsi="Times New Roman" w:cs="Times New Roman"/>
          <w:color w:val="202020"/>
          <w:sz w:val="24"/>
          <w:szCs w:val="24"/>
        </w:rPr>
        <w:t>.</w:t>
      </w:r>
    </w:p>
    <w:p w14:paraId="41321108" w14:textId="7BA2D5B0" w:rsidR="001A7361" w:rsidRPr="00B92E7F" w:rsidRDefault="001A7361" w:rsidP="00B92E7F">
      <w:pPr>
        <w:spacing w:after="0" w:line="240" w:lineRule="auto"/>
        <w:jc w:val="both"/>
        <w:rPr>
          <w:rFonts w:ascii="Times New Roman" w:eastAsia="Times New Roman" w:hAnsi="Times New Roman" w:cs="Times New Roman"/>
          <w:color w:val="202020"/>
          <w:sz w:val="24"/>
          <w:szCs w:val="24"/>
        </w:rPr>
      </w:pPr>
    </w:p>
    <w:p w14:paraId="60CB245C" w14:textId="1FA18297" w:rsidR="001A7361" w:rsidRPr="00B92E7F" w:rsidRDefault="74CF7E01"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color w:val="202020"/>
          <w:sz w:val="24"/>
          <w:szCs w:val="24"/>
        </w:rPr>
        <w:t xml:space="preserve">Muudatus on tingitud </w:t>
      </w:r>
      <w:r w:rsidR="5342D64A" w:rsidRPr="00B92E7F">
        <w:rPr>
          <w:rFonts w:ascii="Times New Roman" w:eastAsia="Times New Roman" w:hAnsi="Times New Roman" w:cs="Times New Roman"/>
          <w:color w:val="202020"/>
          <w:sz w:val="24"/>
          <w:szCs w:val="24"/>
        </w:rPr>
        <w:t>CRD VI</w:t>
      </w:r>
      <w:r w:rsidRPr="00B92E7F">
        <w:rPr>
          <w:rFonts w:ascii="Times New Roman" w:eastAsia="Times New Roman" w:hAnsi="Times New Roman" w:cs="Times New Roman"/>
          <w:color w:val="202020"/>
          <w:sz w:val="24"/>
          <w:szCs w:val="24"/>
        </w:rPr>
        <w:t xml:space="preserve"> art</w:t>
      </w:r>
      <w:r w:rsidR="1ED2A496" w:rsidRPr="00B92E7F">
        <w:rPr>
          <w:rFonts w:ascii="Times New Roman" w:eastAsia="Times New Roman" w:hAnsi="Times New Roman" w:cs="Times New Roman"/>
          <w:color w:val="202020"/>
          <w:sz w:val="24"/>
          <w:szCs w:val="24"/>
        </w:rPr>
        <w:t>ikli</w:t>
      </w:r>
      <w:r w:rsidRPr="00B92E7F">
        <w:rPr>
          <w:rFonts w:ascii="Times New Roman" w:eastAsia="Times New Roman" w:hAnsi="Times New Roman" w:cs="Times New Roman"/>
          <w:color w:val="202020"/>
          <w:sz w:val="24"/>
          <w:szCs w:val="24"/>
        </w:rPr>
        <w:t xml:space="preserve"> </w:t>
      </w:r>
      <w:r w:rsidR="677F9190" w:rsidRPr="00B92E7F">
        <w:rPr>
          <w:rFonts w:ascii="Times New Roman" w:eastAsia="Times New Roman" w:hAnsi="Times New Roman" w:cs="Times New Roman"/>
          <w:color w:val="202020"/>
          <w:sz w:val="24"/>
          <w:szCs w:val="24"/>
        </w:rPr>
        <w:t>23 l</w:t>
      </w:r>
      <w:r w:rsidR="36C9BBAD" w:rsidRPr="00B92E7F">
        <w:rPr>
          <w:rFonts w:ascii="Times New Roman" w:eastAsia="Times New Roman" w:hAnsi="Times New Roman" w:cs="Times New Roman"/>
          <w:color w:val="202020"/>
          <w:sz w:val="24"/>
          <w:szCs w:val="24"/>
        </w:rPr>
        <w:t>õike</w:t>
      </w:r>
      <w:r w:rsidR="677F9190" w:rsidRPr="00B92E7F">
        <w:rPr>
          <w:rFonts w:ascii="Times New Roman" w:eastAsia="Times New Roman" w:hAnsi="Times New Roman" w:cs="Times New Roman"/>
          <w:color w:val="202020"/>
          <w:sz w:val="24"/>
          <w:szCs w:val="24"/>
        </w:rPr>
        <w:t xml:space="preserve"> 1 punkti 3 </w:t>
      </w:r>
      <w:r w:rsidR="0D9E9834" w:rsidRPr="00B92E7F">
        <w:rPr>
          <w:rFonts w:ascii="Times New Roman" w:eastAsia="Times New Roman" w:hAnsi="Times New Roman" w:cs="Times New Roman"/>
          <w:color w:val="202020"/>
          <w:sz w:val="24"/>
          <w:szCs w:val="24"/>
        </w:rPr>
        <w:t xml:space="preserve">kolmandast </w:t>
      </w:r>
      <w:r w:rsidR="677F9190" w:rsidRPr="00B92E7F">
        <w:rPr>
          <w:rFonts w:ascii="Times New Roman" w:eastAsia="Times New Roman" w:hAnsi="Times New Roman" w:cs="Times New Roman"/>
          <w:color w:val="202020"/>
          <w:sz w:val="24"/>
          <w:szCs w:val="24"/>
        </w:rPr>
        <w:t>alalõi</w:t>
      </w:r>
      <w:r w:rsidR="5A03C840" w:rsidRPr="00B92E7F">
        <w:rPr>
          <w:rFonts w:ascii="Times New Roman" w:eastAsia="Times New Roman" w:hAnsi="Times New Roman" w:cs="Times New Roman"/>
          <w:color w:val="202020"/>
          <w:sz w:val="24"/>
          <w:szCs w:val="24"/>
        </w:rPr>
        <w:t>kest</w:t>
      </w:r>
      <w:r w:rsidR="677F9190" w:rsidRPr="00B92E7F">
        <w:rPr>
          <w:rFonts w:ascii="Times New Roman" w:eastAsia="Times New Roman" w:hAnsi="Times New Roman" w:cs="Times New Roman"/>
          <w:color w:val="202020"/>
          <w:sz w:val="24"/>
          <w:szCs w:val="24"/>
        </w:rPr>
        <w:t xml:space="preserve">, mille kohaselt </w:t>
      </w:r>
      <w:r w:rsidR="677F9190" w:rsidRPr="00B92E7F">
        <w:rPr>
          <w:rFonts w:ascii="Times New Roman" w:eastAsia="Times New Roman" w:hAnsi="Times New Roman" w:cs="Times New Roman"/>
          <w:color w:val="000000" w:themeColor="text1"/>
          <w:sz w:val="24"/>
          <w:szCs w:val="24"/>
        </w:rPr>
        <w:t>või</w:t>
      </w:r>
      <w:r w:rsidR="71A4270B" w:rsidRPr="00B92E7F">
        <w:rPr>
          <w:rFonts w:ascii="Times New Roman" w:eastAsia="Times New Roman" w:hAnsi="Times New Roman" w:cs="Times New Roman"/>
          <w:color w:val="000000" w:themeColor="text1"/>
          <w:sz w:val="24"/>
          <w:szCs w:val="24"/>
        </w:rPr>
        <w:t>b</w:t>
      </w:r>
      <w:r w:rsidR="677F9190" w:rsidRPr="00B92E7F">
        <w:rPr>
          <w:rFonts w:ascii="Times New Roman" w:eastAsia="Times New Roman" w:hAnsi="Times New Roman" w:cs="Times New Roman"/>
          <w:color w:val="000000" w:themeColor="text1"/>
          <w:sz w:val="24"/>
          <w:szCs w:val="24"/>
        </w:rPr>
        <w:t xml:space="preserve"> </w:t>
      </w:r>
      <w:r w:rsidR="35747F82" w:rsidRPr="00B92E7F">
        <w:rPr>
          <w:rFonts w:ascii="Times New Roman" w:eastAsia="Times New Roman" w:hAnsi="Times New Roman" w:cs="Times New Roman"/>
          <w:color w:val="000000" w:themeColor="text1"/>
          <w:sz w:val="24"/>
          <w:szCs w:val="24"/>
        </w:rPr>
        <w:t>p</w:t>
      </w:r>
      <w:r w:rsidR="677F9190" w:rsidRPr="00B92E7F">
        <w:rPr>
          <w:rFonts w:ascii="Times New Roman" w:eastAsia="Times New Roman" w:hAnsi="Times New Roman" w:cs="Times New Roman"/>
          <w:color w:val="000000" w:themeColor="text1"/>
          <w:sz w:val="24"/>
          <w:szCs w:val="24"/>
        </w:rPr>
        <w:t xml:space="preserve">ädev asutus esitada kavandatava omandamise suhtes vastuväite, kui kavandav omandaja asub kolmandas riigis, mis on kantud selliste suure riskiga kolmandate riikide loetellu, kelle rahapesu ja terrorismi rahastamise tõkestamise korras esineb strateegilisi puudusi vastavalt </w:t>
      </w:r>
      <w:r w:rsidR="42AD7BBA" w:rsidRPr="00B92E7F">
        <w:rPr>
          <w:rFonts w:ascii="Times New Roman" w:eastAsia="Times New Roman" w:hAnsi="Times New Roman" w:cs="Times New Roman"/>
          <w:color w:val="000000" w:themeColor="text1"/>
          <w:sz w:val="24"/>
          <w:szCs w:val="24"/>
        </w:rPr>
        <w:t xml:space="preserve">Euroopa Parlamendi ja nõukogu </w:t>
      </w:r>
      <w:r w:rsidR="677F9190" w:rsidRPr="00B92E7F">
        <w:rPr>
          <w:rFonts w:ascii="Times New Roman" w:eastAsia="Times New Roman" w:hAnsi="Times New Roman" w:cs="Times New Roman"/>
          <w:color w:val="000000" w:themeColor="text1"/>
          <w:sz w:val="24"/>
          <w:szCs w:val="24"/>
        </w:rPr>
        <w:t>direktiivi (EL) 2015/849 artiklile 9, või kolmandas riigis, mille suhtes kohaldatakse liidu piiravaid meetmeid, ning kui pädev asutus leiab, et see mõjutab kavandava omandaja suutlikkust rakendada rahapesu ja terrorismi rahastamise tõkestamise korra nõuete täitmiseks nõutavaid tavasid ja protsesse</w:t>
      </w:r>
      <w:r w:rsidR="406AEA2D" w:rsidRPr="00B92E7F">
        <w:rPr>
          <w:rFonts w:ascii="Times New Roman" w:eastAsia="Times New Roman" w:hAnsi="Times New Roman" w:cs="Times New Roman"/>
          <w:color w:val="000000" w:themeColor="text1"/>
          <w:sz w:val="24"/>
          <w:szCs w:val="24"/>
        </w:rPr>
        <w:t>.</w:t>
      </w:r>
    </w:p>
    <w:p w14:paraId="2E9E4C7A" w14:textId="255DE65B" w:rsidR="001A7361" w:rsidRPr="00B92E7F" w:rsidRDefault="3B248B5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 </w:t>
      </w:r>
    </w:p>
    <w:p w14:paraId="054EE56F" w14:textId="6EF2F625" w:rsidR="001A7361" w:rsidRPr="00B92E7F" w:rsidRDefault="3B9D302F"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Seadus</w:t>
      </w:r>
      <w:r w:rsidR="65FC8AE3" w:rsidRPr="00B92E7F">
        <w:rPr>
          <w:rFonts w:ascii="Times New Roman" w:hAnsi="Times New Roman" w:cs="Times New Roman"/>
          <w:b/>
          <w:bCs/>
          <w:sz w:val="24"/>
          <w:szCs w:val="24"/>
        </w:rPr>
        <w:t>e täiendamine</w:t>
      </w:r>
      <w:r w:rsidRPr="00B92E7F">
        <w:rPr>
          <w:rFonts w:ascii="Times New Roman" w:hAnsi="Times New Roman" w:cs="Times New Roman"/>
          <w:b/>
          <w:bCs/>
          <w:sz w:val="24"/>
          <w:szCs w:val="24"/>
        </w:rPr>
        <w:t xml:space="preserve"> 3</w:t>
      </w:r>
      <w:r w:rsidRPr="00B92E7F">
        <w:rPr>
          <w:rFonts w:ascii="Times New Roman" w:hAnsi="Times New Roman" w:cs="Times New Roman"/>
          <w:b/>
          <w:bCs/>
          <w:sz w:val="24"/>
          <w:szCs w:val="24"/>
          <w:vertAlign w:val="superscript"/>
        </w:rPr>
        <w:t>1</w:t>
      </w:r>
      <w:r w:rsidR="6A73AF6C" w:rsidRPr="00B92E7F">
        <w:rPr>
          <w:rFonts w:ascii="Times New Roman" w:hAnsi="Times New Roman" w:cs="Times New Roman"/>
          <w:b/>
          <w:bCs/>
          <w:sz w:val="24"/>
          <w:szCs w:val="24"/>
        </w:rPr>
        <w:t xml:space="preserve">. peatükiga. </w:t>
      </w:r>
      <w:r w:rsidR="6A73AF6C" w:rsidRPr="00B92E7F">
        <w:rPr>
          <w:rFonts w:ascii="Times New Roman" w:hAnsi="Times New Roman" w:cs="Times New Roman"/>
          <w:sz w:val="24"/>
          <w:szCs w:val="24"/>
        </w:rPr>
        <w:t>Uus peatükk</w:t>
      </w:r>
      <w:r w:rsidR="1AD7A43E" w:rsidRPr="00B92E7F">
        <w:rPr>
          <w:rFonts w:ascii="Times New Roman" w:hAnsi="Times New Roman" w:cs="Times New Roman"/>
          <w:sz w:val="24"/>
          <w:szCs w:val="24"/>
        </w:rPr>
        <w:t xml:space="preserve"> reguleerib osaluse omandamist ja võõrandamist </w:t>
      </w:r>
      <w:r w:rsidR="0C0D6B6B" w:rsidRPr="00B92E7F">
        <w:rPr>
          <w:rFonts w:ascii="Times New Roman" w:eastAsia="Times New Roman" w:hAnsi="Times New Roman" w:cs="Times New Roman"/>
          <w:color w:val="202020"/>
          <w:sz w:val="24"/>
          <w:szCs w:val="24"/>
        </w:rPr>
        <w:t>olukorras, kus omandajaks on krediidiasutus või KAS § 13</w:t>
      </w:r>
      <w:r w:rsidR="0C0D6B6B" w:rsidRPr="00B92E7F">
        <w:rPr>
          <w:rFonts w:ascii="Times New Roman" w:eastAsia="Times New Roman" w:hAnsi="Times New Roman" w:cs="Times New Roman"/>
          <w:color w:val="202020"/>
          <w:sz w:val="24"/>
          <w:szCs w:val="24"/>
          <w:vertAlign w:val="superscript"/>
        </w:rPr>
        <w:t>6</w:t>
      </w:r>
      <w:r w:rsidR="0C0D6B6B" w:rsidRPr="00B92E7F">
        <w:rPr>
          <w:rFonts w:ascii="Times New Roman" w:eastAsia="Times New Roman" w:hAnsi="Times New Roman" w:cs="Times New Roman"/>
          <w:color w:val="202020"/>
          <w:sz w:val="24"/>
          <w:szCs w:val="24"/>
        </w:rPr>
        <w:t xml:space="preserve"> alusel heakskiidu saanud finantsvaldusettevõtja ja </w:t>
      </w:r>
      <w:proofErr w:type="spellStart"/>
      <w:r w:rsidR="0C0D6B6B" w:rsidRPr="00B92E7F">
        <w:rPr>
          <w:rFonts w:ascii="Times New Roman" w:eastAsia="Times New Roman" w:hAnsi="Times New Roman" w:cs="Times New Roman"/>
          <w:color w:val="202020"/>
          <w:sz w:val="24"/>
          <w:szCs w:val="24"/>
        </w:rPr>
        <w:t>segafinantsvaldusettevõtja</w:t>
      </w:r>
      <w:proofErr w:type="spellEnd"/>
      <w:r w:rsidR="0C0D6B6B" w:rsidRPr="00B92E7F">
        <w:rPr>
          <w:rFonts w:ascii="Times New Roman" w:eastAsia="Times New Roman" w:hAnsi="Times New Roman" w:cs="Times New Roman"/>
          <w:color w:val="202020"/>
          <w:sz w:val="24"/>
          <w:szCs w:val="24"/>
        </w:rPr>
        <w:t>.</w:t>
      </w:r>
    </w:p>
    <w:p w14:paraId="32A4CFDA" w14:textId="615C0B7E" w:rsidR="645198D8" w:rsidRPr="00B92E7F" w:rsidRDefault="645198D8" w:rsidP="00B92E7F">
      <w:pPr>
        <w:spacing w:after="0" w:line="240" w:lineRule="auto"/>
        <w:jc w:val="both"/>
        <w:rPr>
          <w:rFonts w:ascii="Times New Roman" w:eastAsia="Times New Roman" w:hAnsi="Times New Roman" w:cs="Times New Roman"/>
          <w:color w:val="202020"/>
          <w:sz w:val="24"/>
          <w:szCs w:val="24"/>
        </w:rPr>
      </w:pPr>
    </w:p>
    <w:p w14:paraId="23008CB5" w14:textId="3058C9F4" w:rsidR="7E264B3B" w:rsidRPr="00B92E7F" w:rsidRDefault="7E264B3B"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 xml:space="preserve">Uue peatüki eesmärk on luua </w:t>
      </w:r>
      <w:r w:rsidR="00C3592C" w:rsidRPr="00B92E7F">
        <w:rPr>
          <w:rFonts w:ascii="Times New Roman" w:eastAsia="Times New Roman" w:hAnsi="Times New Roman" w:cs="Times New Roman"/>
          <w:color w:val="202020"/>
          <w:sz w:val="24"/>
          <w:szCs w:val="24"/>
        </w:rPr>
        <w:t xml:space="preserve">selged reeglid </w:t>
      </w:r>
      <w:r w:rsidRPr="00B92E7F">
        <w:rPr>
          <w:rFonts w:ascii="Times New Roman" w:eastAsia="Times New Roman" w:hAnsi="Times New Roman" w:cs="Times New Roman"/>
          <w:color w:val="202020"/>
          <w:sz w:val="24"/>
          <w:szCs w:val="24"/>
        </w:rPr>
        <w:t>olukorraks, kus krediidiasutus või</w:t>
      </w:r>
      <w:r w:rsidR="082B72E3" w:rsidRPr="00B92E7F">
        <w:rPr>
          <w:rFonts w:ascii="Times New Roman" w:eastAsia="Times New Roman" w:hAnsi="Times New Roman" w:cs="Times New Roman"/>
          <w:color w:val="202020"/>
          <w:sz w:val="24"/>
          <w:szCs w:val="24"/>
        </w:rPr>
        <w:t xml:space="preserve"> KAS § 13</w:t>
      </w:r>
      <w:r w:rsidR="082B72E3" w:rsidRPr="00B92E7F">
        <w:rPr>
          <w:rFonts w:ascii="Times New Roman" w:eastAsia="Times New Roman" w:hAnsi="Times New Roman" w:cs="Times New Roman"/>
          <w:color w:val="202020"/>
          <w:sz w:val="24"/>
          <w:szCs w:val="24"/>
          <w:vertAlign w:val="superscript"/>
        </w:rPr>
        <w:t>6</w:t>
      </w:r>
      <w:r w:rsidR="082B72E3" w:rsidRPr="00B92E7F">
        <w:rPr>
          <w:rFonts w:ascii="Times New Roman" w:eastAsia="Times New Roman" w:hAnsi="Times New Roman" w:cs="Times New Roman"/>
          <w:color w:val="202020"/>
          <w:sz w:val="24"/>
          <w:szCs w:val="24"/>
        </w:rPr>
        <w:t xml:space="preserve"> alusel heakskiidu saanud finantsvaldusettevõtja ja </w:t>
      </w:r>
      <w:proofErr w:type="spellStart"/>
      <w:r w:rsidR="082B72E3"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202020"/>
          <w:sz w:val="24"/>
          <w:szCs w:val="24"/>
        </w:rPr>
        <w:t xml:space="preserve"> </w:t>
      </w:r>
      <w:r w:rsidR="5E4EE663" w:rsidRPr="00B92E7F">
        <w:rPr>
          <w:rFonts w:ascii="Times New Roman" w:eastAsia="Times New Roman" w:hAnsi="Times New Roman" w:cs="Times New Roman"/>
          <w:color w:val="202020"/>
          <w:sz w:val="24"/>
          <w:szCs w:val="24"/>
        </w:rPr>
        <w:t xml:space="preserve">omandab </w:t>
      </w:r>
      <w:r w:rsidR="50A01EE5" w:rsidRPr="00B92E7F">
        <w:rPr>
          <w:rFonts w:ascii="Times New Roman" w:eastAsia="Times New Roman" w:hAnsi="Times New Roman" w:cs="Times New Roman"/>
          <w:color w:val="202020"/>
          <w:sz w:val="24"/>
          <w:szCs w:val="24"/>
        </w:rPr>
        <w:t xml:space="preserve">tähtsust omava künnisega </w:t>
      </w:r>
      <w:r w:rsidR="5E4EE663" w:rsidRPr="00B92E7F">
        <w:rPr>
          <w:rFonts w:ascii="Times New Roman" w:eastAsia="Times New Roman" w:hAnsi="Times New Roman" w:cs="Times New Roman"/>
          <w:color w:val="202020"/>
          <w:sz w:val="24"/>
          <w:szCs w:val="24"/>
        </w:rPr>
        <w:t>osaluse</w:t>
      </w:r>
      <w:r w:rsidR="6E1787CA" w:rsidRPr="00B92E7F">
        <w:rPr>
          <w:rFonts w:ascii="Times New Roman" w:eastAsia="Times New Roman" w:hAnsi="Times New Roman" w:cs="Times New Roman"/>
          <w:color w:val="202020"/>
          <w:sz w:val="24"/>
          <w:szCs w:val="24"/>
        </w:rPr>
        <w:t xml:space="preserve"> </w:t>
      </w:r>
      <w:r w:rsidR="7163393A" w:rsidRPr="00B92E7F">
        <w:rPr>
          <w:rFonts w:ascii="Times New Roman" w:eastAsia="Times New Roman" w:hAnsi="Times New Roman" w:cs="Times New Roman"/>
          <w:color w:val="202020"/>
          <w:sz w:val="24"/>
          <w:szCs w:val="24"/>
        </w:rPr>
        <w:t xml:space="preserve">mõnes </w:t>
      </w:r>
      <w:r w:rsidR="3C17E6A8" w:rsidRPr="00B92E7F">
        <w:rPr>
          <w:rFonts w:ascii="Times New Roman" w:eastAsia="Times New Roman" w:hAnsi="Times New Roman" w:cs="Times New Roman"/>
          <w:color w:val="202020"/>
          <w:sz w:val="24"/>
          <w:szCs w:val="24"/>
        </w:rPr>
        <w:t xml:space="preserve">ettevõtjas ning tagada seeläbi selgus ja õiguskindlus Finantsinspektsiooni läbi viidava </w:t>
      </w:r>
      <w:r w:rsidRPr="00B92E7F">
        <w:rPr>
          <w:rFonts w:ascii="Times New Roman" w:eastAsia="Times New Roman" w:hAnsi="Times New Roman" w:cs="Times New Roman"/>
          <w:color w:val="202020"/>
          <w:sz w:val="24"/>
          <w:szCs w:val="24"/>
        </w:rPr>
        <w:t>hindamis</w:t>
      </w:r>
      <w:r w:rsidR="3592B06E" w:rsidRPr="00B92E7F">
        <w:rPr>
          <w:rFonts w:ascii="Times New Roman" w:eastAsia="Times New Roman" w:hAnsi="Times New Roman" w:cs="Times New Roman"/>
          <w:color w:val="202020"/>
          <w:sz w:val="24"/>
          <w:szCs w:val="24"/>
        </w:rPr>
        <w:t xml:space="preserve">e </w:t>
      </w:r>
      <w:r w:rsidRPr="00B92E7F">
        <w:rPr>
          <w:rFonts w:ascii="Times New Roman" w:eastAsia="Times New Roman" w:hAnsi="Times New Roman" w:cs="Times New Roman"/>
          <w:color w:val="202020"/>
          <w:sz w:val="24"/>
          <w:szCs w:val="24"/>
        </w:rPr>
        <w:t>menetluse ja</w:t>
      </w:r>
      <w:r w:rsidR="4B1F641E" w:rsidRPr="00B92E7F">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color w:val="202020"/>
          <w:sz w:val="24"/>
          <w:szCs w:val="24"/>
        </w:rPr>
        <w:t>selle tulemuste suhtes</w:t>
      </w:r>
      <w:r w:rsidR="3F760624" w:rsidRPr="00B92E7F">
        <w:rPr>
          <w:rFonts w:ascii="Times New Roman" w:eastAsia="Times New Roman" w:hAnsi="Times New Roman" w:cs="Times New Roman"/>
          <w:color w:val="202020"/>
          <w:sz w:val="24"/>
          <w:szCs w:val="24"/>
        </w:rPr>
        <w:t>.</w:t>
      </w:r>
    </w:p>
    <w:p w14:paraId="048986EF" w14:textId="71DB92BA" w:rsidR="001A7361" w:rsidRPr="00B92E7F" w:rsidRDefault="001A7361" w:rsidP="00B92E7F">
      <w:pPr>
        <w:spacing w:after="0" w:line="240" w:lineRule="auto"/>
        <w:jc w:val="both"/>
        <w:rPr>
          <w:rFonts w:ascii="Times New Roman" w:eastAsia="Times New Roman" w:hAnsi="Times New Roman" w:cs="Times New Roman"/>
          <w:color w:val="202020"/>
          <w:sz w:val="24"/>
          <w:szCs w:val="24"/>
        </w:rPr>
      </w:pPr>
    </w:p>
    <w:p w14:paraId="696A1929" w14:textId="4FE9768D" w:rsidR="001A7361" w:rsidRPr="00B92E7F" w:rsidRDefault="6A7155D0" w:rsidP="00B92E7F">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Paragrahv</w:t>
      </w:r>
      <w:r w:rsidR="2CBAA7B5" w:rsidRPr="00B92E7F">
        <w:rPr>
          <w:rFonts w:ascii="Times New Roman" w:eastAsia="Times New Roman" w:hAnsi="Times New Roman" w:cs="Times New Roman"/>
          <w:b/>
          <w:bCs/>
          <w:color w:val="000000" w:themeColor="text1"/>
          <w:sz w:val="24"/>
          <w:szCs w:val="24"/>
        </w:rPr>
        <w:t>iga</w:t>
      </w:r>
      <w:r w:rsidRPr="00B92E7F">
        <w:rPr>
          <w:rFonts w:ascii="Times New Roman" w:eastAsia="Times New Roman" w:hAnsi="Times New Roman" w:cs="Times New Roman"/>
          <w:b/>
          <w:bCs/>
          <w:color w:val="000000" w:themeColor="text1"/>
          <w:sz w:val="24"/>
          <w:szCs w:val="24"/>
        </w:rPr>
        <w:t xml:space="preserve"> 37</w:t>
      </w:r>
      <w:r w:rsidRPr="00B92E7F">
        <w:rPr>
          <w:rFonts w:ascii="Times New Roman" w:eastAsia="Times New Roman" w:hAnsi="Times New Roman" w:cs="Times New Roman"/>
          <w:b/>
          <w:bCs/>
          <w:color w:val="000000" w:themeColor="text1"/>
          <w:sz w:val="24"/>
          <w:szCs w:val="24"/>
          <w:vertAlign w:val="superscript"/>
        </w:rPr>
        <w:t>1</w:t>
      </w:r>
      <w:r w:rsidR="73956EEA" w:rsidRPr="00B92E7F">
        <w:rPr>
          <w:rFonts w:ascii="Times New Roman" w:eastAsia="Times New Roman" w:hAnsi="Times New Roman" w:cs="Times New Roman"/>
          <w:b/>
          <w:bCs/>
          <w:color w:val="000000" w:themeColor="text1"/>
          <w:sz w:val="24"/>
          <w:szCs w:val="24"/>
          <w:vertAlign w:val="superscript"/>
        </w:rPr>
        <w:t xml:space="preserve"> </w:t>
      </w:r>
      <w:r w:rsidR="73956EEA" w:rsidRPr="00B92E7F">
        <w:rPr>
          <w:rFonts w:ascii="Times New Roman" w:eastAsia="Times New Roman" w:hAnsi="Times New Roman" w:cs="Times New Roman"/>
          <w:color w:val="000000" w:themeColor="text1"/>
          <w:sz w:val="24"/>
          <w:szCs w:val="24"/>
        </w:rPr>
        <w:t>sätestatakse</w:t>
      </w:r>
      <w:r w:rsidRPr="00B92E7F">
        <w:rPr>
          <w:rFonts w:ascii="Times New Roman" w:eastAsia="Times New Roman" w:hAnsi="Times New Roman" w:cs="Times New Roman"/>
          <w:color w:val="000000" w:themeColor="text1"/>
          <w:sz w:val="24"/>
          <w:szCs w:val="24"/>
        </w:rPr>
        <w:t xml:space="preserve"> reeglid osaluse omandamisest teavitamisele, s</w:t>
      </w:r>
      <w:r w:rsidR="1C36BF5E" w:rsidRPr="00B92E7F">
        <w:rPr>
          <w:rFonts w:ascii="Times New Roman" w:eastAsia="Times New Roman" w:hAnsi="Times New Roman" w:cs="Times New Roman"/>
          <w:color w:val="000000" w:themeColor="text1"/>
          <w:sz w:val="24"/>
          <w:szCs w:val="24"/>
        </w:rPr>
        <w:t>eal</w:t>
      </w:r>
      <w:r w:rsidRPr="00B92E7F">
        <w:rPr>
          <w:rFonts w:ascii="Times New Roman" w:eastAsia="Times New Roman" w:hAnsi="Times New Roman" w:cs="Times New Roman"/>
          <w:color w:val="000000" w:themeColor="text1"/>
          <w:sz w:val="24"/>
          <w:szCs w:val="24"/>
        </w:rPr>
        <w:t>h</w:t>
      </w:r>
      <w:r w:rsidR="1BB3B514" w:rsidRPr="00B92E7F">
        <w:rPr>
          <w:rFonts w:ascii="Times New Roman" w:eastAsia="Times New Roman" w:hAnsi="Times New Roman" w:cs="Times New Roman"/>
          <w:color w:val="000000" w:themeColor="text1"/>
          <w:sz w:val="24"/>
          <w:szCs w:val="24"/>
        </w:rPr>
        <w:t>ulgas</w:t>
      </w:r>
      <w:r w:rsidRPr="00B92E7F">
        <w:rPr>
          <w:rFonts w:ascii="Times New Roman" w:eastAsia="Times New Roman" w:hAnsi="Times New Roman" w:cs="Times New Roman"/>
          <w:color w:val="000000" w:themeColor="text1"/>
          <w:sz w:val="24"/>
          <w:szCs w:val="24"/>
        </w:rPr>
        <w:t xml:space="preserve"> esitatavatele andmetele</w:t>
      </w:r>
      <w:r w:rsidR="196CC504" w:rsidRPr="00B92E7F">
        <w:rPr>
          <w:rFonts w:ascii="Times New Roman" w:eastAsia="Times New Roman" w:hAnsi="Times New Roman" w:cs="Times New Roman"/>
          <w:color w:val="000000" w:themeColor="text1"/>
          <w:sz w:val="24"/>
          <w:szCs w:val="24"/>
        </w:rPr>
        <w:t>.</w:t>
      </w:r>
    </w:p>
    <w:p w14:paraId="294EAA4F" w14:textId="2B235D84" w:rsidR="001A7361" w:rsidRPr="00B92E7F" w:rsidRDefault="001A7361" w:rsidP="00B92E7F">
      <w:pPr>
        <w:shd w:val="clear" w:color="auto" w:fill="FFFFFF" w:themeFill="background1"/>
        <w:spacing w:after="0" w:line="240" w:lineRule="auto"/>
        <w:jc w:val="both"/>
        <w:rPr>
          <w:rFonts w:ascii="Times New Roman" w:hAnsi="Times New Roman" w:cs="Times New Roman"/>
          <w:sz w:val="24"/>
          <w:szCs w:val="24"/>
        </w:rPr>
      </w:pPr>
    </w:p>
    <w:p w14:paraId="5AB10AB9" w14:textId="00756024" w:rsidR="001A7361" w:rsidRPr="00B92E7F" w:rsidRDefault="415B96BD" w:rsidP="00B92E7F">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r w:rsidRPr="00B92E7F">
        <w:rPr>
          <w:rFonts w:ascii="Times New Roman" w:hAnsi="Times New Roman" w:cs="Times New Roman"/>
          <w:b/>
          <w:bCs/>
          <w:sz w:val="24"/>
          <w:szCs w:val="24"/>
        </w:rPr>
        <w:t>Lõike 1</w:t>
      </w:r>
      <w:r w:rsidRPr="00B92E7F">
        <w:rPr>
          <w:rFonts w:ascii="Times New Roman" w:hAnsi="Times New Roman" w:cs="Times New Roman"/>
          <w:sz w:val="24"/>
          <w:szCs w:val="24"/>
        </w:rPr>
        <w:t xml:space="preserve"> kohaselt peab k</w:t>
      </w:r>
      <w:r w:rsidRPr="00B92E7F">
        <w:rPr>
          <w:rFonts w:ascii="Times New Roman" w:eastAsia="Times New Roman" w:hAnsi="Times New Roman" w:cs="Times New Roman"/>
          <w:color w:val="202020"/>
          <w:sz w:val="24"/>
          <w:szCs w:val="24"/>
        </w:rPr>
        <w:t>rediidiasutus ning KAS § 13</w:t>
      </w:r>
      <w:r w:rsidRPr="00B92E7F">
        <w:rPr>
          <w:rFonts w:ascii="Times New Roman" w:eastAsia="Times New Roman" w:hAnsi="Times New Roman" w:cs="Times New Roman"/>
          <w:color w:val="202020"/>
          <w:sz w:val="24"/>
          <w:szCs w:val="24"/>
          <w:vertAlign w:val="superscript"/>
        </w:rPr>
        <w:t>6</w:t>
      </w:r>
      <w:r w:rsidRPr="00B92E7F">
        <w:rPr>
          <w:rFonts w:ascii="Times New Roman" w:eastAsia="Times New Roman" w:hAnsi="Times New Roman" w:cs="Times New Roman"/>
          <w:color w:val="202020"/>
          <w:sz w:val="24"/>
          <w:szCs w:val="24"/>
        </w:rPr>
        <w:t xml:space="preserve"> alusel heakskiidu saanud finantsvaldusettevõtja ja </w:t>
      </w:r>
      <w:proofErr w:type="spellStart"/>
      <w:r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202020"/>
          <w:sz w:val="24"/>
          <w:szCs w:val="24"/>
        </w:rPr>
        <w:t xml:space="preserve"> (edaspidi ka </w:t>
      </w:r>
      <w:r w:rsidRPr="00B92E7F">
        <w:rPr>
          <w:rFonts w:ascii="Times New Roman" w:eastAsia="Times New Roman" w:hAnsi="Times New Roman" w:cs="Times New Roman"/>
          <w:i/>
          <w:iCs/>
          <w:color w:val="202020"/>
          <w:sz w:val="24"/>
          <w:szCs w:val="24"/>
        </w:rPr>
        <w:t>kavandav omandaja</w:t>
      </w:r>
      <w:r w:rsidRPr="00B92E7F">
        <w:rPr>
          <w:rFonts w:ascii="Times New Roman" w:eastAsia="Times New Roman" w:hAnsi="Times New Roman" w:cs="Times New Roman"/>
          <w:color w:val="202020"/>
          <w:sz w:val="24"/>
          <w:szCs w:val="24"/>
        </w:rPr>
        <w:t xml:space="preserve">), kes </w:t>
      </w:r>
      <w:r w:rsidRPr="00B92E7F">
        <w:rPr>
          <w:rFonts w:ascii="Times New Roman" w:eastAsia="Times New Roman" w:hAnsi="Times New Roman" w:cs="Times New Roman"/>
          <w:color w:val="202020"/>
          <w:sz w:val="24"/>
          <w:szCs w:val="24"/>
        </w:rPr>
        <w:lastRenderedPageBreak/>
        <w:t>soovib otseselt või kaudselt osaluse omandada või suurendada osalust nii, et see ületab 15 protsenti kavandava omandaja aktsepteeritud kapitalist (edaspidi k</w:t>
      </w:r>
      <w:r w:rsidR="23C3559B" w:rsidRPr="00B92E7F">
        <w:rPr>
          <w:rFonts w:ascii="Times New Roman" w:eastAsia="Times New Roman" w:hAnsi="Times New Roman" w:cs="Times New Roman"/>
          <w:color w:val="202020"/>
          <w:sz w:val="24"/>
          <w:szCs w:val="24"/>
        </w:rPr>
        <w:t>a</w:t>
      </w:r>
      <w:r w:rsidRPr="00B92E7F">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i/>
          <w:iCs/>
          <w:color w:val="202020"/>
          <w:sz w:val="24"/>
          <w:szCs w:val="24"/>
        </w:rPr>
        <w:t>kavandatav omandamine</w:t>
      </w:r>
      <w:r w:rsidRPr="00B92E7F">
        <w:rPr>
          <w:rFonts w:ascii="Times New Roman" w:eastAsia="Times New Roman" w:hAnsi="Times New Roman" w:cs="Times New Roman"/>
          <w:color w:val="202020"/>
          <w:sz w:val="24"/>
          <w:szCs w:val="24"/>
        </w:rPr>
        <w:t>) teavita</w:t>
      </w:r>
      <w:r w:rsidR="0E96839A" w:rsidRPr="00B92E7F">
        <w:rPr>
          <w:rFonts w:ascii="Times New Roman" w:eastAsia="Times New Roman" w:hAnsi="Times New Roman" w:cs="Times New Roman"/>
          <w:color w:val="202020"/>
          <w:sz w:val="24"/>
          <w:szCs w:val="24"/>
        </w:rPr>
        <w:t>ma</w:t>
      </w:r>
      <w:r w:rsidRPr="00B92E7F">
        <w:rPr>
          <w:rFonts w:ascii="Times New Roman" w:eastAsia="Times New Roman" w:hAnsi="Times New Roman" w:cs="Times New Roman"/>
          <w:color w:val="202020"/>
          <w:sz w:val="24"/>
          <w:szCs w:val="24"/>
        </w:rPr>
        <w:t xml:space="preserve"> eelnevalt oma kavatsusest Finantsinspektsiooni. </w:t>
      </w:r>
    </w:p>
    <w:p w14:paraId="51591266" w14:textId="20E29353"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2B72E68D" w14:textId="779E079F" w:rsidR="001A7361" w:rsidRPr="00B92E7F" w:rsidRDefault="5FE7A1E6"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202020"/>
          <w:sz w:val="24"/>
          <w:szCs w:val="24"/>
        </w:rPr>
        <w:t xml:space="preserve">Sätte aluseks on </w:t>
      </w:r>
      <w:r w:rsidR="52336D88" w:rsidRPr="00B92E7F">
        <w:rPr>
          <w:rFonts w:ascii="Times New Roman" w:eastAsia="Times New Roman" w:hAnsi="Times New Roman" w:cs="Times New Roman"/>
          <w:color w:val="202020"/>
          <w:sz w:val="24"/>
          <w:szCs w:val="24"/>
        </w:rPr>
        <w:t xml:space="preserve">CRD </w:t>
      </w:r>
      <w:r w:rsidR="0EED51C6" w:rsidRPr="00B92E7F">
        <w:rPr>
          <w:rFonts w:ascii="Times New Roman" w:eastAsia="Times New Roman" w:hAnsi="Times New Roman" w:cs="Times New Roman"/>
          <w:color w:val="202020"/>
          <w:sz w:val="24"/>
          <w:szCs w:val="24"/>
        </w:rPr>
        <w:t xml:space="preserve">VI </w:t>
      </w:r>
      <w:r w:rsidRPr="00B92E7F">
        <w:rPr>
          <w:rFonts w:ascii="Times New Roman" w:eastAsia="Times New Roman" w:hAnsi="Times New Roman" w:cs="Times New Roman"/>
          <w:color w:val="202020"/>
          <w:sz w:val="24"/>
          <w:szCs w:val="24"/>
        </w:rPr>
        <w:t>art</w:t>
      </w:r>
      <w:r w:rsidR="4B0AB84F" w:rsidRPr="00B92E7F">
        <w:rPr>
          <w:rFonts w:ascii="Times New Roman" w:eastAsia="Times New Roman" w:hAnsi="Times New Roman" w:cs="Times New Roman"/>
          <w:color w:val="202020"/>
          <w:sz w:val="24"/>
          <w:szCs w:val="24"/>
        </w:rPr>
        <w:t>ikli</w:t>
      </w:r>
      <w:r w:rsidRPr="00B92E7F">
        <w:rPr>
          <w:rFonts w:ascii="Times New Roman" w:eastAsia="Times New Roman" w:hAnsi="Times New Roman" w:cs="Times New Roman"/>
          <w:color w:val="202020"/>
          <w:sz w:val="24"/>
          <w:szCs w:val="24"/>
        </w:rPr>
        <w:t xml:space="preserve"> 27a lõiked 1 ja 2. Lõ</w:t>
      </w:r>
      <w:r w:rsidR="5A7086C6" w:rsidRPr="00B92E7F">
        <w:rPr>
          <w:rFonts w:ascii="Times New Roman" w:eastAsia="Times New Roman" w:hAnsi="Times New Roman" w:cs="Times New Roman"/>
          <w:color w:val="202020"/>
          <w:sz w:val="24"/>
          <w:szCs w:val="24"/>
        </w:rPr>
        <w:t xml:space="preserve">ike 1 kohaselt </w:t>
      </w:r>
      <w:r w:rsidR="5A7086C6" w:rsidRPr="00B92E7F">
        <w:rPr>
          <w:rFonts w:ascii="Times New Roman" w:eastAsia="Times New Roman" w:hAnsi="Times New Roman" w:cs="Times New Roman"/>
          <w:color w:val="000000" w:themeColor="text1"/>
          <w:sz w:val="24"/>
          <w:szCs w:val="24"/>
        </w:rPr>
        <w:t xml:space="preserve">nõuavad </w:t>
      </w:r>
      <w:r w:rsidR="5A7086C6" w:rsidRPr="00B92E7F">
        <w:rPr>
          <w:rFonts w:ascii="Times New Roman" w:eastAsia="Times New Roman" w:hAnsi="Times New Roman" w:cs="Times New Roman"/>
          <w:color w:val="202020"/>
          <w:sz w:val="24"/>
          <w:szCs w:val="24"/>
        </w:rPr>
        <w:t>l</w:t>
      </w:r>
      <w:r w:rsidRPr="00B92E7F">
        <w:rPr>
          <w:rFonts w:ascii="Times New Roman" w:eastAsia="Times New Roman" w:hAnsi="Times New Roman" w:cs="Times New Roman"/>
          <w:color w:val="000000" w:themeColor="text1"/>
          <w:sz w:val="24"/>
          <w:szCs w:val="24"/>
        </w:rPr>
        <w:t xml:space="preserve">iikmesriigid artikli 21a lõike 1 kohaldamisalasse kuuluvatelt finantsinstitutsioonidelt ning finantsvaldusettevõtjatelt ja </w:t>
      </w:r>
      <w:proofErr w:type="spellStart"/>
      <w:r w:rsidRPr="00B92E7F">
        <w:rPr>
          <w:rFonts w:ascii="Times New Roman" w:eastAsia="Times New Roman" w:hAnsi="Times New Roman" w:cs="Times New Roman"/>
          <w:color w:val="000000" w:themeColor="text1"/>
          <w:sz w:val="24"/>
          <w:szCs w:val="24"/>
        </w:rPr>
        <w:t>segafinantsvaldusettevõtjatelt</w:t>
      </w:r>
      <w:proofErr w:type="spellEnd"/>
      <w:r w:rsidRPr="00B92E7F">
        <w:rPr>
          <w:rFonts w:ascii="Times New Roman" w:eastAsia="Times New Roman" w:hAnsi="Times New Roman" w:cs="Times New Roman"/>
          <w:color w:val="000000" w:themeColor="text1"/>
          <w:sz w:val="24"/>
          <w:szCs w:val="24"/>
        </w:rPr>
        <w:t>, et nad teavitaksid eelnevalt kirjalikult oma pädevat asutust, kui nad kavatsevad otseselt või kaudselt omandada olulise osaluse. Teade peab sisaldama kavandatava omandamise suurust ja artikli 27b lõikes 5 sätestatud asjakohast teavet.</w:t>
      </w:r>
      <w:r w:rsidR="025DAA7C" w:rsidRPr="00B92E7F">
        <w:rPr>
          <w:rFonts w:ascii="Times New Roman" w:eastAsia="Times New Roman" w:hAnsi="Times New Roman" w:cs="Times New Roman"/>
          <w:color w:val="000000" w:themeColor="text1"/>
          <w:sz w:val="24"/>
          <w:szCs w:val="24"/>
        </w:rPr>
        <w:t xml:space="preserve"> </w:t>
      </w:r>
      <w:r w:rsidR="16A5A693" w:rsidRPr="00B92E7F">
        <w:rPr>
          <w:rFonts w:ascii="Times New Roman" w:eastAsia="Times New Roman" w:hAnsi="Times New Roman" w:cs="Times New Roman"/>
          <w:color w:val="000000" w:themeColor="text1"/>
          <w:sz w:val="24"/>
          <w:szCs w:val="24"/>
        </w:rPr>
        <w:t xml:space="preserve">Lõikes 2 sätestatakse sellise osaluse suurus: osalust </w:t>
      </w:r>
      <w:r w:rsidRPr="00B92E7F">
        <w:rPr>
          <w:rFonts w:ascii="Times New Roman" w:eastAsia="Times New Roman" w:hAnsi="Times New Roman" w:cs="Times New Roman"/>
          <w:color w:val="000000" w:themeColor="text1"/>
          <w:sz w:val="24"/>
          <w:szCs w:val="24"/>
        </w:rPr>
        <w:t xml:space="preserve">käsitatakse olulisena, kui see </w:t>
      </w:r>
      <w:r w:rsidR="7987B787" w:rsidRPr="00B92E7F">
        <w:rPr>
          <w:rFonts w:ascii="Times New Roman" w:eastAsia="Times New Roman" w:hAnsi="Times New Roman" w:cs="Times New Roman"/>
          <w:color w:val="000000" w:themeColor="text1"/>
          <w:sz w:val="24"/>
          <w:szCs w:val="24"/>
        </w:rPr>
        <w:t>moodustab</w:t>
      </w:r>
      <w:r w:rsidRPr="00B92E7F">
        <w:rPr>
          <w:rFonts w:ascii="Times New Roman" w:eastAsia="Times New Roman" w:hAnsi="Times New Roman" w:cs="Times New Roman"/>
          <w:color w:val="000000" w:themeColor="text1"/>
          <w:sz w:val="24"/>
          <w:szCs w:val="24"/>
        </w:rPr>
        <w:t xml:space="preserve"> vähemalt </w:t>
      </w:r>
      <w:ins w:id="39" w:author="Pilleriin Lindsalu - JUSTDIGI" w:date="2025-08-21T11:56:00Z" w16du:dateUtc="2025-08-21T08:56:00Z">
        <w:r w:rsidR="007A010E">
          <w:rPr>
            <w:rFonts w:ascii="Times New Roman" w:eastAsia="Times New Roman" w:hAnsi="Times New Roman" w:cs="Times New Roman"/>
            <w:color w:val="000000" w:themeColor="text1"/>
            <w:sz w:val="24"/>
            <w:szCs w:val="24"/>
          </w:rPr>
          <w:t>1</w:t>
        </w:r>
        <w:r w:rsidR="003C10DD">
          <w:rPr>
            <w:rFonts w:ascii="Times New Roman" w:eastAsia="Times New Roman" w:hAnsi="Times New Roman" w:cs="Times New Roman"/>
            <w:color w:val="000000" w:themeColor="text1"/>
            <w:sz w:val="24"/>
            <w:szCs w:val="24"/>
          </w:rPr>
          <w:t xml:space="preserve">5 </w:t>
        </w:r>
      </w:ins>
      <w:r w:rsidR="3969A0EC" w:rsidRPr="00B92E7F">
        <w:rPr>
          <w:rFonts w:ascii="Times New Roman" w:eastAsia="Times New Roman" w:hAnsi="Times New Roman" w:cs="Times New Roman"/>
          <w:color w:val="000000" w:themeColor="text1"/>
          <w:sz w:val="24"/>
          <w:szCs w:val="24"/>
        </w:rPr>
        <w:t>protsenti</w:t>
      </w:r>
      <w:r w:rsidRPr="00B92E7F">
        <w:rPr>
          <w:rFonts w:ascii="Times New Roman" w:eastAsia="Times New Roman" w:hAnsi="Times New Roman" w:cs="Times New Roman"/>
          <w:color w:val="000000" w:themeColor="text1"/>
          <w:sz w:val="24"/>
          <w:szCs w:val="24"/>
        </w:rPr>
        <w:t xml:space="preserve"> kavandava omandaja aktsepteeritud kapitalist.</w:t>
      </w:r>
      <w:r w:rsidR="3054911E" w:rsidRPr="00B92E7F">
        <w:rPr>
          <w:rFonts w:ascii="Times New Roman" w:eastAsia="Times New Roman" w:hAnsi="Times New Roman" w:cs="Times New Roman"/>
          <w:color w:val="000000" w:themeColor="text1"/>
          <w:sz w:val="24"/>
          <w:szCs w:val="24"/>
        </w:rPr>
        <w:t xml:space="preserve"> </w:t>
      </w:r>
    </w:p>
    <w:p w14:paraId="621EDBB8" w14:textId="2ADCAF85" w:rsidR="3D55DC8C" w:rsidRPr="00B92E7F" w:rsidRDefault="3D55DC8C"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058B6400" w14:textId="75B1F346" w:rsidR="001A7361" w:rsidRPr="00B92E7F" w:rsidRDefault="3054911E"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P</w:t>
      </w:r>
      <w:r w:rsidR="686D55D3" w:rsidRPr="00B92E7F">
        <w:rPr>
          <w:rFonts w:ascii="Times New Roman" w:eastAsia="Times New Roman" w:hAnsi="Times New Roman" w:cs="Times New Roman"/>
          <w:color w:val="000000" w:themeColor="text1"/>
          <w:sz w:val="24"/>
          <w:szCs w:val="24"/>
        </w:rPr>
        <w:t>eatükis</w:t>
      </w:r>
      <w:r w:rsidR="59A976B9" w:rsidRPr="00B92E7F">
        <w:rPr>
          <w:rFonts w:ascii="Times New Roman" w:eastAsia="Times New Roman" w:hAnsi="Times New Roman" w:cs="Times New Roman"/>
          <w:color w:val="000000" w:themeColor="text1"/>
          <w:sz w:val="24"/>
          <w:szCs w:val="24"/>
        </w:rPr>
        <w:t xml:space="preserve"> </w:t>
      </w:r>
      <w:r w:rsidR="3F3F49B7" w:rsidRPr="00B92E7F">
        <w:rPr>
          <w:rFonts w:ascii="Times New Roman" w:eastAsia="Times New Roman" w:hAnsi="Times New Roman" w:cs="Times New Roman"/>
          <w:color w:val="000000" w:themeColor="text1"/>
          <w:sz w:val="24"/>
          <w:szCs w:val="24"/>
        </w:rPr>
        <w:t>3</w:t>
      </w:r>
      <w:r w:rsidR="3F3F49B7" w:rsidRPr="00B92E7F">
        <w:rPr>
          <w:rFonts w:ascii="Times New Roman" w:eastAsia="Times New Roman" w:hAnsi="Times New Roman" w:cs="Times New Roman"/>
          <w:color w:val="000000" w:themeColor="text1"/>
          <w:sz w:val="24"/>
          <w:szCs w:val="24"/>
          <w:vertAlign w:val="superscript"/>
        </w:rPr>
        <w:t>1</w:t>
      </w:r>
      <w:r w:rsidR="3F3F49B7" w:rsidRPr="00B92E7F">
        <w:rPr>
          <w:rFonts w:ascii="Times New Roman" w:eastAsia="Times New Roman" w:hAnsi="Times New Roman" w:cs="Times New Roman"/>
          <w:color w:val="000000" w:themeColor="text1"/>
          <w:sz w:val="24"/>
          <w:szCs w:val="24"/>
        </w:rPr>
        <w:t xml:space="preserve"> </w:t>
      </w:r>
      <w:r w:rsidR="59A976B9" w:rsidRPr="00B92E7F">
        <w:rPr>
          <w:rFonts w:ascii="Times New Roman" w:eastAsia="Times New Roman" w:hAnsi="Times New Roman" w:cs="Times New Roman"/>
          <w:color w:val="000000" w:themeColor="text1"/>
          <w:sz w:val="24"/>
          <w:szCs w:val="24"/>
        </w:rPr>
        <w:t>kasutatakse</w:t>
      </w:r>
      <w:r w:rsidR="686D55D3" w:rsidRPr="00B92E7F">
        <w:rPr>
          <w:rFonts w:ascii="Times New Roman" w:eastAsia="Times New Roman" w:hAnsi="Times New Roman" w:cs="Times New Roman"/>
          <w:color w:val="000000" w:themeColor="text1"/>
          <w:sz w:val="24"/>
          <w:szCs w:val="24"/>
        </w:rPr>
        <w:t xml:space="preserve"> </w:t>
      </w:r>
      <w:r w:rsidR="48AFCEF1" w:rsidRPr="00B92E7F">
        <w:rPr>
          <w:rFonts w:ascii="Times New Roman" w:eastAsia="Times New Roman" w:hAnsi="Times New Roman" w:cs="Times New Roman"/>
          <w:color w:val="000000" w:themeColor="text1"/>
          <w:sz w:val="24"/>
          <w:szCs w:val="24"/>
        </w:rPr>
        <w:t>mõiste ,,oluline osalus</w:t>
      </w:r>
      <w:r w:rsidR="3440B882" w:rsidRPr="00B92E7F">
        <w:rPr>
          <w:rFonts w:ascii="Times New Roman" w:eastAsia="Times New Roman" w:hAnsi="Times New Roman" w:cs="Times New Roman"/>
          <w:color w:val="000000" w:themeColor="text1"/>
          <w:sz w:val="24"/>
          <w:szCs w:val="24"/>
        </w:rPr>
        <w:t xml:space="preserve">” asemel terminit </w:t>
      </w:r>
      <w:r w:rsidR="0E536E07" w:rsidRPr="00B92E7F">
        <w:rPr>
          <w:rFonts w:ascii="Times New Roman" w:eastAsia="Times New Roman" w:hAnsi="Times New Roman" w:cs="Times New Roman"/>
          <w:color w:val="000000" w:themeColor="text1"/>
          <w:sz w:val="24"/>
          <w:szCs w:val="24"/>
        </w:rPr>
        <w:t>,,</w:t>
      </w:r>
      <w:r w:rsidR="3440B882" w:rsidRPr="00B92E7F">
        <w:rPr>
          <w:rFonts w:ascii="Times New Roman" w:eastAsia="Times New Roman" w:hAnsi="Times New Roman" w:cs="Times New Roman"/>
          <w:color w:val="000000" w:themeColor="text1"/>
          <w:sz w:val="24"/>
          <w:szCs w:val="24"/>
        </w:rPr>
        <w:t>kavandatav omandamine”</w:t>
      </w:r>
      <w:r w:rsidR="0A3C65F1" w:rsidRPr="00B92E7F">
        <w:rPr>
          <w:rFonts w:ascii="Times New Roman" w:eastAsia="Times New Roman" w:hAnsi="Times New Roman" w:cs="Times New Roman"/>
          <w:color w:val="000000" w:themeColor="text1"/>
          <w:sz w:val="24"/>
          <w:szCs w:val="24"/>
        </w:rPr>
        <w:t xml:space="preserve">, et tagada eristatavus </w:t>
      </w:r>
      <w:proofErr w:type="spellStart"/>
      <w:r w:rsidR="0A3C65F1" w:rsidRPr="00B92E7F">
        <w:rPr>
          <w:rFonts w:ascii="Times New Roman" w:eastAsia="Times New Roman" w:hAnsi="Times New Roman" w:cs="Times New Roman"/>
          <w:color w:val="000000" w:themeColor="text1"/>
          <w:sz w:val="24"/>
          <w:szCs w:val="24"/>
        </w:rPr>
        <w:t>KAS</w:t>
      </w:r>
      <w:r w:rsidR="26E57D39" w:rsidRPr="00B92E7F">
        <w:rPr>
          <w:rFonts w:ascii="Times New Roman" w:eastAsia="Times New Roman" w:hAnsi="Times New Roman" w:cs="Times New Roman"/>
          <w:color w:val="000000" w:themeColor="text1"/>
          <w:sz w:val="24"/>
          <w:szCs w:val="24"/>
        </w:rPr>
        <w:t>-i</w:t>
      </w:r>
      <w:proofErr w:type="spellEnd"/>
      <w:r w:rsidR="0A3C65F1" w:rsidRPr="00B92E7F">
        <w:rPr>
          <w:rFonts w:ascii="Times New Roman" w:eastAsia="Times New Roman" w:hAnsi="Times New Roman" w:cs="Times New Roman"/>
          <w:color w:val="000000" w:themeColor="text1"/>
          <w:sz w:val="24"/>
          <w:szCs w:val="24"/>
        </w:rPr>
        <w:t xml:space="preserve"> 3. peatükist.</w:t>
      </w:r>
    </w:p>
    <w:p w14:paraId="0EF3AE23" w14:textId="322A5192"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85675C7" w14:textId="2B8B944D" w:rsidR="001A7361" w:rsidRPr="00B92E7F" w:rsidRDefault="3BD638A2"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Lõige 2</w:t>
      </w:r>
      <w:r w:rsidRPr="00B92E7F">
        <w:rPr>
          <w:rFonts w:ascii="Times New Roman" w:eastAsia="Times New Roman" w:hAnsi="Times New Roman" w:cs="Times New Roman"/>
          <w:color w:val="202020"/>
          <w:sz w:val="24"/>
          <w:szCs w:val="24"/>
        </w:rPr>
        <w:t xml:space="preserve"> sätestab reeglid künnise kohaldamisele: kui kavandav omandaja on krediidiasutus, kohaldatakse künnist 15 protsenti kavandava omandaja aktsepteeritud kapitalist nii individuaalselt kui ka konsolideerimisgrupi konsolideeritud </w:t>
      </w:r>
      <w:r w:rsidR="3FAFC05A" w:rsidRPr="00B92E7F">
        <w:rPr>
          <w:rFonts w:ascii="Times New Roman" w:eastAsia="Times New Roman" w:hAnsi="Times New Roman" w:cs="Times New Roman"/>
          <w:color w:val="202020"/>
          <w:sz w:val="24"/>
          <w:szCs w:val="24"/>
        </w:rPr>
        <w:t xml:space="preserve">näitajate </w:t>
      </w:r>
      <w:r w:rsidRPr="00B92E7F">
        <w:rPr>
          <w:rFonts w:ascii="Times New Roman" w:eastAsia="Times New Roman" w:hAnsi="Times New Roman" w:cs="Times New Roman"/>
          <w:color w:val="202020"/>
          <w:sz w:val="24"/>
          <w:szCs w:val="24"/>
        </w:rPr>
        <w:t>alusel.</w:t>
      </w:r>
      <w:r w:rsidR="7EABA28C" w:rsidRPr="00B92E7F">
        <w:rPr>
          <w:rFonts w:ascii="Times New Roman" w:eastAsia="Times New Roman" w:hAnsi="Times New Roman" w:cs="Times New Roman"/>
          <w:color w:val="202020"/>
          <w:sz w:val="24"/>
          <w:szCs w:val="24"/>
        </w:rPr>
        <w:t xml:space="preserve"> </w:t>
      </w:r>
      <w:r w:rsidR="7D819134" w:rsidRPr="00B92E7F">
        <w:rPr>
          <w:rFonts w:ascii="Times New Roman" w:eastAsia="Times New Roman" w:hAnsi="Times New Roman" w:cs="Times New Roman"/>
          <w:color w:val="000000" w:themeColor="text1"/>
          <w:sz w:val="24"/>
          <w:szCs w:val="24"/>
        </w:rPr>
        <w:t xml:space="preserve">Muudatus on seotud </w:t>
      </w:r>
      <w:r w:rsidR="00E3D869" w:rsidRPr="00B92E7F">
        <w:rPr>
          <w:rFonts w:ascii="Times New Roman" w:eastAsia="Times New Roman" w:hAnsi="Times New Roman" w:cs="Times New Roman"/>
          <w:color w:val="000000" w:themeColor="text1"/>
          <w:sz w:val="24"/>
          <w:szCs w:val="24"/>
        </w:rPr>
        <w:t>CRD VI</w:t>
      </w:r>
      <w:r w:rsidR="7D819134" w:rsidRPr="00B92E7F">
        <w:rPr>
          <w:rFonts w:ascii="Times New Roman" w:eastAsia="Times New Roman" w:hAnsi="Times New Roman" w:cs="Times New Roman"/>
          <w:color w:val="000000" w:themeColor="text1"/>
          <w:sz w:val="24"/>
          <w:szCs w:val="24"/>
        </w:rPr>
        <w:t xml:space="preserve"> art</w:t>
      </w:r>
      <w:r w:rsidR="77B21FDB" w:rsidRPr="00B92E7F">
        <w:rPr>
          <w:rFonts w:ascii="Times New Roman" w:eastAsia="Times New Roman" w:hAnsi="Times New Roman" w:cs="Times New Roman"/>
          <w:color w:val="000000" w:themeColor="text1"/>
          <w:sz w:val="24"/>
          <w:szCs w:val="24"/>
        </w:rPr>
        <w:t>ikli</w:t>
      </w:r>
      <w:r w:rsidR="7D819134" w:rsidRPr="00B92E7F">
        <w:rPr>
          <w:rFonts w:ascii="Times New Roman" w:eastAsia="Times New Roman" w:hAnsi="Times New Roman" w:cs="Times New Roman"/>
          <w:color w:val="000000" w:themeColor="text1"/>
          <w:sz w:val="24"/>
          <w:szCs w:val="24"/>
        </w:rPr>
        <w:t xml:space="preserve"> 27a lõikega 3, mis sätestab, et kui kavandav omandaja on finantsinstitutsioon, kohaldatakse lõike 1 kohaldamisel lõikes 2 osutatud künnist nii individuaalselt kui ka konsolideerimisgrupi konsolideeritud olukorra alusel. </w:t>
      </w:r>
    </w:p>
    <w:p w14:paraId="631A356F" w14:textId="7A366321"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0C6EA8C9" w14:textId="4C0418D9" w:rsidR="001A7361" w:rsidRPr="00B92E7F" w:rsidRDefault="2D4C73AE"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t>Lõike 3</w:t>
      </w:r>
      <w:r w:rsidRPr="00B92E7F">
        <w:rPr>
          <w:rFonts w:ascii="Times New Roman" w:eastAsia="Times New Roman" w:hAnsi="Times New Roman" w:cs="Times New Roman"/>
          <w:color w:val="202020"/>
          <w:sz w:val="24"/>
          <w:szCs w:val="24"/>
        </w:rPr>
        <w:t xml:space="preserve"> kohaselt peab kavandav omandaja teavitama selle lepinguriigi finantsjärelevalveasutust, kus omandaja on asutatud, kui künnist ületatakse ainult individuaalselt. Kui künnist ületatakse nii individuaalselt kui ka konsolideerimisgrupi konsolideeritud </w:t>
      </w:r>
      <w:r w:rsidR="7461360C" w:rsidRPr="00B92E7F">
        <w:rPr>
          <w:rFonts w:ascii="Times New Roman" w:eastAsia="Times New Roman" w:hAnsi="Times New Roman" w:cs="Times New Roman"/>
          <w:color w:val="202020"/>
          <w:sz w:val="24"/>
          <w:szCs w:val="24"/>
        </w:rPr>
        <w:t xml:space="preserve">näitajate </w:t>
      </w:r>
      <w:r w:rsidRPr="00B92E7F">
        <w:rPr>
          <w:rFonts w:ascii="Times New Roman" w:eastAsia="Times New Roman" w:hAnsi="Times New Roman" w:cs="Times New Roman"/>
          <w:color w:val="202020"/>
          <w:sz w:val="24"/>
          <w:szCs w:val="24"/>
        </w:rPr>
        <w:t>alusel, peab kavandav omandaja</w:t>
      </w:r>
      <w:r w:rsidR="541C83D6" w:rsidRPr="00B92E7F">
        <w:rPr>
          <w:rFonts w:ascii="Times New Roman" w:eastAsia="Times New Roman" w:hAnsi="Times New Roman" w:cs="Times New Roman"/>
          <w:color w:val="202020"/>
          <w:sz w:val="24"/>
          <w:szCs w:val="24"/>
        </w:rPr>
        <w:t xml:space="preserve"> teavitama</w:t>
      </w:r>
      <w:r w:rsidRPr="00B92E7F">
        <w:rPr>
          <w:rFonts w:ascii="Times New Roman" w:eastAsia="Times New Roman" w:hAnsi="Times New Roman" w:cs="Times New Roman"/>
          <w:color w:val="202020"/>
          <w:sz w:val="24"/>
          <w:szCs w:val="24"/>
        </w:rPr>
        <w:t xml:space="preserve"> ka konsolideeritud finantsjärelevalvet tegevat asutust</w:t>
      </w:r>
      <w:r w:rsidR="7C947E60" w:rsidRPr="00B92E7F">
        <w:rPr>
          <w:rFonts w:ascii="Times New Roman" w:eastAsia="Times New Roman" w:hAnsi="Times New Roman" w:cs="Times New Roman"/>
          <w:color w:val="202020"/>
          <w:sz w:val="24"/>
          <w:szCs w:val="24"/>
        </w:rPr>
        <w:t xml:space="preserve"> </w:t>
      </w:r>
      <w:r w:rsidR="7C947E60" w:rsidRPr="00B92E7F">
        <w:rPr>
          <w:rFonts w:ascii="Times New Roman" w:eastAsia="Times New Roman" w:hAnsi="Times New Roman" w:cs="Times New Roman"/>
          <w:b/>
          <w:bCs/>
          <w:color w:val="202020"/>
          <w:sz w:val="24"/>
          <w:szCs w:val="24"/>
        </w:rPr>
        <w:t>(lõige 4)</w:t>
      </w:r>
      <w:r w:rsidRPr="00B92E7F">
        <w:rPr>
          <w:rFonts w:ascii="Times New Roman" w:eastAsia="Times New Roman" w:hAnsi="Times New Roman" w:cs="Times New Roman"/>
          <w:color w:val="202020"/>
          <w:sz w:val="24"/>
          <w:szCs w:val="24"/>
        </w:rPr>
        <w:t>.</w:t>
      </w:r>
    </w:p>
    <w:p w14:paraId="333FBD7D" w14:textId="540B0C36"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66C0B4BD" w14:textId="7193C23A" w:rsidR="001A7361" w:rsidRPr="00B92E7F" w:rsidRDefault="7825ABF4"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w:t>
      </w:r>
      <w:r w:rsidR="61811D01" w:rsidRPr="00B92E7F">
        <w:rPr>
          <w:rFonts w:ascii="Times New Roman" w:eastAsia="Times New Roman" w:hAnsi="Times New Roman" w:cs="Times New Roman"/>
          <w:color w:val="000000" w:themeColor="text1"/>
          <w:sz w:val="24"/>
          <w:szCs w:val="24"/>
        </w:rPr>
        <w:t>ed</w:t>
      </w:r>
      <w:r w:rsidR="5C7B405F" w:rsidRPr="00B92E7F">
        <w:rPr>
          <w:rFonts w:ascii="Times New Roman" w:eastAsia="Times New Roman" w:hAnsi="Times New Roman" w:cs="Times New Roman"/>
          <w:color w:val="000000" w:themeColor="text1"/>
          <w:sz w:val="24"/>
          <w:szCs w:val="24"/>
        </w:rPr>
        <w:t xml:space="preserve"> </w:t>
      </w:r>
      <w:r w:rsidR="1E6A2149" w:rsidRPr="00B92E7F">
        <w:rPr>
          <w:rFonts w:ascii="Times New Roman" w:eastAsia="Times New Roman" w:hAnsi="Times New Roman" w:cs="Times New Roman"/>
          <w:color w:val="000000" w:themeColor="text1"/>
          <w:sz w:val="24"/>
          <w:szCs w:val="24"/>
        </w:rPr>
        <w:t xml:space="preserve">3 ja 4 </w:t>
      </w:r>
      <w:r w:rsidR="5C7B405F" w:rsidRPr="00B92E7F">
        <w:rPr>
          <w:rFonts w:ascii="Times New Roman" w:eastAsia="Times New Roman" w:hAnsi="Times New Roman" w:cs="Times New Roman"/>
          <w:color w:val="000000" w:themeColor="text1"/>
          <w:sz w:val="24"/>
          <w:szCs w:val="24"/>
        </w:rPr>
        <w:t xml:space="preserve">on seotud </w:t>
      </w:r>
      <w:r w:rsidR="6F761EC5" w:rsidRPr="00B92E7F">
        <w:rPr>
          <w:rFonts w:ascii="Times New Roman" w:eastAsia="Times New Roman" w:hAnsi="Times New Roman" w:cs="Times New Roman"/>
          <w:color w:val="000000" w:themeColor="text1"/>
          <w:sz w:val="24"/>
          <w:szCs w:val="24"/>
        </w:rPr>
        <w:t xml:space="preserve">CRD VI </w:t>
      </w:r>
      <w:r w:rsidR="5C7B405F" w:rsidRPr="00B92E7F">
        <w:rPr>
          <w:rFonts w:ascii="Times New Roman" w:eastAsia="Times New Roman" w:hAnsi="Times New Roman" w:cs="Times New Roman"/>
          <w:color w:val="000000" w:themeColor="text1"/>
          <w:sz w:val="24"/>
          <w:szCs w:val="24"/>
        </w:rPr>
        <w:t>art</w:t>
      </w:r>
      <w:r w:rsidR="4D25B3DD" w:rsidRPr="00B92E7F">
        <w:rPr>
          <w:rFonts w:ascii="Times New Roman" w:eastAsia="Times New Roman" w:hAnsi="Times New Roman" w:cs="Times New Roman"/>
          <w:color w:val="000000" w:themeColor="text1"/>
          <w:sz w:val="24"/>
          <w:szCs w:val="24"/>
        </w:rPr>
        <w:t>ikli</w:t>
      </w:r>
      <w:r w:rsidR="5C7B405F" w:rsidRPr="00B92E7F">
        <w:rPr>
          <w:rFonts w:ascii="Times New Roman" w:eastAsia="Times New Roman" w:hAnsi="Times New Roman" w:cs="Times New Roman"/>
          <w:color w:val="000000" w:themeColor="text1"/>
          <w:sz w:val="24"/>
          <w:szCs w:val="24"/>
        </w:rPr>
        <w:t xml:space="preserve"> 27a lõikega 3, mis sätestab, et kui künnist ületatakse ainult individuaalselt, teavitab kavandav omandaja selle liikmesriigi pädevat asutust, kus omandaja on asutatud. Kõnealune pädev asutus hindab kavandatavat omandamist. Kui künnist ületatakse nii individuaalselt kui ka konsolideerimisgrupi konsolideeritud olukorra alusel, teavitab kavandav omandaja ka konsolideeritud järelevalvet tegevat asutust. Kõnealune konsolideeritud järelevalvet tegev asutus hindab kavandatavat omandamist.</w:t>
      </w:r>
    </w:p>
    <w:p w14:paraId="30871F66" w14:textId="09EBE09F"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6296811C" w14:textId="18CAF0EE" w:rsidR="001A7361" w:rsidRPr="00B92E7F" w:rsidRDefault="589C71DD"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Lõikega 5</w:t>
      </w:r>
      <w:r w:rsidRPr="00B92E7F">
        <w:rPr>
          <w:rFonts w:ascii="Times New Roman" w:eastAsia="Times New Roman" w:hAnsi="Times New Roman" w:cs="Times New Roman"/>
          <w:color w:val="202020"/>
          <w:sz w:val="24"/>
          <w:szCs w:val="24"/>
        </w:rPr>
        <w:t xml:space="preserve"> sätestatakse reegel olukorraks, kus kavandav omandaja on KAS § 13</w:t>
      </w:r>
      <w:r w:rsidRPr="00B92E7F">
        <w:rPr>
          <w:rFonts w:ascii="Times New Roman" w:eastAsia="Times New Roman" w:hAnsi="Times New Roman" w:cs="Times New Roman"/>
          <w:color w:val="202020"/>
          <w:sz w:val="24"/>
          <w:szCs w:val="24"/>
          <w:vertAlign w:val="superscript"/>
        </w:rPr>
        <w:t>6</w:t>
      </w:r>
      <w:r w:rsidRPr="00B92E7F">
        <w:rPr>
          <w:rFonts w:ascii="Times New Roman" w:eastAsia="Times New Roman" w:hAnsi="Times New Roman" w:cs="Times New Roman"/>
          <w:color w:val="202020"/>
          <w:sz w:val="24"/>
          <w:szCs w:val="24"/>
        </w:rPr>
        <w:t xml:space="preserve"> alusel heakskiidu saanud finantsvaldusettevõtja või </w:t>
      </w:r>
      <w:proofErr w:type="spellStart"/>
      <w:r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202020"/>
          <w:sz w:val="24"/>
          <w:szCs w:val="24"/>
        </w:rPr>
        <w:t xml:space="preserve">. Sel juhul kohaldatakse </w:t>
      </w:r>
      <w:r w:rsidR="23AE1EF2" w:rsidRPr="00B92E7F">
        <w:rPr>
          <w:rFonts w:ascii="Times New Roman" w:eastAsia="Times New Roman" w:hAnsi="Times New Roman" w:cs="Times New Roman"/>
          <w:color w:val="202020"/>
          <w:sz w:val="24"/>
          <w:szCs w:val="24"/>
        </w:rPr>
        <w:t xml:space="preserve">15 protsenti kavandava omandaja aktsepteeritud kapitalist </w:t>
      </w:r>
      <w:r w:rsidRPr="00B92E7F">
        <w:rPr>
          <w:rFonts w:ascii="Times New Roman" w:eastAsia="Times New Roman" w:hAnsi="Times New Roman" w:cs="Times New Roman"/>
          <w:color w:val="202020"/>
          <w:sz w:val="24"/>
          <w:szCs w:val="24"/>
        </w:rPr>
        <w:t xml:space="preserve">künnist konsolideeritud olukorra alusel ning kavandav omandaja </w:t>
      </w:r>
      <w:r w:rsidR="7C87726D" w:rsidRPr="00B92E7F">
        <w:rPr>
          <w:rFonts w:ascii="Times New Roman" w:eastAsia="Times New Roman" w:hAnsi="Times New Roman" w:cs="Times New Roman"/>
          <w:color w:val="202020"/>
          <w:sz w:val="24"/>
          <w:szCs w:val="24"/>
        </w:rPr>
        <w:t xml:space="preserve">peab eelnevalt </w:t>
      </w:r>
      <w:r w:rsidRPr="00B92E7F">
        <w:rPr>
          <w:rFonts w:ascii="Times New Roman" w:eastAsia="Times New Roman" w:hAnsi="Times New Roman" w:cs="Times New Roman"/>
          <w:color w:val="202020"/>
          <w:sz w:val="24"/>
          <w:szCs w:val="24"/>
        </w:rPr>
        <w:t>teavita</w:t>
      </w:r>
      <w:r w:rsidR="0447F7D6" w:rsidRPr="00B92E7F">
        <w:rPr>
          <w:rFonts w:ascii="Times New Roman" w:eastAsia="Times New Roman" w:hAnsi="Times New Roman" w:cs="Times New Roman"/>
          <w:color w:val="202020"/>
          <w:sz w:val="24"/>
          <w:szCs w:val="24"/>
        </w:rPr>
        <w:t>ma</w:t>
      </w:r>
      <w:r w:rsidRPr="00B92E7F">
        <w:rPr>
          <w:rFonts w:ascii="Times New Roman" w:eastAsia="Times New Roman" w:hAnsi="Times New Roman" w:cs="Times New Roman"/>
          <w:color w:val="202020"/>
          <w:sz w:val="24"/>
          <w:szCs w:val="24"/>
        </w:rPr>
        <w:t xml:space="preserve">  konsolideeritud finantsjärelevalvet tegevat asutust</w:t>
      </w:r>
      <w:r w:rsidR="4A5EA53C" w:rsidRPr="00B92E7F">
        <w:rPr>
          <w:rFonts w:ascii="Times New Roman" w:eastAsia="Times New Roman" w:hAnsi="Times New Roman" w:cs="Times New Roman"/>
          <w:color w:val="202020"/>
          <w:sz w:val="24"/>
          <w:szCs w:val="24"/>
        </w:rPr>
        <w:t>.</w:t>
      </w:r>
      <w:r w:rsidR="72F45F52" w:rsidRPr="00B92E7F">
        <w:rPr>
          <w:rFonts w:ascii="Times New Roman" w:eastAsia="Times New Roman" w:hAnsi="Times New Roman" w:cs="Times New Roman"/>
          <w:color w:val="202020"/>
          <w:sz w:val="24"/>
          <w:szCs w:val="24"/>
        </w:rPr>
        <w:t xml:space="preserve"> </w:t>
      </w:r>
      <w:r w:rsidR="57E6C319" w:rsidRPr="00B92E7F">
        <w:rPr>
          <w:rFonts w:ascii="Times New Roman" w:eastAsia="Times New Roman" w:hAnsi="Times New Roman" w:cs="Times New Roman"/>
          <w:color w:val="202020"/>
          <w:sz w:val="24"/>
          <w:szCs w:val="24"/>
        </w:rPr>
        <w:t>Muudatus on ajendatud direktiivi art</w:t>
      </w:r>
      <w:r w:rsidR="4D32E2DA" w:rsidRPr="00B92E7F">
        <w:rPr>
          <w:rFonts w:ascii="Times New Roman" w:eastAsia="Times New Roman" w:hAnsi="Times New Roman" w:cs="Times New Roman"/>
          <w:color w:val="202020"/>
          <w:sz w:val="24"/>
          <w:szCs w:val="24"/>
        </w:rPr>
        <w:t>ikli</w:t>
      </w:r>
      <w:r w:rsidR="57E6C319" w:rsidRPr="00B92E7F">
        <w:rPr>
          <w:rFonts w:ascii="Times New Roman" w:eastAsia="Times New Roman" w:hAnsi="Times New Roman" w:cs="Times New Roman"/>
          <w:color w:val="202020"/>
          <w:sz w:val="24"/>
          <w:szCs w:val="24"/>
        </w:rPr>
        <w:t xml:space="preserve"> </w:t>
      </w:r>
      <w:r w:rsidR="1A4E1105" w:rsidRPr="00B92E7F">
        <w:rPr>
          <w:rFonts w:ascii="Times New Roman" w:eastAsia="Times New Roman" w:hAnsi="Times New Roman" w:cs="Times New Roman"/>
          <w:color w:val="202020"/>
          <w:sz w:val="24"/>
          <w:szCs w:val="24"/>
        </w:rPr>
        <w:t>27a lõikest 4.</w:t>
      </w:r>
    </w:p>
    <w:p w14:paraId="73D101F8" w14:textId="3AE679DD"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4277F31" w14:textId="3F038EAE" w:rsidR="001A7361" w:rsidRPr="00B92E7F" w:rsidRDefault="21E7CF59"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t>Lõikes 6</w:t>
      </w:r>
      <w:r w:rsidRPr="00B92E7F">
        <w:rPr>
          <w:rFonts w:ascii="Times New Roman" w:eastAsia="Times New Roman" w:hAnsi="Times New Roman" w:cs="Times New Roman"/>
          <w:color w:val="202020"/>
          <w:sz w:val="24"/>
          <w:szCs w:val="24"/>
        </w:rPr>
        <w:t xml:space="preserve"> loetletakse kavandavast omandamisest teavitamisel esitatavate andmete ja dokumentide loetelu.</w:t>
      </w:r>
      <w:r w:rsidR="2373E45F" w:rsidRPr="00B92E7F">
        <w:rPr>
          <w:rFonts w:ascii="Times New Roman" w:eastAsia="Times New Roman" w:hAnsi="Times New Roman" w:cs="Times New Roman"/>
          <w:color w:val="202020"/>
          <w:sz w:val="24"/>
          <w:szCs w:val="24"/>
        </w:rPr>
        <w:t xml:space="preserve"> </w:t>
      </w:r>
      <w:r w:rsidR="5FA55B24" w:rsidRPr="00B92E7F">
        <w:rPr>
          <w:rFonts w:ascii="Times New Roman" w:eastAsia="Times New Roman" w:hAnsi="Times New Roman" w:cs="Times New Roman"/>
          <w:color w:val="202020"/>
          <w:sz w:val="24"/>
          <w:szCs w:val="24"/>
        </w:rPr>
        <w:t>CRD VI artikkel 27b lõige 5 kohustab l</w:t>
      </w:r>
      <w:r w:rsidR="5FA55B24" w:rsidRPr="00B92E7F">
        <w:rPr>
          <w:rFonts w:ascii="Times New Roman" w:eastAsia="Times New Roman" w:hAnsi="Times New Roman" w:cs="Times New Roman"/>
          <w:color w:val="000000" w:themeColor="text1"/>
          <w:sz w:val="24"/>
          <w:szCs w:val="24"/>
        </w:rPr>
        <w:t xml:space="preserve">iikmesriiki avaldama hindamiseks vajaliku teabe loetelu. </w:t>
      </w:r>
      <w:r w:rsidR="5FA55B24" w:rsidRPr="00B92E7F">
        <w:rPr>
          <w:rFonts w:ascii="Times New Roman" w:eastAsia="Times New Roman" w:hAnsi="Times New Roman" w:cs="Times New Roman"/>
          <w:color w:val="202020"/>
          <w:sz w:val="24"/>
          <w:szCs w:val="24"/>
        </w:rPr>
        <w:t xml:space="preserve">Loetelu kehtestamisel on arvesse võetud Finantsinspektsiooni vajadusi osaluse hindamisel ning eesmärk on tagada, et inspektsioonil on olemas igakülgne info õige otsuse tegemiseks. </w:t>
      </w:r>
      <w:r w:rsidR="10C89615" w:rsidRPr="00B92E7F">
        <w:rPr>
          <w:rFonts w:ascii="Times New Roman" w:eastAsia="Times New Roman" w:hAnsi="Times New Roman" w:cs="Times New Roman"/>
          <w:color w:val="202020"/>
          <w:sz w:val="24"/>
          <w:szCs w:val="24"/>
        </w:rPr>
        <w:t>Nõutav teave peab olema proportsionaalne ja kohandatud vastavalt omandamise laadile.</w:t>
      </w:r>
      <w:r w:rsidR="5A65C9D8" w:rsidRPr="00B92E7F">
        <w:rPr>
          <w:rFonts w:ascii="Times New Roman" w:eastAsia="Times New Roman" w:hAnsi="Times New Roman" w:cs="Times New Roman"/>
          <w:color w:val="202020"/>
          <w:sz w:val="24"/>
          <w:szCs w:val="24"/>
        </w:rPr>
        <w:t xml:space="preserve"> </w:t>
      </w:r>
      <w:r w:rsidR="38A0F54B" w:rsidRPr="00B92E7F">
        <w:rPr>
          <w:rFonts w:ascii="Times New Roman" w:eastAsia="Times New Roman" w:hAnsi="Times New Roman" w:cs="Times New Roman"/>
          <w:color w:val="202020"/>
          <w:sz w:val="24"/>
          <w:szCs w:val="24"/>
        </w:rPr>
        <w:t>Olukorra võrreldavuse tõttu on e</w:t>
      </w:r>
      <w:r w:rsidR="3A5EE38E" w:rsidRPr="00B92E7F">
        <w:rPr>
          <w:rFonts w:ascii="Times New Roman" w:eastAsia="Times New Roman" w:hAnsi="Times New Roman" w:cs="Times New Roman"/>
          <w:color w:val="202020"/>
          <w:sz w:val="24"/>
          <w:szCs w:val="24"/>
        </w:rPr>
        <w:t xml:space="preserve">eskujuks võetud </w:t>
      </w:r>
      <w:r w:rsidR="5A65C9D8" w:rsidRPr="00B92E7F">
        <w:rPr>
          <w:rFonts w:ascii="Times New Roman" w:eastAsia="Times New Roman" w:hAnsi="Times New Roman" w:cs="Times New Roman"/>
          <w:color w:val="202020"/>
          <w:sz w:val="24"/>
          <w:szCs w:val="24"/>
        </w:rPr>
        <w:t>nimekir</w:t>
      </w:r>
      <w:r w:rsidR="1AEE9483" w:rsidRPr="00B92E7F">
        <w:rPr>
          <w:rFonts w:ascii="Times New Roman" w:eastAsia="Times New Roman" w:hAnsi="Times New Roman" w:cs="Times New Roman"/>
          <w:color w:val="202020"/>
          <w:sz w:val="24"/>
          <w:szCs w:val="24"/>
        </w:rPr>
        <w:t>i</w:t>
      </w:r>
      <w:r w:rsidR="5A65C9D8" w:rsidRPr="00B92E7F">
        <w:rPr>
          <w:rFonts w:ascii="Times New Roman" w:eastAsia="Times New Roman" w:hAnsi="Times New Roman" w:cs="Times New Roman"/>
          <w:color w:val="202020"/>
          <w:sz w:val="24"/>
          <w:szCs w:val="24"/>
        </w:rPr>
        <w:t xml:space="preserve">, mis tuleb esitada juhul, kui </w:t>
      </w:r>
      <w:r w:rsidR="686D827F" w:rsidRPr="00B92E7F">
        <w:rPr>
          <w:rFonts w:ascii="Times New Roman" w:eastAsia="Times New Roman" w:hAnsi="Times New Roman" w:cs="Times New Roman"/>
          <w:color w:val="202020"/>
          <w:sz w:val="24"/>
          <w:szCs w:val="24"/>
        </w:rPr>
        <w:t xml:space="preserve">omandatakse </w:t>
      </w:r>
      <w:r w:rsidR="230E2F3B" w:rsidRPr="00B92E7F">
        <w:rPr>
          <w:rFonts w:ascii="Times New Roman" w:eastAsia="Times New Roman" w:hAnsi="Times New Roman" w:cs="Times New Roman"/>
          <w:color w:val="202020"/>
          <w:sz w:val="24"/>
          <w:szCs w:val="24"/>
        </w:rPr>
        <w:t xml:space="preserve">oluline </w:t>
      </w:r>
      <w:r w:rsidR="5A65C9D8" w:rsidRPr="00B92E7F">
        <w:rPr>
          <w:rFonts w:ascii="Times New Roman" w:eastAsia="Times New Roman" w:hAnsi="Times New Roman" w:cs="Times New Roman"/>
          <w:color w:val="202020"/>
          <w:sz w:val="24"/>
          <w:szCs w:val="24"/>
        </w:rPr>
        <w:t>osalus krediidiasutuses (KAS § 30 lõige 3).</w:t>
      </w:r>
    </w:p>
    <w:p w14:paraId="43278AF7" w14:textId="6E5F769A"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E5EF865" w14:textId="4EB4A8CA" w:rsidR="001A7361" w:rsidRPr="00B92E7F" w:rsidRDefault="28ADAD14"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lastRenderedPageBreak/>
        <w:t>Andmed ja dokumendid, mis esitada</w:t>
      </w:r>
      <w:r w:rsidR="5D554C7F" w:rsidRPr="00B92E7F">
        <w:rPr>
          <w:rFonts w:ascii="Times New Roman" w:eastAsia="Times New Roman" w:hAnsi="Times New Roman" w:cs="Times New Roman"/>
          <w:color w:val="202020"/>
          <w:sz w:val="24"/>
          <w:szCs w:val="24"/>
        </w:rPr>
        <w:t xml:space="preserve"> tuleb</w:t>
      </w:r>
      <w:r w:rsidR="44057172" w:rsidRPr="00B92E7F">
        <w:rPr>
          <w:rFonts w:ascii="Times New Roman" w:eastAsia="Times New Roman" w:hAnsi="Times New Roman" w:cs="Times New Roman"/>
          <w:color w:val="202020"/>
          <w:sz w:val="24"/>
          <w:szCs w:val="24"/>
        </w:rPr>
        <w:t>, on järgmised</w:t>
      </w:r>
      <w:r w:rsidR="5D554C7F" w:rsidRPr="00B92E7F">
        <w:rPr>
          <w:rFonts w:ascii="Times New Roman" w:eastAsia="Times New Roman" w:hAnsi="Times New Roman" w:cs="Times New Roman"/>
          <w:color w:val="202020"/>
          <w:sz w:val="24"/>
          <w:szCs w:val="24"/>
        </w:rPr>
        <w:t>:</w:t>
      </w:r>
    </w:p>
    <w:p w14:paraId="2DA88D03" w14:textId="68DF3BFD" w:rsidR="001A7361" w:rsidRPr="00B92E7F" w:rsidRDefault="4A5EA53C"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1) omandatava üksuse kirjeldus, mis sisaldab väljavõtet aktsiaraamatust, andmeid kavandava omandaja poolt omandatavate ja talle kuuluvate aktsiate või osade tüübi ja häälte arvu kohta ning vajaduse korral muud informatsiooni;</w:t>
      </w:r>
    </w:p>
    <w:p w14:paraId="54870B94" w14:textId="57395E17" w:rsidR="001A7361" w:rsidRPr="00B92E7F" w:rsidRDefault="4A5EA53C"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2) kirjeldus omandatava üksuse tegevuse kohta ettevõtluses ning temaga seotud isikute majanduslike ja mittemajanduslike huvide kirjeldus;</w:t>
      </w:r>
    </w:p>
    <w:p w14:paraId="5D8A7BF2" w14:textId="564C2CFE" w:rsidR="001A7361" w:rsidRPr="00B92E7F" w:rsidRDefault="4A5EA53C"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3) olemasolu korral omandatava üksuse kolme viimase majandusaasta aruanded. Kui viimase majandusaasta lõppemisest on möödunud rohkem kui üheksa kuud, esitatakse auditeeritud vahearuanne majandusaasta esimese poolaasta kohta. Aruannetele tuleb lisada vandeaudiitori aruanne, kui selle koostamine on õigusaktiga ette nähtud;</w:t>
      </w:r>
    </w:p>
    <w:p w14:paraId="1B693DD4" w14:textId="238DF8E9" w:rsidR="001A7361" w:rsidRPr="00B92E7F" w:rsidRDefault="4A5EA53C"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4) konsolideerimisgruppi kuuluva omandatava üksuse puhul konsolideerimisgrupi struktuuri kirjeldus koos andmetega sinna kuuluvate äriühingute osaluse suuruse kohta ja konsolideerimisgrupi kolme viimase majandusaasta aruanded ning vandeaudiitori aruanded;</w:t>
      </w:r>
    </w:p>
    <w:p w14:paraId="528751D2" w14:textId="38F063C7" w:rsidR="001A7361" w:rsidRPr="00B92E7F" w:rsidRDefault="4A5EA53C"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5) andmed ja dokumendid nende rahaliste ja mitterahaliste vahendite päritolu kohta, mille eest kavatsetakse osalus omandada või seda suurendada;</w:t>
      </w:r>
    </w:p>
    <w:p w14:paraId="48C054FC" w14:textId="2DAA5AB9" w:rsidR="001A7361" w:rsidRPr="00B92E7F" w:rsidRDefault="21E7CF59"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6) kavandava osaluse omandamisega seotud asjaolud ;</w:t>
      </w:r>
    </w:p>
    <w:p w14:paraId="3EECD35F" w14:textId="05DE6510" w:rsidR="001A7361" w:rsidRPr="00B92E7F" w:rsidRDefault="21E7CF59"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7) pärast kavandava osaluse omandamist omatava osaluse suurus ja selle omamisega seotud asjaolud;</w:t>
      </w:r>
    </w:p>
    <w:p w14:paraId="1D294E04" w14:textId="2752171B" w:rsidR="001A7361" w:rsidRPr="00B92E7F" w:rsidRDefault="4A5EA53C"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8) teave kavandatava omandamisega seotud kohustuste ja osaluse omamisest tulenevate kohustuste kohta, ning nende mõju kohta kavandatava omandaja finantsvõimekusele ning kavandatavale omandajale seaduses sätestatud nõuete täitmisele;</w:t>
      </w:r>
    </w:p>
    <w:p w14:paraId="1A25FCEB" w14:textId="5761D8F0" w:rsidR="001A7361" w:rsidRPr="00B92E7F" w:rsidRDefault="5C9EEB73"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 xml:space="preserve">9) teave, kas osaluse omandamine toimub sama konsolideerimisgrupi üksuste vahel vastavalt  </w:t>
      </w:r>
      <w:r w:rsidR="66A40C02" w:rsidRPr="00B92E7F">
        <w:rPr>
          <w:rFonts w:ascii="Times New Roman" w:eastAsia="Times New Roman" w:hAnsi="Times New Roman" w:cs="Times New Roman"/>
          <w:color w:val="202020"/>
          <w:sz w:val="24"/>
          <w:szCs w:val="24"/>
        </w:rPr>
        <w:t>CRR-i</w:t>
      </w:r>
      <w:r w:rsidRPr="00B92E7F">
        <w:rPr>
          <w:rFonts w:ascii="Times New Roman" w:eastAsia="Times New Roman" w:hAnsi="Times New Roman" w:cs="Times New Roman"/>
          <w:color w:val="202020"/>
          <w:sz w:val="24"/>
          <w:szCs w:val="24"/>
        </w:rPr>
        <w:t xml:space="preserve"> artikli 113 lõikele 6 või samasse krediidiasutuste kaitseskeemi kuuluvate üksuste vahel </w:t>
      </w:r>
      <w:r w:rsidR="5B003A4E" w:rsidRPr="00B92E7F">
        <w:rPr>
          <w:rFonts w:ascii="Times New Roman" w:eastAsia="Times New Roman" w:hAnsi="Times New Roman" w:cs="Times New Roman"/>
          <w:color w:val="202020"/>
          <w:sz w:val="24"/>
          <w:szCs w:val="24"/>
        </w:rPr>
        <w:t xml:space="preserve">vastavalt sama </w:t>
      </w:r>
      <w:r w:rsidRPr="00B92E7F">
        <w:rPr>
          <w:rFonts w:ascii="Times New Roman" w:eastAsia="Times New Roman" w:hAnsi="Times New Roman" w:cs="Times New Roman"/>
          <w:color w:val="202020"/>
          <w:sz w:val="24"/>
          <w:szCs w:val="24"/>
        </w:rPr>
        <w:t>artikli 113 lõikele 7.</w:t>
      </w:r>
    </w:p>
    <w:p w14:paraId="1AAA02BE" w14:textId="621117E7"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541285F5" w14:textId="431E6790" w:rsidR="001A7361" w:rsidRPr="00B92E7F" w:rsidRDefault="6683D8C0" w:rsidP="00B92E7F">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color w:val="202020"/>
          <w:sz w:val="24"/>
          <w:szCs w:val="24"/>
        </w:rPr>
        <w:t>Lõike</w:t>
      </w:r>
      <w:r w:rsidR="13939174" w:rsidRPr="00B92E7F">
        <w:rPr>
          <w:rFonts w:ascii="Times New Roman" w:eastAsia="Times New Roman" w:hAnsi="Times New Roman" w:cs="Times New Roman"/>
          <w:color w:val="202020"/>
          <w:sz w:val="24"/>
          <w:szCs w:val="24"/>
        </w:rPr>
        <w:t>ga</w:t>
      </w:r>
      <w:r w:rsidRPr="00B92E7F">
        <w:rPr>
          <w:rFonts w:ascii="Times New Roman" w:eastAsia="Times New Roman" w:hAnsi="Times New Roman" w:cs="Times New Roman"/>
          <w:color w:val="202020"/>
          <w:sz w:val="24"/>
          <w:szCs w:val="24"/>
        </w:rPr>
        <w:t xml:space="preserve"> 7</w:t>
      </w:r>
      <w:r w:rsidR="3EC95D81" w:rsidRPr="00B92E7F">
        <w:rPr>
          <w:rFonts w:ascii="Times New Roman" w:eastAsia="Times New Roman" w:hAnsi="Times New Roman" w:cs="Times New Roman"/>
          <w:color w:val="202020"/>
          <w:sz w:val="24"/>
          <w:szCs w:val="24"/>
        </w:rPr>
        <w:t xml:space="preserve"> täpsustatakse sama paragrahvi </w:t>
      </w:r>
      <w:r w:rsidRPr="00B92E7F">
        <w:rPr>
          <w:rFonts w:ascii="Times New Roman" w:eastAsia="Times New Roman" w:hAnsi="Times New Roman" w:cs="Times New Roman"/>
          <w:sz w:val="24"/>
          <w:szCs w:val="24"/>
        </w:rPr>
        <w:t>lõike 6 punkti 3</w:t>
      </w:r>
      <w:r w:rsidR="69A626A0" w:rsidRPr="00B92E7F">
        <w:rPr>
          <w:rFonts w:ascii="Times New Roman" w:eastAsia="Times New Roman" w:hAnsi="Times New Roman" w:cs="Times New Roman"/>
          <w:sz w:val="24"/>
          <w:szCs w:val="24"/>
        </w:rPr>
        <w:t xml:space="preserve"> ning sätestatakse, et sel</w:t>
      </w:r>
      <w:r w:rsidRPr="00B92E7F">
        <w:rPr>
          <w:rFonts w:ascii="Times New Roman" w:eastAsia="Times New Roman" w:hAnsi="Times New Roman" w:cs="Times New Roman"/>
          <w:sz w:val="24"/>
          <w:szCs w:val="24"/>
        </w:rPr>
        <w:t xml:space="preserve"> juhul </w:t>
      </w:r>
      <w:r w:rsidRPr="00B92E7F">
        <w:rPr>
          <w:rFonts w:ascii="Times New Roman" w:eastAsia="Times New Roman" w:hAnsi="Times New Roman" w:cs="Times New Roman"/>
          <w:color w:val="202020"/>
          <w:sz w:val="24"/>
          <w:szCs w:val="24"/>
        </w:rPr>
        <w:t>auditeeritud vahearuanne majandusaasta esimese poolaasta kohta, kui viimase majandusaasta lõppemisest on möödunud rohkem kui üheksa kuud. Aruannetele tuleb lisada vandeaudiitori aruanne, kui selle koostamine on õigusaktiga ette nähtud.</w:t>
      </w:r>
    </w:p>
    <w:p w14:paraId="40606E2D" w14:textId="59CAF353"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1EB2F0E6" w14:textId="79EBAB95" w:rsidR="001A7361" w:rsidRPr="00B92E7F" w:rsidRDefault="061A0C09"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 xml:space="preserve">Tuleb </w:t>
      </w:r>
      <w:r w:rsidR="4FE9E010" w:rsidRPr="00B92E7F">
        <w:rPr>
          <w:rFonts w:ascii="Times New Roman" w:eastAsia="Times New Roman" w:hAnsi="Times New Roman" w:cs="Times New Roman"/>
          <w:color w:val="202020"/>
          <w:sz w:val="24"/>
          <w:szCs w:val="24"/>
        </w:rPr>
        <w:t>siiski</w:t>
      </w:r>
      <w:r w:rsidR="1C2C4944" w:rsidRPr="00B92E7F">
        <w:rPr>
          <w:rFonts w:ascii="Times New Roman" w:eastAsia="Times New Roman" w:hAnsi="Times New Roman" w:cs="Times New Roman"/>
          <w:color w:val="202020"/>
          <w:sz w:val="24"/>
          <w:szCs w:val="24"/>
        </w:rPr>
        <w:t xml:space="preserve"> märkida, et </w:t>
      </w:r>
      <w:r w:rsidR="1C2C4944" w:rsidRPr="00B92E7F">
        <w:rPr>
          <w:rFonts w:ascii="Times New Roman" w:eastAsia="Times New Roman" w:hAnsi="Times New Roman" w:cs="Times New Roman"/>
          <w:color w:val="000000" w:themeColor="text1"/>
          <w:sz w:val="24"/>
          <w:szCs w:val="24"/>
        </w:rPr>
        <w:t>E</w:t>
      </w:r>
      <w:r w:rsidR="16D69AA7" w:rsidRPr="00B92E7F">
        <w:rPr>
          <w:rFonts w:ascii="Times New Roman" w:eastAsia="Times New Roman" w:hAnsi="Times New Roman" w:cs="Times New Roman"/>
          <w:color w:val="000000" w:themeColor="text1"/>
          <w:sz w:val="24"/>
          <w:szCs w:val="24"/>
        </w:rPr>
        <w:t xml:space="preserve">BA </w:t>
      </w:r>
      <w:r w:rsidR="366E9DB1" w:rsidRPr="00B92E7F">
        <w:rPr>
          <w:rFonts w:ascii="Times New Roman" w:eastAsia="Times New Roman" w:hAnsi="Times New Roman" w:cs="Times New Roman"/>
          <w:color w:val="000000" w:themeColor="text1"/>
          <w:sz w:val="24"/>
          <w:szCs w:val="24"/>
        </w:rPr>
        <w:t>on kohustatud töötama</w:t>
      </w:r>
      <w:r w:rsidR="1C2C4944" w:rsidRPr="00B92E7F">
        <w:rPr>
          <w:rFonts w:ascii="Times New Roman" w:eastAsia="Times New Roman" w:hAnsi="Times New Roman" w:cs="Times New Roman"/>
          <w:color w:val="000000" w:themeColor="text1"/>
          <w:sz w:val="24"/>
          <w:szCs w:val="24"/>
        </w:rPr>
        <w:t xml:space="preserve"> välja regulatiivsete tehniliste standardite eelnõu, et määrata kindlaks loetelu miinimumteabest, mille kavandav omandaja peab esitama pädevale asutusele </w:t>
      </w:r>
      <w:r w:rsidR="77F64170" w:rsidRPr="00B92E7F">
        <w:rPr>
          <w:rFonts w:ascii="Times New Roman" w:eastAsia="Times New Roman" w:hAnsi="Times New Roman" w:cs="Times New Roman"/>
          <w:color w:val="000000" w:themeColor="text1"/>
          <w:sz w:val="24"/>
          <w:szCs w:val="24"/>
        </w:rPr>
        <w:t>kavandavast omandamisest teavitamisel</w:t>
      </w:r>
      <w:r w:rsidR="77F64170" w:rsidRPr="00B92E7F">
        <w:rPr>
          <w:rFonts w:ascii="Times New Roman" w:eastAsia="Times New Roman" w:hAnsi="Times New Roman" w:cs="Times New Roman"/>
          <w:color w:val="202020"/>
          <w:sz w:val="24"/>
          <w:szCs w:val="24"/>
        </w:rPr>
        <w:t xml:space="preserve"> </w:t>
      </w:r>
      <w:r w:rsidR="35F34612" w:rsidRPr="00B92E7F">
        <w:rPr>
          <w:rFonts w:ascii="Times New Roman" w:eastAsia="Times New Roman" w:hAnsi="Times New Roman" w:cs="Times New Roman"/>
          <w:color w:val="202020"/>
          <w:sz w:val="24"/>
          <w:szCs w:val="24"/>
        </w:rPr>
        <w:t>(</w:t>
      </w:r>
      <w:r w:rsidR="77F64170" w:rsidRPr="00B92E7F">
        <w:rPr>
          <w:rFonts w:ascii="Times New Roman" w:eastAsia="Times New Roman" w:hAnsi="Times New Roman" w:cs="Times New Roman"/>
          <w:color w:val="202020"/>
          <w:sz w:val="24"/>
          <w:szCs w:val="24"/>
        </w:rPr>
        <w:t>direktiivi art</w:t>
      </w:r>
      <w:r w:rsidR="5B5F073A" w:rsidRPr="00B92E7F">
        <w:rPr>
          <w:rFonts w:ascii="Times New Roman" w:eastAsia="Times New Roman" w:hAnsi="Times New Roman" w:cs="Times New Roman"/>
          <w:color w:val="202020"/>
          <w:sz w:val="24"/>
          <w:szCs w:val="24"/>
        </w:rPr>
        <w:t>ikli</w:t>
      </w:r>
      <w:r w:rsidR="77F64170" w:rsidRPr="00B92E7F">
        <w:rPr>
          <w:rFonts w:ascii="Times New Roman" w:eastAsia="Times New Roman" w:hAnsi="Times New Roman" w:cs="Times New Roman"/>
          <w:color w:val="202020"/>
          <w:sz w:val="24"/>
          <w:szCs w:val="24"/>
        </w:rPr>
        <w:t xml:space="preserve"> 27b l</w:t>
      </w:r>
      <w:r w:rsidR="09FF7217" w:rsidRPr="00B92E7F">
        <w:rPr>
          <w:rFonts w:ascii="Times New Roman" w:eastAsia="Times New Roman" w:hAnsi="Times New Roman" w:cs="Times New Roman"/>
          <w:color w:val="202020"/>
          <w:sz w:val="24"/>
          <w:szCs w:val="24"/>
        </w:rPr>
        <w:t>õike</w:t>
      </w:r>
      <w:r w:rsidR="77F64170" w:rsidRPr="00B92E7F">
        <w:rPr>
          <w:rFonts w:ascii="Times New Roman" w:eastAsia="Times New Roman" w:hAnsi="Times New Roman" w:cs="Times New Roman"/>
          <w:color w:val="202020"/>
          <w:sz w:val="24"/>
          <w:szCs w:val="24"/>
        </w:rPr>
        <w:t xml:space="preserve"> 7 punkti a</w:t>
      </w:r>
      <w:r w:rsidR="4E0EC96C" w:rsidRPr="00B92E7F">
        <w:rPr>
          <w:rFonts w:ascii="Times New Roman" w:eastAsia="Times New Roman" w:hAnsi="Times New Roman" w:cs="Times New Roman"/>
          <w:color w:val="202020"/>
          <w:sz w:val="24"/>
          <w:szCs w:val="24"/>
        </w:rPr>
        <w:t>).</w:t>
      </w:r>
    </w:p>
    <w:p w14:paraId="675E0DD4" w14:textId="4EA97333"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5027E46A" w14:textId="0559FDBC" w:rsidR="001A7361" w:rsidRPr="00B92E7F" w:rsidRDefault="1A8A57DC"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Paragrahviga 37</w:t>
      </w:r>
      <w:r w:rsidRPr="00B92E7F">
        <w:rPr>
          <w:rFonts w:ascii="Times New Roman" w:eastAsia="Times New Roman" w:hAnsi="Times New Roman" w:cs="Times New Roman"/>
          <w:b/>
          <w:bCs/>
          <w:color w:val="000000" w:themeColor="text1"/>
          <w:sz w:val="24"/>
          <w:szCs w:val="24"/>
          <w:vertAlign w:val="superscript"/>
        </w:rPr>
        <w:t>2</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kehtestatakse nõuded</w:t>
      </w:r>
      <w:r w:rsidRPr="00B92E7F">
        <w:rPr>
          <w:rFonts w:ascii="Times New Roman" w:eastAsia="Times New Roman" w:hAnsi="Times New Roman" w:cs="Times New Roman"/>
          <w:color w:val="000000" w:themeColor="text1"/>
          <w:sz w:val="24"/>
          <w:szCs w:val="24"/>
          <w:vertAlign w:val="superscript"/>
        </w:rPr>
        <w:t xml:space="preserve"> </w:t>
      </w:r>
      <w:r w:rsidRPr="00B92E7F">
        <w:rPr>
          <w:rFonts w:ascii="Times New Roman" w:eastAsia="Times New Roman" w:hAnsi="Times New Roman" w:cs="Times New Roman"/>
          <w:color w:val="000000" w:themeColor="text1"/>
          <w:sz w:val="24"/>
          <w:szCs w:val="24"/>
        </w:rPr>
        <w:t>kavandavale omandajale</w:t>
      </w:r>
      <w:r w:rsidR="75C61B92" w:rsidRPr="00B92E7F">
        <w:rPr>
          <w:rFonts w:ascii="Times New Roman" w:eastAsia="Times New Roman" w:hAnsi="Times New Roman" w:cs="Times New Roman"/>
          <w:color w:val="000000" w:themeColor="text1"/>
          <w:sz w:val="24"/>
          <w:szCs w:val="24"/>
        </w:rPr>
        <w:t>.</w:t>
      </w:r>
      <w:r w:rsidR="4845A6DA" w:rsidRPr="00B92E7F">
        <w:rPr>
          <w:rFonts w:ascii="Times New Roman" w:eastAsia="Times New Roman" w:hAnsi="Times New Roman" w:cs="Times New Roman"/>
          <w:color w:val="000000" w:themeColor="text1"/>
          <w:sz w:val="24"/>
          <w:szCs w:val="24"/>
        </w:rPr>
        <w:t xml:space="preserve"> Nõuete kehtestamise eesmärk on </w:t>
      </w:r>
      <w:r w:rsidR="42CAD3DB" w:rsidRPr="00B92E7F">
        <w:rPr>
          <w:rFonts w:ascii="Times New Roman" w:eastAsia="Times New Roman" w:hAnsi="Times New Roman" w:cs="Times New Roman"/>
          <w:color w:val="000000" w:themeColor="text1"/>
          <w:sz w:val="24"/>
          <w:szCs w:val="24"/>
        </w:rPr>
        <w:t xml:space="preserve">panna paika </w:t>
      </w:r>
      <w:r w:rsidR="3C6AEA2F" w:rsidRPr="00B92E7F">
        <w:rPr>
          <w:rFonts w:ascii="Times New Roman" w:eastAsia="Times New Roman" w:hAnsi="Times New Roman" w:cs="Times New Roman"/>
          <w:color w:val="000000" w:themeColor="text1"/>
          <w:sz w:val="24"/>
          <w:szCs w:val="24"/>
        </w:rPr>
        <w:t xml:space="preserve">kriteeriumid, mille põhjal </w:t>
      </w:r>
      <w:r w:rsidR="1724EBFF" w:rsidRPr="00B92E7F">
        <w:rPr>
          <w:rFonts w:ascii="Times New Roman" w:eastAsia="Times New Roman" w:hAnsi="Times New Roman" w:cs="Times New Roman"/>
          <w:color w:val="000000" w:themeColor="text1"/>
          <w:sz w:val="24"/>
          <w:szCs w:val="24"/>
        </w:rPr>
        <w:t>Finantsinspektsioon saaks hinnata</w:t>
      </w:r>
      <w:r w:rsidR="4DCD1443" w:rsidRPr="00B92E7F">
        <w:rPr>
          <w:rFonts w:ascii="Times New Roman" w:eastAsia="Times New Roman" w:hAnsi="Times New Roman" w:cs="Times New Roman"/>
          <w:color w:val="000000" w:themeColor="text1"/>
          <w:sz w:val="24"/>
          <w:szCs w:val="24"/>
        </w:rPr>
        <w:t xml:space="preserve"> kavandava omandaja kindla ja usaldusväärse juhtimise väljavaadet</w:t>
      </w:r>
      <w:r w:rsidR="7ECC2BDF" w:rsidRPr="00B92E7F">
        <w:rPr>
          <w:rFonts w:ascii="Times New Roman" w:eastAsia="Times New Roman" w:hAnsi="Times New Roman" w:cs="Times New Roman"/>
          <w:color w:val="000000" w:themeColor="text1"/>
          <w:sz w:val="24"/>
          <w:szCs w:val="24"/>
        </w:rPr>
        <w:t>.</w:t>
      </w:r>
    </w:p>
    <w:p w14:paraId="71C216A7" w14:textId="098D63F0"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D350DBF" w14:textId="5AB9EC5B" w:rsidR="001A7361" w:rsidRPr="00B92E7F" w:rsidRDefault="1A8A57DC"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Kavandav omandaja peab</w:t>
      </w:r>
      <w:r w:rsidR="5F62A737" w:rsidRPr="00B92E7F">
        <w:rPr>
          <w:rFonts w:ascii="Times New Roman" w:eastAsia="Times New Roman" w:hAnsi="Times New Roman" w:cs="Times New Roman"/>
          <w:color w:val="000000" w:themeColor="text1"/>
          <w:sz w:val="24"/>
          <w:szCs w:val="24"/>
        </w:rPr>
        <w:t xml:space="preserve"> paragrahvi 37</w:t>
      </w:r>
      <w:r w:rsidR="5F62A737" w:rsidRPr="00B92E7F">
        <w:rPr>
          <w:rFonts w:ascii="Times New Roman" w:eastAsia="Times New Roman" w:hAnsi="Times New Roman" w:cs="Times New Roman"/>
          <w:color w:val="000000" w:themeColor="text1"/>
          <w:sz w:val="24"/>
          <w:szCs w:val="24"/>
          <w:vertAlign w:val="superscript"/>
        </w:rPr>
        <w:t>2</w:t>
      </w:r>
      <w:r w:rsidR="5F62A737" w:rsidRPr="00B92E7F">
        <w:rPr>
          <w:rFonts w:ascii="Times New Roman" w:eastAsia="Times New Roman" w:hAnsi="Times New Roman" w:cs="Times New Roman"/>
          <w:color w:val="000000" w:themeColor="text1"/>
          <w:sz w:val="24"/>
          <w:szCs w:val="24"/>
        </w:rPr>
        <w:t xml:space="preserve"> kohaselt</w:t>
      </w:r>
      <w:r w:rsidRPr="00B92E7F">
        <w:rPr>
          <w:rFonts w:ascii="Times New Roman" w:eastAsia="Times New Roman" w:hAnsi="Times New Roman" w:cs="Times New Roman"/>
          <w:color w:val="000000" w:themeColor="text1"/>
          <w:sz w:val="24"/>
          <w:szCs w:val="24"/>
        </w:rPr>
        <w:t xml:space="preserve"> vastama järgmistele nõuetele:</w:t>
      </w:r>
    </w:p>
    <w:p w14:paraId="6E84AC98" w14:textId="79C0CFBF" w:rsidR="001A7361" w:rsidRPr="00B92E7F" w:rsidRDefault="73571953"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1) kavandavas omandajas peab olema tagatud kindel ja usaldusväärne juhtimine;</w:t>
      </w:r>
    </w:p>
    <w:p w14:paraId="150FE169" w14:textId="3A970893" w:rsidR="001A7361" w:rsidRPr="00B92E7F" w:rsidRDefault="73571953"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2) kavandav omandaja peab järjepidevalt järgima </w:t>
      </w:r>
      <w:proofErr w:type="spellStart"/>
      <w:r w:rsidR="291D9902" w:rsidRPr="00B92E7F">
        <w:rPr>
          <w:rFonts w:ascii="Times New Roman" w:eastAsia="Times New Roman" w:hAnsi="Times New Roman" w:cs="Times New Roman"/>
          <w:color w:val="000000" w:themeColor="text1"/>
          <w:sz w:val="24"/>
          <w:szCs w:val="24"/>
        </w:rPr>
        <w:t>KAS-is</w:t>
      </w:r>
      <w:proofErr w:type="spellEnd"/>
      <w:r w:rsidRPr="00B92E7F">
        <w:rPr>
          <w:rFonts w:ascii="Times New Roman" w:eastAsia="Times New Roman" w:hAnsi="Times New Roman" w:cs="Times New Roman"/>
          <w:color w:val="000000" w:themeColor="text1"/>
          <w:sz w:val="24"/>
          <w:szCs w:val="24"/>
        </w:rPr>
        <w:t xml:space="preserve"> ja </w:t>
      </w:r>
      <w:r w:rsidR="773C4198" w:rsidRPr="00B92E7F">
        <w:rPr>
          <w:rFonts w:ascii="Times New Roman" w:eastAsia="Times New Roman" w:hAnsi="Times New Roman" w:cs="Times New Roman"/>
          <w:color w:val="000000" w:themeColor="text1"/>
          <w:sz w:val="24"/>
          <w:szCs w:val="24"/>
        </w:rPr>
        <w:t>CRR-</w:t>
      </w:r>
      <w:proofErr w:type="spellStart"/>
      <w:r w:rsidR="773C4198" w:rsidRPr="00B92E7F">
        <w:rPr>
          <w:rFonts w:ascii="Times New Roman" w:eastAsia="Times New Roman" w:hAnsi="Times New Roman" w:cs="Times New Roman"/>
          <w:color w:val="000000" w:themeColor="text1"/>
          <w:sz w:val="24"/>
          <w:szCs w:val="24"/>
        </w:rPr>
        <w:t>is</w:t>
      </w:r>
      <w:proofErr w:type="spellEnd"/>
      <w:r w:rsidRPr="00B92E7F">
        <w:rPr>
          <w:rFonts w:ascii="Times New Roman" w:eastAsia="Times New Roman" w:hAnsi="Times New Roman" w:cs="Times New Roman"/>
          <w:color w:val="000000" w:themeColor="text1"/>
          <w:sz w:val="24"/>
          <w:szCs w:val="24"/>
        </w:rPr>
        <w:t xml:space="preserve"> ning asjakohasel juhul teistes </w:t>
      </w:r>
      <w:r w:rsidR="6D419F62" w:rsidRPr="00B92E7F">
        <w:rPr>
          <w:rFonts w:ascii="Times New Roman" w:eastAsia="Times New Roman" w:hAnsi="Times New Roman" w:cs="Times New Roman"/>
          <w:color w:val="000000" w:themeColor="text1"/>
          <w:sz w:val="24"/>
          <w:szCs w:val="24"/>
        </w:rPr>
        <w:t>Euroopa L</w:t>
      </w:r>
      <w:r w:rsidRPr="00B92E7F">
        <w:rPr>
          <w:rFonts w:ascii="Times New Roman" w:eastAsia="Times New Roman" w:hAnsi="Times New Roman" w:cs="Times New Roman"/>
          <w:color w:val="000000" w:themeColor="text1"/>
          <w:sz w:val="24"/>
          <w:szCs w:val="24"/>
        </w:rPr>
        <w:t>iidu õigusaktides sätestatud usaldatavusnormatiive ning olema suuteline nende järgimist jätkata;</w:t>
      </w:r>
    </w:p>
    <w:p w14:paraId="5E604843" w14:textId="408FE549" w:rsidR="001A7361" w:rsidRPr="00B92E7F" w:rsidRDefault="1A8A57DC"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color w:val="000000" w:themeColor="text1"/>
          <w:sz w:val="24"/>
          <w:szCs w:val="24"/>
        </w:rPr>
        <w:t>3) kavandava omandaja suhtes ei ole põhjendatud kahtlust, et osaluse omandamine, omamine või suurendamine või kontroll omandatava üksuse üle on seotud rahapesu või terrorismi rahastamisega või selle katsega või suurendab selliseid riske.</w:t>
      </w:r>
    </w:p>
    <w:p w14:paraId="2D30B98C" w14:textId="37067AFD" w:rsidR="0A002A0A" w:rsidRPr="00B92E7F" w:rsidRDefault="0A002A0A" w:rsidP="00B92E7F">
      <w:pPr>
        <w:spacing w:after="0" w:line="240" w:lineRule="auto"/>
        <w:jc w:val="both"/>
        <w:rPr>
          <w:rFonts w:ascii="Times New Roman" w:eastAsia="Times New Roman" w:hAnsi="Times New Roman" w:cs="Times New Roman"/>
          <w:color w:val="000000" w:themeColor="text1"/>
          <w:sz w:val="24"/>
          <w:szCs w:val="24"/>
        </w:rPr>
      </w:pPr>
    </w:p>
    <w:p w14:paraId="70E686DC" w14:textId="2289E9B7" w:rsidR="0A002A0A" w:rsidRPr="00B92E7F" w:rsidRDefault="79401A9E"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Eelnimetatud nõuded tulenevad CRD VI arti</w:t>
      </w:r>
      <w:r w:rsidR="6FE7323B" w:rsidRPr="00B92E7F">
        <w:rPr>
          <w:rFonts w:ascii="Times New Roman" w:eastAsia="Times New Roman" w:hAnsi="Times New Roman" w:cs="Times New Roman"/>
          <w:color w:val="000000" w:themeColor="text1"/>
          <w:sz w:val="24"/>
          <w:szCs w:val="24"/>
        </w:rPr>
        <w:t>kli</w:t>
      </w:r>
      <w:r w:rsidR="275DAC73" w:rsidRPr="00B92E7F">
        <w:rPr>
          <w:rFonts w:ascii="Times New Roman" w:eastAsia="Times New Roman" w:hAnsi="Times New Roman" w:cs="Times New Roman"/>
          <w:color w:val="000000" w:themeColor="text1"/>
          <w:sz w:val="24"/>
          <w:szCs w:val="24"/>
        </w:rPr>
        <w:t xml:space="preserve"> 27b l</w:t>
      </w:r>
      <w:r w:rsidR="557A6483" w:rsidRPr="00B92E7F">
        <w:rPr>
          <w:rFonts w:ascii="Times New Roman" w:eastAsia="Times New Roman" w:hAnsi="Times New Roman" w:cs="Times New Roman"/>
          <w:color w:val="000000" w:themeColor="text1"/>
          <w:sz w:val="24"/>
          <w:szCs w:val="24"/>
        </w:rPr>
        <w:t>õike</w:t>
      </w:r>
      <w:r w:rsidR="275DAC73" w:rsidRPr="00B92E7F">
        <w:rPr>
          <w:rFonts w:ascii="Times New Roman" w:eastAsia="Times New Roman" w:hAnsi="Times New Roman" w:cs="Times New Roman"/>
          <w:color w:val="000000" w:themeColor="text1"/>
          <w:sz w:val="24"/>
          <w:szCs w:val="24"/>
        </w:rPr>
        <w:t xml:space="preserve"> 1 punktidest a ja </w:t>
      </w:r>
      <w:proofErr w:type="spellStart"/>
      <w:r w:rsidR="275DAC73" w:rsidRPr="00B92E7F">
        <w:rPr>
          <w:rFonts w:ascii="Times New Roman" w:eastAsia="Times New Roman" w:hAnsi="Times New Roman" w:cs="Times New Roman"/>
          <w:color w:val="000000" w:themeColor="text1"/>
          <w:sz w:val="24"/>
          <w:szCs w:val="24"/>
        </w:rPr>
        <w:t>b</w:t>
      </w:r>
      <w:r w:rsidR="2C1A571B" w:rsidRPr="00B92E7F">
        <w:rPr>
          <w:rFonts w:ascii="Times New Roman" w:eastAsia="Times New Roman" w:hAnsi="Times New Roman" w:cs="Times New Roman"/>
          <w:color w:val="000000" w:themeColor="text1"/>
          <w:sz w:val="24"/>
          <w:szCs w:val="24"/>
        </w:rPr>
        <w:t>.</w:t>
      </w:r>
      <w:proofErr w:type="spellEnd"/>
      <w:r w:rsidR="2C1A571B" w:rsidRPr="00B92E7F">
        <w:rPr>
          <w:rFonts w:ascii="Times New Roman" w:eastAsia="Times New Roman" w:hAnsi="Times New Roman" w:cs="Times New Roman"/>
          <w:color w:val="000000" w:themeColor="text1"/>
          <w:sz w:val="24"/>
          <w:szCs w:val="24"/>
        </w:rPr>
        <w:t xml:space="preserve"> </w:t>
      </w:r>
    </w:p>
    <w:p w14:paraId="584B6588" w14:textId="18AC568C" w:rsidR="645198D8" w:rsidRPr="00B92E7F" w:rsidRDefault="645198D8" w:rsidP="00B92E7F">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7992080E" w14:textId="642D7568" w:rsidR="001A7361" w:rsidRPr="00B92E7F" w:rsidRDefault="6BA92D3D"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lastRenderedPageBreak/>
        <w:t>Paragrahvi</w:t>
      </w:r>
      <w:r w:rsidR="7010DBCC" w:rsidRPr="00B92E7F">
        <w:rPr>
          <w:rFonts w:ascii="Times New Roman" w:eastAsia="Times New Roman" w:hAnsi="Times New Roman" w:cs="Times New Roman"/>
          <w:b/>
          <w:bCs/>
          <w:color w:val="000000" w:themeColor="text1"/>
          <w:sz w:val="24"/>
          <w:szCs w:val="24"/>
        </w:rPr>
        <w:t>ga</w:t>
      </w:r>
      <w:r w:rsidRPr="00B92E7F">
        <w:rPr>
          <w:rFonts w:ascii="Times New Roman" w:eastAsia="Times New Roman" w:hAnsi="Times New Roman" w:cs="Times New Roman"/>
          <w:b/>
          <w:bCs/>
          <w:color w:val="000000" w:themeColor="text1"/>
          <w:sz w:val="24"/>
          <w:szCs w:val="24"/>
        </w:rPr>
        <w:t xml:space="preserve"> 37</w:t>
      </w:r>
      <w:r w:rsidRPr="00B92E7F">
        <w:rPr>
          <w:rFonts w:ascii="Times New Roman" w:eastAsia="Times New Roman" w:hAnsi="Times New Roman" w:cs="Times New Roman"/>
          <w:b/>
          <w:bCs/>
          <w:color w:val="000000" w:themeColor="text1"/>
          <w:sz w:val="24"/>
          <w:szCs w:val="24"/>
          <w:vertAlign w:val="superscript"/>
        </w:rPr>
        <w:t>3</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 xml:space="preserve">sätestatakse </w:t>
      </w:r>
      <w:r w:rsidR="67A89319" w:rsidRPr="00B92E7F">
        <w:rPr>
          <w:rFonts w:ascii="Times New Roman" w:eastAsia="Times New Roman" w:hAnsi="Times New Roman" w:cs="Times New Roman"/>
          <w:color w:val="000000" w:themeColor="text1"/>
          <w:sz w:val="24"/>
          <w:szCs w:val="24"/>
        </w:rPr>
        <w:t xml:space="preserve">osaluse omandamise ja võõrandamise </w:t>
      </w:r>
      <w:r w:rsidR="7F229A4E" w:rsidRPr="00B92E7F">
        <w:rPr>
          <w:rFonts w:ascii="Times New Roman" w:eastAsia="Times New Roman" w:hAnsi="Times New Roman" w:cs="Times New Roman"/>
          <w:color w:val="000000" w:themeColor="text1"/>
          <w:sz w:val="24"/>
          <w:szCs w:val="24"/>
        </w:rPr>
        <w:t>m</w:t>
      </w:r>
      <w:r w:rsidRPr="00B92E7F">
        <w:rPr>
          <w:rFonts w:ascii="Times New Roman" w:eastAsia="Times New Roman" w:hAnsi="Times New Roman" w:cs="Times New Roman"/>
          <w:color w:val="000000" w:themeColor="text1"/>
          <w:sz w:val="24"/>
          <w:szCs w:val="24"/>
        </w:rPr>
        <w:t>enetlus</w:t>
      </w:r>
      <w:r w:rsidR="46742FCF" w:rsidRPr="00B92E7F">
        <w:rPr>
          <w:rFonts w:ascii="Times New Roman" w:eastAsia="Times New Roman" w:hAnsi="Times New Roman" w:cs="Times New Roman"/>
          <w:color w:val="000000" w:themeColor="text1"/>
          <w:sz w:val="24"/>
          <w:szCs w:val="24"/>
        </w:rPr>
        <w:t>reeglid</w:t>
      </w:r>
      <w:r w:rsidRPr="00B92E7F">
        <w:rPr>
          <w:rFonts w:ascii="Times New Roman" w:eastAsia="Times New Roman" w:hAnsi="Times New Roman" w:cs="Times New Roman"/>
          <w:color w:val="000000" w:themeColor="text1"/>
          <w:sz w:val="24"/>
          <w:szCs w:val="24"/>
        </w:rPr>
        <w:t xml:space="preserve"> </w:t>
      </w:r>
      <w:r w:rsidR="10BEF0B6" w:rsidRPr="00B92E7F">
        <w:rPr>
          <w:rFonts w:ascii="Times New Roman" w:eastAsia="Times New Roman" w:hAnsi="Times New Roman" w:cs="Times New Roman"/>
          <w:color w:val="000000" w:themeColor="text1"/>
          <w:sz w:val="24"/>
          <w:szCs w:val="24"/>
        </w:rPr>
        <w:t>ja</w:t>
      </w:r>
      <w:r w:rsidR="56074583" w:rsidRPr="00B92E7F">
        <w:rPr>
          <w:rFonts w:ascii="Times New Roman" w:eastAsia="Times New Roman" w:hAnsi="Times New Roman" w:cs="Times New Roman"/>
          <w:color w:val="000000" w:themeColor="text1"/>
          <w:sz w:val="24"/>
          <w:szCs w:val="24"/>
        </w:rPr>
        <w:t xml:space="preserve"> </w:t>
      </w:r>
      <w:r w:rsidR="1EA6114E" w:rsidRPr="00B92E7F">
        <w:rPr>
          <w:rFonts w:ascii="Times New Roman" w:eastAsia="Times New Roman" w:hAnsi="Times New Roman" w:cs="Times New Roman"/>
          <w:color w:val="000000" w:themeColor="text1"/>
          <w:sz w:val="24"/>
          <w:szCs w:val="24"/>
        </w:rPr>
        <w:t>-</w:t>
      </w:r>
      <w:r w:rsidRPr="00B92E7F">
        <w:rPr>
          <w:rFonts w:ascii="Times New Roman" w:eastAsia="Times New Roman" w:hAnsi="Times New Roman" w:cs="Times New Roman"/>
          <w:color w:val="000000" w:themeColor="text1"/>
          <w:sz w:val="24"/>
          <w:szCs w:val="24"/>
        </w:rPr>
        <w:t>t</w:t>
      </w:r>
      <w:r w:rsidR="2DAFCE30" w:rsidRPr="00B92E7F">
        <w:rPr>
          <w:rFonts w:ascii="Times New Roman" w:eastAsia="Times New Roman" w:hAnsi="Times New Roman" w:cs="Times New Roman"/>
          <w:color w:val="000000" w:themeColor="text1"/>
          <w:sz w:val="24"/>
          <w:szCs w:val="24"/>
        </w:rPr>
        <w:t>ähtajad.</w:t>
      </w:r>
    </w:p>
    <w:p w14:paraId="63335ABA" w14:textId="318B286E"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035A3C55" w14:textId="4E83BFDE" w:rsidR="001A7361" w:rsidRPr="00B92E7F" w:rsidRDefault="7466F493"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Lõike 1</w:t>
      </w:r>
      <w:r w:rsidRPr="00B92E7F">
        <w:rPr>
          <w:rFonts w:ascii="Times New Roman" w:eastAsia="Times New Roman" w:hAnsi="Times New Roman" w:cs="Times New Roman"/>
          <w:color w:val="202020"/>
          <w:sz w:val="24"/>
          <w:szCs w:val="24"/>
        </w:rPr>
        <w:t xml:space="preserve"> kohaselt on </w:t>
      </w:r>
      <w:r w:rsidR="6BA92D3D" w:rsidRPr="00B92E7F">
        <w:rPr>
          <w:rFonts w:ascii="Times New Roman" w:eastAsia="Times New Roman" w:hAnsi="Times New Roman" w:cs="Times New Roman"/>
          <w:color w:val="202020"/>
          <w:sz w:val="24"/>
          <w:szCs w:val="24"/>
        </w:rPr>
        <w:t>Finantsinspektsioon</w:t>
      </w:r>
      <w:r w:rsidR="30CFA829" w:rsidRPr="00B92E7F">
        <w:rPr>
          <w:rFonts w:ascii="Times New Roman" w:eastAsia="Times New Roman" w:hAnsi="Times New Roman" w:cs="Times New Roman"/>
          <w:color w:val="202020"/>
          <w:sz w:val="24"/>
          <w:szCs w:val="24"/>
        </w:rPr>
        <w:t xml:space="preserve"> kohustatud</w:t>
      </w:r>
      <w:r w:rsidR="6BA92D3D" w:rsidRPr="00B92E7F">
        <w:rPr>
          <w:rFonts w:ascii="Times New Roman" w:eastAsia="Times New Roman" w:hAnsi="Times New Roman" w:cs="Times New Roman"/>
          <w:color w:val="202020"/>
          <w:sz w:val="24"/>
          <w:szCs w:val="24"/>
        </w:rPr>
        <w:t xml:space="preserve"> teavita</w:t>
      </w:r>
      <w:r w:rsidR="292DEB6C" w:rsidRPr="00B92E7F">
        <w:rPr>
          <w:rFonts w:ascii="Times New Roman" w:eastAsia="Times New Roman" w:hAnsi="Times New Roman" w:cs="Times New Roman"/>
          <w:color w:val="202020"/>
          <w:sz w:val="24"/>
          <w:szCs w:val="24"/>
        </w:rPr>
        <w:t>ma</w:t>
      </w:r>
      <w:r w:rsidR="6BA92D3D" w:rsidRPr="00B92E7F">
        <w:rPr>
          <w:rFonts w:ascii="Times New Roman" w:eastAsia="Times New Roman" w:hAnsi="Times New Roman" w:cs="Times New Roman"/>
          <w:color w:val="202020"/>
          <w:sz w:val="24"/>
          <w:szCs w:val="24"/>
        </w:rPr>
        <w:t xml:space="preserve"> kavandavat </w:t>
      </w:r>
      <w:proofErr w:type="spellStart"/>
      <w:r w:rsidR="6BA92D3D" w:rsidRPr="00B92E7F">
        <w:rPr>
          <w:rFonts w:ascii="Times New Roman" w:eastAsia="Times New Roman" w:hAnsi="Times New Roman" w:cs="Times New Roman"/>
          <w:color w:val="202020"/>
          <w:sz w:val="24"/>
          <w:szCs w:val="24"/>
        </w:rPr>
        <w:t>omandajat</w:t>
      </w:r>
      <w:proofErr w:type="spellEnd"/>
      <w:r w:rsidR="6BA92D3D" w:rsidRPr="00B92E7F">
        <w:rPr>
          <w:rFonts w:ascii="Times New Roman" w:eastAsia="Times New Roman" w:hAnsi="Times New Roman" w:cs="Times New Roman"/>
          <w:color w:val="202020"/>
          <w:sz w:val="24"/>
          <w:szCs w:val="24"/>
        </w:rPr>
        <w:t xml:space="preserve"> kirjalikult</w:t>
      </w:r>
      <w:r w:rsidR="6BA92D3D" w:rsidRPr="00B92E7F">
        <w:rPr>
          <w:rFonts w:ascii="Times New Roman" w:eastAsia="Times New Roman" w:hAnsi="Times New Roman" w:cs="Times New Roman"/>
          <w:color w:val="000000" w:themeColor="text1"/>
          <w:sz w:val="24"/>
          <w:szCs w:val="24"/>
        </w:rPr>
        <w:t xml:space="preserve"> </w:t>
      </w:r>
      <w:r w:rsidR="6BA92D3D" w:rsidRPr="00B92E7F">
        <w:rPr>
          <w:rFonts w:ascii="Times New Roman" w:eastAsia="Times New Roman" w:hAnsi="Times New Roman" w:cs="Times New Roman"/>
          <w:color w:val="202020"/>
          <w:sz w:val="24"/>
          <w:szCs w:val="24"/>
        </w:rPr>
        <w:t xml:space="preserve">viivitamata, kuid mitte hiljem kui kümne tööpäeva jooksul teate </w:t>
      </w:r>
      <w:r w:rsidR="467132F8" w:rsidRPr="00B92E7F">
        <w:rPr>
          <w:rFonts w:ascii="Times New Roman" w:eastAsia="Times New Roman" w:hAnsi="Times New Roman" w:cs="Times New Roman"/>
          <w:color w:val="202020"/>
          <w:sz w:val="24"/>
          <w:szCs w:val="24"/>
        </w:rPr>
        <w:t xml:space="preserve">ning </w:t>
      </w:r>
      <w:r w:rsidR="6BA92D3D" w:rsidRPr="00B92E7F">
        <w:rPr>
          <w:rFonts w:ascii="Times New Roman" w:eastAsia="Times New Roman" w:hAnsi="Times New Roman" w:cs="Times New Roman"/>
          <w:color w:val="202020"/>
          <w:sz w:val="24"/>
          <w:szCs w:val="24"/>
        </w:rPr>
        <w:t>lisaandmete ja -dokumentide kättesaamisest</w:t>
      </w:r>
      <w:r w:rsidR="25016738" w:rsidRPr="00B92E7F">
        <w:rPr>
          <w:rFonts w:ascii="Times New Roman" w:eastAsia="Times New Roman" w:hAnsi="Times New Roman" w:cs="Times New Roman"/>
          <w:color w:val="202020"/>
          <w:sz w:val="24"/>
          <w:szCs w:val="24"/>
        </w:rPr>
        <w:t xml:space="preserve">, samuti peab </w:t>
      </w:r>
      <w:r w:rsidR="0AC8EE4D" w:rsidRPr="00B92E7F">
        <w:rPr>
          <w:rFonts w:ascii="Times New Roman" w:eastAsia="Times New Roman" w:hAnsi="Times New Roman" w:cs="Times New Roman"/>
          <w:color w:val="202020"/>
          <w:sz w:val="24"/>
          <w:szCs w:val="24"/>
        </w:rPr>
        <w:t>järelevalveasutus</w:t>
      </w:r>
      <w:r w:rsidR="25016738" w:rsidRPr="00B92E7F">
        <w:rPr>
          <w:rFonts w:ascii="Times New Roman" w:eastAsia="Times New Roman" w:hAnsi="Times New Roman" w:cs="Times New Roman"/>
          <w:color w:val="202020"/>
          <w:sz w:val="24"/>
          <w:szCs w:val="24"/>
        </w:rPr>
        <w:t xml:space="preserve"> teada andma </w:t>
      </w:r>
      <w:r w:rsidR="6BA92D3D" w:rsidRPr="00B92E7F">
        <w:rPr>
          <w:rFonts w:ascii="Times New Roman" w:eastAsia="Times New Roman" w:hAnsi="Times New Roman" w:cs="Times New Roman"/>
          <w:color w:val="202020"/>
          <w:sz w:val="24"/>
          <w:szCs w:val="24"/>
        </w:rPr>
        <w:t>menetlustähtaja võimalikust lõppkuupäevast.</w:t>
      </w:r>
      <w:r w:rsidR="6BA92D3D" w:rsidRPr="00B92E7F">
        <w:rPr>
          <w:rFonts w:ascii="Times New Roman" w:eastAsia="Times New Roman" w:hAnsi="Times New Roman" w:cs="Times New Roman"/>
          <w:color w:val="000000" w:themeColor="text1"/>
          <w:sz w:val="24"/>
          <w:szCs w:val="24"/>
        </w:rPr>
        <w:t xml:space="preserve"> </w:t>
      </w:r>
    </w:p>
    <w:p w14:paraId="2CCA8D25" w14:textId="64C7E859"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6643B5B" w14:textId="4CC94A46" w:rsidR="001A7361" w:rsidRPr="00B92E7F" w:rsidRDefault="45E7F079"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Lõikega 1 võetakse üle CRD VI artikli 27a lõiked 5 ja 8.</w:t>
      </w:r>
    </w:p>
    <w:p w14:paraId="711CA7F5" w14:textId="7C71B993"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063CF9A0" w14:textId="567C7303" w:rsidR="001A7361" w:rsidRPr="00B92E7F" w:rsidRDefault="17B0469D"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 xml:space="preserve">Lõikest 2 </w:t>
      </w:r>
      <w:r w:rsidRPr="00B92E7F">
        <w:rPr>
          <w:rFonts w:ascii="Times New Roman" w:eastAsia="Times New Roman" w:hAnsi="Times New Roman" w:cs="Times New Roman"/>
          <w:color w:val="202020"/>
          <w:sz w:val="24"/>
          <w:szCs w:val="24"/>
        </w:rPr>
        <w:t>tulenevalt</w:t>
      </w:r>
      <w:r w:rsidR="6BA92D3D" w:rsidRPr="00B92E7F">
        <w:rPr>
          <w:rFonts w:ascii="Times New Roman" w:eastAsia="Times New Roman" w:hAnsi="Times New Roman" w:cs="Times New Roman"/>
          <w:color w:val="202020"/>
          <w:sz w:val="24"/>
          <w:szCs w:val="24"/>
        </w:rPr>
        <w:t xml:space="preserve"> </w:t>
      </w:r>
      <w:r w:rsidR="376FC566" w:rsidRPr="00B92E7F">
        <w:rPr>
          <w:rFonts w:ascii="Times New Roman" w:eastAsia="Times New Roman" w:hAnsi="Times New Roman" w:cs="Times New Roman"/>
          <w:color w:val="202020"/>
          <w:sz w:val="24"/>
          <w:szCs w:val="24"/>
        </w:rPr>
        <w:t xml:space="preserve">hindab </w:t>
      </w:r>
      <w:r w:rsidR="6BA92D3D" w:rsidRPr="00B92E7F">
        <w:rPr>
          <w:rFonts w:ascii="Times New Roman" w:eastAsia="Times New Roman" w:hAnsi="Times New Roman" w:cs="Times New Roman"/>
          <w:color w:val="202020"/>
          <w:sz w:val="24"/>
          <w:szCs w:val="24"/>
        </w:rPr>
        <w:t xml:space="preserve">Finantsinspektsioon kavandava omandaja vastavust </w:t>
      </w:r>
      <w:r w:rsidR="64B026F7" w:rsidRPr="00B92E7F">
        <w:rPr>
          <w:rFonts w:ascii="Times New Roman" w:eastAsia="Times New Roman" w:hAnsi="Times New Roman" w:cs="Times New Roman"/>
          <w:color w:val="202020"/>
          <w:sz w:val="24"/>
          <w:szCs w:val="24"/>
        </w:rPr>
        <w:t>tema kohta esitatud</w:t>
      </w:r>
      <w:r w:rsidR="6BA92D3D" w:rsidRPr="00B92E7F">
        <w:rPr>
          <w:rFonts w:ascii="Times New Roman" w:eastAsia="Times New Roman" w:hAnsi="Times New Roman" w:cs="Times New Roman"/>
          <w:color w:val="202020"/>
          <w:sz w:val="24"/>
          <w:szCs w:val="24"/>
        </w:rPr>
        <w:t xml:space="preserve"> nõuetele ning otsustab osaluse omandamise keelamise või lubamise 60 tööpäeva jooksul</w:t>
      </w:r>
      <w:r w:rsidR="4241FE64" w:rsidRPr="00B92E7F">
        <w:rPr>
          <w:rFonts w:ascii="Times New Roman" w:eastAsia="Times New Roman" w:hAnsi="Times New Roman" w:cs="Times New Roman"/>
          <w:color w:val="202020"/>
          <w:sz w:val="24"/>
          <w:szCs w:val="24"/>
        </w:rPr>
        <w:t>.</w:t>
      </w:r>
      <w:r w:rsidR="659CC887" w:rsidRPr="00B92E7F">
        <w:rPr>
          <w:rFonts w:ascii="Times New Roman" w:eastAsia="Times New Roman" w:hAnsi="Times New Roman" w:cs="Times New Roman"/>
          <w:color w:val="202020"/>
          <w:sz w:val="24"/>
          <w:szCs w:val="24"/>
        </w:rPr>
        <w:t xml:space="preserve"> </w:t>
      </w:r>
      <w:r w:rsidR="4241FE64" w:rsidRPr="00B92E7F">
        <w:rPr>
          <w:rFonts w:ascii="Times New Roman" w:eastAsia="Times New Roman" w:hAnsi="Times New Roman" w:cs="Times New Roman"/>
          <w:color w:val="202020"/>
          <w:sz w:val="24"/>
          <w:szCs w:val="24"/>
        </w:rPr>
        <w:t>Tähtaeg hakkab kulgema</w:t>
      </w:r>
      <w:r w:rsidR="6BA92D3D" w:rsidRPr="00B92E7F">
        <w:rPr>
          <w:rFonts w:ascii="Times New Roman" w:eastAsia="Times New Roman" w:hAnsi="Times New Roman" w:cs="Times New Roman"/>
          <w:color w:val="202020"/>
          <w:sz w:val="24"/>
          <w:szCs w:val="24"/>
        </w:rPr>
        <w:t xml:space="preserve"> hindamiseks vajalike andmete ja dokumentide saamist kinnitava teate</w:t>
      </w:r>
      <w:r w:rsidR="6D2ED6D8" w:rsidRPr="00B92E7F">
        <w:rPr>
          <w:rFonts w:ascii="Times New Roman" w:eastAsia="Times New Roman" w:hAnsi="Times New Roman" w:cs="Times New Roman"/>
          <w:color w:val="202020"/>
          <w:sz w:val="24"/>
          <w:szCs w:val="24"/>
        </w:rPr>
        <w:t xml:space="preserve"> (lõige 1)</w:t>
      </w:r>
      <w:r w:rsidR="6BA92D3D" w:rsidRPr="00B92E7F">
        <w:rPr>
          <w:rFonts w:ascii="Times New Roman" w:eastAsia="Times New Roman" w:hAnsi="Times New Roman" w:cs="Times New Roman"/>
          <w:color w:val="202020"/>
          <w:sz w:val="24"/>
          <w:szCs w:val="24"/>
        </w:rPr>
        <w:t xml:space="preserve"> esitamisest arvates.</w:t>
      </w:r>
      <w:r w:rsidR="6BA92D3D" w:rsidRPr="00B92E7F">
        <w:rPr>
          <w:rFonts w:ascii="Times New Roman" w:eastAsia="Times New Roman" w:hAnsi="Times New Roman" w:cs="Times New Roman"/>
          <w:b/>
          <w:bCs/>
          <w:color w:val="000000" w:themeColor="text1"/>
          <w:sz w:val="24"/>
          <w:szCs w:val="24"/>
        </w:rPr>
        <w:t xml:space="preserve"> </w:t>
      </w:r>
    </w:p>
    <w:p w14:paraId="15BBCF89" w14:textId="0D811AC3"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3E5FC5B2" w14:textId="1C518220" w:rsidR="001A7361" w:rsidRPr="00B92E7F" w:rsidRDefault="709BF933"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Hindamise selguse ja </w:t>
      </w:r>
      <w:proofErr w:type="spellStart"/>
      <w:r w:rsidRPr="00B92E7F">
        <w:rPr>
          <w:rFonts w:ascii="Times New Roman" w:eastAsia="Times New Roman" w:hAnsi="Times New Roman" w:cs="Times New Roman"/>
          <w:color w:val="000000" w:themeColor="text1"/>
          <w:sz w:val="24"/>
          <w:szCs w:val="24"/>
        </w:rPr>
        <w:t>prognoositavuse</w:t>
      </w:r>
      <w:proofErr w:type="spellEnd"/>
      <w:r w:rsidRPr="00B92E7F">
        <w:rPr>
          <w:rFonts w:ascii="Times New Roman" w:eastAsia="Times New Roman" w:hAnsi="Times New Roman" w:cs="Times New Roman"/>
          <w:color w:val="000000" w:themeColor="text1"/>
          <w:sz w:val="24"/>
          <w:szCs w:val="24"/>
        </w:rPr>
        <w:t xml:space="preserve"> tagamiseks nähakse ette maksimaalne ajavahemik, mille jooksul Finantsinspektsioon peab asjak</w:t>
      </w:r>
      <w:r w:rsidR="39FF098A" w:rsidRPr="00B92E7F">
        <w:rPr>
          <w:rFonts w:ascii="Times New Roman" w:eastAsia="Times New Roman" w:hAnsi="Times New Roman" w:cs="Times New Roman"/>
          <w:color w:val="000000" w:themeColor="text1"/>
          <w:sz w:val="24"/>
          <w:szCs w:val="24"/>
        </w:rPr>
        <w:t>o</w:t>
      </w:r>
      <w:r w:rsidRPr="00B92E7F">
        <w:rPr>
          <w:rFonts w:ascii="Times New Roman" w:eastAsia="Times New Roman" w:hAnsi="Times New Roman" w:cs="Times New Roman"/>
          <w:color w:val="000000" w:themeColor="text1"/>
          <w:sz w:val="24"/>
          <w:szCs w:val="24"/>
        </w:rPr>
        <w:t>h</w:t>
      </w:r>
      <w:r w:rsidR="012A47DC" w:rsidRPr="00B92E7F">
        <w:rPr>
          <w:rFonts w:ascii="Times New Roman" w:eastAsia="Times New Roman" w:hAnsi="Times New Roman" w:cs="Times New Roman"/>
          <w:color w:val="000000" w:themeColor="text1"/>
          <w:sz w:val="24"/>
          <w:szCs w:val="24"/>
        </w:rPr>
        <w:t>a</w:t>
      </w:r>
      <w:r w:rsidRPr="00B92E7F">
        <w:rPr>
          <w:rFonts w:ascii="Times New Roman" w:eastAsia="Times New Roman" w:hAnsi="Times New Roman" w:cs="Times New Roman"/>
          <w:color w:val="000000" w:themeColor="text1"/>
          <w:sz w:val="24"/>
          <w:szCs w:val="24"/>
        </w:rPr>
        <w:t>se menetluse läbi viima.</w:t>
      </w:r>
    </w:p>
    <w:p w14:paraId="21E62987" w14:textId="3D0D0130"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1C72448" w14:textId="513F4ADC" w:rsidR="001A7361" w:rsidRPr="00B92E7F" w:rsidRDefault="3DBFD782"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Lõikega 2 võetakse üle artikli 27a lõike 6 esimene alalõige.</w:t>
      </w:r>
    </w:p>
    <w:p w14:paraId="1A2461BE" w14:textId="6C75F96C"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07871B72" w14:textId="2AFF6B63" w:rsidR="001A7361" w:rsidRPr="00B92E7F" w:rsidRDefault="59BEF32B" w:rsidP="00B92E7F">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b/>
          <w:bCs/>
          <w:color w:val="000000" w:themeColor="text1"/>
          <w:sz w:val="24"/>
          <w:szCs w:val="24"/>
        </w:rPr>
        <w:t>Lõikega 3</w:t>
      </w:r>
      <w:r w:rsidRPr="00B92E7F">
        <w:rPr>
          <w:rFonts w:ascii="Times New Roman" w:eastAsia="Times New Roman" w:hAnsi="Times New Roman" w:cs="Times New Roman"/>
          <w:color w:val="000000" w:themeColor="text1"/>
          <w:sz w:val="24"/>
          <w:szCs w:val="24"/>
        </w:rPr>
        <w:t xml:space="preserve"> nähakse ette erisus hindamisest läbi viimise kohustusest. Nimelt ei ole </w:t>
      </w:r>
      <w:r w:rsidR="6BA92D3D" w:rsidRPr="00B92E7F">
        <w:rPr>
          <w:rFonts w:ascii="Times New Roman" w:eastAsia="Times New Roman" w:hAnsi="Times New Roman" w:cs="Times New Roman"/>
          <w:color w:val="202020"/>
          <w:sz w:val="24"/>
          <w:szCs w:val="24"/>
        </w:rPr>
        <w:t xml:space="preserve">hindamine vajalik, kui osaluse omandamine toimub sama konsolideerimisgrupi üksuste vahel vastavalt  </w:t>
      </w:r>
      <w:r w:rsidR="7EF8513D" w:rsidRPr="00B92E7F">
        <w:rPr>
          <w:rFonts w:ascii="Times New Roman" w:eastAsia="Times New Roman" w:hAnsi="Times New Roman" w:cs="Times New Roman"/>
          <w:color w:val="202020"/>
          <w:sz w:val="24"/>
          <w:szCs w:val="24"/>
        </w:rPr>
        <w:t>CRR-i</w:t>
      </w:r>
      <w:r w:rsidR="6BA92D3D" w:rsidRPr="00B92E7F">
        <w:rPr>
          <w:rFonts w:ascii="Times New Roman" w:eastAsia="Times New Roman" w:hAnsi="Times New Roman" w:cs="Times New Roman"/>
          <w:color w:val="202020"/>
          <w:sz w:val="24"/>
          <w:szCs w:val="24"/>
        </w:rPr>
        <w:t xml:space="preserve"> artikli 113 lõikele 6 või samasse krediidiasutuste kaitseskeemi kuuluvate üksuste vahel vastavalt</w:t>
      </w:r>
      <w:r w:rsidR="4DC7309E" w:rsidRPr="00B92E7F">
        <w:rPr>
          <w:rFonts w:ascii="Times New Roman" w:eastAsia="Times New Roman" w:hAnsi="Times New Roman" w:cs="Times New Roman"/>
          <w:color w:val="202020"/>
          <w:sz w:val="24"/>
          <w:szCs w:val="24"/>
        </w:rPr>
        <w:t xml:space="preserve"> sama</w:t>
      </w:r>
      <w:r w:rsidR="6BA92D3D" w:rsidRPr="00B92E7F">
        <w:rPr>
          <w:rFonts w:ascii="Times New Roman" w:eastAsia="Times New Roman" w:hAnsi="Times New Roman" w:cs="Times New Roman"/>
          <w:color w:val="202020"/>
          <w:sz w:val="24"/>
          <w:szCs w:val="24"/>
        </w:rPr>
        <w:t xml:space="preserve"> artikli lõikele 7</w:t>
      </w:r>
      <w:r w:rsidR="1FC31E2E" w:rsidRPr="00B92E7F">
        <w:rPr>
          <w:rFonts w:ascii="Times New Roman" w:eastAsia="Times New Roman" w:hAnsi="Times New Roman" w:cs="Times New Roman"/>
          <w:color w:val="202020"/>
          <w:sz w:val="24"/>
          <w:szCs w:val="24"/>
        </w:rPr>
        <w:t>. Lõikega 3 võetakse üle CRD VI artikli 27a lõige 7.</w:t>
      </w:r>
    </w:p>
    <w:p w14:paraId="2F665BF5" w14:textId="016D3B7A"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p>
    <w:p w14:paraId="312956BA" w14:textId="3F879A8D" w:rsidR="6B930213" w:rsidRPr="00B92E7F" w:rsidRDefault="5CF9A2FC"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K</w:t>
      </w:r>
      <w:r w:rsidR="6BA92D3D" w:rsidRPr="00B92E7F">
        <w:rPr>
          <w:rFonts w:ascii="Times New Roman" w:eastAsia="Times New Roman" w:hAnsi="Times New Roman" w:cs="Times New Roman"/>
          <w:color w:val="202020"/>
          <w:sz w:val="24"/>
          <w:szCs w:val="24"/>
        </w:rPr>
        <w:t>ui teade või sellele lisatud dokumendid on oluliste puudustega</w:t>
      </w:r>
      <w:r w:rsidR="3DF2032E" w:rsidRPr="00B92E7F">
        <w:rPr>
          <w:rFonts w:ascii="Times New Roman" w:eastAsia="Times New Roman" w:hAnsi="Times New Roman" w:cs="Times New Roman"/>
          <w:color w:val="202020"/>
          <w:sz w:val="24"/>
          <w:szCs w:val="24"/>
        </w:rPr>
        <w:t xml:space="preserve">, on </w:t>
      </w:r>
      <w:r w:rsidR="49339E2C" w:rsidRPr="00B92E7F">
        <w:rPr>
          <w:rFonts w:ascii="Times New Roman" w:eastAsia="Times New Roman" w:hAnsi="Times New Roman" w:cs="Times New Roman"/>
          <w:color w:val="202020"/>
          <w:sz w:val="24"/>
          <w:szCs w:val="24"/>
        </w:rPr>
        <w:t>Finantsinspektsioon</w:t>
      </w:r>
      <w:r w:rsidR="15A79636" w:rsidRPr="00B92E7F">
        <w:rPr>
          <w:rFonts w:ascii="Times New Roman" w:eastAsia="Times New Roman" w:hAnsi="Times New Roman" w:cs="Times New Roman"/>
          <w:color w:val="202020"/>
          <w:sz w:val="24"/>
          <w:szCs w:val="24"/>
        </w:rPr>
        <w:t>il õigus</w:t>
      </w:r>
      <w:r w:rsidR="49339E2C" w:rsidRPr="00B92E7F">
        <w:rPr>
          <w:rFonts w:ascii="Times New Roman" w:eastAsia="Times New Roman" w:hAnsi="Times New Roman" w:cs="Times New Roman"/>
          <w:color w:val="202020"/>
          <w:sz w:val="24"/>
          <w:szCs w:val="24"/>
        </w:rPr>
        <w:t xml:space="preserve"> jätta tea</w:t>
      </w:r>
      <w:r w:rsidR="399D82BF" w:rsidRPr="00B92E7F">
        <w:rPr>
          <w:rFonts w:ascii="Times New Roman" w:eastAsia="Times New Roman" w:hAnsi="Times New Roman" w:cs="Times New Roman"/>
          <w:color w:val="202020"/>
          <w:sz w:val="24"/>
          <w:szCs w:val="24"/>
        </w:rPr>
        <w:t>d</w:t>
      </w:r>
      <w:r w:rsidR="49339E2C" w:rsidRPr="00B92E7F">
        <w:rPr>
          <w:rFonts w:ascii="Times New Roman" w:eastAsia="Times New Roman" w:hAnsi="Times New Roman" w:cs="Times New Roman"/>
          <w:color w:val="202020"/>
          <w:sz w:val="24"/>
          <w:szCs w:val="24"/>
        </w:rPr>
        <w:t>e läbi vaatamata</w:t>
      </w:r>
      <w:r w:rsidR="411CC345" w:rsidRPr="00B92E7F">
        <w:rPr>
          <w:rFonts w:ascii="Times New Roman" w:eastAsia="Times New Roman" w:hAnsi="Times New Roman" w:cs="Times New Roman"/>
          <w:color w:val="202020"/>
          <w:sz w:val="24"/>
          <w:szCs w:val="24"/>
        </w:rPr>
        <w:t xml:space="preserve"> </w:t>
      </w:r>
      <w:r w:rsidR="411CC345" w:rsidRPr="00B92E7F">
        <w:rPr>
          <w:rFonts w:ascii="Times New Roman" w:eastAsia="Times New Roman" w:hAnsi="Times New Roman" w:cs="Times New Roman"/>
          <w:b/>
          <w:bCs/>
          <w:color w:val="202020"/>
          <w:sz w:val="24"/>
          <w:szCs w:val="24"/>
        </w:rPr>
        <w:t>(lõige 4)</w:t>
      </w:r>
      <w:r w:rsidR="411CC345" w:rsidRPr="00B92E7F">
        <w:rPr>
          <w:rFonts w:ascii="Times New Roman" w:eastAsia="Times New Roman" w:hAnsi="Times New Roman" w:cs="Times New Roman"/>
          <w:color w:val="202020"/>
          <w:sz w:val="24"/>
          <w:szCs w:val="24"/>
        </w:rPr>
        <w:t>.</w:t>
      </w:r>
      <w:r w:rsidR="6BA92D3D" w:rsidRPr="00B92E7F">
        <w:rPr>
          <w:rFonts w:ascii="Times New Roman" w:eastAsia="Times New Roman" w:hAnsi="Times New Roman" w:cs="Times New Roman"/>
          <w:color w:val="202020"/>
          <w:sz w:val="24"/>
          <w:szCs w:val="24"/>
        </w:rPr>
        <w:t xml:space="preserve"> </w:t>
      </w:r>
      <w:r w:rsidR="03884A0C" w:rsidRPr="00B92E7F">
        <w:rPr>
          <w:rFonts w:ascii="Times New Roman" w:eastAsia="Times New Roman" w:hAnsi="Times New Roman" w:cs="Times New Roman"/>
          <w:color w:val="202020"/>
          <w:sz w:val="24"/>
          <w:szCs w:val="24"/>
        </w:rPr>
        <w:t>Haldusmenetluse seaduse</w:t>
      </w:r>
      <w:r w:rsidR="65B1F66B" w:rsidRPr="00B92E7F">
        <w:rPr>
          <w:rFonts w:ascii="Times New Roman" w:eastAsia="Times New Roman" w:hAnsi="Times New Roman" w:cs="Times New Roman"/>
          <w:color w:val="202020"/>
          <w:sz w:val="24"/>
          <w:szCs w:val="24"/>
        </w:rPr>
        <w:t xml:space="preserve"> (HMS)</w:t>
      </w:r>
      <w:r w:rsidR="03884A0C" w:rsidRPr="00B92E7F">
        <w:rPr>
          <w:rFonts w:ascii="Times New Roman" w:eastAsia="Times New Roman" w:hAnsi="Times New Roman" w:cs="Times New Roman"/>
          <w:color w:val="202020"/>
          <w:sz w:val="24"/>
          <w:szCs w:val="24"/>
        </w:rPr>
        <w:t xml:space="preserve"> § 15 lõike 1 kohaselt on haldusorgan kohustatud talle esitatud taotluse vastu võtma, sõltumata selle puudustest, kui seadusega ei ole sätestatud teisiti. </w:t>
      </w:r>
      <w:r w:rsidR="7EFC6D2B" w:rsidRPr="00B92E7F">
        <w:rPr>
          <w:rFonts w:ascii="Times New Roman" w:eastAsia="Times New Roman" w:hAnsi="Times New Roman" w:cs="Times New Roman"/>
          <w:color w:val="202020"/>
          <w:sz w:val="24"/>
          <w:szCs w:val="24"/>
        </w:rPr>
        <w:t>Tegemist on</w:t>
      </w:r>
      <w:r w:rsidR="012C53FD" w:rsidRPr="00B92E7F">
        <w:rPr>
          <w:rFonts w:ascii="Times New Roman" w:eastAsia="Times New Roman" w:hAnsi="Times New Roman" w:cs="Times New Roman"/>
          <w:color w:val="202020"/>
          <w:sz w:val="24"/>
          <w:szCs w:val="24"/>
        </w:rPr>
        <w:t xml:space="preserve"> teatud mõttes</w:t>
      </w:r>
      <w:r w:rsidR="7EFC6D2B" w:rsidRPr="00B92E7F">
        <w:rPr>
          <w:rFonts w:ascii="Times New Roman" w:eastAsia="Times New Roman" w:hAnsi="Times New Roman" w:cs="Times New Roman"/>
          <w:color w:val="202020"/>
          <w:sz w:val="24"/>
          <w:szCs w:val="24"/>
        </w:rPr>
        <w:t xml:space="preserve"> erandiga</w:t>
      </w:r>
      <w:r w:rsidR="1179A52F" w:rsidRPr="00B92E7F">
        <w:rPr>
          <w:rFonts w:ascii="Times New Roman" w:eastAsia="Times New Roman" w:hAnsi="Times New Roman" w:cs="Times New Roman"/>
          <w:color w:val="202020"/>
          <w:sz w:val="24"/>
          <w:szCs w:val="24"/>
        </w:rPr>
        <w:t xml:space="preserve"> HMS-ist, ent</w:t>
      </w:r>
      <w:r w:rsidR="36312524" w:rsidRPr="00B92E7F">
        <w:rPr>
          <w:rFonts w:ascii="Times New Roman" w:eastAsia="Times New Roman" w:hAnsi="Times New Roman" w:cs="Times New Roman"/>
          <w:color w:val="202020"/>
          <w:sz w:val="24"/>
          <w:szCs w:val="24"/>
        </w:rPr>
        <w:t xml:space="preserve"> samas ei ole oluliste </w:t>
      </w:r>
      <w:r w:rsidR="00D62183">
        <w:rPr>
          <w:rFonts w:ascii="Times New Roman" w:eastAsia="Times New Roman" w:hAnsi="Times New Roman" w:cs="Times New Roman"/>
          <w:color w:val="202020"/>
          <w:sz w:val="24"/>
          <w:szCs w:val="24"/>
        </w:rPr>
        <w:t>p</w:t>
      </w:r>
      <w:r w:rsidR="36312524" w:rsidRPr="00B92E7F">
        <w:rPr>
          <w:rFonts w:ascii="Times New Roman" w:eastAsia="Times New Roman" w:hAnsi="Times New Roman" w:cs="Times New Roman"/>
          <w:color w:val="202020"/>
          <w:sz w:val="24"/>
          <w:szCs w:val="24"/>
        </w:rPr>
        <w:t xml:space="preserve">uudustega taotluse esitamise automaatne </w:t>
      </w:r>
      <w:proofErr w:type="spellStart"/>
      <w:r w:rsidR="36312524" w:rsidRPr="00B92E7F">
        <w:rPr>
          <w:rFonts w:ascii="Times New Roman" w:eastAsia="Times New Roman" w:hAnsi="Times New Roman" w:cs="Times New Roman"/>
          <w:color w:val="202020"/>
          <w:sz w:val="24"/>
          <w:szCs w:val="24"/>
        </w:rPr>
        <w:t>järlem</w:t>
      </w:r>
      <w:proofErr w:type="spellEnd"/>
      <w:r w:rsidR="36312524" w:rsidRPr="00B92E7F">
        <w:rPr>
          <w:rFonts w:ascii="Times New Roman" w:eastAsia="Times New Roman" w:hAnsi="Times New Roman" w:cs="Times New Roman"/>
          <w:color w:val="202020"/>
          <w:sz w:val="24"/>
          <w:szCs w:val="24"/>
        </w:rPr>
        <w:t xml:space="preserve"> taotluse läbi vaatamata jätmine, vaid </w:t>
      </w:r>
      <w:r w:rsidR="1179A52F" w:rsidRPr="00B92E7F">
        <w:rPr>
          <w:rFonts w:ascii="Times New Roman" w:eastAsia="Times New Roman" w:hAnsi="Times New Roman" w:cs="Times New Roman"/>
          <w:color w:val="202020"/>
          <w:sz w:val="24"/>
          <w:szCs w:val="24"/>
        </w:rPr>
        <w:t>Finantsinspektsioonile on jäetud kaalutlusruum</w:t>
      </w:r>
      <w:r w:rsidR="6A438FFE" w:rsidRPr="00B92E7F">
        <w:rPr>
          <w:rFonts w:ascii="Times New Roman" w:eastAsia="Times New Roman" w:hAnsi="Times New Roman" w:cs="Times New Roman"/>
          <w:color w:val="202020"/>
          <w:sz w:val="24"/>
          <w:szCs w:val="24"/>
        </w:rPr>
        <w:t>. Taotluse läbi vaatamata jätmist sel juhul, peab inspektsioon tulenevalt põhjendamiskohustusest ka selgitama.</w:t>
      </w:r>
      <w:r w:rsidR="1179A52F" w:rsidRPr="00B92E7F">
        <w:rPr>
          <w:rFonts w:ascii="Times New Roman" w:eastAsia="Times New Roman" w:hAnsi="Times New Roman" w:cs="Times New Roman"/>
          <w:color w:val="202020"/>
          <w:sz w:val="24"/>
          <w:szCs w:val="24"/>
        </w:rPr>
        <w:t xml:space="preserve"> </w:t>
      </w:r>
      <w:r w:rsidR="7EFC6D2B" w:rsidRPr="00B92E7F">
        <w:rPr>
          <w:rFonts w:ascii="Times New Roman" w:eastAsia="Times New Roman" w:hAnsi="Times New Roman" w:cs="Times New Roman"/>
          <w:color w:val="202020"/>
          <w:sz w:val="24"/>
          <w:szCs w:val="24"/>
        </w:rPr>
        <w:t xml:space="preserve"> </w:t>
      </w:r>
      <w:r w:rsidR="4E9904C7" w:rsidRPr="00B92E7F">
        <w:rPr>
          <w:rFonts w:ascii="Times New Roman" w:eastAsia="Times New Roman" w:hAnsi="Times New Roman" w:cs="Times New Roman"/>
          <w:color w:val="202020"/>
          <w:sz w:val="24"/>
          <w:szCs w:val="24"/>
        </w:rPr>
        <w:t xml:space="preserve"> </w:t>
      </w:r>
      <w:r w:rsidR="6B930213" w:rsidRPr="00B92E7F">
        <w:rPr>
          <w:rFonts w:ascii="Times New Roman" w:hAnsi="Times New Roman" w:cs="Times New Roman"/>
          <w:sz w:val="24"/>
          <w:szCs w:val="24"/>
        </w:rPr>
        <w:br/>
      </w:r>
    </w:p>
    <w:p w14:paraId="4B135040" w14:textId="5E88E9E1" w:rsidR="199F14C7" w:rsidRPr="00B92E7F" w:rsidRDefault="245D479F" w:rsidP="00B92E7F">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Juhul, kui kavandatav omandamine puudutab olulise osaluse omandamist krediidiasutuses vastavalt KAS 3. peatüki 2. jaole, kohaldatakse ka </w:t>
      </w:r>
      <w:r w:rsidR="7D1A9390" w:rsidRPr="00B92E7F">
        <w:rPr>
          <w:rFonts w:ascii="Times New Roman" w:eastAsia="Times New Roman" w:hAnsi="Times New Roman" w:cs="Times New Roman"/>
          <w:sz w:val="24"/>
          <w:szCs w:val="24"/>
        </w:rPr>
        <w:t xml:space="preserve">kavandatava omandaja suhtes </w:t>
      </w:r>
      <w:r w:rsidR="7400B983" w:rsidRPr="00B92E7F">
        <w:rPr>
          <w:rFonts w:ascii="Times New Roman" w:eastAsia="Times New Roman" w:hAnsi="Times New Roman" w:cs="Times New Roman"/>
          <w:b/>
          <w:bCs/>
          <w:sz w:val="24"/>
          <w:szCs w:val="24"/>
        </w:rPr>
        <w:t xml:space="preserve">lõike 5 </w:t>
      </w:r>
      <w:r w:rsidR="7400B983" w:rsidRPr="00B92E7F">
        <w:rPr>
          <w:rFonts w:ascii="Times New Roman" w:eastAsia="Times New Roman" w:hAnsi="Times New Roman" w:cs="Times New Roman"/>
          <w:sz w:val="24"/>
          <w:szCs w:val="24"/>
        </w:rPr>
        <w:t>kohaselt nimetatud jaos sätestatud teavitamisnõuet ja hindamist. Sellisel juhul lõpeb tähtaeg, mille jooksul Finantsinspektsioon peab tegema nii §-des 30</w:t>
      </w:r>
      <w:r w:rsidR="7400B983" w:rsidRPr="00B92E7F">
        <w:rPr>
          <w:rFonts w:ascii="Times New Roman" w:eastAsia="Times New Roman" w:hAnsi="Times New Roman" w:cs="Times New Roman"/>
          <w:sz w:val="24"/>
          <w:szCs w:val="24"/>
          <w:vertAlign w:val="superscript"/>
        </w:rPr>
        <w:t>1</w:t>
      </w:r>
      <w:r w:rsidR="7400B983" w:rsidRPr="00B92E7F">
        <w:rPr>
          <w:rFonts w:ascii="Times New Roman" w:eastAsia="Times New Roman" w:hAnsi="Times New Roman" w:cs="Times New Roman"/>
          <w:sz w:val="24"/>
          <w:szCs w:val="24"/>
        </w:rPr>
        <w:t xml:space="preserve"> ja </w:t>
      </w:r>
      <w:r w:rsidR="435B6703" w:rsidRPr="00B92E7F">
        <w:rPr>
          <w:rFonts w:ascii="Times New Roman" w:eastAsia="Times New Roman" w:hAnsi="Times New Roman" w:cs="Times New Roman"/>
          <w:sz w:val="24"/>
          <w:szCs w:val="24"/>
        </w:rPr>
        <w:t>37</w:t>
      </w:r>
      <w:r w:rsidR="435B6703" w:rsidRPr="00B92E7F">
        <w:rPr>
          <w:rFonts w:ascii="Times New Roman" w:eastAsia="Times New Roman" w:hAnsi="Times New Roman" w:cs="Times New Roman"/>
          <w:sz w:val="24"/>
          <w:szCs w:val="24"/>
          <w:vertAlign w:val="superscript"/>
        </w:rPr>
        <w:t>3</w:t>
      </w:r>
      <w:r w:rsidR="435B6703" w:rsidRPr="00B92E7F">
        <w:rPr>
          <w:rFonts w:ascii="Times New Roman" w:eastAsia="Times New Roman" w:hAnsi="Times New Roman" w:cs="Times New Roman"/>
          <w:sz w:val="24"/>
          <w:szCs w:val="24"/>
        </w:rPr>
        <w:t xml:space="preserve"> sätestatud hindamise alles siis, kui lõpeb kahest asjakohasest hindamistähtajast hilisem.</w:t>
      </w:r>
      <w:r w:rsidR="0BD72135" w:rsidRPr="00B92E7F">
        <w:rPr>
          <w:rFonts w:ascii="Times New Roman" w:eastAsia="Times New Roman" w:hAnsi="Times New Roman" w:cs="Times New Roman"/>
          <w:sz w:val="24"/>
          <w:szCs w:val="24"/>
        </w:rPr>
        <w:t xml:space="preserve"> </w:t>
      </w:r>
    </w:p>
    <w:p w14:paraId="715DA5BE" w14:textId="43C28B4A" w:rsidR="199F14C7" w:rsidRPr="00B92E7F" w:rsidRDefault="199F14C7" w:rsidP="00B92E7F">
      <w:pPr>
        <w:shd w:val="clear" w:color="auto" w:fill="FFFFFF" w:themeFill="background1"/>
        <w:spacing w:after="0" w:line="240" w:lineRule="auto"/>
        <w:jc w:val="both"/>
        <w:rPr>
          <w:rFonts w:ascii="Times New Roman" w:eastAsia="Times New Roman" w:hAnsi="Times New Roman" w:cs="Times New Roman"/>
          <w:sz w:val="24"/>
          <w:szCs w:val="24"/>
        </w:rPr>
      </w:pPr>
    </w:p>
    <w:p w14:paraId="4A4EB2A8" w14:textId="65F3EB7F" w:rsidR="199F14C7" w:rsidRPr="00B92E7F" w:rsidRDefault="0BD72135" w:rsidP="00B92E7F">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Lõikega 5 väljendatakse direktiivi artikli 27a lõike 6 teises alalõikes sätestatut.</w:t>
      </w:r>
    </w:p>
    <w:p w14:paraId="325B9712" w14:textId="347F1803" w:rsidR="5451066A" w:rsidRPr="00B92E7F" w:rsidRDefault="5451066A" w:rsidP="00B92E7F">
      <w:pPr>
        <w:shd w:val="clear" w:color="auto" w:fill="FFFFFF" w:themeFill="background1"/>
        <w:spacing w:after="0" w:line="240" w:lineRule="auto"/>
        <w:jc w:val="both"/>
        <w:rPr>
          <w:rFonts w:ascii="Times New Roman" w:hAnsi="Times New Roman" w:cs="Times New Roman"/>
          <w:sz w:val="24"/>
          <w:szCs w:val="24"/>
        </w:rPr>
      </w:pPr>
    </w:p>
    <w:p w14:paraId="4D07894E" w14:textId="14B143E2" w:rsidR="001A7361" w:rsidRPr="00B92E7F" w:rsidRDefault="1F485BE6" w:rsidP="00B92E7F">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r w:rsidRPr="00B92E7F">
        <w:rPr>
          <w:rFonts w:ascii="Times New Roman" w:eastAsia="Times New Roman" w:hAnsi="Times New Roman" w:cs="Times New Roman"/>
          <w:color w:val="000000" w:themeColor="text1"/>
          <w:sz w:val="24"/>
          <w:szCs w:val="24"/>
        </w:rPr>
        <w:t xml:space="preserve">Vajadusel võib </w:t>
      </w:r>
      <w:r w:rsidR="4E5320E9" w:rsidRPr="00B92E7F">
        <w:rPr>
          <w:rFonts w:ascii="Times New Roman" w:eastAsia="Times New Roman" w:hAnsi="Times New Roman" w:cs="Times New Roman"/>
          <w:color w:val="000000" w:themeColor="text1"/>
          <w:sz w:val="24"/>
          <w:szCs w:val="24"/>
        </w:rPr>
        <w:t>Finantsinspektsioon 50 tööpäeva jooksul menetlustähtaja algusest arvates kirjalikult nõuda  dokumentide täpsustamiseks ja kontrollimiseks lisaandmeid ja -dokumente.</w:t>
      </w:r>
      <w:r w:rsidR="283151C1" w:rsidRPr="00B92E7F">
        <w:rPr>
          <w:rFonts w:ascii="Times New Roman" w:eastAsia="Times New Roman" w:hAnsi="Times New Roman" w:cs="Times New Roman"/>
          <w:color w:val="000000" w:themeColor="text1"/>
          <w:sz w:val="24"/>
          <w:szCs w:val="24"/>
        </w:rPr>
        <w:t xml:space="preserve"> </w:t>
      </w:r>
      <w:r w:rsidR="283151C1" w:rsidRPr="00B92E7F">
        <w:rPr>
          <w:rFonts w:ascii="Times New Roman" w:eastAsia="Times New Roman" w:hAnsi="Times New Roman" w:cs="Times New Roman"/>
          <w:b/>
          <w:bCs/>
          <w:color w:val="000000" w:themeColor="text1"/>
          <w:sz w:val="24"/>
          <w:szCs w:val="24"/>
        </w:rPr>
        <w:t xml:space="preserve">(lõige </w:t>
      </w:r>
      <w:r w:rsidR="47C38220" w:rsidRPr="00B92E7F">
        <w:rPr>
          <w:rFonts w:ascii="Times New Roman" w:eastAsia="Times New Roman" w:hAnsi="Times New Roman" w:cs="Times New Roman"/>
          <w:b/>
          <w:bCs/>
          <w:color w:val="000000" w:themeColor="text1"/>
          <w:sz w:val="24"/>
          <w:szCs w:val="24"/>
        </w:rPr>
        <w:t>6</w:t>
      </w:r>
      <w:r w:rsidR="283151C1" w:rsidRPr="00B92E7F">
        <w:rPr>
          <w:rFonts w:ascii="Times New Roman" w:eastAsia="Times New Roman" w:hAnsi="Times New Roman" w:cs="Times New Roman"/>
          <w:b/>
          <w:bCs/>
          <w:color w:val="000000" w:themeColor="text1"/>
          <w:sz w:val="24"/>
          <w:szCs w:val="24"/>
        </w:rPr>
        <w:t>)</w:t>
      </w:r>
      <w:r w:rsidR="283151C1" w:rsidRPr="00B92E7F">
        <w:rPr>
          <w:rFonts w:ascii="Times New Roman" w:eastAsia="Times New Roman" w:hAnsi="Times New Roman" w:cs="Times New Roman"/>
          <w:color w:val="000000" w:themeColor="text1"/>
          <w:sz w:val="24"/>
          <w:szCs w:val="24"/>
        </w:rPr>
        <w:t xml:space="preserve">.  </w:t>
      </w:r>
      <w:r w:rsidR="268DBA99" w:rsidRPr="00B92E7F">
        <w:rPr>
          <w:rFonts w:ascii="Times New Roman" w:eastAsia="Times New Roman" w:hAnsi="Times New Roman" w:cs="Times New Roman"/>
          <w:color w:val="000000" w:themeColor="text1"/>
          <w:sz w:val="24"/>
          <w:szCs w:val="24"/>
        </w:rPr>
        <w:t>Kuni ni</w:t>
      </w:r>
      <w:r w:rsidR="4E5320E9" w:rsidRPr="00B92E7F">
        <w:rPr>
          <w:rFonts w:ascii="Times New Roman" w:eastAsia="Times New Roman" w:hAnsi="Times New Roman" w:cs="Times New Roman"/>
          <w:color w:val="000000" w:themeColor="text1"/>
          <w:sz w:val="24"/>
          <w:szCs w:val="24"/>
        </w:rPr>
        <w:t xml:space="preserve">metatud lisaandmete ja -dokumentide </w:t>
      </w:r>
      <w:r w:rsidR="58F3EE26" w:rsidRPr="00B92E7F">
        <w:rPr>
          <w:rFonts w:ascii="Times New Roman" w:eastAsia="Times New Roman" w:hAnsi="Times New Roman" w:cs="Times New Roman"/>
          <w:color w:val="000000" w:themeColor="text1"/>
          <w:sz w:val="24"/>
          <w:szCs w:val="24"/>
        </w:rPr>
        <w:t>saa</w:t>
      </w:r>
      <w:r w:rsidR="21B8E2FE" w:rsidRPr="00B92E7F">
        <w:rPr>
          <w:rFonts w:ascii="Times New Roman" w:eastAsia="Times New Roman" w:hAnsi="Times New Roman" w:cs="Times New Roman"/>
          <w:color w:val="000000" w:themeColor="text1"/>
          <w:sz w:val="24"/>
          <w:szCs w:val="24"/>
        </w:rPr>
        <w:t xml:space="preserve">miseni </w:t>
      </w:r>
      <w:r w:rsidR="4E5320E9" w:rsidRPr="00B92E7F">
        <w:rPr>
          <w:rFonts w:ascii="Times New Roman" w:eastAsia="Times New Roman" w:hAnsi="Times New Roman" w:cs="Times New Roman"/>
          <w:color w:val="000000" w:themeColor="text1"/>
          <w:sz w:val="24"/>
          <w:szCs w:val="24"/>
        </w:rPr>
        <w:t>menetlustähtaeg peatub</w:t>
      </w:r>
      <w:r w:rsidR="5BBB8B4A" w:rsidRPr="00B92E7F">
        <w:rPr>
          <w:rFonts w:ascii="Times New Roman" w:eastAsia="Times New Roman" w:hAnsi="Times New Roman" w:cs="Times New Roman"/>
          <w:color w:val="000000" w:themeColor="text1"/>
          <w:sz w:val="24"/>
          <w:szCs w:val="24"/>
        </w:rPr>
        <w:t>, ent  p</w:t>
      </w:r>
      <w:r w:rsidR="4E5320E9" w:rsidRPr="00B92E7F">
        <w:rPr>
          <w:rFonts w:ascii="Times New Roman" w:eastAsia="Times New Roman" w:hAnsi="Times New Roman" w:cs="Times New Roman"/>
          <w:color w:val="000000" w:themeColor="text1"/>
          <w:sz w:val="24"/>
          <w:szCs w:val="24"/>
        </w:rPr>
        <w:t>eatumine ei</w:t>
      </w:r>
      <w:r w:rsidR="11B712D4" w:rsidRPr="00B92E7F">
        <w:rPr>
          <w:rFonts w:ascii="Times New Roman" w:eastAsia="Times New Roman" w:hAnsi="Times New Roman" w:cs="Times New Roman"/>
          <w:color w:val="000000" w:themeColor="text1"/>
          <w:sz w:val="24"/>
          <w:szCs w:val="24"/>
        </w:rPr>
        <w:t xml:space="preserve"> saa</w:t>
      </w:r>
      <w:r w:rsidR="4E5320E9" w:rsidRPr="00B92E7F">
        <w:rPr>
          <w:rFonts w:ascii="Times New Roman" w:eastAsia="Times New Roman" w:hAnsi="Times New Roman" w:cs="Times New Roman"/>
          <w:color w:val="000000" w:themeColor="text1"/>
          <w:sz w:val="24"/>
          <w:szCs w:val="24"/>
        </w:rPr>
        <w:t xml:space="preserve"> kesta kauem kui 20 tööpäeva</w:t>
      </w:r>
      <w:r w:rsidR="63B8BADA" w:rsidRPr="00B92E7F">
        <w:rPr>
          <w:rFonts w:ascii="Times New Roman" w:eastAsia="Times New Roman" w:hAnsi="Times New Roman" w:cs="Times New Roman"/>
          <w:color w:val="000000" w:themeColor="text1"/>
          <w:sz w:val="24"/>
          <w:szCs w:val="24"/>
        </w:rPr>
        <w:t xml:space="preserve"> </w:t>
      </w:r>
      <w:r w:rsidR="63B8BADA" w:rsidRPr="00B92E7F">
        <w:rPr>
          <w:rFonts w:ascii="Times New Roman" w:eastAsia="Times New Roman" w:hAnsi="Times New Roman" w:cs="Times New Roman"/>
          <w:b/>
          <w:bCs/>
          <w:color w:val="000000" w:themeColor="text1"/>
          <w:sz w:val="24"/>
          <w:szCs w:val="24"/>
        </w:rPr>
        <w:t xml:space="preserve">(lõige </w:t>
      </w:r>
      <w:r w:rsidR="1EC6A0E7" w:rsidRPr="00B92E7F">
        <w:rPr>
          <w:rFonts w:ascii="Times New Roman" w:eastAsia="Times New Roman" w:hAnsi="Times New Roman" w:cs="Times New Roman"/>
          <w:b/>
          <w:bCs/>
          <w:color w:val="000000" w:themeColor="text1"/>
          <w:sz w:val="24"/>
          <w:szCs w:val="24"/>
        </w:rPr>
        <w:t>7</w:t>
      </w:r>
      <w:r w:rsidR="63B8BADA" w:rsidRPr="00B92E7F">
        <w:rPr>
          <w:rFonts w:ascii="Times New Roman" w:eastAsia="Times New Roman" w:hAnsi="Times New Roman" w:cs="Times New Roman"/>
          <w:b/>
          <w:bCs/>
          <w:color w:val="000000" w:themeColor="text1"/>
          <w:sz w:val="24"/>
          <w:szCs w:val="24"/>
        </w:rPr>
        <w:t>)</w:t>
      </w:r>
      <w:r w:rsidR="63B8BADA" w:rsidRPr="00B92E7F">
        <w:rPr>
          <w:rFonts w:ascii="Times New Roman" w:eastAsia="Times New Roman" w:hAnsi="Times New Roman" w:cs="Times New Roman"/>
          <w:color w:val="000000" w:themeColor="text1"/>
          <w:sz w:val="24"/>
          <w:szCs w:val="24"/>
        </w:rPr>
        <w:t xml:space="preserve">. Erandjuhtudel võib </w:t>
      </w:r>
      <w:r w:rsidR="4E5320E9" w:rsidRPr="00B92E7F">
        <w:rPr>
          <w:rFonts w:ascii="Times New Roman" w:eastAsia="Times New Roman" w:hAnsi="Times New Roman" w:cs="Times New Roman"/>
          <w:color w:val="202020"/>
          <w:sz w:val="24"/>
          <w:szCs w:val="24"/>
        </w:rPr>
        <w:t>Finantsinspektsioon menetlustähtaja peatamist pikendada kuni 30 tööpäevani</w:t>
      </w:r>
      <w:r w:rsidR="0AF077AA" w:rsidRPr="00B92E7F">
        <w:rPr>
          <w:rFonts w:ascii="Times New Roman" w:eastAsia="Times New Roman" w:hAnsi="Times New Roman" w:cs="Times New Roman"/>
          <w:color w:val="202020"/>
          <w:sz w:val="24"/>
          <w:szCs w:val="24"/>
        </w:rPr>
        <w:t>. seda juhul, kui</w:t>
      </w:r>
      <w:r w:rsidR="083BA016" w:rsidRPr="00B92E7F">
        <w:rPr>
          <w:rFonts w:ascii="Times New Roman" w:eastAsia="Times New Roman" w:hAnsi="Times New Roman" w:cs="Times New Roman"/>
          <w:color w:val="202020"/>
          <w:sz w:val="24"/>
          <w:szCs w:val="24"/>
        </w:rPr>
        <w:t xml:space="preserve"> </w:t>
      </w:r>
      <w:r w:rsidR="4E5320E9" w:rsidRPr="00B92E7F">
        <w:rPr>
          <w:rFonts w:ascii="Times New Roman" w:eastAsia="Times New Roman" w:hAnsi="Times New Roman" w:cs="Times New Roman"/>
          <w:color w:val="202020"/>
          <w:sz w:val="24"/>
          <w:szCs w:val="24"/>
        </w:rPr>
        <w:t>kavandava omandaja omandatav üksus asub kolmandas riigis või selle suhtes kohaldatakse kolmanda riigi õigust</w:t>
      </w:r>
      <w:r w:rsidR="1D8A666D" w:rsidRPr="00B92E7F">
        <w:rPr>
          <w:rFonts w:ascii="Times New Roman" w:eastAsia="Times New Roman" w:hAnsi="Times New Roman" w:cs="Times New Roman"/>
          <w:color w:val="202020"/>
          <w:sz w:val="24"/>
          <w:szCs w:val="24"/>
        </w:rPr>
        <w:t xml:space="preserve"> </w:t>
      </w:r>
      <w:r w:rsidR="1D8A666D" w:rsidRPr="00B92E7F">
        <w:rPr>
          <w:rFonts w:ascii="Times New Roman" w:eastAsia="Times New Roman" w:hAnsi="Times New Roman" w:cs="Times New Roman"/>
          <w:b/>
          <w:bCs/>
          <w:color w:val="202020"/>
          <w:sz w:val="24"/>
          <w:szCs w:val="24"/>
        </w:rPr>
        <w:t xml:space="preserve">(punkt 1) </w:t>
      </w:r>
      <w:r w:rsidR="1D8A666D" w:rsidRPr="00B92E7F">
        <w:rPr>
          <w:rFonts w:ascii="Times New Roman" w:eastAsia="Times New Roman" w:hAnsi="Times New Roman" w:cs="Times New Roman"/>
          <w:color w:val="202020"/>
          <w:sz w:val="24"/>
          <w:szCs w:val="24"/>
        </w:rPr>
        <w:t xml:space="preserve">või </w:t>
      </w:r>
      <w:r w:rsidR="099DE957" w:rsidRPr="00B92E7F">
        <w:rPr>
          <w:rFonts w:ascii="Times New Roman" w:eastAsia="Times New Roman" w:hAnsi="Times New Roman" w:cs="Times New Roman"/>
          <w:color w:val="202020"/>
          <w:sz w:val="24"/>
          <w:szCs w:val="24"/>
        </w:rPr>
        <w:t>§-s 37</w:t>
      </w:r>
      <w:r w:rsidR="099DE957" w:rsidRPr="00B92E7F">
        <w:rPr>
          <w:rFonts w:ascii="Times New Roman" w:eastAsia="Times New Roman" w:hAnsi="Times New Roman" w:cs="Times New Roman"/>
          <w:color w:val="202020"/>
          <w:sz w:val="24"/>
          <w:szCs w:val="24"/>
          <w:vertAlign w:val="superscript"/>
        </w:rPr>
        <w:t>3</w:t>
      </w:r>
      <w:r w:rsidR="4E5320E9" w:rsidRPr="00B92E7F">
        <w:rPr>
          <w:rFonts w:ascii="Times New Roman" w:eastAsia="Times New Roman" w:hAnsi="Times New Roman" w:cs="Times New Roman"/>
          <w:color w:val="202020"/>
          <w:sz w:val="24"/>
          <w:szCs w:val="24"/>
        </w:rPr>
        <w:t xml:space="preserve"> sätestatud hindamise käigus on vajalik rahapesu ja terrorismi rahastamise tõkestamise alane koostöö teise</w:t>
      </w:r>
      <w:r w:rsidR="08D2BFC7" w:rsidRPr="00B92E7F">
        <w:rPr>
          <w:rFonts w:ascii="Times New Roman" w:eastAsia="Times New Roman" w:hAnsi="Times New Roman" w:cs="Times New Roman"/>
          <w:color w:val="202020"/>
          <w:sz w:val="24"/>
          <w:szCs w:val="24"/>
        </w:rPr>
        <w:t xml:space="preserve"> Euroopa Liidu</w:t>
      </w:r>
      <w:r w:rsidR="4E5320E9" w:rsidRPr="00B92E7F">
        <w:rPr>
          <w:rFonts w:ascii="Times New Roman" w:eastAsia="Times New Roman" w:hAnsi="Times New Roman" w:cs="Times New Roman"/>
          <w:color w:val="202020"/>
          <w:sz w:val="24"/>
          <w:szCs w:val="24"/>
        </w:rPr>
        <w:t xml:space="preserve"> lepinguriigi pädeva asutusega</w:t>
      </w:r>
      <w:r w:rsidR="0E4DC2A5" w:rsidRPr="00B92E7F">
        <w:rPr>
          <w:rFonts w:ascii="Times New Roman" w:eastAsia="Times New Roman" w:hAnsi="Times New Roman" w:cs="Times New Roman"/>
          <w:color w:val="202020"/>
          <w:sz w:val="24"/>
          <w:szCs w:val="24"/>
        </w:rPr>
        <w:t xml:space="preserve"> </w:t>
      </w:r>
      <w:r w:rsidR="0E4DC2A5" w:rsidRPr="00B92E7F">
        <w:rPr>
          <w:rFonts w:ascii="Times New Roman" w:eastAsia="Times New Roman" w:hAnsi="Times New Roman" w:cs="Times New Roman"/>
          <w:b/>
          <w:bCs/>
          <w:color w:val="202020"/>
          <w:sz w:val="24"/>
          <w:szCs w:val="24"/>
        </w:rPr>
        <w:t xml:space="preserve">(lõige </w:t>
      </w:r>
      <w:r w:rsidR="19B1C367" w:rsidRPr="00B92E7F">
        <w:rPr>
          <w:rFonts w:ascii="Times New Roman" w:eastAsia="Times New Roman" w:hAnsi="Times New Roman" w:cs="Times New Roman"/>
          <w:b/>
          <w:bCs/>
          <w:color w:val="202020"/>
          <w:sz w:val="24"/>
          <w:szCs w:val="24"/>
        </w:rPr>
        <w:t>8</w:t>
      </w:r>
      <w:r w:rsidR="0E4DC2A5" w:rsidRPr="00B92E7F">
        <w:rPr>
          <w:rFonts w:ascii="Times New Roman" w:eastAsia="Times New Roman" w:hAnsi="Times New Roman" w:cs="Times New Roman"/>
          <w:b/>
          <w:bCs/>
          <w:color w:val="202020"/>
          <w:sz w:val="24"/>
          <w:szCs w:val="24"/>
        </w:rPr>
        <w:t>)</w:t>
      </w:r>
      <w:r w:rsidR="0E4DC2A5" w:rsidRPr="00B92E7F">
        <w:rPr>
          <w:rFonts w:ascii="Times New Roman" w:eastAsia="Times New Roman" w:hAnsi="Times New Roman" w:cs="Times New Roman"/>
          <w:color w:val="202020"/>
          <w:sz w:val="24"/>
          <w:szCs w:val="24"/>
        </w:rPr>
        <w:t>.</w:t>
      </w:r>
      <w:r w:rsidR="4DD39690" w:rsidRPr="00B92E7F">
        <w:rPr>
          <w:rFonts w:ascii="Times New Roman" w:eastAsia="Times New Roman" w:hAnsi="Times New Roman" w:cs="Times New Roman"/>
          <w:color w:val="202020"/>
          <w:sz w:val="24"/>
          <w:szCs w:val="24"/>
        </w:rPr>
        <w:t xml:space="preserve"> Lõigetega 6 ja 7 võetakse üle CRD VI artikli 27a lõiked 9 ja 10 ning lõikega 8 sama artikli lõike 11 punktid a ja </w:t>
      </w:r>
      <w:proofErr w:type="spellStart"/>
      <w:r w:rsidR="4DD39690" w:rsidRPr="00B92E7F">
        <w:rPr>
          <w:rFonts w:ascii="Times New Roman" w:eastAsia="Times New Roman" w:hAnsi="Times New Roman" w:cs="Times New Roman"/>
          <w:color w:val="202020"/>
          <w:sz w:val="24"/>
          <w:szCs w:val="24"/>
        </w:rPr>
        <w:t>b.</w:t>
      </w:r>
      <w:proofErr w:type="spellEnd"/>
    </w:p>
    <w:p w14:paraId="6B30090F" w14:textId="279F374B"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593A81D6" w14:textId="5AEE5262" w:rsidR="001A7361" w:rsidRPr="00253879" w:rsidRDefault="1DBA2F40"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t xml:space="preserve">Lõikega </w:t>
      </w:r>
      <w:r w:rsidR="728AE790" w:rsidRPr="00B92E7F">
        <w:rPr>
          <w:rFonts w:ascii="Times New Roman" w:eastAsia="Times New Roman" w:hAnsi="Times New Roman" w:cs="Times New Roman"/>
          <w:b/>
          <w:bCs/>
          <w:color w:val="202020"/>
          <w:sz w:val="24"/>
          <w:szCs w:val="24"/>
        </w:rPr>
        <w:t>9</w:t>
      </w:r>
      <w:r w:rsidRPr="00B92E7F">
        <w:rPr>
          <w:rFonts w:ascii="Times New Roman" w:eastAsia="Times New Roman" w:hAnsi="Times New Roman" w:cs="Times New Roman"/>
          <w:b/>
          <w:bCs/>
          <w:color w:val="202020"/>
          <w:sz w:val="24"/>
          <w:szCs w:val="24"/>
        </w:rPr>
        <w:t xml:space="preserve"> </w:t>
      </w:r>
      <w:r w:rsidRPr="00B92E7F">
        <w:rPr>
          <w:rFonts w:ascii="Times New Roman" w:eastAsia="Times New Roman" w:hAnsi="Times New Roman" w:cs="Times New Roman"/>
          <w:color w:val="202020"/>
          <w:sz w:val="24"/>
          <w:szCs w:val="24"/>
        </w:rPr>
        <w:t xml:space="preserve">nähakse ette regulatsioon olukorraks, kui </w:t>
      </w:r>
      <w:r w:rsidR="6BA92D3D" w:rsidRPr="00B92E7F">
        <w:rPr>
          <w:rFonts w:ascii="Times New Roman" w:eastAsia="Times New Roman" w:hAnsi="Times New Roman" w:cs="Times New Roman"/>
          <w:color w:val="202020"/>
          <w:sz w:val="24"/>
          <w:szCs w:val="24"/>
        </w:rPr>
        <w:t xml:space="preserve">valdusettevõtja esitab teatega samal ajal heakskiitmise taotluse vastavalt </w:t>
      </w:r>
      <w:r w:rsidR="43FB326B" w:rsidRPr="00B92E7F">
        <w:rPr>
          <w:rFonts w:ascii="Times New Roman" w:eastAsia="Times New Roman" w:hAnsi="Times New Roman" w:cs="Times New Roman"/>
          <w:color w:val="202020"/>
          <w:sz w:val="24"/>
          <w:szCs w:val="24"/>
        </w:rPr>
        <w:t>KAS §-le</w:t>
      </w:r>
      <w:r w:rsidR="6BA92D3D" w:rsidRPr="00B92E7F">
        <w:rPr>
          <w:rFonts w:ascii="Times New Roman" w:eastAsia="Times New Roman" w:hAnsi="Times New Roman" w:cs="Times New Roman"/>
          <w:color w:val="202020"/>
          <w:sz w:val="24"/>
          <w:szCs w:val="24"/>
        </w:rPr>
        <w:t xml:space="preserve"> 13</w:t>
      </w:r>
      <w:r w:rsidR="6BA92D3D" w:rsidRPr="00B92E7F">
        <w:rPr>
          <w:rFonts w:ascii="Times New Roman" w:eastAsia="Times New Roman" w:hAnsi="Times New Roman" w:cs="Times New Roman"/>
          <w:color w:val="202020"/>
          <w:sz w:val="24"/>
          <w:szCs w:val="24"/>
          <w:vertAlign w:val="superscript"/>
        </w:rPr>
        <w:t>4</w:t>
      </w:r>
      <w:r w:rsidR="252B6720" w:rsidRPr="00B92E7F">
        <w:rPr>
          <w:rFonts w:ascii="Times New Roman" w:eastAsia="Times New Roman" w:hAnsi="Times New Roman" w:cs="Times New Roman"/>
          <w:color w:val="202020"/>
          <w:sz w:val="24"/>
          <w:szCs w:val="24"/>
        </w:rPr>
        <w:t>. Sel juhul</w:t>
      </w:r>
      <w:r w:rsidR="6BA92D3D" w:rsidRPr="00B92E7F">
        <w:rPr>
          <w:rFonts w:ascii="Times New Roman" w:eastAsia="Times New Roman" w:hAnsi="Times New Roman" w:cs="Times New Roman"/>
          <w:color w:val="202020"/>
          <w:sz w:val="24"/>
          <w:szCs w:val="24"/>
        </w:rPr>
        <w:t xml:space="preserve"> koordineerib Finantsinspektsioon tegevust konsolideeritud finantsjärelevalvet tegeva asutusega</w:t>
      </w:r>
      <w:r w:rsidR="3E393691" w:rsidRPr="00B92E7F">
        <w:rPr>
          <w:rFonts w:ascii="Times New Roman" w:eastAsia="Times New Roman" w:hAnsi="Times New Roman" w:cs="Times New Roman"/>
          <w:color w:val="202020"/>
          <w:sz w:val="24"/>
          <w:szCs w:val="24"/>
        </w:rPr>
        <w:t>, kui see on asjakohane,</w:t>
      </w:r>
      <w:r w:rsidR="6BA92D3D" w:rsidRPr="00B92E7F">
        <w:rPr>
          <w:rFonts w:ascii="Times New Roman" w:eastAsia="Times New Roman" w:hAnsi="Times New Roman" w:cs="Times New Roman"/>
          <w:color w:val="202020"/>
          <w:sz w:val="24"/>
          <w:szCs w:val="24"/>
        </w:rPr>
        <w:t xml:space="preserve"> ja selle lepinguriigi pädeva asutusega, kus finantsvaldusettevõtja või </w:t>
      </w:r>
      <w:proofErr w:type="spellStart"/>
      <w:r w:rsidR="6BA92D3D" w:rsidRPr="00B92E7F">
        <w:rPr>
          <w:rFonts w:ascii="Times New Roman" w:eastAsia="Times New Roman" w:hAnsi="Times New Roman" w:cs="Times New Roman"/>
          <w:color w:val="202020"/>
          <w:sz w:val="24"/>
          <w:szCs w:val="24"/>
        </w:rPr>
        <w:t>segafinantsvaldusettevõtja</w:t>
      </w:r>
      <w:proofErr w:type="spellEnd"/>
      <w:r w:rsidR="6BA92D3D" w:rsidRPr="00B92E7F">
        <w:rPr>
          <w:rFonts w:ascii="Times New Roman" w:eastAsia="Times New Roman" w:hAnsi="Times New Roman" w:cs="Times New Roman"/>
          <w:color w:val="202020"/>
          <w:sz w:val="24"/>
          <w:szCs w:val="24"/>
        </w:rPr>
        <w:t xml:space="preserve"> on asutatud. </w:t>
      </w:r>
      <w:r w:rsidR="07B4972C" w:rsidRPr="00B92E7F">
        <w:rPr>
          <w:rFonts w:ascii="Times New Roman" w:eastAsia="Times New Roman" w:hAnsi="Times New Roman" w:cs="Times New Roman"/>
          <w:color w:val="000000" w:themeColor="text1"/>
          <w:sz w:val="24"/>
          <w:szCs w:val="24"/>
        </w:rPr>
        <w:t>Kirjeldatud olukorras</w:t>
      </w:r>
      <w:r w:rsidR="6BA92D3D" w:rsidRPr="00B92E7F">
        <w:rPr>
          <w:rFonts w:ascii="Times New Roman" w:eastAsia="Times New Roman" w:hAnsi="Times New Roman" w:cs="Times New Roman"/>
          <w:color w:val="000000" w:themeColor="text1"/>
          <w:sz w:val="24"/>
          <w:szCs w:val="24"/>
        </w:rPr>
        <w:t xml:space="preserve"> </w:t>
      </w:r>
      <w:r w:rsidR="6BA92D3D" w:rsidRPr="00B92E7F">
        <w:rPr>
          <w:rFonts w:ascii="Times New Roman" w:eastAsia="Times New Roman" w:hAnsi="Times New Roman" w:cs="Times New Roman"/>
          <w:color w:val="202020"/>
          <w:sz w:val="24"/>
          <w:szCs w:val="24"/>
        </w:rPr>
        <w:t>peatub menetlustähtaeg kuni heakskiitmise menetluse lõppemiseni</w:t>
      </w:r>
      <w:r w:rsidR="2233D3AD" w:rsidRPr="00B92E7F">
        <w:rPr>
          <w:rFonts w:ascii="Times New Roman" w:eastAsia="Times New Roman" w:hAnsi="Times New Roman" w:cs="Times New Roman"/>
          <w:color w:val="202020"/>
          <w:sz w:val="24"/>
          <w:szCs w:val="24"/>
        </w:rPr>
        <w:t xml:space="preserve">. </w:t>
      </w:r>
      <w:r w:rsidR="0FF8610F" w:rsidRPr="00B92E7F">
        <w:rPr>
          <w:rFonts w:ascii="Times New Roman" w:eastAsia="Times New Roman" w:hAnsi="Times New Roman" w:cs="Times New Roman"/>
          <w:color w:val="202020"/>
          <w:sz w:val="24"/>
          <w:szCs w:val="24"/>
        </w:rPr>
        <w:t xml:space="preserve">Sätte eesmärk on luua selgust olukorras, kus paralleelselt toimub kaks erineva </w:t>
      </w:r>
      <w:proofErr w:type="spellStart"/>
      <w:r w:rsidR="0FF8610F" w:rsidRPr="00B92E7F">
        <w:rPr>
          <w:rFonts w:ascii="Times New Roman" w:eastAsia="Times New Roman" w:hAnsi="Times New Roman" w:cs="Times New Roman"/>
          <w:color w:val="202020"/>
          <w:sz w:val="24"/>
          <w:szCs w:val="24"/>
        </w:rPr>
        <w:t>täthajaga</w:t>
      </w:r>
      <w:proofErr w:type="spellEnd"/>
      <w:r w:rsidR="0FF8610F" w:rsidRPr="00B92E7F">
        <w:rPr>
          <w:rFonts w:ascii="Times New Roman" w:eastAsia="Times New Roman" w:hAnsi="Times New Roman" w:cs="Times New Roman"/>
          <w:color w:val="202020"/>
          <w:sz w:val="24"/>
          <w:szCs w:val="24"/>
        </w:rPr>
        <w:t xml:space="preserve"> menetlust.</w:t>
      </w:r>
      <w:r w:rsidR="00253879">
        <w:rPr>
          <w:rFonts w:ascii="Times New Roman" w:eastAsia="Times New Roman" w:hAnsi="Times New Roman" w:cs="Times New Roman"/>
          <w:color w:val="202020"/>
          <w:sz w:val="24"/>
          <w:szCs w:val="24"/>
        </w:rPr>
        <w:t xml:space="preserve"> </w:t>
      </w:r>
      <w:r w:rsidR="2233D3AD" w:rsidRPr="00B92E7F">
        <w:rPr>
          <w:rFonts w:ascii="Times New Roman" w:eastAsia="Times New Roman" w:hAnsi="Times New Roman" w:cs="Times New Roman"/>
          <w:color w:val="202020"/>
          <w:sz w:val="24"/>
          <w:szCs w:val="24"/>
        </w:rPr>
        <w:t>Lõikega 9 väljendatakse direktiivi artikli 27a lõikes 12 sätestatut.</w:t>
      </w:r>
    </w:p>
    <w:p w14:paraId="258B06E0" w14:textId="31BAE56A"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p>
    <w:p w14:paraId="6BC967E1" w14:textId="1A1FF9B1" w:rsidR="001A7361" w:rsidRPr="00B92E7F" w:rsidRDefault="04808360" w:rsidP="00B92E7F">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r w:rsidRPr="00B92E7F">
        <w:rPr>
          <w:rFonts w:ascii="Times New Roman" w:eastAsia="Times New Roman" w:hAnsi="Times New Roman" w:cs="Times New Roman"/>
          <w:b/>
          <w:bCs/>
          <w:color w:val="202020"/>
          <w:sz w:val="24"/>
          <w:szCs w:val="24"/>
        </w:rPr>
        <w:t xml:space="preserve">Lõike </w:t>
      </w:r>
      <w:r w:rsidR="2D5FBAA0" w:rsidRPr="00B92E7F">
        <w:rPr>
          <w:rFonts w:ascii="Times New Roman" w:eastAsia="Times New Roman" w:hAnsi="Times New Roman" w:cs="Times New Roman"/>
          <w:b/>
          <w:bCs/>
          <w:color w:val="202020"/>
          <w:sz w:val="24"/>
          <w:szCs w:val="24"/>
        </w:rPr>
        <w:t xml:space="preserve">10 </w:t>
      </w:r>
      <w:r w:rsidRPr="00B92E7F">
        <w:rPr>
          <w:rFonts w:ascii="Times New Roman" w:eastAsia="Times New Roman" w:hAnsi="Times New Roman" w:cs="Times New Roman"/>
          <w:color w:val="202020"/>
          <w:sz w:val="24"/>
          <w:szCs w:val="24"/>
        </w:rPr>
        <w:t xml:space="preserve">kohaselt on </w:t>
      </w:r>
      <w:r w:rsidR="6BA92D3D" w:rsidRPr="00B92E7F">
        <w:rPr>
          <w:rFonts w:ascii="Times New Roman" w:eastAsia="Times New Roman" w:hAnsi="Times New Roman" w:cs="Times New Roman"/>
          <w:color w:val="202020"/>
          <w:sz w:val="24"/>
          <w:szCs w:val="24"/>
        </w:rPr>
        <w:t xml:space="preserve">Finantsinspektsioon </w:t>
      </w:r>
      <w:r w:rsidR="561C90BF" w:rsidRPr="00B92E7F">
        <w:rPr>
          <w:rFonts w:ascii="Times New Roman" w:eastAsia="Times New Roman" w:hAnsi="Times New Roman" w:cs="Times New Roman"/>
          <w:color w:val="202020"/>
          <w:sz w:val="24"/>
          <w:szCs w:val="24"/>
        </w:rPr>
        <w:t xml:space="preserve">kohustatud </w:t>
      </w:r>
      <w:r w:rsidR="6BA92D3D" w:rsidRPr="00B92E7F">
        <w:rPr>
          <w:rFonts w:ascii="Times New Roman" w:eastAsia="Times New Roman" w:hAnsi="Times New Roman" w:cs="Times New Roman"/>
          <w:color w:val="202020"/>
          <w:sz w:val="24"/>
          <w:szCs w:val="24"/>
        </w:rPr>
        <w:t>küsi</w:t>
      </w:r>
      <w:r w:rsidR="733A71D8" w:rsidRPr="00B92E7F">
        <w:rPr>
          <w:rFonts w:ascii="Times New Roman" w:eastAsia="Times New Roman" w:hAnsi="Times New Roman" w:cs="Times New Roman"/>
          <w:color w:val="202020"/>
          <w:sz w:val="24"/>
          <w:szCs w:val="24"/>
        </w:rPr>
        <w:t>ma</w:t>
      </w:r>
      <w:r w:rsidR="6BA92D3D" w:rsidRPr="00B92E7F">
        <w:rPr>
          <w:rFonts w:ascii="Times New Roman" w:eastAsia="Times New Roman" w:hAnsi="Times New Roman" w:cs="Times New Roman"/>
          <w:color w:val="202020"/>
          <w:sz w:val="24"/>
          <w:szCs w:val="24"/>
        </w:rPr>
        <w:t xml:space="preserve"> § 37</w:t>
      </w:r>
      <w:r w:rsidR="6BA92D3D" w:rsidRPr="00B92E7F">
        <w:rPr>
          <w:rFonts w:ascii="Times New Roman" w:eastAsia="Times New Roman" w:hAnsi="Times New Roman" w:cs="Times New Roman"/>
          <w:color w:val="202020"/>
          <w:sz w:val="24"/>
          <w:szCs w:val="24"/>
          <w:vertAlign w:val="superscript"/>
        </w:rPr>
        <w:t>2</w:t>
      </w:r>
      <w:r w:rsidR="6BA92D3D" w:rsidRPr="00B92E7F">
        <w:rPr>
          <w:rFonts w:ascii="Times New Roman" w:eastAsia="Times New Roman" w:hAnsi="Times New Roman" w:cs="Times New Roman"/>
          <w:color w:val="202020"/>
          <w:sz w:val="24"/>
          <w:szCs w:val="24"/>
        </w:rPr>
        <w:t xml:space="preserve"> punktis 3 sätestatud nõude vastavuse kohta arvamust Rahapesu Andmebüroolt</w:t>
      </w:r>
      <w:r w:rsidR="69028F55" w:rsidRPr="00B92E7F">
        <w:rPr>
          <w:rFonts w:ascii="Times New Roman" w:eastAsia="Times New Roman" w:hAnsi="Times New Roman" w:cs="Times New Roman"/>
          <w:color w:val="202020"/>
          <w:sz w:val="24"/>
          <w:szCs w:val="24"/>
        </w:rPr>
        <w:t xml:space="preserve"> ke</w:t>
      </w:r>
      <w:r w:rsidR="1DC4AD9C" w:rsidRPr="00B92E7F">
        <w:rPr>
          <w:rFonts w:ascii="Times New Roman" w:eastAsia="Times New Roman" w:hAnsi="Times New Roman" w:cs="Times New Roman"/>
          <w:color w:val="202020"/>
          <w:sz w:val="24"/>
          <w:szCs w:val="24"/>
        </w:rPr>
        <w:t>llel on pädevus hinnata r</w:t>
      </w:r>
      <w:r w:rsidR="1DC4AD9C" w:rsidRPr="00B92E7F">
        <w:rPr>
          <w:rFonts w:ascii="Times New Roman" w:eastAsia="Times New Roman" w:hAnsi="Times New Roman" w:cs="Times New Roman"/>
          <w:color w:val="000000" w:themeColor="text1"/>
          <w:sz w:val="24"/>
          <w:szCs w:val="24"/>
        </w:rPr>
        <w:t>ahapesu või terrorismi rahastamisega seonduvai</w:t>
      </w:r>
      <w:r w:rsidR="0C744F07" w:rsidRPr="00B92E7F">
        <w:rPr>
          <w:rFonts w:ascii="Times New Roman" w:eastAsia="Times New Roman" w:hAnsi="Times New Roman" w:cs="Times New Roman"/>
          <w:color w:val="000000" w:themeColor="text1"/>
          <w:sz w:val="24"/>
          <w:szCs w:val="24"/>
        </w:rPr>
        <w:t xml:space="preserve">d kahtluseid. </w:t>
      </w:r>
      <w:proofErr w:type="spellStart"/>
      <w:r w:rsidR="56E0E8B6" w:rsidRPr="00B92E7F">
        <w:rPr>
          <w:rFonts w:ascii="Times New Roman" w:eastAsia="Times New Roman" w:hAnsi="Times New Roman" w:cs="Times New Roman"/>
          <w:color w:val="000000" w:themeColor="text1"/>
          <w:sz w:val="24"/>
          <w:szCs w:val="24"/>
        </w:rPr>
        <w:t>RahaPTS</w:t>
      </w:r>
      <w:proofErr w:type="spellEnd"/>
      <w:r w:rsidR="56E0E8B6" w:rsidRPr="00B92E7F">
        <w:rPr>
          <w:rFonts w:ascii="Times New Roman" w:eastAsia="Times New Roman" w:hAnsi="Times New Roman" w:cs="Times New Roman"/>
          <w:color w:val="000000" w:themeColor="text1"/>
          <w:sz w:val="24"/>
          <w:szCs w:val="24"/>
        </w:rPr>
        <w:t xml:space="preserve"> § 62</w:t>
      </w:r>
      <w:r w:rsidR="56E0E8B6" w:rsidRPr="00B92E7F">
        <w:rPr>
          <w:rFonts w:ascii="Times New Roman" w:eastAsia="Times New Roman" w:hAnsi="Times New Roman" w:cs="Times New Roman"/>
          <w:color w:val="000000" w:themeColor="text1"/>
          <w:sz w:val="24"/>
          <w:szCs w:val="24"/>
          <w:vertAlign w:val="superscript"/>
        </w:rPr>
        <w:t>1</w:t>
      </w:r>
      <w:r w:rsidR="0C744F07" w:rsidRPr="00B92E7F">
        <w:rPr>
          <w:rFonts w:ascii="Times New Roman" w:eastAsia="Times New Roman" w:hAnsi="Times New Roman" w:cs="Times New Roman"/>
          <w:color w:val="000000" w:themeColor="text1"/>
          <w:sz w:val="24"/>
          <w:szCs w:val="24"/>
        </w:rPr>
        <w:t xml:space="preserve"> </w:t>
      </w:r>
      <w:r w:rsidR="3ED33417" w:rsidRPr="00B92E7F">
        <w:rPr>
          <w:rFonts w:ascii="Times New Roman" w:eastAsia="Times New Roman" w:hAnsi="Times New Roman" w:cs="Times New Roman"/>
          <w:color w:val="000000" w:themeColor="text1"/>
          <w:sz w:val="24"/>
          <w:szCs w:val="24"/>
        </w:rPr>
        <w:t xml:space="preserve">kohaselt </w:t>
      </w:r>
      <w:r w:rsidR="3D53DFCD" w:rsidRPr="00B92E7F">
        <w:rPr>
          <w:rFonts w:ascii="Times New Roman" w:eastAsia="Times New Roman" w:hAnsi="Times New Roman" w:cs="Times New Roman"/>
          <w:color w:val="202020"/>
          <w:sz w:val="24"/>
          <w:szCs w:val="24"/>
        </w:rPr>
        <w:t>peab</w:t>
      </w:r>
      <w:r w:rsidR="7D4CFDFC" w:rsidRPr="00B92E7F">
        <w:rPr>
          <w:rFonts w:ascii="Times New Roman" w:eastAsia="Times New Roman" w:hAnsi="Times New Roman" w:cs="Times New Roman"/>
          <w:color w:val="202020"/>
          <w:sz w:val="24"/>
          <w:szCs w:val="24"/>
        </w:rPr>
        <w:t xml:space="preserve"> Rahapesu Andmebüroo oma </w:t>
      </w:r>
      <w:r w:rsidR="6BA92D3D" w:rsidRPr="00B92E7F">
        <w:rPr>
          <w:rFonts w:ascii="Times New Roman" w:eastAsia="Times New Roman" w:hAnsi="Times New Roman" w:cs="Times New Roman"/>
          <w:color w:val="202020"/>
          <w:sz w:val="24"/>
          <w:szCs w:val="24"/>
        </w:rPr>
        <w:t>arvamuse</w:t>
      </w:r>
      <w:r w:rsidR="2D81EAFF" w:rsidRPr="00B92E7F">
        <w:rPr>
          <w:rFonts w:ascii="Times New Roman" w:eastAsia="Times New Roman" w:hAnsi="Times New Roman" w:cs="Times New Roman"/>
          <w:color w:val="202020"/>
          <w:sz w:val="24"/>
          <w:szCs w:val="24"/>
        </w:rPr>
        <w:t xml:space="preserve"> andma </w:t>
      </w:r>
      <w:r w:rsidR="6BA92D3D" w:rsidRPr="00B92E7F">
        <w:rPr>
          <w:rFonts w:ascii="Times New Roman" w:eastAsia="Times New Roman" w:hAnsi="Times New Roman" w:cs="Times New Roman"/>
          <w:color w:val="202020"/>
          <w:sz w:val="24"/>
          <w:szCs w:val="24"/>
        </w:rPr>
        <w:t>30 tööpäeva jooksul Finantsinspektsiooni päringu esitamisest arvates.</w:t>
      </w:r>
      <w:r w:rsidR="6BA92D3D" w:rsidRPr="00B92E7F">
        <w:rPr>
          <w:rFonts w:ascii="Times New Roman" w:eastAsia="Times New Roman" w:hAnsi="Times New Roman" w:cs="Times New Roman"/>
          <w:color w:val="000000" w:themeColor="text1"/>
          <w:sz w:val="24"/>
          <w:szCs w:val="24"/>
        </w:rPr>
        <w:t xml:space="preserve"> </w:t>
      </w:r>
    </w:p>
    <w:p w14:paraId="6132620D" w14:textId="3ED4F788"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3CB1498" w14:textId="6877556A" w:rsidR="001A7361" w:rsidRPr="00B92E7F" w:rsidRDefault="3C1FD58D" w:rsidP="00B92E7F">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b/>
          <w:bCs/>
          <w:color w:val="000000" w:themeColor="text1"/>
          <w:sz w:val="24"/>
          <w:szCs w:val="24"/>
        </w:rPr>
        <w:t>Lõikega 1</w:t>
      </w:r>
      <w:r w:rsidR="2F066D93" w:rsidRPr="00B92E7F">
        <w:rPr>
          <w:rFonts w:ascii="Times New Roman" w:eastAsia="Times New Roman" w:hAnsi="Times New Roman" w:cs="Times New Roman"/>
          <w:b/>
          <w:bCs/>
          <w:color w:val="000000" w:themeColor="text1"/>
          <w:sz w:val="24"/>
          <w:szCs w:val="24"/>
        </w:rPr>
        <w:t>1</w:t>
      </w:r>
      <w:r w:rsidRPr="00B92E7F">
        <w:rPr>
          <w:rFonts w:ascii="Times New Roman" w:eastAsia="Times New Roman" w:hAnsi="Times New Roman" w:cs="Times New Roman"/>
          <w:color w:val="000000" w:themeColor="text1"/>
          <w:sz w:val="24"/>
          <w:szCs w:val="24"/>
        </w:rPr>
        <w:t xml:space="preserve"> sätestatakse</w:t>
      </w:r>
      <w:r w:rsidR="1F93CEFF" w:rsidRPr="00B92E7F">
        <w:rPr>
          <w:rFonts w:ascii="Times New Roman" w:eastAsia="Times New Roman" w:hAnsi="Times New Roman" w:cs="Times New Roman"/>
          <w:color w:val="000000" w:themeColor="text1"/>
          <w:sz w:val="24"/>
          <w:szCs w:val="24"/>
        </w:rPr>
        <w:t xml:space="preserve"> kavandatavate </w:t>
      </w:r>
      <w:proofErr w:type="spellStart"/>
      <w:r w:rsidR="1F93CEFF" w:rsidRPr="00B92E7F">
        <w:rPr>
          <w:rFonts w:ascii="Times New Roman" w:eastAsia="Times New Roman" w:hAnsi="Times New Roman" w:cs="Times New Roman"/>
          <w:color w:val="000000" w:themeColor="text1"/>
          <w:sz w:val="24"/>
          <w:szCs w:val="24"/>
        </w:rPr>
        <w:t>omandajate</w:t>
      </w:r>
      <w:proofErr w:type="spellEnd"/>
      <w:r w:rsidRPr="00B92E7F">
        <w:rPr>
          <w:rFonts w:ascii="Times New Roman" w:eastAsia="Times New Roman" w:hAnsi="Times New Roman" w:cs="Times New Roman"/>
          <w:color w:val="000000" w:themeColor="text1"/>
          <w:sz w:val="24"/>
          <w:szCs w:val="24"/>
        </w:rPr>
        <w:t xml:space="preserve"> võrdse kohtlemis</w:t>
      </w:r>
      <w:r w:rsidR="39E8E827" w:rsidRPr="00B92E7F">
        <w:rPr>
          <w:rFonts w:ascii="Times New Roman" w:eastAsia="Times New Roman" w:hAnsi="Times New Roman" w:cs="Times New Roman"/>
          <w:color w:val="000000" w:themeColor="text1"/>
          <w:sz w:val="24"/>
          <w:szCs w:val="24"/>
        </w:rPr>
        <w:t xml:space="preserve">e nõude: </w:t>
      </w:r>
      <w:r w:rsidR="499FB674" w:rsidRPr="00B92E7F">
        <w:rPr>
          <w:rFonts w:ascii="Times New Roman" w:eastAsia="Times New Roman" w:hAnsi="Times New Roman" w:cs="Times New Roman"/>
          <w:color w:val="000000" w:themeColor="text1"/>
          <w:sz w:val="24"/>
          <w:szCs w:val="24"/>
        </w:rPr>
        <w:t>k</w:t>
      </w:r>
      <w:r w:rsidR="6BA92D3D" w:rsidRPr="00B92E7F">
        <w:rPr>
          <w:rFonts w:ascii="Times New Roman" w:eastAsia="Times New Roman" w:hAnsi="Times New Roman" w:cs="Times New Roman"/>
          <w:color w:val="000000" w:themeColor="text1"/>
          <w:sz w:val="24"/>
          <w:szCs w:val="24"/>
        </w:rPr>
        <w:t xml:space="preserve">ui osalust soovib üheaegselt omandada rohkem kui üks isik, peab Finantsinspektsioon kavandavaid </w:t>
      </w:r>
      <w:proofErr w:type="spellStart"/>
      <w:r w:rsidR="6BA92D3D" w:rsidRPr="00B92E7F">
        <w:rPr>
          <w:rFonts w:ascii="Times New Roman" w:eastAsia="Times New Roman" w:hAnsi="Times New Roman" w:cs="Times New Roman"/>
          <w:color w:val="000000" w:themeColor="text1"/>
          <w:sz w:val="24"/>
          <w:szCs w:val="24"/>
        </w:rPr>
        <w:t>omandajaid</w:t>
      </w:r>
      <w:proofErr w:type="spellEnd"/>
      <w:r w:rsidR="6BA92D3D" w:rsidRPr="00B92E7F">
        <w:rPr>
          <w:rFonts w:ascii="Times New Roman" w:eastAsia="Times New Roman" w:hAnsi="Times New Roman" w:cs="Times New Roman"/>
          <w:color w:val="000000" w:themeColor="text1"/>
          <w:sz w:val="24"/>
          <w:szCs w:val="24"/>
        </w:rPr>
        <w:t xml:space="preserve"> kohtlema võrdsete asjaolude korral võrdselt.</w:t>
      </w:r>
      <w:r w:rsidR="6BA92D3D" w:rsidRPr="00B92E7F">
        <w:rPr>
          <w:rFonts w:ascii="Times New Roman" w:eastAsia="Times New Roman" w:hAnsi="Times New Roman" w:cs="Times New Roman"/>
          <w:b/>
          <w:bCs/>
          <w:color w:val="4471C4"/>
          <w:sz w:val="24"/>
          <w:szCs w:val="24"/>
        </w:rPr>
        <w:t xml:space="preserve"> </w:t>
      </w:r>
    </w:p>
    <w:p w14:paraId="7AFC9DE2" w14:textId="2C9E9A00" w:rsidR="5451066A" w:rsidRPr="00B92E7F" w:rsidRDefault="5451066A" w:rsidP="00B92E7F">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p>
    <w:p w14:paraId="39189CD9" w14:textId="65A6492B" w:rsidR="09E83647" w:rsidRPr="00B92E7F" w:rsidRDefault="09E83647" w:rsidP="00B92E7F">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Lõikega 10 võetakse üle CRD VI artikli 27b lõige 2 ja lõike 3 teine alalõige ning lõikega 11 sama artikli lõige 6.</w:t>
      </w:r>
    </w:p>
    <w:p w14:paraId="24A342F3" w14:textId="09810C70"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556866E3" w14:textId="1C624C0A" w:rsidR="001A7361" w:rsidRPr="00B92E7F" w:rsidRDefault="3D5CE87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w:t>
      </w:r>
      <w:r w:rsidR="3222F8F5" w:rsidRPr="00B92E7F">
        <w:rPr>
          <w:rFonts w:ascii="Times New Roman" w:eastAsia="Times New Roman" w:hAnsi="Times New Roman" w:cs="Times New Roman"/>
          <w:b/>
          <w:bCs/>
          <w:color w:val="000000" w:themeColor="text1"/>
          <w:sz w:val="24"/>
          <w:szCs w:val="24"/>
        </w:rPr>
        <w:t>ga</w:t>
      </w:r>
      <w:r w:rsidRPr="00B92E7F">
        <w:rPr>
          <w:rFonts w:ascii="Times New Roman" w:eastAsia="Times New Roman" w:hAnsi="Times New Roman" w:cs="Times New Roman"/>
          <w:b/>
          <w:bCs/>
          <w:color w:val="000000" w:themeColor="text1"/>
          <w:sz w:val="24"/>
          <w:szCs w:val="24"/>
        </w:rPr>
        <w:t xml:space="preserve"> 37</w:t>
      </w:r>
      <w:r w:rsidRPr="00B92E7F">
        <w:rPr>
          <w:rFonts w:ascii="Times New Roman" w:eastAsia="Times New Roman" w:hAnsi="Times New Roman" w:cs="Times New Roman"/>
          <w:b/>
          <w:bCs/>
          <w:color w:val="000000" w:themeColor="text1"/>
          <w:sz w:val="24"/>
          <w:szCs w:val="24"/>
          <w:vertAlign w:val="superscript"/>
        </w:rPr>
        <w:t>4</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reguleeritakse osaluse omandamise tingimusi, keelamise aluseid ja otsust omandamise kohta</w:t>
      </w:r>
      <w:r w:rsidR="53C45309" w:rsidRPr="00B92E7F">
        <w:rPr>
          <w:rFonts w:ascii="Times New Roman" w:eastAsia="Times New Roman" w:hAnsi="Times New Roman" w:cs="Times New Roman"/>
          <w:color w:val="000000" w:themeColor="text1"/>
          <w:sz w:val="24"/>
          <w:szCs w:val="24"/>
        </w:rPr>
        <w:t>.</w:t>
      </w:r>
    </w:p>
    <w:p w14:paraId="1E258E86" w14:textId="60B39EA0"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6EA13980" w14:textId="3420B671" w:rsidR="001A7361" w:rsidRPr="00B92E7F" w:rsidRDefault="53C45309"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w:t>
      </w:r>
      <w:r w:rsidRPr="00B92E7F">
        <w:rPr>
          <w:rFonts w:ascii="Times New Roman" w:eastAsia="Times New Roman" w:hAnsi="Times New Roman" w:cs="Times New Roman"/>
          <w:color w:val="000000" w:themeColor="text1"/>
          <w:sz w:val="24"/>
          <w:szCs w:val="24"/>
        </w:rPr>
        <w:t>kohaselt võib k</w:t>
      </w:r>
      <w:r w:rsidR="3D5CE87A" w:rsidRPr="00B92E7F">
        <w:rPr>
          <w:rFonts w:ascii="Times New Roman" w:eastAsia="Times New Roman" w:hAnsi="Times New Roman" w:cs="Times New Roman"/>
          <w:color w:val="000000" w:themeColor="text1"/>
          <w:sz w:val="24"/>
          <w:szCs w:val="24"/>
        </w:rPr>
        <w:t xml:space="preserve">avandav omandaja </w:t>
      </w:r>
      <w:r w:rsidR="689462E0" w:rsidRPr="00B92E7F">
        <w:rPr>
          <w:rFonts w:ascii="Times New Roman" w:eastAsia="Times New Roman" w:hAnsi="Times New Roman" w:cs="Times New Roman"/>
          <w:color w:val="000000" w:themeColor="text1"/>
          <w:sz w:val="24"/>
          <w:szCs w:val="24"/>
        </w:rPr>
        <w:t>kavandatava</w:t>
      </w:r>
      <w:r w:rsidR="3D5CE87A" w:rsidRPr="00B92E7F">
        <w:rPr>
          <w:rFonts w:ascii="Times New Roman" w:eastAsia="Times New Roman" w:hAnsi="Times New Roman" w:cs="Times New Roman"/>
          <w:color w:val="000000" w:themeColor="text1"/>
          <w:sz w:val="24"/>
          <w:szCs w:val="24"/>
        </w:rPr>
        <w:t xml:space="preserve"> osaluse omandada või seda suurendada, kui Finantsinspektsioon on andnud loa nimetatud osaluse omandamiseks või suurendamiseks.</w:t>
      </w:r>
      <w:r w:rsidR="3B57C6E7" w:rsidRPr="00B92E7F">
        <w:rPr>
          <w:rFonts w:ascii="Times New Roman" w:eastAsia="Times New Roman" w:hAnsi="Times New Roman" w:cs="Times New Roman"/>
          <w:color w:val="000000" w:themeColor="text1"/>
          <w:sz w:val="24"/>
          <w:szCs w:val="24"/>
        </w:rPr>
        <w:t xml:space="preserve"> </w:t>
      </w:r>
    </w:p>
    <w:p w14:paraId="579A9D64" w14:textId="56FF8B52"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AB1F4A8" w14:textId="11646CF7" w:rsidR="001A7361" w:rsidRPr="00B92E7F" w:rsidRDefault="2AD8C44F"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000000" w:themeColor="text1"/>
          <w:sz w:val="24"/>
          <w:szCs w:val="24"/>
        </w:rPr>
        <w:t>Lõikega 2</w:t>
      </w:r>
      <w:r w:rsidRPr="00B92E7F">
        <w:rPr>
          <w:rFonts w:ascii="Times New Roman" w:eastAsia="Times New Roman" w:hAnsi="Times New Roman" w:cs="Times New Roman"/>
          <w:color w:val="000000" w:themeColor="text1"/>
          <w:sz w:val="24"/>
          <w:szCs w:val="24"/>
        </w:rPr>
        <w:t xml:space="preserve"> nähakse</w:t>
      </w:r>
      <w:r w:rsidR="0B0C3802" w:rsidRPr="00B92E7F">
        <w:rPr>
          <w:rFonts w:ascii="Times New Roman" w:eastAsia="Times New Roman" w:hAnsi="Times New Roman" w:cs="Times New Roman"/>
          <w:color w:val="000000" w:themeColor="text1"/>
          <w:sz w:val="24"/>
          <w:szCs w:val="24"/>
        </w:rPr>
        <w:t xml:space="preserve"> ette tingimused, mille esinemisel võib</w:t>
      </w:r>
      <w:r w:rsidRPr="00B92E7F">
        <w:rPr>
          <w:rFonts w:ascii="Times New Roman" w:eastAsia="Times New Roman" w:hAnsi="Times New Roman" w:cs="Times New Roman"/>
          <w:color w:val="000000" w:themeColor="text1"/>
          <w:sz w:val="24"/>
          <w:szCs w:val="24"/>
        </w:rPr>
        <w:t xml:space="preserve"> </w:t>
      </w:r>
      <w:r w:rsidR="3D5CE87A" w:rsidRPr="00B92E7F">
        <w:rPr>
          <w:rFonts w:ascii="Times New Roman" w:eastAsia="Times New Roman" w:hAnsi="Times New Roman" w:cs="Times New Roman"/>
          <w:color w:val="000000" w:themeColor="text1"/>
          <w:sz w:val="24"/>
          <w:szCs w:val="24"/>
        </w:rPr>
        <w:t>Finantsinspektsioon</w:t>
      </w:r>
      <w:r w:rsidR="3BFDA5B8" w:rsidRPr="00B92E7F">
        <w:rPr>
          <w:rFonts w:ascii="Times New Roman" w:eastAsia="Times New Roman" w:hAnsi="Times New Roman" w:cs="Times New Roman"/>
          <w:color w:val="000000" w:themeColor="text1"/>
          <w:sz w:val="24"/>
          <w:szCs w:val="24"/>
        </w:rPr>
        <w:t>i</w:t>
      </w:r>
      <w:r w:rsidR="3D5CE87A" w:rsidRPr="00B92E7F">
        <w:rPr>
          <w:rFonts w:ascii="Times New Roman" w:eastAsia="Times New Roman" w:hAnsi="Times New Roman" w:cs="Times New Roman"/>
          <w:color w:val="000000" w:themeColor="text1"/>
          <w:sz w:val="24"/>
          <w:szCs w:val="24"/>
        </w:rPr>
        <w:t xml:space="preserve">  osaluse omandamise või suurendamise keelata</w:t>
      </w:r>
      <w:r w:rsidR="03B7EC1A" w:rsidRPr="00B92E7F">
        <w:rPr>
          <w:rFonts w:ascii="Times New Roman" w:eastAsia="Times New Roman" w:hAnsi="Times New Roman" w:cs="Times New Roman"/>
          <w:color w:val="000000" w:themeColor="text1"/>
          <w:sz w:val="24"/>
          <w:szCs w:val="24"/>
        </w:rPr>
        <w:t xml:space="preserve">. Sellisteks tingimusteks on kavandava omandaja mittevastavust </w:t>
      </w:r>
      <w:r w:rsidR="5A9194CD" w:rsidRPr="00B92E7F">
        <w:rPr>
          <w:rFonts w:ascii="Times New Roman" w:eastAsia="Times New Roman" w:hAnsi="Times New Roman" w:cs="Times New Roman"/>
          <w:color w:val="202020"/>
          <w:sz w:val="24"/>
          <w:szCs w:val="24"/>
        </w:rPr>
        <w:t xml:space="preserve"> §-s 37</w:t>
      </w:r>
      <w:r w:rsidR="5A9194CD" w:rsidRPr="00B92E7F">
        <w:rPr>
          <w:rFonts w:ascii="Times New Roman" w:eastAsia="Times New Roman" w:hAnsi="Times New Roman" w:cs="Times New Roman"/>
          <w:color w:val="202020"/>
          <w:sz w:val="24"/>
          <w:szCs w:val="24"/>
          <w:vertAlign w:val="superscript"/>
        </w:rPr>
        <w:t>2</w:t>
      </w:r>
      <w:r w:rsidR="5A9194CD" w:rsidRPr="00B92E7F">
        <w:rPr>
          <w:rFonts w:ascii="Times New Roman" w:eastAsia="Times New Roman" w:hAnsi="Times New Roman" w:cs="Times New Roman"/>
          <w:color w:val="202020"/>
          <w:sz w:val="24"/>
          <w:szCs w:val="24"/>
        </w:rPr>
        <w:t xml:space="preserve"> sätestatud nõuetele </w:t>
      </w:r>
      <w:r w:rsidR="5A9194CD" w:rsidRPr="00B92E7F">
        <w:rPr>
          <w:rFonts w:ascii="Times New Roman" w:eastAsia="Times New Roman" w:hAnsi="Times New Roman" w:cs="Times New Roman"/>
          <w:b/>
          <w:bCs/>
          <w:color w:val="202020"/>
          <w:sz w:val="24"/>
          <w:szCs w:val="24"/>
        </w:rPr>
        <w:t>(punkt 1)</w:t>
      </w:r>
      <w:r w:rsidR="5A9194CD" w:rsidRPr="00B92E7F">
        <w:rPr>
          <w:rFonts w:ascii="Times New Roman" w:eastAsia="Times New Roman" w:hAnsi="Times New Roman" w:cs="Times New Roman"/>
          <w:color w:val="202020"/>
          <w:sz w:val="24"/>
          <w:szCs w:val="24"/>
        </w:rPr>
        <w:t xml:space="preserve">, dokumentide või andmete tähtajaks esitamata jätmine </w:t>
      </w:r>
      <w:r w:rsidR="5A9194CD" w:rsidRPr="00B92E7F">
        <w:rPr>
          <w:rFonts w:ascii="Times New Roman" w:eastAsia="Times New Roman" w:hAnsi="Times New Roman" w:cs="Times New Roman"/>
          <w:b/>
          <w:bCs/>
          <w:color w:val="202020"/>
          <w:sz w:val="24"/>
          <w:szCs w:val="24"/>
        </w:rPr>
        <w:t>(punkt 2)</w:t>
      </w:r>
      <w:r w:rsidR="5A9194CD" w:rsidRPr="00B92E7F">
        <w:rPr>
          <w:rFonts w:ascii="Times New Roman" w:eastAsia="Times New Roman" w:hAnsi="Times New Roman" w:cs="Times New Roman"/>
          <w:color w:val="202020"/>
          <w:sz w:val="24"/>
          <w:szCs w:val="24"/>
        </w:rPr>
        <w:t xml:space="preserve"> ning oht, et kavandatav omandamine võib avaldada mõju süsteem</w:t>
      </w:r>
      <w:r w:rsidR="615AA797" w:rsidRPr="00B92E7F">
        <w:rPr>
          <w:rFonts w:ascii="Times New Roman" w:eastAsia="Times New Roman" w:hAnsi="Times New Roman" w:cs="Times New Roman"/>
          <w:color w:val="202020"/>
          <w:sz w:val="24"/>
          <w:szCs w:val="24"/>
        </w:rPr>
        <w:t xml:space="preserve">sele riskile </w:t>
      </w:r>
      <w:r w:rsidR="615AA797" w:rsidRPr="00B92E7F">
        <w:rPr>
          <w:rFonts w:ascii="Times New Roman" w:eastAsia="Times New Roman" w:hAnsi="Times New Roman" w:cs="Times New Roman"/>
          <w:b/>
          <w:bCs/>
          <w:color w:val="202020"/>
          <w:sz w:val="24"/>
          <w:szCs w:val="24"/>
        </w:rPr>
        <w:t>(punkt 3)</w:t>
      </w:r>
      <w:r w:rsidR="615AA797" w:rsidRPr="00B92E7F">
        <w:rPr>
          <w:rFonts w:ascii="Times New Roman" w:eastAsia="Times New Roman" w:hAnsi="Times New Roman" w:cs="Times New Roman"/>
          <w:color w:val="202020"/>
          <w:sz w:val="24"/>
          <w:szCs w:val="24"/>
        </w:rPr>
        <w:t xml:space="preserve">. </w:t>
      </w:r>
    </w:p>
    <w:p w14:paraId="525ED54D" w14:textId="3A98B587" w:rsidR="0A002A0A" w:rsidRPr="00B92E7F" w:rsidRDefault="0A002A0A"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29A2CE79" w14:textId="595F8212" w:rsidR="001A7361" w:rsidRPr="00B92E7F" w:rsidRDefault="11C8C198" w:rsidP="00B92E7F">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color w:val="000000" w:themeColor="text1"/>
          <w:sz w:val="24"/>
          <w:szCs w:val="24"/>
        </w:rPr>
        <w:t>O</w:t>
      </w:r>
      <w:r w:rsidR="509F4414" w:rsidRPr="00B92E7F">
        <w:rPr>
          <w:rFonts w:ascii="Times New Roman" w:eastAsia="Times New Roman" w:hAnsi="Times New Roman" w:cs="Times New Roman"/>
          <w:color w:val="000000" w:themeColor="text1"/>
          <w:sz w:val="24"/>
          <w:szCs w:val="24"/>
        </w:rPr>
        <w:t>mandamise o</w:t>
      </w:r>
      <w:r w:rsidRPr="00B92E7F">
        <w:rPr>
          <w:rFonts w:ascii="Times New Roman" w:eastAsia="Times New Roman" w:hAnsi="Times New Roman" w:cs="Times New Roman"/>
          <w:color w:val="000000" w:themeColor="text1"/>
          <w:sz w:val="24"/>
          <w:szCs w:val="24"/>
        </w:rPr>
        <w:t xml:space="preserve">tsuse tegemisel arvestab </w:t>
      </w:r>
      <w:r w:rsidR="3D5CE87A" w:rsidRPr="00B92E7F">
        <w:rPr>
          <w:rFonts w:ascii="Times New Roman" w:eastAsia="Times New Roman" w:hAnsi="Times New Roman" w:cs="Times New Roman"/>
          <w:color w:val="000000" w:themeColor="text1"/>
          <w:sz w:val="24"/>
          <w:szCs w:val="24"/>
        </w:rPr>
        <w:t>Finantsinspektsioon § 37</w:t>
      </w:r>
      <w:r w:rsidR="3D5CE87A" w:rsidRPr="00B92E7F">
        <w:rPr>
          <w:rFonts w:ascii="Times New Roman" w:eastAsia="Times New Roman" w:hAnsi="Times New Roman" w:cs="Times New Roman"/>
          <w:color w:val="000000" w:themeColor="text1"/>
          <w:sz w:val="24"/>
          <w:szCs w:val="24"/>
          <w:vertAlign w:val="superscript"/>
        </w:rPr>
        <w:t>3</w:t>
      </w:r>
      <w:r w:rsidR="3D5CE87A" w:rsidRPr="00B92E7F">
        <w:rPr>
          <w:rFonts w:ascii="Times New Roman" w:eastAsia="Times New Roman" w:hAnsi="Times New Roman" w:cs="Times New Roman"/>
          <w:color w:val="000000" w:themeColor="text1"/>
          <w:sz w:val="24"/>
          <w:szCs w:val="24"/>
        </w:rPr>
        <w:t xml:space="preserve"> lõike 10 kohaselt Rahapesu Andmebüroolt saadud arvamust ja §-i 37</w:t>
      </w:r>
      <w:r w:rsidR="3D5CE87A" w:rsidRPr="00B92E7F">
        <w:rPr>
          <w:rFonts w:ascii="Times New Roman" w:eastAsia="Times New Roman" w:hAnsi="Times New Roman" w:cs="Times New Roman"/>
          <w:color w:val="000000" w:themeColor="text1"/>
          <w:sz w:val="24"/>
          <w:szCs w:val="24"/>
          <w:vertAlign w:val="superscript"/>
        </w:rPr>
        <w:t>5</w:t>
      </w:r>
      <w:r w:rsidR="3D5CE87A" w:rsidRPr="00B92E7F">
        <w:rPr>
          <w:rFonts w:ascii="Times New Roman" w:eastAsia="Times New Roman" w:hAnsi="Times New Roman" w:cs="Times New Roman"/>
          <w:color w:val="000000" w:themeColor="text1"/>
          <w:sz w:val="24"/>
          <w:szCs w:val="24"/>
        </w:rPr>
        <w:t xml:space="preserve"> kohaselt teiste pädevate asutuste seisukohti</w:t>
      </w:r>
      <w:r w:rsidR="3779B394" w:rsidRPr="00B92E7F">
        <w:rPr>
          <w:rFonts w:ascii="Times New Roman" w:eastAsia="Times New Roman" w:hAnsi="Times New Roman" w:cs="Times New Roman"/>
          <w:color w:val="000000" w:themeColor="text1"/>
          <w:sz w:val="24"/>
          <w:szCs w:val="24"/>
        </w:rPr>
        <w:t xml:space="preserve"> </w:t>
      </w:r>
      <w:r w:rsidR="3779B394" w:rsidRPr="00B92E7F">
        <w:rPr>
          <w:rFonts w:ascii="Times New Roman" w:eastAsia="Times New Roman" w:hAnsi="Times New Roman" w:cs="Times New Roman"/>
          <w:b/>
          <w:bCs/>
          <w:color w:val="000000" w:themeColor="text1"/>
          <w:sz w:val="24"/>
          <w:szCs w:val="24"/>
        </w:rPr>
        <w:t xml:space="preserve">(lõige </w:t>
      </w:r>
      <w:r w:rsidR="7B625050" w:rsidRPr="00B92E7F">
        <w:rPr>
          <w:rFonts w:ascii="Times New Roman" w:eastAsia="Times New Roman" w:hAnsi="Times New Roman" w:cs="Times New Roman"/>
          <w:b/>
          <w:bCs/>
          <w:color w:val="000000" w:themeColor="text1"/>
          <w:sz w:val="24"/>
          <w:szCs w:val="24"/>
        </w:rPr>
        <w:t>4</w:t>
      </w:r>
      <w:r w:rsidR="3779B394" w:rsidRPr="00B92E7F">
        <w:rPr>
          <w:rFonts w:ascii="Times New Roman" w:eastAsia="Times New Roman" w:hAnsi="Times New Roman" w:cs="Times New Roman"/>
          <w:b/>
          <w:bCs/>
          <w:color w:val="000000" w:themeColor="text1"/>
          <w:sz w:val="24"/>
          <w:szCs w:val="24"/>
        </w:rPr>
        <w:t>)</w:t>
      </w:r>
      <w:r w:rsidR="3779B394" w:rsidRPr="00B92E7F">
        <w:rPr>
          <w:rFonts w:ascii="Times New Roman" w:eastAsia="Times New Roman" w:hAnsi="Times New Roman" w:cs="Times New Roman"/>
          <w:color w:val="000000" w:themeColor="text1"/>
          <w:sz w:val="24"/>
          <w:szCs w:val="24"/>
        </w:rPr>
        <w:t>.</w:t>
      </w:r>
      <w:r w:rsidR="6307E323" w:rsidRPr="00B92E7F">
        <w:rPr>
          <w:rFonts w:ascii="Times New Roman" w:eastAsia="Times New Roman" w:hAnsi="Times New Roman" w:cs="Times New Roman"/>
          <w:color w:val="000000" w:themeColor="text1"/>
          <w:sz w:val="24"/>
          <w:szCs w:val="24"/>
        </w:rPr>
        <w:t xml:space="preserve"> </w:t>
      </w:r>
      <w:r w:rsidR="3D5CE87A" w:rsidRPr="00B92E7F">
        <w:rPr>
          <w:rFonts w:ascii="Times New Roman" w:eastAsia="Times New Roman" w:hAnsi="Times New Roman" w:cs="Times New Roman"/>
          <w:color w:val="000000" w:themeColor="text1"/>
          <w:sz w:val="24"/>
          <w:szCs w:val="24"/>
        </w:rPr>
        <w:t xml:space="preserve">Finantsinspektsioon ei või kavandatava omandamise üle otsustamisel võtta arvesse </w:t>
      </w:r>
      <w:r w:rsidR="3EB9DFEA" w:rsidRPr="00B92E7F">
        <w:rPr>
          <w:rFonts w:ascii="Times New Roman" w:eastAsia="Times New Roman" w:hAnsi="Times New Roman" w:cs="Times New Roman"/>
          <w:sz w:val="24"/>
          <w:szCs w:val="24"/>
        </w:rPr>
        <w:t xml:space="preserve">mõju, mida ühinemine võib põhjustada teistele finantsturu osalistele </w:t>
      </w:r>
      <w:r w:rsidR="66978715" w:rsidRPr="00B92E7F">
        <w:rPr>
          <w:rFonts w:ascii="Times New Roman" w:eastAsia="Times New Roman" w:hAnsi="Times New Roman" w:cs="Times New Roman"/>
          <w:b/>
          <w:bCs/>
          <w:color w:val="000000" w:themeColor="text1"/>
          <w:sz w:val="24"/>
          <w:szCs w:val="24"/>
        </w:rPr>
        <w:t xml:space="preserve">(lõige </w:t>
      </w:r>
      <w:r w:rsidR="7DEF3751" w:rsidRPr="00B92E7F">
        <w:rPr>
          <w:rFonts w:ascii="Times New Roman" w:eastAsia="Times New Roman" w:hAnsi="Times New Roman" w:cs="Times New Roman"/>
          <w:b/>
          <w:bCs/>
          <w:color w:val="000000" w:themeColor="text1"/>
          <w:sz w:val="24"/>
          <w:szCs w:val="24"/>
        </w:rPr>
        <w:t>5</w:t>
      </w:r>
      <w:r w:rsidR="66978715" w:rsidRPr="00B92E7F">
        <w:rPr>
          <w:rFonts w:ascii="Times New Roman" w:eastAsia="Times New Roman" w:hAnsi="Times New Roman" w:cs="Times New Roman"/>
          <w:b/>
          <w:bCs/>
          <w:color w:val="000000" w:themeColor="text1"/>
          <w:sz w:val="24"/>
          <w:szCs w:val="24"/>
        </w:rPr>
        <w:t>)</w:t>
      </w:r>
      <w:r w:rsidR="66978715" w:rsidRPr="00B92E7F">
        <w:rPr>
          <w:rFonts w:ascii="Times New Roman" w:eastAsia="Times New Roman" w:hAnsi="Times New Roman" w:cs="Times New Roman"/>
          <w:color w:val="000000" w:themeColor="text1"/>
          <w:sz w:val="24"/>
          <w:szCs w:val="24"/>
        </w:rPr>
        <w:t>.</w:t>
      </w:r>
      <w:r w:rsidR="786033ED" w:rsidRPr="00B92E7F">
        <w:rPr>
          <w:rFonts w:ascii="Times New Roman" w:eastAsia="Times New Roman" w:hAnsi="Times New Roman" w:cs="Times New Roman"/>
          <w:color w:val="000000" w:themeColor="text1"/>
          <w:sz w:val="24"/>
          <w:szCs w:val="24"/>
        </w:rPr>
        <w:t xml:space="preserve"> Lisaks on järelevalveasutusel õigus määrata otsusega tähtaja, mille jooksul peab kavandatava omandamise lõpule viima </w:t>
      </w:r>
      <w:r w:rsidR="786033ED" w:rsidRPr="00B92E7F">
        <w:rPr>
          <w:rFonts w:ascii="Times New Roman" w:eastAsia="Times New Roman" w:hAnsi="Times New Roman" w:cs="Times New Roman"/>
          <w:b/>
          <w:bCs/>
          <w:color w:val="000000" w:themeColor="text1"/>
          <w:sz w:val="24"/>
          <w:szCs w:val="24"/>
        </w:rPr>
        <w:t>(lõige 3)</w:t>
      </w:r>
      <w:r w:rsidR="786033ED" w:rsidRPr="00B92E7F">
        <w:rPr>
          <w:rFonts w:ascii="Times New Roman" w:eastAsia="Times New Roman" w:hAnsi="Times New Roman" w:cs="Times New Roman"/>
          <w:color w:val="000000" w:themeColor="text1"/>
          <w:sz w:val="24"/>
          <w:szCs w:val="24"/>
        </w:rPr>
        <w:t>.</w:t>
      </w:r>
    </w:p>
    <w:p w14:paraId="47F706AA" w14:textId="1DE447CC"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2BA4E0E5" w14:textId="74B7D734" w:rsidR="001A7361" w:rsidRPr="00B92E7F" w:rsidRDefault="50BE053C"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Lõikest </w:t>
      </w:r>
      <w:r w:rsidR="5A677AEE" w:rsidRPr="00B92E7F">
        <w:rPr>
          <w:rFonts w:ascii="Times New Roman" w:eastAsia="Times New Roman" w:hAnsi="Times New Roman" w:cs="Times New Roman"/>
          <w:b/>
          <w:bCs/>
          <w:color w:val="000000" w:themeColor="text1"/>
          <w:sz w:val="24"/>
          <w:szCs w:val="24"/>
        </w:rPr>
        <w:t>6</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tulenevalt on</w:t>
      </w:r>
      <w:r w:rsidR="5FF30A84" w:rsidRPr="00B92E7F">
        <w:rPr>
          <w:rFonts w:ascii="Times New Roman" w:eastAsia="Times New Roman" w:hAnsi="Times New Roman" w:cs="Times New Roman"/>
          <w:color w:val="000000" w:themeColor="text1"/>
          <w:sz w:val="24"/>
          <w:szCs w:val="24"/>
        </w:rPr>
        <w:t xml:space="preserve"> Finantsinspektsioon</w:t>
      </w:r>
      <w:r w:rsidR="620EC282" w:rsidRPr="00B92E7F">
        <w:rPr>
          <w:rFonts w:ascii="Times New Roman" w:eastAsia="Times New Roman" w:hAnsi="Times New Roman" w:cs="Times New Roman"/>
          <w:color w:val="000000" w:themeColor="text1"/>
          <w:sz w:val="24"/>
          <w:szCs w:val="24"/>
        </w:rPr>
        <w:t xml:space="preserve"> kohustatud</w:t>
      </w:r>
      <w:r w:rsidR="5FF30A84" w:rsidRPr="00B92E7F">
        <w:rPr>
          <w:rFonts w:ascii="Times New Roman" w:eastAsia="Times New Roman" w:hAnsi="Times New Roman" w:cs="Times New Roman"/>
          <w:color w:val="000000" w:themeColor="text1"/>
          <w:sz w:val="24"/>
          <w:szCs w:val="24"/>
        </w:rPr>
        <w:t xml:space="preserve"> esita</w:t>
      </w:r>
      <w:r w:rsidR="43B59DB8" w:rsidRPr="00B92E7F">
        <w:rPr>
          <w:rFonts w:ascii="Times New Roman" w:eastAsia="Times New Roman" w:hAnsi="Times New Roman" w:cs="Times New Roman"/>
          <w:color w:val="000000" w:themeColor="text1"/>
          <w:sz w:val="24"/>
          <w:szCs w:val="24"/>
        </w:rPr>
        <w:t>ma</w:t>
      </w:r>
      <w:r w:rsidR="5FF30A84" w:rsidRPr="00B92E7F">
        <w:rPr>
          <w:rFonts w:ascii="Times New Roman" w:eastAsia="Times New Roman" w:hAnsi="Times New Roman" w:cs="Times New Roman"/>
          <w:color w:val="000000" w:themeColor="text1"/>
          <w:sz w:val="24"/>
          <w:szCs w:val="24"/>
        </w:rPr>
        <w:t xml:space="preserve"> kavandavale omandajale otsuse osaluse omandamise lubamise või selle keelamise kohta kahe tööpäeva jooksul pärast vastava otsuse vastuvõtmist. </w:t>
      </w:r>
    </w:p>
    <w:p w14:paraId="74AD92AF" w14:textId="123A6A5B" w:rsidR="001A7361" w:rsidRPr="00B92E7F" w:rsidRDefault="5FF30A84"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 </w:t>
      </w:r>
    </w:p>
    <w:p w14:paraId="7A1FE7B0" w14:textId="3529F035" w:rsidR="001A7361" w:rsidRPr="00B92E7F" w:rsidRDefault="2DA92367"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w:t>
      </w:r>
      <w:r w:rsidR="3D5CE87A" w:rsidRPr="00B92E7F">
        <w:rPr>
          <w:rFonts w:ascii="Times New Roman" w:eastAsia="Times New Roman" w:hAnsi="Times New Roman" w:cs="Times New Roman"/>
          <w:b/>
          <w:bCs/>
          <w:color w:val="000000" w:themeColor="text1"/>
          <w:sz w:val="24"/>
          <w:szCs w:val="24"/>
        </w:rPr>
        <w:t xml:space="preserve"> 37</w:t>
      </w:r>
      <w:r w:rsidR="3D5CE87A" w:rsidRPr="00B92E7F">
        <w:rPr>
          <w:rFonts w:ascii="Times New Roman" w:eastAsia="Times New Roman" w:hAnsi="Times New Roman" w:cs="Times New Roman"/>
          <w:b/>
          <w:bCs/>
          <w:color w:val="000000" w:themeColor="text1"/>
          <w:sz w:val="24"/>
          <w:szCs w:val="24"/>
          <w:vertAlign w:val="superscript"/>
        </w:rPr>
        <w:t>5</w:t>
      </w:r>
      <w:r w:rsidR="4FC0EA51" w:rsidRPr="00B92E7F">
        <w:rPr>
          <w:rFonts w:ascii="Times New Roman" w:eastAsia="Times New Roman" w:hAnsi="Times New Roman" w:cs="Times New Roman"/>
          <w:b/>
          <w:bCs/>
          <w:color w:val="000000" w:themeColor="text1"/>
          <w:sz w:val="24"/>
          <w:szCs w:val="24"/>
        </w:rPr>
        <w:t xml:space="preserve"> </w:t>
      </w:r>
      <w:r w:rsidR="4FC0EA51" w:rsidRPr="00B92E7F">
        <w:rPr>
          <w:rFonts w:ascii="Times New Roman" w:eastAsia="Times New Roman" w:hAnsi="Times New Roman" w:cs="Times New Roman"/>
          <w:color w:val="000000" w:themeColor="text1"/>
          <w:sz w:val="24"/>
          <w:szCs w:val="24"/>
        </w:rPr>
        <w:t xml:space="preserve">sätestab </w:t>
      </w:r>
      <w:r w:rsidR="29750908" w:rsidRPr="00B92E7F">
        <w:rPr>
          <w:rFonts w:ascii="Times New Roman" w:eastAsia="Times New Roman" w:hAnsi="Times New Roman" w:cs="Times New Roman"/>
          <w:color w:val="000000" w:themeColor="text1"/>
          <w:sz w:val="24"/>
          <w:szCs w:val="24"/>
        </w:rPr>
        <w:t>os</w:t>
      </w:r>
      <w:r w:rsidR="3D5CE87A" w:rsidRPr="00B92E7F">
        <w:rPr>
          <w:rFonts w:ascii="Times New Roman" w:eastAsia="Times New Roman" w:hAnsi="Times New Roman" w:cs="Times New Roman"/>
          <w:color w:val="000000" w:themeColor="text1"/>
          <w:sz w:val="24"/>
          <w:szCs w:val="24"/>
        </w:rPr>
        <w:t>aluse ebaseadusliku omandamise tagajärjed</w:t>
      </w:r>
      <w:r w:rsidR="507FCCEE" w:rsidRPr="00B92E7F">
        <w:rPr>
          <w:rFonts w:ascii="Times New Roman" w:eastAsia="Times New Roman" w:hAnsi="Times New Roman" w:cs="Times New Roman"/>
          <w:color w:val="000000" w:themeColor="text1"/>
          <w:sz w:val="24"/>
          <w:szCs w:val="24"/>
        </w:rPr>
        <w:t>.</w:t>
      </w:r>
    </w:p>
    <w:p w14:paraId="67F51A4D" w14:textId="28DEEB1A"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53C38BB4" w14:textId="0355BC03" w:rsidR="001A7361" w:rsidRPr="00B92E7F" w:rsidRDefault="3E47EEFE"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Sättega nähakse ette, et </w:t>
      </w:r>
      <w:r w:rsidRPr="00B92E7F">
        <w:rPr>
          <w:rFonts w:ascii="Times New Roman" w:eastAsia="Times New Roman" w:hAnsi="Times New Roman" w:cs="Times New Roman"/>
          <w:color w:val="202020"/>
          <w:sz w:val="24"/>
          <w:szCs w:val="24"/>
        </w:rPr>
        <w:t>kavandav omandaja</w:t>
      </w:r>
      <w:r w:rsidRPr="00B92E7F">
        <w:rPr>
          <w:rFonts w:ascii="Times New Roman" w:eastAsia="Times New Roman" w:hAnsi="Times New Roman" w:cs="Times New Roman"/>
          <w:color w:val="000000" w:themeColor="text1"/>
          <w:sz w:val="24"/>
          <w:szCs w:val="24"/>
        </w:rPr>
        <w:t xml:space="preserve"> ei omanda o</w:t>
      </w:r>
      <w:r w:rsidR="5FF30A84" w:rsidRPr="00B92E7F">
        <w:rPr>
          <w:rFonts w:ascii="Times New Roman" w:eastAsia="Times New Roman" w:hAnsi="Times New Roman" w:cs="Times New Roman"/>
          <w:color w:val="000000" w:themeColor="text1"/>
          <w:sz w:val="24"/>
          <w:szCs w:val="24"/>
        </w:rPr>
        <w:t>saluse omandamise või suurendamise tehingu tagajärjel aktsiate või osadega kaasnevat hääleõigust ning aktsiate või osadega esindatud hääli ei arvata üldkoosoleku kvoorumisse, kui</w:t>
      </w:r>
      <w:r w:rsidR="13CADA32" w:rsidRPr="00B92E7F">
        <w:rPr>
          <w:rFonts w:ascii="Times New Roman" w:eastAsia="Times New Roman" w:hAnsi="Times New Roman" w:cs="Times New Roman"/>
          <w:color w:val="000000" w:themeColor="text1"/>
          <w:sz w:val="24"/>
          <w:szCs w:val="24"/>
        </w:rPr>
        <w:t xml:space="preserve"> </w:t>
      </w:r>
      <w:r w:rsidR="7EF6EA0D" w:rsidRPr="00B92E7F">
        <w:rPr>
          <w:rFonts w:ascii="Times New Roman" w:eastAsia="Times New Roman" w:hAnsi="Times New Roman" w:cs="Times New Roman"/>
          <w:color w:val="000000" w:themeColor="text1"/>
          <w:sz w:val="24"/>
          <w:szCs w:val="24"/>
        </w:rPr>
        <w:t>tehingust ei ole Finantsinspektsiooni §-s 37</w:t>
      </w:r>
      <w:r w:rsidR="7EF6EA0D" w:rsidRPr="00B92E7F">
        <w:rPr>
          <w:rFonts w:ascii="Times New Roman" w:eastAsia="Times New Roman" w:hAnsi="Times New Roman" w:cs="Times New Roman"/>
          <w:color w:val="000000" w:themeColor="text1"/>
          <w:sz w:val="24"/>
          <w:szCs w:val="24"/>
          <w:vertAlign w:val="superscript"/>
        </w:rPr>
        <w:t>1</w:t>
      </w:r>
      <w:r w:rsidR="7EF6EA0D" w:rsidRPr="00B92E7F">
        <w:rPr>
          <w:rFonts w:ascii="Times New Roman" w:eastAsia="Times New Roman" w:hAnsi="Times New Roman" w:cs="Times New Roman"/>
          <w:color w:val="000000" w:themeColor="text1"/>
          <w:sz w:val="24"/>
          <w:szCs w:val="24"/>
        </w:rPr>
        <w:t xml:space="preserve"> sätestatud korras teavitatud </w:t>
      </w:r>
      <w:r w:rsidR="7EF6EA0D" w:rsidRPr="00B92E7F">
        <w:rPr>
          <w:rFonts w:ascii="Times New Roman" w:eastAsia="Times New Roman" w:hAnsi="Times New Roman" w:cs="Times New Roman"/>
          <w:b/>
          <w:bCs/>
          <w:color w:val="000000" w:themeColor="text1"/>
          <w:sz w:val="24"/>
          <w:szCs w:val="24"/>
        </w:rPr>
        <w:t>(punkt 1)</w:t>
      </w:r>
      <w:r w:rsidR="7EF6EA0D" w:rsidRPr="00B92E7F">
        <w:rPr>
          <w:rFonts w:ascii="Times New Roman" w:eastAsia="Times New Roman" w:hAnsi="Times New Roman" w:cs="Times New Roman"/>
          <w:color w:val="000000" w:themeColor="text1"/>
          <w:sz w:val="24"/>
          <w:szCs w:val="24"/>
        </w:rPr>
        <w:t xml:space="preserve">, tehing on tehtud enne, kui olulise osaluse </w:t>
      </w:r>
      <w:r w:rsidR="7EF6EA0D" w:rsidRPr="00B92E7F">
        <w:rPr>
          <w:rFonts w:ascii="Times New Roman" w:eastAsia="Times New Roman" w:hAnsi="Times New Roman" w:cs="Times New Roman"/>
          <w:color w:val="000000" w:themeColor="text1"/>
          <w:sz w:val="24"/>
          <w:szCs w:val="24"/>
        </w:rPr>
        <w:lastRenderedPageBreak/>
        <w:t xml:space="preserve">omandamine oli </w:t>
      </w:r>
      <w:proofErr w:type="spellStart"/>
      <w:r w:rsidR="00474FA9">
        <w:rPr>
          <w:rFonts w:ascii="Times New Roman" w:eastAsia="Times New Roman" w:hAnsi="Times New Roman" w:cs="Times New Roman"/>
          <w:color w:val="000000" w:themeColor="text1"/>
          <w:sz w:val="24"/>
          <w:szCs w:val="24"/>
        </w:rPr>
        <w:t>KAS-i</w:t>
      </w:r>
      <w:proofErr w:type="spellEnd"/>
      <w:r w:rsidR="7EF6EA0D" w:rsidRPr="00B92E7F">
        <w:rPr>
          <w:rFonts w:ascii="Times New Roman" w:eastAsia="Times New Roman" w:hAnsi="Times New Roman" w:cs="Times New Roman"/>
          <w:color w:val="000000" w:themeColor="text1"/>
          <w:sz w:val="24"/>
          <w:szCs w:val="24"/>
        </w:rPr>
        <w:t xml:space="preserve"> alusel lubatud </w:t>
      </w:r>
      <w:r w:rsidR="7EF6EA0D" w:rsidRPr="00B92E7F">
        <w:rPr>
          <w:rFonts w:ascii="Times New Roman" w:eastAsia="Times New Roman" w:hAnsi="Times New Roman" w:cs="Times New Roman"/>
          <w:b/>
          <w:bCs/>
          <w:color w:val="000000" w:themeColor="text1"/>
          <w:sz w:val="24"/>
          <w:szCs w:val="24"/>
        </w:rPr>
        <w:t>(punkt 2)</w:t>
      </w:r>
      <w:r w:rsidR="7EF6EA0D" w:rsidRPr="00B92E7F">
        <w:rPr>
          <w:rFonts w:ascii="Times New Roman" w:eastAsia="Times New Roman" w:hAnsi="Times New Roman" w:cs="Times New Roman"/>
          <w:color w:val="000000" w:themeColor="text1"/>
          <w:sz w:val="24"/>
          <w:szCs w:val="24"/>
        </w:rPr>
        <w:t xml:space="preserve"> või kui tehing on vastuolus Finantsinspektsiooni ettekirjutusega </w:t>
      </w:r>
      <w:r w:rsidR="7EF6EA0D" w:rsidRPr="00B92E7F">
        <w:rPr>
          <w:rFonts w:ascii="Times New Roman" w:eastAsia="Times New Roman" w:hAnsi="Times New Roman" w:cs="Times New Roman"/>
          <w:b/>
          <w:bCs/>
          <w:color w:val="000000" w:themeColor="text1"/>
          <w:sz w:val="24"/>
          <w:szCs w:val="24"/>
        </w:rPr>
        <w:t>(punkt 3)</w:t>
      </w:r>
      <w:r w:rsidR="7EF6EA0D" w:rsidRPr="00B92E7F">
        <w:rPr>
          <w:rFonts w:ascii="Times New Roman" w:eastAsia="Times New Roman" w:hAnsi="Times New Roman" w:cs="Times New Roman"/>
          <w:color w:val="000000" w:themeColor="text1"/>
          <w:sz w:val="24"/>
          <w:szCs w:val="24"/>
        </w:rPr>
        <w:t>.</w:t>
      </w:r>
      <w:r w:rsidR="58E5A429" w:rsidRPr="00B92E7F">
        <w:rPr>
          <w:rFonts w:ascii="Times New Roman" w:eastAsia="Times New Roman" w:hAnsi="Times New Roman" w:cs="Times New Roman"/>
          <w:color w:val="000000" w:themeColor="text1"/>
          <w:sz w:val="24"/>
          <w:szCs w:val="24"/>
        </w:rPr>
        <w:t xml:space="preserve"> Paragrahviga võetakse üle CRD VI artikkel 27e.</w:t>
      </w:r>
      <w:r w:rsidRPr="00B92E7F">
        <w:rPr>
          <w:rFonts w:ascii="Times New Roman" w:hAnsi="Times New Roman" w:cs="Times New Roman"/>
          <w:sz w:val="24"/>
          <w:szCs w:val="24"/>
        </w:rPr>
        <w:br/>
      </w:r>
    </w:p>
    <w:p w14:paraId="2566D1B1" w14:textId="4AE3D89B" w:rsidR="001A7361" w:rsidRPr="00B92E7F" w:rsidRDefault="45ADBB5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w:t>
      </w:r>
      <w:r w:rsidR="607B4A92" w:rsidRPr="00B92E7F">
        <w:rPr>
          <w:rFonts w:ascii="Times New Roman" w:eastAsia="Times New Roman" w:hAnsi="Times New Roman" w:cs="Times New Roman"/>
          <w:b/>
          <w:bCs/>
          <w:color w:val="000000" w:themeColor="text1"/>
          <w:sz w:val="24"/>
          <w:szCs w:val="24"/>
        </w:rPr>
        <w:t>a</w:t>
      </w:r>
      <w:r w:rsidRPr="00B92E7F">
        <w:rPr>
          <w:rFonts w:ascii="Times New Roman" w:eastAsia="Times New Roman" w:hAnsi="Times New Roman" w:cs="Times New Roman"/>
          <w:b/>
          <w:bCs/>
          <w:color w:val="000000" w:themeColor="text1"/>
          <w:sz w:val="24"/>
          <w:szCs w:val="24"/>
        </w:rPr>
        <w:t>ragrahviga</w:t>
      </w:r>
      <w:r w:rsidR="3D5CE87A" w:rsidRPr="00B92E7F">
        <w:rPr>
          <w:rFonts w:ascii="Times New Roman" w:eastAsia="Times New Roman" w:hAnsi="Times New Roman" w:cs="Times New Roman"/>
          <w:b/>
          <w:bCs/>
          <w:color w:val="000000" w:themeColor="text1"/>
          <w:sz w:val="24"/>
          <w:szCs w:val="24"/>
        </w:rPr>
        <w:t xml:space="preserve"> 37</w:t>
      </w:r>
      <w:r w:rsidR="3D5CE87A" w:rsidRPr="00B92E7F">
        <w:rPr>
          <w:rFonts w:ascii="Times New Roman" w:eastAsia="Times New Roman" w:hAnsi="Times New Roman" w:cs="Times New Roman"/>
          <w:b/>
          <w:bCs/>
          <w:color w:val="000000" w:themeColor="text1"/>
          <w:sz w:val="24"/>
          <w:szCs w:val="24"/>
          <w:vertAlign w:val="superscript"/>
        </w:rPr>
        <w:t>6</w:t>
      </w:r>
      <w:r w:rsidR="0D8695BD" w:rsidRPr="00B92E7F">
        <w:rPr>
          <w:rFonts w:ascii="Times New Roman" w:eastAsia="Times New Roman" w:hAnsi="Times New Roman" w:cs="Times New Roman"/>
          <w:b/>
          <w:bCs/>
          <w:color w:val="000000" w:themeColor="text1"/>
          <w:sz w:val="24"/>
          <w:szCs w:val="24"/>
        </w:rPr>
        <w:t xml:space="preserve"> </w:t>
      </w:r>
      <w:r w:rsidR="02D9B617" w:rsidRPr="00B92E7F">
        <w:rPr>
          <w:rFonts w:ascii="Times New Roman" w:eastAsia="Times New Roman" w:hAnsi="Times New Roman" w:cs="Times New Roman"/>
          <w:color w:val="000000" w:themeColor="text1"/>
          <w:sz w:val="24"/>
          <w:szCs w:val="24"/>
        </w:rPr>
        <w:t>reguleeritakse</w:t>
      </w:r>
      <w:r w:rsidR="0D8695BD" w:rsidRPr="00B92E7F">
        <w:rPr>
          <w:rFonts w:ascii="Times New Roman" w:eastAsia="Times New Roman" w:hAnsi="Times New Roman" w:cs="Times New Roman"/>
          <w:color w:val="000000" w:themeColor="text1"/>
          <w:sz w:val="24"/>
          <w:szCs w:val="24"/>
        </w:rPr>
        <w:t xml:space="preserve"> </w:t>
      </w:r>
      <w:r w:rsidR="137127BC" w:rsidRPr="00B92E7F">
        <w:rPr>
          <w:rFonts w:ascii="Times New Roman" w:eastAsia="Times New Roman" w:hAnsi="Times New Roman" w:cs="Times New Roman"/>
          <w:color w:val="000000" w:themeColor="text1"/>
          <w:sz w:val="24"/>
          <w:szCs w:val="24"/>
        </w:rPr>
        <w:t>k</w:t>
      </w:r>
      <w:r w:rsidR="3D5CE87A" w:rsidRPr="00B92E7F">
        <w:rPr>
          <w:rFonts w:ascii="Times New Roman" w:eastAsia="Times New Roman" w:hAnsi="Times New Roman" w:cs="Times New Roman"/>
          <w:color w:val="000000" w:themeColor="text1"/>
          <w:sz w:val="24"/>
          <w:szCs w:val="24"/>
        </w:rPr>
        <w:t>oostöö</w:t>
      </w:r>
      <w:r w:rsidR="65DF0439" w:rsidRPr="00B92E7F">
        <w:rPr>
          <w:rFonts w:ascii="Times New Roman" w:eastAsia="Times New Roman" w:hAnsi="Times New Roman" w:cs="Times New Roman"/>
          <w:color w:val="000000" w:themeColor="text1"/>
          <w:sz w:val="24"/>
          <w:szCs w:val="24"/>
        </w:rPr>
        <w:t>d</w:t>
      </w:r>
      <w:r w:rsidR="3D5CE87A" w:rsidRPr="00B92E7F">
        <w:rPr>
          <w:rFonts w:ascii="Times New Roman" w:eastAsia="Times New Roman" w:hAnsi="Times New Roman" w:cs="Times New Roman"/>
          <w:color w:val="000000" w:themeColor="text1"/>
          <w:sz w:val="24"/>
          <w:szCs w:val="24"/>
        </w:rPr>
        <w:t xml:space="preserve"> teiste pädevate asutustega</w:t>
      </w:r>
      <w:r w:rsidR="33961F32" w:rsidRPr="00B92E7F">
        <w:rPr>
          <w:rFonts w:ascii="Times New Roman" w:eastAsia="Times New Roman" w:hAnsi="Times New Roman" w:cs="Times New Roman"/>
          <w:color w:val="000000" w:themeColor="text1"/>
          <w:sz w:val="24"/>
          <w:szCs w:val="24"/>
        </w:rPr>
        <w:t>.</w:t>
      </w:r>
      <w:r w:rsidR="3D5CE87A" w:rsidRPr="00B92E7F">
        <w:rPr>
          <w:rFonts w:ascii="Times New Roman" w:eastAsia="Times New Roman" w:hAnsi="Times New Roman" w:cs="Times New Roman"/>
          <w:color w:val="000000" w:themeColor="text1"/>
          <w:sz w:val="24"/>
          <w:szCs w:val="24"/>
        </w:rPr>
        <w:t xml:space="preserve"> </w:t>
      </w:r>
    </w:p>
    <w:p w14:paraId="03197D57" w14:textId="0A840DF4" w:rsidR="5451066A" w:rsidRPr="00B92E7F" w:rsidRDefault="5451066A" w:rsidP="00B92E7F">
      <w:pPr>
        <w:spacing w:after="0" w:line="240" w:lineRule="auto"/>
        <w:jc w:val="both"/>
        <w:rPr>
          <w:rFonts w:ascii="Times New Roman" w:eastAsia="Times New Roman" w:hAnsi="Times New Roman" w:cs="Times New Roman"/>
          <w:b/>
          <w:bCs/>
          <w:color w:val="000000" w:themeColor="text1"/>
          <w:sz w:val="24"/>
          <w:szCs w:val="24"/>
        </w:rPr>
      </w:pPr>
    </w:p>
    <w:p w14:paraId="1953C99F" w14:textId="25891C32" w:rsidR="001A7361" w:rsidRPr="00B92E7F" w:rsidRDefault="4586BCC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Lõikega 1 </w:t>
      </w:r>
      <w:r w:rsidRPr="00B92E7F">
        <w:rPr>
          <w:rFonts w:ascii="Times New Roman" w:eastAsia="Times New Roman" w:hAnsi="Times New Roman" w:cs="Times New Roman"/>
          <w:color w:val="000000" w:themeColor="text1"/>
          <w:sz w:val="24"/>
          <w:szCs w:val="24"/>
        </w:rPr>
        <w:t xml:space="preserve">kohustatakse </w:t>
      </w:r>
      <w:r w:rsidR="5FF30A84" w:rsidRPr="00B92E7F">
        <w:rPr>
          <w:rFonts w:ascii="Times New Roman" w:eastAsia="Times New Roman" w:hAnsi="Times New Roman" w:cs="Times New Roman"/>
          <w:color w:val="000000" w:themeColor="text1"/>
          <w:sz w:val="24"/>
          <w:szCs w:val="24"/>
        </w:rPr>
        <w:t>Finantsinspektsioon</w:t>
      </w:r>
      <w:r w:rsidR="0C095889" w:rsidRPr="00B92E7F">
        <w:rPr>
          <w:rFonts w:ascii="Times New Roman" w:eastAsia="Times New Roman" w:hAnsi="Times New Roman" w:cs="Times New Roman"/>
          <w:color w:val="000000" w:themeColor="text1"/>
          <w:sz w:val="24"/>
          <w:szCs w:val="24"/>
        </w:rPr>
        <w:t>i</w:t>
      </w:r>
      <w:r w:rsidR="5FF30A84" w:rsidRPr="00B92E7F">
        <w:rPr>
          <w:rFonts w:ascii="Times New Roman" w:eastAsia="Times New Roman" w:hAnsi="Times New Roman" w:cs="Times New Roman"/>
          <w:color w:val="000000" w:themeColor="text1"/>
          <w:sz w:val="24"/>
          <w:szCs w:val="24"/>
        </w:rPr>
        <w:t xml:space="preserve"> te</w:t>
      </w:r>
      <w:r w:rsidR="03E7A135" w:rsidRPr="00B92E7F">
        <w:rPr>
          <w:rFonts w:ascii="Times New Roman" w:eastAsia="Times New Roman" w:hAnsi="Times New Roman" w:cs="Times New Roman"/>
          <w:color w:val="000000" w:themeColor="text1"/>
          <w:sz w:val="24"/>
          <w:szCs w:val="24"/>
        </w:rPr>
        <w:t>gema</w:t>
      </w:r>
      <w:r w:rsidR="5FF30A84" w:rsidRPr="00B92E7F">
        <w:rPr>
          <w:rFonts w:ascii="Times New Roman" w:eastAsia="Times New Roman" w:hAnsi="Times New Roman" w:cs="Times New Roman"/>
          <w:color w:val="000000" w:themeColor="text1"/>
          <w:sz w:val="24"/>
          <w:szCs w:val="24"/>
        </w:rPr>
        <w:t xml:space="preserve"> kavandava omandaja poolt osaluse omandamise või suurendamise hindamisel koostööd vastava lepinguriigi finantsjärelevalve asutusega, kui omandatav üksus on:</w:t>
      </w:r>
    </w:p>
    <w:p w14:paraId="73C08C78" w14:textId="422C2667" w:rsidR="001A7361" w:rsidRPr="00B92E7F" w:rsidRDefault="3D5CE87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1) krediidiasutus, kindlustusandja, investeerimisühing või fondivalitseja, mis on tegevusloa saanud teises lepinguriigis või tegutseb kavandava omandaja sektorist erinevas sektoris;</w:t>
      </w:r>
    </w:p>
    <w:p w14:paraId="759DF0A2" w14:textId="2BF420C7" w:rsidR="001A7361" w:rsidRPr="00B92E7F" w:rsidRDefault="3D9A1452"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2) </w:t>
      </w:r>
      <w:r w:rsidR="3D5CE87A" w:rsidRPr="00B92E7F">
        <w:rPr>
          <w:rFonts w:ascii="Times New Roman" w:eastAsia="Times New Roman" w:hAnsi="Times New Roman" w:cs="Times New Roman"/>
          <w:color w:val="000000" w:themeColor="text1"/>
          <w:sz w:val="24"/>
          <w:szCs w:val="24"/>
        </w:rPr>
        <w:t>sellise krediidiasutuse, kindlustusandja, investeerimisühingu või fondivalitseja emaettevõtja, mis on tegevusloa saanud teises lepinguriigis või tegutseb kavandava omandaja sektorist erinevas sektoris või</w:t>
      </w:r>
    </w:p>
    <w:p w14:paraId="6B296186" w14:textId="73A3B288" w:rsidR="001A7361" w:rsidRPr="00B92E7F" w:rsidRDefault="5FF30A84" w:rsidP="00B92E7F">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color w:val="000000" w:themeColor="text1"/>
          <w:sz w:val="24"/>
          <w:szCs w:val="24"/>
        </w:rPr>
        <w:t>3) isik, kellel on kontroll krediidiasutuse, kindlustusandja, investeerimisühingu või fondivalitseja üle, mis on tegevusloa saanud teises lepingur</w:t>
      </w:r>
      <w:r w:rsidRPr="00B92E7F">
        <w:rPr>
          <w:rFonts w:ascii="Times New Roman" w:eastAsia="Times New Roman" w:hAnsi="Times New Roman" w:cs="Times New Roman"/>
          <w:color w:val="008080"/>
          <w:sz w:val="24"/>
          <w:szCs w:val="24"/>
          <w:u w:val="single"/>
        </w:rPr>
        <w:t>i</w:t>
      </w:r>
      <w:r w:rsidRPr="00B92E7F">
        <w:rPr>
          <w:rFonts w:ascii="Times New Roman" w:eastAsia="Times New Roman" w:hAnsi="Times New Roman" w:cs="Times New Roman"/>
          <w:color w:val="000000" w:themeColor="text1"/>
          <w:sz w:val="24"/>
          <w:szCs w:val="24"/>
        </w:rPr>
        <w:t>igis või kavandatava omandamise sektorist erinevas sektoris.</w:t>
      </w:r>
      <w:r w:rsidRPr="00B92E7F">
        <w:rPr>
          <w:rFonts w:ascii="Times New Roman" w:eastAsia="Calibri" w:hAnsi="Times New Roman" w:cs="Times New Roman"/>
          <w:color w:val="000000" w:themeColor="text1"/>
          <w:sz w:val="24"/>
          <w:szCs w:val="24"/>
        </w:rPr>
        <w:t xml:space="preserve"> </w:t>
      </w:r>
    </w:p>
    <w:p w14:paraId="2AA5741B" w14:textId="2A1530BE" w:rsidR="5451066A" w:rsidRPr="00B92E7F" w:rsidRDefault="5451066A" w:rsidP="00B92E7F">
      <w:pPr>
        <w:shd w:val="clear" w:color="auto" w:fill="FFFFFF" w:themeFill="background1"/>
        <w:spacing w:after="0" w:line="240" w:lineRule="auto"/>
        <w:jc w:val="both"/>
        <w:rPr>
          <w:rFonts w:ascii="Times New Roman" w:eastAsia="Calibri" w:hAnsi="Times New Roman" w:cs="Times New Roman"/>
          <w:color w:val="000000" w:themeColor="text1"/>
          <w:sz w:val="24"/>
          <w:szCs w:val="24"/>
        </w:rPr>
      </w:pPr>
    </w:p>
    <w:p w14:paraId="4ABB5E58" w14:textId="503E230A" w:rsidR="569EDC7A" w:rsidRPr="00B92E7F" w:rsidRDefault="569EDC7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Lõikega 1 võetakse üle CRD VI artikli 27c lõige 1.</w:t>
      </w:r>
    </w:p>
    <w:p w14:paraId="77DA9AD7" w14:textId="3DF8C922"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422ACBC9" w14:textId="276482F0" w:rsidR="001A7361" w:rsidRPr="00B92E7F" w:rsidRDefault="65000B5C"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Selle </w:t>
      </w:r>
      <w:r w:rsidR="5FF30A84" w:rsidRPr="00B92E7F">
        <w:rPr>
          <w:rFonts w:ascii="Times New Roman" w:eastAsia="Times New Roman" w:hAnsi="Times New Roman" w:cs="Times New Roman"/>
          <w:color w:val="000000" w:themeColor="text1"/>
          <w:sz w:val="24"/>
          <w:szCs w:val="24"/>
        </w:rPr>
        <w:t xml:space="preserve">koostöö raames konsulteerib Finantsinspektsioon teise lepinguriigi finantsjärelevalve asutusega </w:t>
      </w:r>
      <w:r w:rsidR="7E0A6BC4" w:rsidRPr="00B92E7F">
        <w:rPr>
          <w:rFonts w:ascii="Times New Roman" w:eastAsia="Times New Roman" w:hAnsi="Times New Roman" w:cs="Times New Roman"/>
          <w:color w:val="000000" w:themeColor="text1"/>
          <w:sz w:val="24"/>
          <w:szCs w:val="24"/>
        </w:rPr>
        <w:t xml:space="preserve">ning </w:t>
      </w:r>
      <w:r w:rsidR="5FF30A84" w:rsidRPr="00B92E7F">
        <w:rPr>
          <w:rFonts w:ascii="Times New Roman" w:eastAsia="Times New Roman" w:hAnsi="Times New Roman" w:cs="Times New Roman"/>
          <w:color w:val="000000" w:themeColor="text1"/>
          <w:sz w:val="24"/>
          <w:szCs w:val="24"/>
        </w:rPr>
        <w:t>edastab viivitamata teise lepinguriigi finantsjärelevalve asutusele kõik andmed, mis on olulised kavandatava omandamise kohta</w:t>
      </w:r>
      <w:r w:rsidR="08F82E53" w:rsidRPr="00B92E7F">
        <w:rPr>
          <w:rFonts w:ascii="Times New Roman" w:eastAsia="Times New Roman" w:hAnsi="Times New Roman" w:cs="Times New Roman"/>
          <w:color w:val="000000" w:themeColor="text1"/>
          <w:sz w:val="24"/>
          <w:szCs w:val="24"/>
        </w:rPr>
        <w:t xml:space="preserve"> </w:t>
      </w:r>
      <w:r w:rsidR="08F82E53" w:rsidRPr="00B92E7F">
        <w:rPr>
          <w:rFonts w:ascii="Times New Roman" w:eastAsia="Times New Roman" w:hAnsi="Times New Roman" w:cs="Times New Roman"/>
          <w:b/>
          <w:bCs/>
          <w:color w:val="000000" w:themeColor="text1"/>
          <w:sz w:val="24"/>
          <w:szCs w:val="24"/>
        </w:rPr>
        <w:t>(lõige 2)</w:t>
      </w:r>
      <w:r w:rsidR="08F82E53" w:rsidRPr="00B92E7F">
        <w:rPr>
          <w:rFonts w:ascii="Times New Roman" w:eastAsia="Times New Roman" w:hAnsi="Times New Roman" w:cs="Times New Roman"/>
          <w:color w:val="000000" w:themeColor="text1"/>
          <w:sz w:val="24"/>
          <w:szCs w:val="24"/>
        </w:rPr>
        <w:t>.</w:t>
      </w:r>
    </w:p>
    <w:p w14:paraId="50C50EEF" w14:textId="0EFD8A68"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53AB1DEC" w14:textId="5CBC81D6" w:rsidR="001A7361" w:rsidRPr="00B92E7F" w:rsidRDefault="3D5CE87A" w:rsidP="00B92E7F">
      <w:pPr>
        <w:shd w:val="clear" w:color="auto" w:fill="FFFFFF" w:themeFill="background1"/>
        <w:spacing w:after="0" w:line="240" w:lineRule="auto"/>
        <w:jc w:val="both"/>
        <w:rPr>
          <w:rFonts w:ascii="Times New Roman" w:eastAsia="Calibri" w:hAnsi="Times New Roman" w:cs="Times New Roman"/>
          <w:b/>
          <w:bCs/>
          <w:color w:val="4472C4" w:themeColor="accent1"/>
          <w:sz w:val="24"/>
          <w:szCs w:val="24"/>
        </w:rPr>
      </w:pPr>
      <w:r w:rsidRPr="00B92E7F">
        <w:rPr>
          <w:rFonts w:ascii="Times New Roman" w:eastAsia="Times New Roman" w:hAnsi="Times New Roman" w:cs="Times New Roman"/>
          <w:color w:val="000000" w:themeColor="text1"/>
          <w:sz w:val="24"/>
          <w:szCs w:val="24"/>
        </w:rPr>
        <w:t>Kui kavandav omandaja on krediidiasutus ja künnist ületatakse ainult individuaalselt, teavitab Finantsinspektsioon kavandatavast omandamisest konsolideeritud finantsjärelevalvet tegevat asutust kümne tööpäeva jooksul pärast kavandavalt omandajalt teate kättesaamist</w:t>
      </w:r>
      <w:r w:rsidR="31A878AC" w:rsidRPr="00B92E7F">
        <w:rPr>
          <w:rFonts w:ascii="Times New Roman" w:eastAsia="Times New Roman" w:hAnsi="Times New Roman" w:cs="Times New Roman"/>
          <w:color w:val="000000" w:themeColor="text1"/>
          <w:sz w:val="24"/>
          <w:szCs w:val="24"/>
        </w:rPr>
        <w:t>. Seda juhul, kui</w:t>
      </w:r>
      <w:r w:rsidRPr="00B92E7F">
        <w:rPr>
          <w:rFonts w:ascii="Times New Roman" w:eastAsia="Times New Roman" w:hAnsi="Times New Roman" w:cs="Times New Roman"/>
          <w:color w:val="000000" w:themeColor="text1"/>
          <w:sz w:val="24"/>
          <w:szCs w:val="24"/>
        </w:rPr>
        <w:t xml:space="preserve"> kavandav omandaja kuulub konsolideerimisgruppi ja Finantsinspektsioon ei ole konsolideeritud finantsjärelevalvet tegev asutus. </w:t>
      </w:r>
      <w:r w:rsidR="62F6AAC1" w:rsidRPr="00B92E7F">
        <w:rPr>
          <w:rFonts w:ascii="Times New Roman" w:eastAsia="Times New Roman" w:hAnsi="Times New Roman" w:cs="Times New Roman"/>
          <w:color w:val="000000" w:themeColor="text1"/>
          <w:sz w:val="24"/>
          <w:szCs w:val="24"/>
        </w:rPr>
        <w:t xml:space="preserve">Seejuures edastab </w:t>
      </w:r>
      <w:r w:rsidRPr="00B92E7F">
        <w:rPr>
          <w:rFonts w:ascii="Times New Roman" w:eastAsia="Times New Roman" w:hAnsi="Times New Roman" w:cs="Times New Roman"/>
          <w:color w:val="000000" w:themeColor="text1"/>
          <w:sz w:val="24"/>
          <w:szCs w:val="24"/>
        </w:rPr>
        <w:t>Finantsinspektsioon</w:t>
      </w:r>
      <w:r w:rsidRPr="00B92E7F">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color w:val="000000" w:themeColor="text1"/>
          <w:sz w:val="24"/>
          <w:szCs w:val="24"/>
        </w:rPr>
        <w:t xml:space="preserve">  konsolideeritud finantsjärelevalvet tegevale asutusele</w:t>
      </w:r>
      <w:r w:rsidR="06ECC2CE" w:rsidRPr="00B92E7F">
        <w:rPr>
          <w:rFonts w:ascii="Times New Roman" w:eastAsia="Times New Roman" w:hAnsi="Times New Roman" w:cs="Times New Roman"/>
          <w:color w:val="000000" w:themeColor="text1"/>
          <w:sz w:val="24"/>
          <w:szCs w:val="24"/>
        </w:rPr>
        <w:t xml:space="preserve"> ka oma hinnangu </w:t>
      </w:r>
      <w:r w:rsidR="06ECC2CE" w:rsidRPr="00B92E7F">
        <w:rPr>
          <w:rFonts w:ascii="Times New Roman" w:eastAsia="Times New Roman" w:hAnsi="Times New Roman" w:cs="Times New Roman"/>
          <w:b/>
          <w:bCs/>
          <w:color w:val="000000" w:themeColor="text1"/>
          <w:sz w:val="24"/>
          <w:szCs w:val="24"/>
        </w:rPr>
        <w:t>(lõige 3)</w:t>
      </w:r>
      <w:r w:rsidR="06ECC2CE" w:rsidRPr="00B92E7F">
        <w:rPr>
          <w:rFonts w:ascii="Times New Roman" w:eastAsia="Times New Roman" w:hAnsi="Times New Roman" w:cs="Times New Roman"/>
          <w:color w:val="000000" w:themeColor="text1"/>
          <w:sz w:val="24"/>
          <w:szCs w:val="24"/>
        </w:rPr>
        <w:t>.</w:t>
      </w:r>
    </w:p>
    <w:p w14:paraId="15A059A6" w14:textId="4A6A1000"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3C166F05" w14:textId="6D14B2C6" w:rsidR="1DA7892C" w:rsidRPr="00B92E7F" w:rsidRDefault="1DA7892C"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Lõigetega 2 ja 3 võetakse üle direktiivi artikli 27c lõike 4 esimene alalõige ja lõike 2 esimene alalõige. </w:t>
      </w:r>
    </w:p>
    <w:p w14:paraId="49E9DC18" w14:textId="44879E7D" w:rsidR="5451066A" w:rsidRPr="00B92E7F" w:rsidRDefault="5451066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D7851B5" w14:textId="4B02A5B9" w:rsidR="001A7361" w:rsidRPr="00B92E7F" w:rsidRDefault="3D5CE87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Kui Finantsinspektsioon on konsolideeritud järelevalvet tegev finantsjärelevalve asutus ja kavandav omandaja on </w:t>
      </w:r>
      <w:r w:rsidR="00474FA9">
        <w:rPr>
          <w:rFonts w:ascii="Times New Roman" w:eastAsia="Times New Roman" w:hAnsi="Times New Roman" w:cs="Times New Roman"/>
          <w:color w:val="202020"/>
          <w:sz w:val="24"/>
          <w:szCs w:val="24"/>
        </w:rPr>
        <w:t>KAS</w:t>
      </w:r>
      <w:r w:rsidRPr="00B92E7F">
        <w:rPr>
          <w:rFonts w:ascii="Times New Roman" w:eastAsia="Times New Roman" w:hAnsi="Times New Roman" w:cs="Times New Roman"/>
          <w:color w:val="202020"/>
          <w:sz w:val="24"/>
          <w:szCs w:val="24"/>
        </w:rPr>
        <w:t xml:space="preserve"> § 13</w:t>
      </w:r>
      <w:r w:rsidR="322C42F0" w:rsidRPr="00B92E7F">
        <w:rPr>
          <w:rFonts w:ascii="Times New Roman" w:eastAsia="Times New Roman" w:hAnsi="Times New Roman" w:cs="Times New Roman"/>
          <w:color w:val="202020"/>
          <w:sz w:val="24"/>
          <w:szCs w:val="24"/>
          <w:vertAlign w:val="superscript"/>
        </w:rPr>
        <w:t>6</w:t>
      </w:r>
      <w:r w:rsidRPr="00B92E7F">
        <w:rPr>
          <w:rFonts w:ascii="Times New Roman" w:eastAsia="Times New Roman" w:hAnsi="Times New Roman" w:cs="Times New Roman"/>
          <w:color w:val="202020"/>
          <w:sz w:val="24"/>
          <w:szCs w:val="24"/>
        </w:rPr>
        <w:t xml:space="preserve"> alusel heakskiidu saanud finantsvaldusettevõtja ja </w:t>
      </w:r>
      <w:proofErr w:type="spellStart"/>
      <w:r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000000" w:themeColor="text1"/>
          <w:sz w:val="24"/>
          <w:szCs w:val="24"/>
        </w:rPr>
        <w:t xml:space="preserve">, kes on asutatud teises lepinguriigis, teavitab Finantsinspektsioon kavandatavast omandamisest selle </w:t>
      </w:r>
      <w:r w:rsidRPr="00B92E7F">
        <w:rPr>
          <w:rFonts w:ascii="Times New Roman" w:eastAsia="Times New Roman" w:hAnsi="Times New Roman" w:cs="Times New Roman"/>
          <w:color w:val="202020"/>
          <w:sz w:val="24"/>
          <w:szCs w:val="24"/>
        </w:rPr>
        <w:t>lepinguriigi finantsjärelevalve asutus</w:t>
      </w:r>
      <w:r w:rsidRPr="00B92E7F">
        <w:rPr>
          <w:rFonts w:ascii="Times New Roman" w:eastAsia="Times New Roman" w:hAnsi="Times New Roman" w:cs="Times New Roman"/>
          <w:color w:val="000000" w:themeColor="text1"/>
          <w:sz w:val="24"/>
          <w:szCs w:val="24"/>
        </w:rPr>
        <w:t xml:space="preserve">t, kus kavandav omandaja on asutatud, kümne tööpäeva jooksul pärast kavandavalt omandajalt teate saamist. Sellisel juhul edastab Finantsinspektsioon ka oma hinnangu kavandava omandamise kohta teise </w:t>
      </w:r>
      <w:r w:rsidRPr="00B92E7F">
        <w:rPr>
          <w:rFonts w:ascii="Times New Roman" w:eastAsia="Times New Roman" w:hAnsi="Times New Roman" w:cs="Times New Roman"/>
          <w:color w:val="202020"/>
          <w:sz w:val="24"/>
          <w:szCs w:val="24"/>
        </w:rPr>
        <w:t>lepinguriigi finantsjärelevalve asutusele</w:t>
      </w:r>
      <w:r w:rsidR="0FBA2C44" w:rsidRPr="00B92E7F">
        <w:rPr>
          <w:rFonts w:ascii="Times New Roman" w:eastAsia="Times New Roman" w:hAnsi="Times New Roman" w:cs="Times New Roman"/>
          <w:color w:val="202020"/>
          <w:sz w:val="24"/>
          <w:szCs w:val="24"/>
        </w:rPr>
        <w:t xml:space="preserve"> </w:t>
      </w:r>
      <w:r w:rsidR="0FBA2C44" w:rsidRPr="00B92E7F">
        <w:rPr>
          <w:rFonts w:ascii="Times New Roman" w:eastAsia="Times New Roman" w:hAnsi="Times New Roman" w:cs="Times New Roman"/>
          <w:b/>
          <w:bCs/>
          <w:color w:val="202020"/>
          <w:sz w:val="24"/>
          <w:szCs w:val="24"/>
        </w:rPr>
        <w:t>(lõige 4)</w:t>
      </w:r>
      <w:r w:rsidR="0FBA2C44" w:rsidRPr="00B92E7F">
        <w:rPr>
          <w:rFonts w:ascii="Times New Roman" w:eastAsia="Times New Roman" w:hAnsi="Times New Roman" w:cs="Times New Roman"/>
          <w:color w:val="202020"/>
          <w:sz w:val="24"/>
          <w:szCs w:val="24"/>
        </w:rPr>
        <w:t xml:space="preserve">. </w:t>
      </w:r>
    </w:p>
    <w:p w14:paraId="09E7EFF1" w14:textId="7B062CA4"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2D0B4CA9" w14:textId="1B9346FB" w:rsidR="001A7361" w:rsidRPr="00B92E7F" w:rsidRDefault="5887DC79"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202020"/>
          <w:sz w:val="24"/>
          <w:szCs w:val="24"/>
        </w:rPr>
        <w:t>Lõikega võetakse üle CRD VI artikli 27c lõike 2 teine alalõige.</w:t>
      </w:r>
    </w:p>
    <w:p w14:paraId="47416EA1" w14:textId="277E3613"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28B6B9CF" w14:textId="71D8FA0D" w:rsidR="001A7361" w:rsidRPr="00B92E7F" w:rsidRDefault="0FBA2C44" w:rsidP="00B92E7F">
      <w:pPr>
        <w:shd w:val="clear" w:color="auto" w:fill="FFFFFF" w:themeFill="background1"/>
        <w:spacing w:after="0" w:line="240" w:lineRule="auto"/>
        <w:jc w:val="both"/>
        <w:rPr>
          <w:rFonts w:ascii="Times New Roman" w:eastAsia="Times New Roman" w:hAnsi="Times New Roman" w:cs="Times New Roman"/>
          <w:color w:val="4471C4"/>
          <w:sz w:val="24"/>
          <w:szCs w:val="24"/>
        </w:rPr>
      </w:pPr>
      <w:r w:rsidRPr="00B92E7F">
        <w:rPr>
          <w:rFonts w:ascii="Times New Roman" w:eastAsia="Times New Roman" w:hAnsi="Times New Roman" w:cs="Times New Roman"/>
          <w:b/>
          <w:bCs/>
          <w:color w:val="000000" w:themeColor="text1"/>
          <w:sz w:val="24"/>
          <w:szCs w:val="24"/>
        </w:rPr>
        <w:t xml:space="preserve">Lõike 5 </w:t>
      </w:r>
      <w:r w:rsidRPr="00B92E7F">
        <w:rPr>
          <w:rFonts w:ascii="Times New Roman" w:eastAsia="Times New Roman" w:hAnsi="Times New Roman" w:cs="Times New Roman"/>
          <w:color w:val="000000" w:themeColor="text1"/>
          <w:sz w:val="24"/>
          <w:szCs w:val="24"/>
        </w:rPr>
        <w:t>kohaselt, k</w:t>
      </w:r>
      <w:r w:rsidR="3D5CE87A" w:rsidRPr="00B92E7F">
        <w:rPr>
          <w:rFonts w:ascii="Times New Roman" w:eastAsia="Times New Roman" w:hAnsi="Times New Roman" w:cs="Times New Roman"/>
          <w:color w:val="000000" w:themeColor="text1"/>
          <w:sz w:val="24"/>
          <w:szCs w:val="24"/>
        </w:rPr>
        <w:t>ui kavandav omandaja on finantsinstitutsioon ja § 37</w:t>
      </w:r>
      <w:r w:rsidR="3D5CE87A" w:rsidRPr="00B92E7F">
        <w:rPr>
          <w:rFonts w:ascii="Times New Roman" w:eastAsia="Times New Roman" w:hAnsi="Times New Roman" w:cs="Times New Roman"/>
          <w:color w:val="000000" w:themeColor="text1"/>
          <w:sz w:val="24"/>
          <w:szCs w:val="24"/>
          <w:vertAlign w:val="superscript"/>
        </w:rPr>
        <w:t>1</w:t>
      </w:r>
      <w:r w:rsidR="3D5CE87A" w:rsidRPr="00B92E7F">
        <w:rPr>
          <w:rFonts w:ascii="Times New Roman" w:eastAsia="Times New Roman" w:hAnsi="Times New Roman" w:cs="Times New Roman"/>
          <w:color w:val="000000" w:themeColor="text1"/>
          <w:sz w:val="24"/>
          <w:szCs w:val="24"/>
        </w:rPr>
        <w:t xml:space="preserve"> lõikes 1 sätestatud künnist ületatakse nii individuaalselt kui ka konsolideerimisgrupi konsolideeritud olukorra alusel, püüavad kavandatavat omandamist hindav finantsjärelevalve asutus ja konsolideeritud järelevalvet tegev finantsjärelevalve asutus oma hindamised kooskõlastada, eelkõige pidades silmas konsulteerimist </w:t>
      </w:r>
      <w:r w:rsidR="00532906">
        <w:rPr>
          <w:rFonts w:ascii="Times New Roman" w:eastAsia="Times New Roman" w:hAnsi="Times New Roman" w:cs="Times New Roman"/>
          <w:color w:val="000000" w:themeColor="text1"/>
          <w:sz w:val="24"/>
          <w:szCs w:val="24"/>
        </w:rPr>
        <w:t>sama</w:t>
      </w:r>
      <w:r w:rsidR="3D5CE87A" w:rsidRPr="00B92E7F">
        <w:rPr>
          <w:rFonts w:ascii="Times New Roman" w:eastAsia="Times New Roman" w:hAnsi="Times New Roman" w:cs="Times New Roman"/>
          <w:color w:val="000000" w:themeColor="text1"/>
          <w:sz w:val="24"/>
          <w:szCs w:val="24"/>
        </w:rPr>
        <w:t xml:space="preserve"> </w:t>
      </w:r>
      <w:r w:rsidR="0327E06A" w:rsidRPr="00B92E7F">
        <w:rPr>
          <w:rFonts w:ascii="Times New Roman" w:eastAsia="Times New Roman" w:hAnsi="Times New Roman" w:cs="Times New Roman"/>
          <w:color w:val="000000" w:themeColor="text1"/>
          <w:sz w:val="24"/>
          <w:szCs w:val="24"/>
        </w:rPr>
        <w:t xml:space="preserve">paragrahvi </w:t>
      </w:r>
      <w:r w:rsidR="3D5CE87A" w:rsidRPr="00B92E7F">
        <w:rPr>
          <w:rFonts w:ascii="Times New Roman" w:eastAsia="Times New Roman" w:hAnsi="Times New Roman" w:cs="Times New Roman"/>
          <w:color w:val="000000" w:themeColor="text1"/>
          <w:sz w:val="24"/>
          <w:szCs w:val="24"/>
        </w:rPr>
        <w:t>lõikes 1 osutatud asjaomaste asutustega.</w:t>
      </w:r>
      <w:r w:rsidR="3D5CE87A" w:rsidRPr="00B92E7F">
        <w:rPr>
          <w:rFonts w:ascii="Times New Roman" w:eastAsia="Calibri" w:hAnsi="Times New Roman" w:cs="Times New Roman"/>
          <w:b/>
          <w:bCs/>
          <w:color w:val="4471C4"/>
          <w:sz w:val="24"/>
          <w:szCs w:val="24"/>
        </w:rPr>
        <w:t xml:space="preserve"> </w:t>
      </w:r>
    </w:p>
    <w:p w14:paraId="0036DAB2" w14:textId="1EFDEDD0"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sz w:val="24"/>
          <w:szCs w:val="24"/>
        </w:rPr>
      </w:pPr>
    </w:p>
    <w:p w14:paraId="1BCD6262" w14:textId="0243F768" w:rsidR="001A7361" w:rsidRPr="00B92E7F" w:rsidRDefault="0546769E" w:rsidP="00B92E7F">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sz w:val="24"/>
          <w:szCs w:val="24"/>
        </w:rPr>
        <w:t>Lõikes 5 sätestatu väljendab direktiivi artikli 27c lõike 2 kolmandat alalõiget.</w:t>
      </w:r>
    </w:p>
    <w:p w14:paraId="1A39211E" w14:textId="2ED255DB"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592E6538" w14:textId="0FDD8A3A" w:rsidR="001A7361" w:rsidRPr="00B92E7F" w:rsidRDefault="5FF30A84" w:rsidP="00B92E7F">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color w:val="000000" w:themeColor="text1"/>
          <w:sz w:val="24"/>
          <w:szCs w:val="24"/>
        </w:rPr>
        <w:t>Kui kavandatavat omandamist peab hindama § 37</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lõikes 4 nimetatud konsolideeritud järelevalvet tegev asutus ja konsolideeritud järelevalvet tegev asutus ei ole selle lepinguriigi finantsjärelevalve asutus, kus kavandav omandaja on asutatud, teevad mõlemad asutused koostööd ja konsulteerivad teineteisega täies ulatuses. Konsolideeritud järelevalvet tegev finantsjärelevalve asutus koostab kavandatava omandamise kohta hinnangu ja edastab hinnangu selle lepinguriigi finantsjärelevalve asutusele, kus kavandav omandaja on asutatud. Nimetatud asutused teevad kahe kuu jooksul arvates hinnangu saamisest ühise põhjendatud otsuse. Konsolideeritud järelevalvet tegev finantsjärelevalve asutus edastab ühise otsuse kavandavale omandajale</w:t>
      </w:r>
      <w:r w:rsidR="67FEA8CA" w:rsidRPr="00B92E7F">
        <w:rPr>
          <w:rFonts w:ascii="Times New Roman" w:eastAsia="Times New Roman" w:hAnsi="Times New Roman" w:cs="Times New Roman"/>
          <w:color w:val="000000" w:themeColor="text1"/>
          <w:sz w:val="24"/>
          <w:szCs w:val="24"/>
        </w:rPr>
        <w:t xml:space="preserve"> </w:t>
      </w:r>
      <w:r w:rsidR="67FEA8CA" w:rsidRPr="00B92E7F">
        <w:rPr>
          <w:rFonts w:ascii="Times New Roman" w:eastAsia="Times New Roman" w:hAnsi="Times New Roman" w:cs="Times New Roman"/>
          <w:b/>
          <w:bCs/>
          <w:color w:val="000000" w:themeColor="text1"/>
          <w:sz w:val="24"/>
          <w:szCs w:val="24"/>
        </w:rPr>
        <w:t>(lõige 6)</w:t>
      </w:r>
      <w:r w:rsidR="67FEA8CA" w:rsidRPr="00B92E7F">
        <w:rPr>
          <w:rFonts w:ascii="Times New Roman" w:eastAsia="Times New Roman" w:hAnsi="Times New Roman" w:cs="Times New Roman"/>
          <w:color w:val="000000" w:themeColor="text1"/>
          <w:sz w:val="24"/>
          <w:szCs w:val="24"/>
        </w:rPr>
        <w:t>.</w:t>
      </w:r>
    </w:p>
    <w:p w14:paraId="106910D3" w14:textId="06EC689B"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3E63D06E" w14:textId="641EEEFF" w:rsidR="001A7361" w:rsidRPr="00B92E7F" w:rsidRDefault="3D5CE87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Kui </w:t>
      </w:r>
      <w:r w:rsidR="0C6A1B29" w:rsidRPr="00B92E7F">
        <w:rPr>
          <w:rFonts w:ascii="Times New Roman" w:eastAsia="Times New Roman" w:hAnsi="Times New Roman" w:cs="Times New Roman"/>
          <w:color w:val="000000" w:themeColor="text1"/>
          <w:sz w:val="24"/>
          <w:szCs w:val="24"/>
        </w:rPr>
        <w:t>s</w:t>
      </w:r>
      <w:r w:rsidR="26B45B79" w:rsidRPr="00B92E7F">
        <w:rPr>
          <w:rFonts w:ascii="Times New Roman" w:eastAsia="Times New Roman" w:hAnsi="Times New Roman" w:cs="Times New Roman"/>
          <w:color w:val="000000" w:themeColor="text1"/>
          <w:sz w:val="24"/>
          <w:szCs w:val="24"/>
        </w:rPr>
        <w:t>ellist</w:t>
      </w:r>
      <w:r w:rsidRPr="00B92E7F">
        <w:rPr>
          <w:rFonts w:ascii="Times New Roman" w:eastAsia="Times New Roman" w:hAnsi="Times New Roman" w:cs="Times New Roman"/>
          <w:color w:val="000000" w:themeColor="text1"/>
          <w:sz w:val="24"/>
          <w:szCs w:val="24"/>
        </w:rPr>
        <w:t xml:space="preserve"> ühist otsust ei ole tehtud kahe kuu jooksul hinnangu kättesaamisest arvates, jätab konsolideeritud järelevalvet tegev finantsjärelevalve asutus või selle lepinguriigi finantsjärelevalve asutus, kus kavandav omandaja on asutatud, otsuse tegemata ja edastab asja kooskõl</w:t>
      </w:r>
      <w:r w:rsidR="7B1048C9" w:rsidRPr="00B92E7F">
        <w:rPr>
          <w:rFonts w:ascii="Times New Roman" w:eastAsia="Times New Roman" w:hAnsi="Times New Roman" w:cs="Times New Roman"/>
          <w:color w:val="000000" w:themeColor="text1"/>
          <w:sz w:val="24"/>
          <w:szCs w:val="24"/>
        </w:rPr>
        <w:t xml:space="preserve">as </w:t>
      </w:r>
      <w:r w:rsidR="126854F7" w:rsidRPr="00B92E7F">
        <w:rPr>
          <w:rFonts w:ascii="Times New Roman" w:eastAsia="Times New Roman" w:hAnsi="Times New Roman" w:cs="Times New Roman"/>
          <w:color w:val="000000" w:themeColor="text1"/>
          <w:sz w:val="24"/>
          <w:szCs w:val="24"/>
        </w:rPr>
        <w:t>Eu</w:t>
      </w:r>
      <w:r w:rsidR="1D8FAE1E" w:rsidRPr="00B92E7F">
        <w:rPr>
          <w:rFonts w:ascii="Times New Roman" w:eastAsia="Times New Roman" w:hAnsi="Times New Roman" w:cs="Times New Roman"/>
          <w:color w:val="000000" w:themeColor="text1"/>
          <w:sz w:val="24"/>
          <w:szCs w:val="24"/>
        </w:rPr>
        <w:t>roopa Parlamendi ja nõukogu m</w:t>
      </w:r>
      <w:r w:rsidRPr="00B92E7F">
        <w:rPr>
          <w:rFonts w:ascii="Times New Roman" w:eastAsia="Times New Roman" w:hAnsi="Times New Roman" w:cs="Times New Roman"/>
          <w:color w:val="000000" w:themeColor="text1"/>
          <w:sz w:val="24"/>
          <w:szCs w:val="24"/>
        </w:rPr>
        <w:t xml:space="preserve">ääruse (EL) nr 1093/2010 artikliga 19 </w:t>
      </w:r>
      <w:proofErr w:type="spellStart"/>
      <w:r w:rsidRPr="00B92E7F">
        <w:rPr>
          <w:rFonts w:ascii="Times New Roman" w:eastAsia="Times New Roman" w:hAnsi="Times New Roman" w:cs="Times New Roman"/>
          <w:color w:val="000000" w:themeColor="text1"/>
          <w:sz w:val="24"/>
          <w:szCs w:val="24"/>
        </w:rPr>
        <w:t>E</w:t>
      </w:r>
      <w:r w:rsidR="25B65E68" w:rsidRPr="00B92E7F">
        <w:rPr>
          <w:rFonts w:ascii="Times New Roman" w:eastAsia="Times New Roman" w:hAnsi="Times New Roman" w:cs="Times New Roman"/>
          <w:color w:val="000000" w:themeColor="text1"/>
          <w:sz w:val="24"/>
          <w:szCs w:val="24"/>
        </w:rPr>
        <w:t>BA-le</w:t>
      </w:r>
      <w:proofErr w:type="spellEnd"/>
      <w:r w:rsidR="2EDC8685" w:rsidRPr="00B92E7F">
        <w:rPr>
          <w:rFonts w:ascii="Times New Roman" w:eastAsia="Times New Roman" w:hAnsi="Times New Roman" w:cs="Times New Roman"/>
          <w:color w:val="000000" w:themeColor="text1"/>
          <w:sz w:val="24"/>
          <w:szCs w:val="24"/>
        </w:rPr>
        <w:t xml:space="preserve"> </w:t>
      </w:r>
      <w:r w:rsidR="2EDC8685" w:rsidRPr="00B92E7F">
        <w:rPr>
          <w:rFonts w:ascii="Times New Roman" w:eastAsia="Times New Roman" w:hAnsi="Times New Roman" w:cs="Times New Roman"/>
          <w:b/>
          <w:bCs/>
          <w:color w:val="000000" w:themeColor="text1"/>
          <w:sz w:val="24"/>
          <w:szCs w:val="24"/>
        </w:rPr>
        <w:t>(</w:t>
      </w:r>
      <w:r w:rsidR="25B7E3C4" w:rsidRPr="00B92E7F">
        <w:rPr>
          <w:rFonts w:ascii="Times New Roman" w:eastAsia="Times New Roman" w:hAnsi="Times New Roman" w:cs="Times New Roman"/>
          <w:b/>
          <w:bCs/>
          <w:color w:val="000000" w:themeColor="text1"/>
          <w:sz w:val="24"/>
          <w:szCs w:val="24"/>
        </w:rPr>
        <w:t>lõige 7)</w:t>
      </w:r>
      <w:r w:rsidR="25B7E3C4" w:rsidRPr="00B92E7F">
        <w:rPr>
          <w:rFonts w:ascii="Times New Roman" w:eastAsia="Times New Roman" w:hAnsi="Times New Roman" w:cs="Times New Roman"/>
          <w:color w:val="000000" w:themeColor="text1"/>
          <w:sz w:val="24"/>
          <w:szCs w:val="24"/>
        </w:rPr>
        <w:t>.</w:t>
      </w:r>
    </w:p>
    <w:p w14:paraId="01335389" w14:textId="40E410CE"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82B57F1" w14:textId="16B5A0F5" w:rsidR="4B5DF223" w:rsidRPr="00B92E7F" w:rsidRDefault="4B5DF223"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Lõigetega 6 ja 7 võetakse üle CRD VI artikli 27c lõige 3. </w:t>
      </w:r>
    </w:p>
    <w:p w14:paraId="3B03D324" w14:textId="2D46A24C" w:rsidR="5451066A" w:rsidRPr="00B92E7F" w:rsidRDefault="5451066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F196F0D" w14:textId="6F8B38C0" w:rsidR="001A7361" w:rsidRPr="00B92E7F" w:rsidRDefault="25B7E3C4"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Paragrahviga </w:t>
      </w:r>
      <w:r w:rsidR="3D5CE87A" w:rsidRPr="00B92E7F">
        <w:rPr>
          <w:rFonts w:ascii="Times New Roman" w:eastAsia="Times New Roman" w:hAnsi="Times New Roman" w:cs="Times New Roman"/>
          <w:b/>
          <w:bCs/>
          <w:color w:val="000000" w:themeColor="text1"/>
          <w:sz w:val="24"/>
          <w:szCs w:val="24"/>
        </w:rPr>
        <w:t>37</w:t>
      </w:r>
      <w:r w:rsidR="3D5CE87A" w:rsidRPr="00B92E7F">
        <w:rPr>
          <w:rFonts w:ascii="Times New Roman" w:eastAsia="Times New Roman" w:hAnsi="Times New Roman" w:cs="Times New Roman"/>
          <w:b/>
          <w:bCs/>
          <w:color w:val="000000" w:themeColor="text1"/>
          <w:sz w:val="24"/>
          <w:szCs w:val="24"/>
          <w:vertAlign w:val="superscript"/>
        </w:rPr>
        <w:t>7</w:t>
      </w:r>
      <w:r w:rsidR="17A9FB97" w:rsidRPr="00B92E7F">
        <w:rPr>
          <w:rFonts w:ascii="Times New Roman" w:eastAsia="Times New Roman" w:hAnsi="Times New Roman" w:cs="Times New Roman"/>
          <w:b/>
          <w:bCs/>
          <w:color w:val="000000" w:themeColor="text1"/>
          <w:sz w:val="24"/>
          <w:szCs w:val="24"/>
        </w:rPr>
        <w:t xml:space="preserve"> </w:t>
      </w:r>
      <w:r w:rsidR="2004BBDE" w:rsidRPr="00B92E7F">
        <w:rPr>
          <w:rFonts w:ascii="Times New Roman" w:eastAsia="Times New Roman" w:hAnsi="Times New Roman" w:cs="Times New Roman"/>
          <w:color w:val="000000" w:themeColor="text1"/>
          <w:sz w:val="24"/>
          <w:szCs w:val="24"/>
        </w:rPr>
        <w:t>kehtestatakse</w:t>
      </w:r>
      <w:r w:rsidR="17A9FB97" w:rsidRPr="00B92E7F">
        <w:rPr>
          <w:rFonts w:ascii="Times New Roman" w:eastAsia="Times New Roman" w:hAnsi="Times New Roman" w:cs="Times New Roman"/>
          <w:color w:val="000000" w:themeColor="text1"/>
          <w:sz w:val="24"/>
          <w:szCs w:val="24"/>
        </w:rPr>
        <w:t xml:space="preserve"> v</w:t>
      </w:r>
      <w:r w:rsidR="3D5CE87A" w:rsidRPr="00B92E7F">
        <w:rPr>
          <w:rFonts w:ascii="Times New Roman" w:eastAsia="Times New Roman" w:hAnsi="Times New Roman" w:cs="Times New Roman"/>
          <w:color w:val="000000" w:themeColor="text1"/>
          <w:sz w:val="24"/>
          <w:szCs w:val="24"/>
        </w:rPr>
        <w:t>õõrandamisest teavitami</w:t>
      </w:r>
      <w:r w:rsidR="54956F29" w:rsidRPr="00B92E7F">
        <w:rPr>
          <w:rFonts w:ascii="Times New Roman" w:eastAsia="Times New Roman" w:hAnsi="Times New Roman" w:cs="Times New Roman"/>
          <w:color w:val="000000" w:themeColor="text1"/>
          <w:sz w:val="24"/>
          <w:szCs w:val="24"/>
        </w:rPr>
        <w:t>se nõue.</w:t>
      </w:r>
    </w:p>
    <w:p w14:paraId="3B467D22" w14:textId="026039C8"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7D814CA1" w14:textId="449B70C6" w:rsidR="001A7361" w:rsidRPr="00B92E7F" w:rsidRDefault="3D5CE87A" w:rsidP="00B92E7F">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color w:val="202020"/>
          <w:sz w:val="24"/>
          <w:szCs w:val="24"/>
        </w:rPr>
        <w:t xml:space="preserve">Krediidiasutus ning </w:t>
      </w:r>
      <w:r w:rsidR="3F07F125" w:rsidRPr="00B92E7F">
        <w:rPr>
          <w:rFonts w:ascii="Times New Roman" w:eastAsia="Times New Roman" w:hAnsi="Times New Roman" w:cs="Times New Roman"/>
          <w:color w:val="202020"/>
          <w:sz w:val="24"/>
          <w:szCs w:val="24"/>
        </w:rPr>
        <w:t>KAS</w:t>
      </w:r>
      <w:r w:rsidRPr="00B92E7F">
        <w:rPr>
          <w:rFonts w:ascii="Times New Roman" w:eastAsia="Times New Roman" w:hAnsi="Times New Roman" w:cs="Times New Roman"/>
          <w:color w:val="202020"/>
          <w:sz w:val="24"/>
          <w:szCs w:val="24"/>
        </w:rPr>
        <w:t xml:space="preserve"> § 13</w:t>
      </w:r>
      <w:r w:rsidRPr="00B92E7F">
        <w:rPr>
          <w:rFonts w:ascii="Times New Roman" w:eastAsia="Times New Roman" w:hAnsi="Times New Roman" w:cs="Times New Roman"/>
          <w:color w:val="202020"/>
          <w:sz w:val="24"/>
          <w:szCs w:val="24"/>
          <w:vertAlign w:val="superscript"/>
        </w:rPr>
        <w:t>6</w:t>
      </w:r>
      <w:r w:rsidRPr="00B92E7F">
        <w:rPr>
          <w:rFonts w:ascii="Times New Roman" w:eastAsia="Times New Roman" w:hAnsi="Times New Roman" w:cs="Times New Roman"/>
          <w:color w:val="202020"/>
          <w:sz w:val="24"/>
          <w:szCs w:val="24"/>
        </w:rPr>
        <w:t xml:space="preserve"> alusel heakskiidu saanud finantsvaldusettevõtja ja </w:t>
      </w:r>
      <w:proofErr w:type="spellStart"/>
      <w:r w:rsidRPr="00B92E7F">
        <w:rPr>
          <w:rFonts w:ascii="Times New Roman" w:eastAsia="Times New Roman" w:hAnsi="Times New Roman" w:cs="Times New Roman"/>
          <w:color w:val="202020"/>
          <w:sz w:val="24"/>
          <w:szCs w:val="24"/>
        </w:rPr>
        <w:t>segafinantsvaldusettevõtja</w:t>
      </w:r>
      <w:proofErr w:type="spellEnd"/>
      <w:r w:rsidR="5AFFA364" w:rsidRPr="00B92E7F">
        <w:rPr>
          <w:rFonts w:ascii="Times New Roman" w:eastAsia="Times New Roman" w:hAnsi="Times New Roman" w:cs="Times New Roman"/>
          <w:color w:val="202020"/>
          <w:sz w:val="24"/>
          <w:szCs w:val="24"/>
        </w:rPr>
        <w:t xml:space="preserve"> on kohustatud</w:t>
      </w:r>
      <w:r w:rsidRPr="00B92E7F">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color w:val="000000" w:themeColor="text1"/>
          <w:sz w:val="24"/>
          <w:szCs w:val="24"/>
        </w:rPr>
        <w:t>teavita</w:t>
      </w:r>
      <w:r w:rsidR="1CF01DC7" w:rsidRPr="00B92E7F">
        <w:rPr>
          <w:rFonts w:ascii="Times New Roman" w:eastAsia="Times New Roman" w:hAnsi="Times New Roman" w:cs="Times New Roman"/>
          <w:color w:val="000000" w:themeColor="text1"/>
          <w:sz w:val="24"/>
          <w:szCs w:val="24"/>
        </w:rPr>
        <w:t>ma</w:t>
      </w:r>
      <w:r w:rsidRPr="00B92E7F">
        <w:rPr>
          <w:rFonts w:ascii="Times New Roman" w:eastAsia="Times New Roman" w:hAnsi="Times New Roman" w:cs="Times New Roman"/>
          <w:color w:val="000000" w:themeColor="text1"/>
          <w:sz w:val="24"/>
          <w:szCs w:val="24"/>
        </w:rPr>
        <w:t xml:space="preserve"> Finantsinspektsiooni </w:t>
      </w:r>
      <w:r w:rsidR="251BAE4D" w:rsidRPr="00B92E7F">
        <w:rPr>
          <w:rFonts w:ascii="Times New Roman" w:eastAsia="Times New Roman" w:hAnsi="Times New Roman" w:cs="Times New Roman"/>
          <w:color w:val="000000" w:themeColor="text1"/>
          <w:sz w:val="24"/>
          <w:szCs w:val="24"/>
        </w:rPr>
        <w:t xml:space="preserve">eelnevalt kirjalikult </w:t>
      </w:r>
      <w:r w:rsidRPr="00B92E7F">
        <w:rPr>
          <w:rFonts w:ascii="Times New Roman" w:eastAsia="Times New Roman" w:hAnsi="Times New Roman" w:cs="Times New Roman"/>
          <w:color w:val="000000" w:themeColor="text1"/>
          <w:sz w:val="24"/>
          <w:szCs w:val="24"/>
        </w:rPr>
        <w:t>oma kavatsusest võõrandada otseselt või kaudselt  § 37</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lõikes 1 nimetatud osalus, tuues välja võõrandatava osaluse suuruse.</w:t>
      </w:r>
      <w:r w:rsidRPr="00B92E7F">
        <w:rPr>
          <w:rFonts w:ascii="Times New Roman" w:eastAsia="Calibri" w:hAnsi="Times New Roman" w:cs="Times New Roman"/>
          <w:b/>
          <w:bCs/>
          <w:color w:val="4471C4"/>
          <w:sz w:val="24"/>
          <w:szCs w:val="24"/>
        </w:rPr>
        <w:t xml:space="preserve"> </w:t>
      </w:r>
      <w:r w:rsidR="45CC3598" w:rsidRPr="00B92E7F">
        <w:rPr>
          <w:rFonts w:ascii="Times New Roman" w:eastAsia="Times New Roman" w:hAnsi="Times New Roman" w:cs="Times New Roman"/>
          <w:sz w:val="24"/>
          <w:szCs w:val="24"/>
        </w:rPr>
        <w:t xml:space="preserve">Paragrahv </w:t>
      </w:r>
      <w:r w:rsidR="4C811355" w:rsidRPr="00B92E7F">
        <w:rPr>
          <w:rFonts w:ascii="Times New Roman" w:eastAsia="Times New Roman" w:hAnsi="Times New Roman" w:cs="Times New Roman"/>
          <w:sz w:val="24"/>
          <w:szCs w:val="24"/>
        </w:rPr>
        <w:t xml:space="preserve">tugineb </w:t>
      </w:r>
      <w:r w:rsidR="45CC3598" w:rsidRPr="00B92E7F">
        <w:rPr>
          <w:rFonts w:ascii="Times New Roman" w:eastAsia="Times New Roman" w:hAnsi="Times New Roman" w:cs="Times New Roman"/>
          <w:sz w:val="24"/>
          <w:szCs w:val="24"/>
        </w:rPr>
        <w:t>CRD VI artiklil 27d.</w:t>
      </w:r>
    </w:p>
    <w:p w14:paraId="169DF718" w14:textId="5E1CB2F7"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0C36D8B7" w14:textId="52715960" w:rsidR="001A7361" w:rsidRPr="00B92E7F" w:rsidRDefault="007F5EBE" w:rsidP="00B92E7F">
      <w:pPr>
        <w:shd w:val="clear" w:color="auto" w:fill="FFFFFF" w:themeFill="background1"/>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Paragrahv 48. </w:t>
      </w:r>
      <w:r w:rsidRPr="00B92E7F">
        <w:rPr>
          <w:rFonts w:ascii="Times New Roman" w:hAnsi="Times New Roman" w:cs="Times New Roman"/>
          <w:sz w:val="24"/>
          <w:szCs w:val="24"/>
        </w:rPr>
        <w:t xml:space="preserve">Kehtiv § 48 sätestab krediidiasutuse juhtidele ja töötajatele esitatavad üldnõuded. </w:t>
      </w:r>
    </w:p>
    <w:p w14:paraId="2CBDA2F5" w14:textId="77777777" w:rsidR="001A7361" w:rsidRPr="00B92E7F" w:rsidRDefault="001A7361" w:rsidP="00B92E7F">
      <w:pPr>
        <w:spacing w:after="0" w:line="240" w:lineRule="auto"/>
        <w:jc w:val="both"/>
        <w:rPr>
          <w:rFonts w:ascii="Times New Roman" w:hAnsi="Times New Roman" w:cs="Times New Roman"/>
          <w:b/>
          <w:bCs/>
          <w:sz w:val="24"/>
          <w:szCs w:val="24"/>
        </w:rPr>
      </w:pPr>
    </w:p>
    <w:p w14:paraId="07E478E9" w14:textId="61BFEAEB" w:rsidR="103AE812" w:rsidRPr="00B92E7F" w:rsidRDefault="7485458B"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Lõike 1</w:t>
      </w:r>
      <w:r w:rsidR="41016B77" w:rsidRPr="00B92E7F">
        <w:rPr>
          <w:rFonts w:ascii="Times New Roman" w:hAnsi="Times New Roman" w:cs="Times New Roman"/>
          <w:b/>
          <w:bCs/>
          <w:sz w:val="24"/>
          <w:szCs w:val="24"/>
        </w:rPr>
        <w:t xml:space="preserve"> muutmine. </w:t>
      </w:r>
      <w:r w:rsidRPr="00B92E7F">
        <w:rPr>
          <w:rFonts w:ascii="Times New Roman" w:hAnsi="Times New Roman" w:cs="Times New Roman"/>
          <w:b/>
          <w:bCs/>
          <w:sz w:val="24"/>
          <w:szCs w:val="24"/>
        </w:rPr>
        <w:t xml:space="preserve"> </w:t>
      </w:r>
      <w:r w:rsidR="26479822" w:rsidRPr="00B92E7F">
        <w:rPr>
          <w:rFonts w:ascii="Times New Roman" w:hAnsi="Times New Roman" w:cs="Times New Roman"/>
          <w:sz w:val="24"/>
          <w:szCs w:val="24"/>
        </w:rPr>
        <w:t>M</w:t>
      </w:r>
      <w:r w:rsidRPr="00B92E7F">
        <w:rPr>
          <w:rFonts w:ascii="Times New Roman" w:hAnsi="Times New Roman" w:cs="Times New Roman"/>
          <w:sz w:val="24"/>
          <w:szCs w:val="24"/>
        </w:rPr>
        <w:t>uudatusega täpsustatakse, et</w:t>
      </w:r>
      <w:r w:rsidR="087B4B05" w:rsidRPr="00B92E7F">
        <w:rPr>
          <w:rFonts w:ascii="Times New Roman" w:hAnsi="Times New Roman" w:cs="Times New Roman"/>
          <w:sz w:val="24"/>
          <w:szCs w:val="24"/>
        </w:rPr>
        <w:t xml:space="preserve"> juhtideks loetakse</w:t>
      </w:r>
      <w:r w:rsidR="754035B7" w:rsidRPr="00B92E7F">
        <w:rPr>
          <w:rFonts w:ascii="Times New Roman" w:hAnsi="Times New Roman" w:cs="Times New Roman"/>
          <w:sz w:val="24"/>
          <w:szCs w:val="24"/>
        </w:rPr>
        <w:t xml:space="preserve"> nii krediidiasutuse kui</w:t>
      </w:r>
      <w:r w:rsidR="087B4B05" w:rsidRPr="00B92E7F">
        <w:rPr>
          <w:rFonts w:ascii="Times New Roman" w:hAnsi="Times New Roman" w:cs="Times New Roman"/>
          <w:sz w:val="24"/>
          <w:szCs w:val="24"/>
        </w:rPr>
        <w:t xml:space="preserve"> ka</w:t>
      </w:r>
      <w:r w:rsidRPr="00B92E7F">
        <w:rPr>
          <w:rFonts w:ascii="Times New Roman" w:hAnsi="Times New Roman" w:cs="Times New Roman"/>
          <w:sz w:val="24"/>
          <w:szCs w:val="24"/>
        </w:rPr>
        <w:t xml:space="preserve"> </w:t>
      </w:r>
      <w:r w:rsidR="3ED289E4" w:rsidRPr="00B92E7F">
        <w:rPr>
          <w:rFonts w:ascii="Times New Roman" w:hAnsi="Times New Roman" w:cs="Times New Roman"/>
          <w:sz w:val="24"/>
          <w:szCs w:val="24"/>
        </w:rPr>
        <w:t>KAS</w:t>
      </w:r>
      <w:r w:rsidR="6BB66193" w:rsidRPr="00B92E7F">
        <w:rPr>
          <w:rFonts w:ascii="Times New Roman" w:eastAsia="Times New Roman" w:hAnsi="Times New Roman" w:cs="Times New Roman"/>
          <w:color w:val="202020"/>
          <w:sz w:val="24"/>
          <w:szCs w:val="24"/>
        </w:rPr>
        <w:t xml:space="preserve"> § 13</w:t>
      </w:r>
      <w:r w:rsidR="6BB66193" w:rsidRPr="00B92E7F">
        <w:rPr>
          <w:rFonts w:ascii="Times New Roman" w:eastAsia="Times New Roman" w:hAnsi="Times New Roman" w:cs="Times New Roman"/>
          <w:color w:val="202020"/>
          <w:sz w:val="24"/>
          <w:szCs w:val="24"/>
          <w:vertAlign w:val="superscript"/>
        </w:rPr>
        <w:t>4</w:t>
      </w:r>
      <w:r w:rsidR="6BB66193" w:rsidRPr="00B92E7F">
        <w:rPr>
          <w:rFonts w:ascii="Times New Roman" w:eastAsia="Times New Roman" w:hAnsi="Times New Roman" w:cs="Times New Roman"/>
          <w:color w:val="202020"/>
          <w:sz w:val="24"/>
          <w:szCs w:val="24"/>
        </w:rPr>
        <w:t xml:space="preserve"> alusel heakskiidu saanud finantsvaldusettevõtja ja </w:t>
      </w:r>
      <w:proofErr w:type="spellStart"/>
      <w:r w:rsidR="6BB66193" w:rsidRPr="00B92E7F">
        <w:rPr>
          <w:rFonts w:ascii="Times New Roman" w:eastAsia="Times New Roman" w:hAnsi="Times New Roman" w:cs="Times New Roman"/>
          <w:color w:val="202020"/>
          <w:sz w:val="24"/>
          <w:szCs w:val="24"/>
        </w:rPr>
        <w:t>segafinantsvaldusettevõtja</w:t>
      </w:r>
      <w:proofErr w:type="spellEnd"/>
      <w:r w:rsidR="44AE2E94" w:rsidRPr="00B92E7F">
        <w:rPr>
          <w:rFonts w:ascii="Times New Roman" w:eastAsia="Times New Roman" w:hAnsi="Times New Roman" w:cs="Times New Roman"/>
          <w:color w:val="202020"/>
          <w:sz w:val="24"/>
          <w:szCs w:val="24"/>
        </w:rPr>
        <w:t xml:space="preserve"> nõukogu ja juhatuse liikmeid. Võrreldes kehtiva </w:t>
      </w:r>
      <w:r w:rsidR="3F51D25D" w:rsidRPr="00B92E7F">
        <w:rPr>
          <w:rFonts w:ascii="Times New Roman" w:eastAsia="Times New Roman" w:hAnsi="Times New Roman" w:cs="Times New Roman"/>
          <w:color w:val="202020"/>
          <w:sz w:val="24"/>
          <w:szCs w:val="24"/>
        </w:rPr>
        <w:t xml:space="preserve">sõnastusega </w:t>
      </w:r>
      <w:r w:rsidR="44AE2E94" w:rsidRPr="00B92E7F">
        <w:rPr>
          <w:rFonts w:ascii="Times New Roman" w:eastAsia="Times New Roman" w:hAnsi="Times New Roman" w:cs="Times New Roman"/>
          <w:color w:val="202020"/>
          <w:sz w:val="24"/>
          <w:szCs w:val="24"/>
        </w:rPr>
        <w:t xml:space="preserve">hõlmatakse juhi mõistega lisaks krediidiasutuse nõukogu ja juhatuse liikmele ka </w:t>
      </w:r>
      <w:r w:rsidR="44AE2E94" w:rsidRPr="00B92E7F">
        <w:rPr>
          <w:rFonts w:ascii="Times New Roman" w:hAnsi="Times New Roman" w:cs="Times New Roman"/>
          <w:sz w:val="24"/>
          <w:szCs w:val="24"/>
        </w:rPr>
        <w:t>KAS</w:t>
      </w:r>
      <w:r w:rsidR="44AE2E94" w:rsidRPr="00B92E7F">
        <w:rPr>
          <w:rFonts w:ascii="Times New Roman" w:eastAsia="Times New Roman" w:hAnsi="Times New Roman" w:cs="Times New Roman"/>
          <w:color w:val="202020"/>
          <w:sz w:val="24"/>
          <w:szCs w:val="24"/>
        </w:rPr>
        <w:t xml:space="preserve"> § 13</w:t>
      </w:r>
      <w:r w:rsidR="54F57055" w:rsidRPr="00B92E7F">
        <w:rPr>
          <w:rFonts w:ascii="Times New Roman" w:eastAsia="Times New Roman" w:hAnsi="Times New Roman" w:cs="Times New Roman"/>
          <w:color w:val="202020"/>
          <w:sz w:val="24"/>
          <w:szCs w:val="24"/>
          <w:vertAlign w:val="superscript"/>
        </w:rPr>
        <w:t>6</w:t>
      </w:r>
      <w:r w:rsidR="44AE2E94" w:rsidRPr="00B92E7F">
        <w:rPr>
          <w:rFonts w:ascii="Times New Roman" w:eastAsia="Times New Roman" w:hAnsi="Times New Roman" w:cs="Times New Roman"/>
          <w:color w:val="202020"/>
          <w:sz w:val="24"/>
          <w:szCs w:val="24"/>
        </w:rPr>
        <w:t xml:space="preserve"> alusel heakskiidu saanud finantsvaldusettevõtja ja </w:t>
      </w:r>
      <w:proofErr w:type="spellStart"/>
      <w:r w:rsidR="44AE2E94" w:rsidRPr="00B92E7F">
        <w:rPr>
          <w:rFonts w:ascii="Times New Roman" w:eastAsia="Times New Roman" w:hAnsi="Times New Roman" w:cs="Times New Roman"/>
          <w:color w:val="202020"/>
          <w:sz w:val="24"/>
          <w:szCs w:val="24"/>
        </w:rPr>
        <w:t>segafinantsvaldusettevõtja</w:t>
      </w:r>
      <w:proofErr w:type="spellEnd"/>
      <w:r w:rsidR="44AE2E94" w:rsidRPr="00B92E7F">
        <w:rPr>
          <w:rFonts w:ascii="Times New Roman" w:eastAsia="Times New Roman" w:hAnsi="Times New Roman" w:cs="Times New Roman"/>
          <w:color w:val="202020"/>
          <w:sz w:val="24"/>
          <w:szCs w:val="24"/>
        </w:rPr>
        <w:t xml:space="preserve"> nõukogu ja juhatuse liikmed.</w:t>
      </w:r>
    </w:p>
    <w:p w14:paraId="38E29A4B" w14:textId="72E14202" w:rsidR="69EE874A" w:rsidRPr="00B92E7F" w:rsidRDefault="69EE874A" w:rsidP="00B92E7F">
      <w:pPr>
        <w:spacing w:after="0" w:line="240" w:lineRule="auto"/>
        <w:jc w:val="both"/>
        <w:rPr>
          <w:rFonts w:ascii="Times New Roman" w:hAnsi="Times New Roman" w:cs="Times New Roman"/>
          <w:b/>
          <w:bCs/>
          <w:sz w:val="24"/>
          <w:szCs w:val="24"/>
        </w:rPr>
      </w:pPr>
    </w:p>
    <w:p w14:paraId="3917BC2C" w14:textId="2CE5000B" w:rsidR="001A7361" w:rsidRPr="00B92E7F" w:rsidRDefault="10C832AB"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Lõike</w:t>
      </w:r>
      <w:r w:rsidR="68AAB5D1" w:rsidRPr="00B92E7F">
        <w:rPr>
          <w:rFonts w:ascii="Times New Roman" w:hAnsi="Times New Roman" w:cs="Times New Roman"/>
          <w:b/>
          <w:bCs/>
          <w:sz w:val="24"/>
          <w:szCs w:val="24"/>
        </w:rPr>
        <w:t xml:space="preserve"> 2 esimese lause muutmine. </w:t>
      </w:r>
      <w:r w:rsidR="235ABB1D" w:rsidRPr="00B92E7F">
        <w:rPr>
          <w:rFonts w:ascii="Times New Roman" w:hAnsi="Times New Roman" w:cs="Times New Roman"/>
          <w:sz w:val="24"/>
          <w:szCs w:val="24"/>
        </w:rPr>
        <w:t>Seni kehtinud sõnastuses sätestati lõike 2 esimese lausega nõue, et krediidiasutuse või tema emaettevõtjast valdusettevõtja juhtideks võib valida või määrata vaid isikuid, kellel on krediidiasutuse või v</w:t>
      </w:r>
      <w:r w:rsidR="73327796" w:rsidRPr="00B92E7F">
        <w:rPr>
          <w:rFonts w:ascii="Times New Roman" w:hAnsi="Times New Roman" w:cs="Times New Roman"/>
          <w:sz w:val="24"/>
          <w:szCs w:val="24"/>
        </w:rPr>
        <w:t xml:space="preserve">aldusettevõtja juhtimiseks vajalikud teadmised, oskused, kogemused, haridus, kutsealane sobivus ja laitmatu ärialane reputatsioon. </w:t>
      </w:r>
      <w:r w:rsidR="3361B71B" w:rsidRPr="00B92E7F">
        <w:rPr>
          <w:rFonts w:ascii="Times New Roman" w:hAnsi="Times New Roman" w:cs="Times New Roman"/>
          <w:sz w:val="24"/>
          <w:szCs w:val="24"/>
        </w:rPr>
        <w:t xml:space="preserve">Lause muudetakse, et täpsustada nii krediidiasutuse kui ka KAS </w:t>
      </w:r>
      <w:r w:rsidR="3361B71B" w:rsidRPr="00B92E7F">
        <w:rPr>
          <w:rFonts w:ascii="Times New Roman" w:eastAsia="Times New Roman" w:hAnsi="Times New Roman" w:cs="Times New Roman"/>
          <w:color w:val="202020"/>
          <w:sz w:val="24"/>
          <w:szCs w:val="24"/>
        </w:rPr>
        <w:t>§ 13</w:t>
      </w:r>
      <w:r w:rsidR="3361B71B" w:rsidRPr="00B92E7F">
        <w:rPr>
          <w:rFonts w:ascii="Times New Roman" w:eastAsia="Times New Roman" w:hAnsi="Times New Roman" w:cs="Times New Roman"/>
          <w:color w:val="202020"/>
          <w:sz w:val="24"/>
          <w:szCs w:val="24"/>
          <w:vertAlign w:val="superscript"/>
        </w:rPr>
        <w:t xml:space="preserve">6 </w:t>
      </w:r>
      <w:r w:rsidR="3361B71B" w:rsidRPr="00B92E7F">
        <w:rPr>
          <w:rFonts w:ascii="Times New Roman" w:eastAsia="Times New Roman" w:hAnsi="Times New Roman" w:cs="Times New Roman"/>
          <w:color w:val="202020"/>
          <w:sz w:val="24"/>
          <w:szCs w:val="24"/>
        </w:rPr>
        <w:t xml:space="preserve">alusel heakskiidu saanud </w:t>
      </w:r>
      <w:r w:rsidR="662C1AA5" w:rsidRPr="00B92E7F">
        <w:rPr>
          <w:rFonts w:ascii="Times New Roman" w:eastAsia="Times New Roman" w:hAnsi="Times New Roman" w:cs="Times New Roman"/>
          <w:color w:val="202020"/>
          <w:sz w:val="24"/>
          <w:szCs w:val="24"/>
        </w:rPr>
        <w:t xml:space="preserve"> finantsvaldusettevõtja ja </w:t>
      </w:r>
      <w:proofErr w:type="spellStart"/>
      <w:r w:rsidR="662C1AA5" w:rsidRPr="00B92E7F">
        <w:rPr>
          <w:rFonts w:ascii="Times New Roman" w:eastAsia="Times New Roman" w:hAnsi="Times New Roman" w:cs="Times New Roman"/>
          <w:color w:val="202020"/>
          <w:sz w:val="24"/>
          <w:szCs w:val="24"/>
        </w:rPr>
        <w:t>segafinantsvaldusettevõtja</w:t>
      </w:r>
      <w:proofErr w:type="spellEnd"/>
      <w:r w:rsidR="662C1AA5" w:rsidRPr="00B92E7F">
        <w:rPr>
          <w:rFonts w:ascii="Times New Roman" w:eastAsia="Times New Roman" w:hAnsi="Times New Roman" w:cs="Times New Roman"/>
          <w:color w:val="202020"/>
          <w:sz w:val="24"/>
          <w:szCs w:val="24"/>
        </w:rPr>
        <w:t xml:space="preserve"> </w:t>
      </w:r>
      <w:r w:rsidR="7D65A5B6" w:rsidRPr="00B92E7F">
        <w:rPr>
          <w:rFonts w:ascii="Times New Roman" w:hAnsi="Times New Roman" w:cs="Times New Roman"/>
          <w:sz w:val="24"/>
          <w:szCs w:val="24"/>
        </w:rPr>
        <w:t>kohustust tagada</w:t>
      </w:r>
      <w:r w:rsidR="662C1AA5" w:rsidRPr="00B92E7F">
        <w:rPr>
          <w:rFonts w:ascii="Times New Roman" w:eastAsia="Times New Roman" w:hAnsi="Times New Roman" w:cs="Times New Roman"/>
          <w:color w:val="202020"/>
          <w:sz w:val="24"/>
          <w:szCs w:val="24"/>
        </w:rPr>
        <w:t xml:space="preserve">, et tema juhid vastavad </w:t>
      </w:r>
      <w:proofErr w:type="spellStart"/>
      <w:r w:rsidR="662C1AA5" w:rsidRPr="00B92E7F">
        <w:rPr>
          <w:rFonts w:ascii="Times New Roman" w:eastAsia="Times New Roman" w:hAnsi="Times New Roman" w:cs="Times New Roman"/>
          <w:color w:val="202020"/>
          <w:sz w:val="24"/>
          <w:szCs w:val="24"/>
        </w:rPr>
        <w:t>KAS-is</w:t>
      </w:r>
      <w:proofErr w:type="spellEnd"/>
      <w:r w:rsidR="662C1AA5" w:rsidRPr="00B92E7F">
        <w:rPr>
          <w:rFonts w:ascii="Times New Roman" w:eastAsia="Times New Roman" w:hAnsi="Times New Roman" w:cs="Times New Roman"/>
          <w:color w:val="202020"/>
          <w:sz w:val="24"/>
          <w:szCs w:val="24"/>
        </w:rPr>
        <w:t xml:space="preserve"> sätestatud nõuetele. </w:t>
      </w:r>
      <w:r w:rsidR="2E6C9C53" w:rsidRPr="00B92E7F">
        <w:rPr>
          <w:rFonts w:ascii="Times New Roman" w:eastAsia="Times New Roman" w:hAnsi="Times New Roman" w:cs="Times New Roman"/>
          <w:color w:val="202020"/>
          <w:sz w:val="24"/>
          <w:szCs w:val="24"/>
        </w:rPr>
        <w:t xml:space="preserve">Seega lisatakse võrreldes seni kehtinud sõnastuses lõike 2 esimesse lausesse viide heakskiitmise sättele ning </w:t>
      </w:r>
      <w:r w:rsidR="1395C0B9" w:rsidRPr="00B92E7F">
        <w:rPr>
          <w:rFonts w:ascii="Times New Roman" w:eastAsia="Times New Roman" w:hAnsi="Times New Roman" w:cs="Times New Roman"/>
          <w:color w:val="202020"/>
          <w:sz w:val="24"/>
          <w:szCs w:val="24"/>
        </w:rPr>
        <w:t>rõhutatakse, et juhtide nõuetele vastavuse tagamise kohustus on</w:t>
      </w:r>
      <w:r w:rsidR="2E6C9C53" w:rsidRPr="00B92E7F">
        <w:rPr>
          <w:rFonts w:ascii="Times New Roman" w:eastAsia="Times New Roman" w:hAnsi="Times New Roman" w:cs="Times New Roman"/>
          <w:color w:val="202020"/>
          <w:sz w:val="24"/>
          <w:szCs w:val="24"/>
        </w:rPr>
        <w:t xml:space="preserve"> krediidiasutustel ja</w:t>
      </w:r>
      <w:r w:rsidR="76EFADA1" w:rsidRPr="00B92E7F">
        <w:rPr>
          <w:rFonts w:ascii="Times New Roman" w:eastAsia="Times New Roman" w:hAnsi="Times New Roman" w:cs="Times New Roman"/>
          <w:color w:val="202020"/>
          <w:sz w:val="24"/>
          <w:szCs w:val="24"/>
        </w:rPr>
        <w:t xml:space="preserve"> heakskiidu saanud</w:t>
      </w:r>
      <w:r w:rsidR="2E6C9C53" w:rsidRPr="00B92E7F">
        <w:rPr>
          <w:rFonts w:ascii="Times New Roman" w:eastAsia="Times New Roman" w:hAnsi="Times New Roman" w:cs="Times New Roman"/>
          <w:color w:val="202020"/>
          <w:sz w:val="24"/>
          <w:szCs w:val="24"/>
        </w:rPr>
        <w:t xml:space="preserve"> valdusettevõtjatel</w:t>
      </w:r>
      <w:r w:rsidR="2BD419A6" w:rsidRPr="00B92E7F">
        <w:rPr>
          <w:rFonts w:ascii="Times New Roman" w:eastAsia="Times New Roman" w:hAnsi="Times New Roman" w:cs="Times New Roman"/>
          <w:color w:val="202020"/>
          <w:sz w:val="24"/>
          <w:szCs w:val="24"/>
        </w:rPr>
        <w:t>.</w:t>
      </w:r>
    </w:p>
    <w:p w14:paraId="3D81BC08" w14:textId="3F2233C3" w:rsidR="001A7361" w:rsidRPr="00B92E7F" w:rsidRDefault="001A7361" w:rsidP="00B92E7F">
      <w:pPr>
        <w:spacing w:after="0" w:line="240" w:lineRule="auto"/>
        <w:jc w:val="both"/>
        <w:rPr>
          <w:rFonts w:ascii="Times New Roman" w:eastAsia="Times New Roman" w:hAnsi="Times New Roman" w:cs="Times New Roman"/>
          <w:color w:val="202020"/>
          <w:sz w:val="24"/>
          <w:szCs w:val="24"/>
        </w:rPr>
      </w:pPr>
    </w:p>
    <w:p w14:paraId="7CC878E5" w14:textId="4533F83A" w:rsidR="001A7361" w:rsidRPr="00B92E7F" w:rsidRDefault="614260DC"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Lisaks lõike esimese lause muudatusele, asendatakse sõna ,,reputatsioon” sõnaga ,,maine” (vt analoogselt § 15 lõike 2 punkti 2 muutmise selgitusi).</w:t>
      </w:r>
    </w:p>
    <w:p w14:paraId="216D7E5B" w14:textId="0FAF383B" w:rsidR="645198D8" w:rsidRPr="00B92E7F" w:rsidRDefault="645198D8" w:rsidP="00B92E7F">
      <w:pPr>
        <w:spacing w:after="0" w:line="240" w:lineRule="auto"/>
        <w:jc w:val="both"/>
        <w:rPr>
          <w:rFonts w:ascii="Times New Roman" w:eastAsia="Times New Roman" w:hAnsi="Times New Roman" w:cs="Times New Roman"/>
          <w:color w:val="202020"/>
          <w:sz w:val="24"/>
          <w:szCs w:val="24"/>
        </w:rPr>
      </w:pPr>
    </w:p>
    <w:p w14:paraId="18B40E07" w14:textId="1A1CD6ED" w:rsidR="001A7361" w:rsidRPr="00B92E7F" w:rsidRDefault="10C832A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160625ED" w:rsidRPr="00B92E7F">
        <w:rPr>
          <w:rFonts w:ascii="Times New Roman" w:hAnsi="Times New Roman" w:cs="Times New Roman"/>
          <w:b/>
          <w:bCs/>
          <w:sz w:val="24"/>
          <w:szCs w:val="24"/>
        </w:rPr>
        <w:t xml:space="preserve">muutmine. </w:t>
      </w:r>
      <w:r w:rsidR="160625ED" w:rsidRPr="00B92E7F">
        <w:rPr>
          <w:rFonts w:ascii="Times New Roman" w:hAnsi="Times New Roman" w:cs="Times New Roman"/>
          <w:sz w:val="24"/>
          <w:szCs w:val="24"/>
        </w:rPr>
        <w:t>Seni kehtinud sõnastuses sätestas lõige 2</w:t>
      </w:r>
      <w:r w:rsidR="160625ED" w:rsidRPr="00B92E7F">
        <w:rPr>
          <w:rFonts w:ascii="Times New Roman" w:hAnsi="Times New Roman" w:cs="Times New Roman"/>
          <w:sz w:val="24"/>
          <w:szCs w:val="24"/>
          <w:vertAlign w:val="superscript"/>
        </w:rPr>
        <w:t>1</w:t>
      </w:r>
      <w:r w:rsidR="160625ED" w:rsidRPr="00B92E7F">
        <w:rPr>
          <w:rFonts w:ascii="Times New Roman" w:hAnsi="Times New Roman" w:cs="Times New Roman"/>
          <w:sz w:val="24"/>
          <w:szCs w:val="24"/>
        </w:rPr>
        <w:t xml:space="preserve"> kohustuse tagada, et juhtide valimise või määramise tulemusena peab nõukogu ja juhatuse liikmete koosseis olema piisavalt mitmekesine, vastama krediidiasutuse kehtestatud juhtorgani koosseisu mitmekesisuse </w:t>
      </w:r>
      <w:r w:rsidR="160625ED" w:rsidRPr="00B92E7F">
        <w:rPr>
          <w:rFonts w:ascii="Times New Roman" w:hAnsi="Times New Roman" w:cs="Times New Roman"/>
          <w:sz w:val="24"/>
          <w:szCs w:val="24"/>
        </w:rPr>
        <w:lastRenderedPageBreak/>
        <w:t>põhimõtetele ning tagama, et juhtorgan oleks töövõimeline ja seal oleksid esindatud eelkõige erinevate pädevuste ja ametialase taustaga isikud. Juhtidel peavad olema kollektiivselt piisavad teadmised, oskused ja kogemused, arvestades krediidiasutuse ärimudelit ning strateegiat, et mõista krediidiasutuse tegevust, sealhulgas peamisi riske.</w:t>
      </w:r>
    </w:p>
    <w:p w14:paraId="22C59640" w14:textId="6E8E179C" w:rsidR="001A7361" w:rsidRPr="00B92E7F" w:rsidRDefault="001A7361" w:rsidP="00B92E7F">
      <w:pPr>
        <w:spacing w:after="0" w:line="240" w:lineRule="auto"/>
        <w:jc w:val="both"/>
        <w:rPr>
          <w:rFonts w:ascii="Times New Roman" w:hAnsi="Times New Roman" w:cs="Times New Roman"/>
          <w:sz w:val="24"/>
          <w:szCs w:val="24"/>
        </w:rPr>
      </w:pPr>
    </w:p>
    <w:p w14:paraId="768CC5B1" w14:textId="254580C6" w:rsidR="001A7361" w:rsidRPr="00B92E7F" w:rsidRDefault="1381068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Lõikes tehakse järgnevad muudatused. Esiteks lisatakse valdusettevõtjate puhul viide KAS §-le 13</w:t>
      </w:r>
      <w:r w:rsidRPr="00B92E7F">
        <w:rPr>
          <w:rFonts w:ascii="Times New Roman" w:hAnsi="Times New Roman" w:cs="Times New Roman"/>
          <w:sz w:val="24"/>
          <w:szCs w:val="24"/>
          <w:vertAlign w:val="superscript"/>
        </w:rPr>
        <w:t>4</w:t>
      </w:r>
      <w:r w:rsidR="73F474F6" w:rsidRPr="00B92E7F">
        <w:rPr>
          <w:rFonts w:ascii="Times New Roman" w:hAnsi="Times New Roman" w:cs="Times New Roman"/>
          <w:sz w:val="24"/>
          <w:szCs w:val="24"/>
        </w:rPr>
        <w:t xml:space="preserve">, teiseks sätestatakse soolise tasakaalu edendamise vajadus ning kolmandaks laiendatakse piisavate teadmiste ja oskuste </w:t>
      </w:r>
      <w:r w:rsidR="432538BF" w:rsidRPr="00B92E7F">
        <w:rPr>
          <w:rFonts w:ascii="Times New Roman" w:hAnsi="Times New Roman" w:cs="Times New Roman"/>
          <w:sz w:val="24"/>
          <w:szCs w:val="24"/>
        </w:rPr>
        <w:t xml:space="preserve">nõuet selliselt, et lisaks krediidiasutuse tegevusele ja peamistele riskidele peavad juhid olema kollektiivselt suutelised arvestama keskkonna-, sotsiaalsete ja juhtimisteguritega. </w:t>
      </w:r>
      <w:r w:rsidR="57518E21" w:rsidRPr="00B92E7F">
        <w:rPr>
          <w:rFonts w:ascii="Times New Roman" w:hAnsi="Times New Roman" w:cs="Times New Roman"/>
          <w:sz w:val="24"/>
          <w:szCs w:val="24"/>
        </w:rPr>
        <w:t>Lõikega 2</w:t>
      </w:r>
      <w:r w:rsidR="57518E21" w:rsidRPr="00B92E7F">
        <w:rPr>
          <w:rFonts w:ascii="Times New Roman" w:hAnsi="Times New Roman" w:cs="Times New Roman"/>
          <w:sz w:val="24"/>
          <w:szCs w:val="24"/>
          <w:vertAlign w:val="superscript"/>
        </w:rPr>
        <w:t>1</w:t>
      </w:r>
      <w:r w:rsidR="57518E21" w:rsidRPr="00B92E7F">
        <w:rPr>
          <w:rFonts w:ascii="Times New Roman" w:hAnsi="Times New Roman" w:cs="Times New Roman"/>
          <w:sz w:val="24"/>
          <w:szCs w:val="24"/>
        </w:rPr>
        <w:t xml:space="preserve"> väljendatakse CRD VI artikli 91 lõigetes 2b ja 8 sätestatut.</w:t>
      </w:r>
    </w:p>
    <w:p w14:paraId="18918070" w14:textId="6106E1CC" w:rsidR="0E6703AC" w:rsidRPr="00B92E7F" w:rsidRDefault="0E6703AC" w:rsidP="00B92E7F">
      <w:pPr>
        <w:spacing w:after="0" w:line="240" w:lineRule="auto"/>
        <w:ind w:left="708"/>
        <w:jc w:val="both"/>
        <w:rPr>
          <w:rFonts w:ascii="Times New Roman" w:eastAsia="Times New Roman" w:hAnsi="Times New Roman" w:cs="Times New Roman"/>
          <w:color w:val="202020"/>
          <w:sz w:val="24"/>
          <w:szCs w:val="24"/>
        </w:rPr>
      </w:pPr>
    </w:p>
    <w:p w14:paraId="440F7ECC" w14:textId="184C8892" w:rsidR="13CCD2D9" w:rsidRPr="00B92E7F" w:rsidRDefault="012E917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693515E9" w:rsidRPr="00B92E7F">
        <w:rPr>
          <w:rFonts w:ascii="Times New Roman" w:hAnsi="Times New Roman" w:cs="Times New Roman"/>
          <w:b/>
          <w:bCs/>
          <w:sz w:val="24"/>
          <w:szCs w:val="24"/>
        </w:rPr>
        <w:t xml:space="preserve">muutmine. </w:t>
      </w:r>
      <w:r w:rsidR="30DB6706" w:rsidRPr="00B92E7F">
        <w:rPr>
          <w:rFonts w:ascii="Times New Roman" w:hAnsi="Times New Roman" w:cs="Times New Roman"/>
          <w:sz w:val="24"/>
          <w:szCs w:val="24"/>
        </w:rPr>
        <w:t>Kehtiv l</w:t>
      </w:r>
      <w:r w:rsidR="07A0390C" w:rsidRPr="00B92E7F">
        <w:rPr>
          <w:rFonts w:ascii="Times New Roman" w:hAnsi="Times New Roman" w:cs="Times New Roman"/>
          <w:sz w:val="24"/>
          <w:szCs w:val="24"/>
        </w:rPr>
        <w:t>õige 2</w:t>
      </w:r>
      <w:r w:rsidR="07A0390C" w:rsidRPr="00B92E7F">
        <w:rPr>
          <w:rFonts w:ascii="Times New Roman" w:hAnsi="Times New Roman" w:cs="Times New Roman"/>
          <w:sz w:val="24"/>
          <w:szCs w:val="24"/>
          <w:vertAlign w:val="superscript"/>
        </w:rPr>
        <w:t>2</w:t>
      </w:r>
      <w:r w:rsidR="07A0390C" w:rsidRPr="00B92E7F">
        <w:rPr>
          <w:rFonts w:ascii="Times New Roman" w:hAnsi="Times New Roman" w:cs="Times New Roman"/>
          <w:sz w:val="24"/>
          <w:szCs w:val="24"/>
        </w:rPr>
        <w:t xml:space="preserve"> sätestab, et </w:t>
      </w:r>
      <w:r w:rsidR="0FC2F16E" w:rsidRPr="00B92E7F">
        <w:rPr>
          <w:rFonts w:ascii="Times New Roman" w:hAnsi="Times New Roman" w:cs="Times New Roman"/>
          <w:sz w:val="24"/>
          <w:szCs w:val="24"/>
        </w:rPr>
        <w:t xml:space="preserve">valitaval </w:t>
      </w:r>
      <w:r w:rsidR="07A0390C" w:rsidRPr="00B92E7F">
        <w:rPr>
          <w:rFonts w:ascii="Times New Roman" w:hAnsi="Times New Roman" w:cs="Times New Roman"/>
          <w:sz w:val="24"/>
          <w:szCs w:val="24"/>
        </w:rPr>
        <w:t xml:space="preserve">juhil peab olema vajalikus mahus aega oma tööülesannete täitmiseks vastaval ametikohal ning ta peab sobituma oma teadmiste, oskuste ja kogemuste poolest juhtorgani koosseisu. </w:t>
      </w:r>
    </w:p>
    <w:p w14:paraId="1B2E9067" w14:textId="612BFCE9" w:rsidR="13CCD2D9" w:rsidRPr="00B92E7F" w:rsidRDefault="13CCD2D9" w:rsidP="00B92E7F">
      <w:pPr>
        <w:spacing w:after="0" w:line="240" w:lineRule="auto"/>
        <w:jc w:val="both"/>
        <w:rPr>
          <w:rFonts w:ascii="Times New Roman" w:hAnsi="Times New Roman" w:cs="Times New Roman"/>
          <w:sz w:val="24"/>
          <w:szCs w:val="24"/>
        </w:rPr>
      </w:pPr>
    </w:p>
    <w:p w14:paraId="6FA63006" w14:textId="0FB868BC" w:rsidR="13CCD2D9" w:rsidRPr="00B92E7F" w:rsidRDefault="0F38AD1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Lõike muudatusega asendatakse sõnas ,,valitaval juhil” sõnaga ,,juhil”</w:t>
      </w:r>
      <w:r w:rsidR="7C8A04FB" w:rsidRPr="00B92E7F">
        <w:rPr>
          <w:rFonts w:ascii="Times New Roman" w:hAnsi="Times New Roman" w:cs="Times New Roman"/>
          <w:sz w:val="24"/>
          <w:szCs w:val="24"/>
        </w:rPr>
        <w:t xml:space="preserve">. Sõna “valitav” </w:t>
      </w:r>
      <w:r w:rsidR="5D0D3641" w:rsidRPr="00B92E7F">
        <w:rPr>
          <w:rFonts w:ascii="Times New Roman" w:hAnsi="Times New Roman" w:cs="Times New Roman"/>
          <w:sz w:val="24"/>
          <w:szCs w:val="24"/>
        </w:rPr>
        <w:t xml:space="preserve">viitab </w:t>
      </w:r>
      <w:r w:rsidR="6F4059A5" w:rsidRPr="00B92E7F">
        <w:rPr>
          <w:rFonts w:ascii="Times New Roman" w:hAnsi="Times New Roman" w:cs="Times New Roman"/>
          <w:sz w:val="24"/>
          <w:szCs w:val="24"/>
        </w:rPr>
        <w:t>et</w:t>
      </w:r>
      <w:r w:rsidR="5D0D3641" w:rsidRPr="00B92E7F">
        <w:rPr>
          <w:rFonts w:ascii="Times New Roman" w:hAnsi="Times New Roman" w:cs="Times New Roman"/>
          <w:sz w:val="24"/>
          <w:szCs w:val="24"/>
        </w:rPr>
        <w:t xml:space="preserve"> piisava aja nõue kohaldatav vaid juhi valimisprotsessis</w:t>
      </w:r>
      <w:r w:rsidR="1765CB41" w:rsidRPr="00B92E7F">
        <w:rPr>
          <w:rFonts w:ascii="Times New Roman" w:hAnsi="Times New Roman" w:cs="Times New Roman"/>
          <w:sz w:val="24"/>
          <w:szCs w:val="24"/>
        </w:rPr>
        <w:t>.</w:t>
      </w:r>
      <w:r w:rsidR="5D0D3641" w:rsidRPr="00B92E7F">
        <w:rPr>
          <w:rFonts w:ascii="Times New Roman" w:hAnsi="Times New Roman" w:cs="Times New Roman"/>
          <w:sz w:val="24"/>
          <w:szCs w:val="24"/>
        </w:rPr>
        <w:t xml:space="preserve"> </w:t>
      </w:r>
      <w:r w:rsidR="03570AD6" w:rsidRPr="00B92E7F">
        <w:rPr>
          <w:rFonts w:ascii="Times New Roman" w:hAnsi="Times New Roman" w:cs="Times New Roman"/>
          <w:sz w:val="24"/>
          <w:szCs w:val="24"/>
        </w:rPr>
        <w:t>M</w:t>
      </w:r>
      <w:r w:rsidR="5D0D3641" w:rsidRPr="00B92E7F">
        <w:rPr>
          <w:rFonts w:ascii="Times New Roman" w:hAnsi="Times New Roman" w:cs="Times New Roman"/>
          <w:sz w:val="24"/>
          <w:szCs w:val="24"/>
        </w:rPr>
        <w:t xml:space="preserve">uudatusega tagatakse, et </w:t>
      </w:r>
      <w:r w:rsidR="334856A0" w:rsidRPr="00B92E7F">
        <w:rPr>
          <w:rFonts w:ascii="Times New Roman" w:hAnsi="Times New Roman" w:cs="Times New Roman"/>
          <w:sz w:val="24"/>
          <w:szCs w:val="24"/>
        </w:rPr>
        <w:t>see oluline nõue kehtib ametisse määratud juhile</w:t>
      </w:r>
      <w:r w:rsidR="12BCC6E3" w:rsidRPr="00B92E7F">
        <w:rPr>
          <w:rFonts w:ascii="Times New Roman" w:hAnsi="Times New Roman" w:cs="Times New Roman"/>
          <w:sz w:val="24"/>
          <w:szCs w:val="24"/>
        </w:rPr>
        <w:t xml:space="preserve"> ning on kohaldatav kogu juhi ametisoleku perioodi.</w:t>
      </w:r>
      <w:r w:rsidR="334856A0" w:rsidRPr="00B92E7F">
        <w:rPr>
          <w:rFonts w:ascii="Times New Roman" w:hAnsi="Times New Roman" w:cs="Times New Roman"/>
          <w:sz w:val="24"/>
          <w:szCs w:val="24"/>
        </w:rPr>
        <w:t xml:space="preserve"> </w:t>
      </w:r>
      <w:r w:rsidR="7C8A04FB" w:rsidRPr="00B92E7F">
        <w:rPr>
          <w:rFonts w:ascii="Times New Roman" w:hAnsi="Times New Roman" w:cs="Times New Roman"/>
          <w:sz w:val="24"/>
          <w:szCs w:val="24"/>
        </w:rPr>
        <w:t xml:space="preserve"> </w:t>
      </w:r>
    </w:p>
    <w:p w14:paraId="46034A39" w14:textId="05255140" w:rsidR="13CCD2D9" w:rsidRPr="00B92E7F" w:rsidRDefault="13CCD2D9" w:rsidP="00B92E7F">
      <w:pPr>
        <w:spacing w:after="0" w:line="240" w:lineRule="auto"/>
        <w:jc w:val="both"/>
        <w:rPr>
          <w:rFonts w:ascii="Times New Roman" w:hAnsi="Times New Roman" w:cs="Times New Roman"/>
          <w:sz w:val="24"/>
          <w:szCs w:val="24"/>
        </w:rPr>
      </w:pPr>
    </w:p>
    <w:p w14:paraId="5251C6E3" w14:textId="7F938DB6" w:rsidR="13CCD2D9" w:rsidRPr="00B92E7F" w:rsidRDefault="72F3707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Kuna juht määratakse ametisse, siis ühtlustatakse sõnakasutust</w:t>
      </w:r>
      <w:r w:rsidR="0F38AD14" w:rsidRPr="00B92E7F">
        <w:rPr>
          <w:rFonts w:ascii="Times New Roman" w:hAnsi="Times New Roman" w:cs="Times New Roman"/>
          <w:sz w:val="24"/>
          <w:szCs w:val="24"/>
        </w:rPr>
        <w:t xml:space="preserve"> </w:t>
      </w:r>
      <w:r w:rsidR="1C8C744A" w:rsidRPr="00B92E7F">
        <w:rPr>
          <w:rFonts w:ascii="Times New Roman" w:hAnsi="Times New Roman" w:cs="Times New Roman"/>
          <w:sz w:val="24"/>
          <w:szCs w:val="24"/>
        </w:rPr>
        <w:t xml:space="preserve">ja </w:t>
      </w:r>
      <w:r w:rsidR="0F38AD14" w:rsidRPr="00B92E7F">
        <w:rPr>
          <w:rFonts w:ascii="Times New Roman" w:hAnsi="Times New Roman" w:cs="Times New Roman"/>
          <w:sz w:val="24"/>
          <w:szCs w:val="24"/>
        </w:rPr>
        <w:t xml:space="preserve">,,tööülesanne” </w:t>
      </w:r>
      <w:r w:rsidR="426C7180" w:rsidRPr="00B92E7F">
        <w:rPr>
          <w:rFonts w:ascii="Times New Roman" w:hAnsi="Times New Roman" w:cs="Times New Roman"/>
          <w:sz w:val="24"/>
          <w:szCs w:val="24"/>
        </w:rPr>
        <w:t xml:space="preserve">asendatakse </w:t>
      </w:r>
      <w:r w:rsidR="0F38AD14" w:rsidRPr="00B92E7F">
        <w:rPr>
          <w:rFonts w:ascii="Times New Roman" w:hAnsi="Times New Roman" w:cs="Times New Roman"/>
          <w:sz w:val="24"/>
          <w:szCs w:val="24"/>
        </w:rPr>
        <w:t xml:space="preserve">sõnaga ,,ametiülesanne”. </w:t>
      </w:r>
    </w:p>
    <w:p w14:paraId="616039B5" w14:textId="13C397E9" w:rsidR="001A7361" w:rsidRPr="00B92E7F" w:rsidRDefault="001A7361" w:rsidP="00B92E7F">
      <w:pPr>
        <w:spacing w:after="0" w:line="240" w:lineRule="auto"/>
        <w:jc w:val="both"/>
        <w:rPr>
          <w:rFonts w:ascii="Times New Roman" w:hAnsi="Times New Roman" w:cs="Times New Roman"/>
          <w:sz w:val="24"/>
          <w:szCs w:val="24"/>
        </w:rPr>
      </w:pPr>
    </w:p>
    <w:p w14:paraId="1D7C301F" w14:textId="5F25E769" w:rsidR="001A7361" w:rsidRPr="00B92E7F" w:rsidRDefault="10C832AB" w:rsidP="00B92E7F">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hAnsi="Times New Roman" w:cs="Times New Roman"/>
          <w:b/>
          <w:bCs/>
          <w:sz w:val="24"/>
          <w:szCs w:val="24"/>
        </w:rPr>
        <w:t>Paragrahvi</w:t>
      </w:r>
      <w:r w:rsidR="2B68A85E" w:rsidRPr="00B92E7F">
        <w:rPr>
          <w:rFonts w:ascii="Times New Roman" w:hAnsi="Times New Roman" w:cs="Times New Roman"/>
          <w:b/>
          <w:bCs/>
          <w:sz w:val="24"/>
          <w:szCs w:val="24"/>
        </w:rPr>
        <w:t xml:space="preserve"> </w:t>
      </w:r>
      <w:r w:rsidR="2B2DBD99" w:rsidRPr="00B92E7F">
        <w:rPr>
          <w:rFonts w:ascii="Times New Roman" w:hAnsi="Times New Roman" w:cs="Times New Roman"/>
          <w:b/>
          <w:bCs/>
          <w:sz w:val="24"/>
          <w:szCs w:val="24"/>
        </w:rPr>
        <w:t>täiendataks</w:t>
      </w:r>
      <w:r w:rsidR="609B8377" w:rsidRPr="00B92E7F">
        <w:rPr>
          <w:rFonts w:ascii="Times New Roman" w:hAnsi="Times New Roman" w:cs="Times New Roman"/>
          <w:b/>
          <w:bCs/>
          <w:sz w:val="24"/>
          <w:szCs w:val="24"/>
        </w:rPr>
        <w:t xml:space="preserve">e </w:t>
      </w:r>
      <w:r w:rsidRPr="00B92E7F">
        <w:rPr>
          <w:rFonts w:ascii="Times New Roman" w:hAnsi="Times New Roman" w:cs="Times New Roman"/>
          <w:b/>
          <w:bCs/>
          <w:sz w:val="24"/>
          <w:szCs w:val="24"/>
        </w:rPr>
        <w:t>lõi</w:t>
      </w:r>
      <w:r w:rsidR="30159807" w:rsidRPr="00B92E7F">
        <w:rPr>
          <w:rFonts w:ascii="Times New Roman" w:hAnsi="Times New Roman" w:cs="Times New Roman"/>
          <w:b/>
          <w:bCs/>
          <w:sz w:val="24"/>
          <w:szCs w:val="24"/>
        </w:rPr>
        <w:t>getega</w:t>
      </w:r>
      <w:r w:rsidRPr="00B92E7F">
        <w:rPr>
          <w:rFonts w:ascii="Times New Roman" w:hAnsi="Times New Roman" w:cs="Times New Roman"/>
          <w:b/>
          <w:bCs/>
          <w:sz w:val="24"/>
          <w:szCs w:val="24"/>
        </w:rPr>
        <w:t xml:space="preserve"> </w:t>
      </w:r>
      <w:r w:rsidR="2C828FB5" w:rsidRPr="00B92E7F">
        <w:rPr>
          <w:rFonts w:ascii="Times New Roman" w:eastAsia="Times New Roman" w:hAnsi="Times New Roman" w:cs="Times New Roman"/>
          <w:b/>
          <w:bCs/>
          <w:color w:val="000000" w:themeColor="text1"/>
          <w:sz w:val="24"/>
          <w:szCs w:val="24"/>
        </w:rPr>
        <w:t>2</w:t>
      </w:r>
      <w:r w:rsidR="2C828FB5" w:rsidRPr="00B92E7F">
        <w:rPr>
          <w:rFonts w:ascii="Times New Roman" w:eastAsia="Times New Roman" w:hAnsi="Times New Roman" w:cs="Times New Roman"/>
          <w:b/>
          <w:bCs/>
          <w:color w:val="000000" w:themeColor="text1"/>
          <w:sz w:val="24"/>
          <w:szCs w:val="24"/>
          <w:vertAlign w:val="superscript"/>
        </w:rPr>
        <w:t>3</w:t>
      </w:r>
      <w:r w:rsidR="2C828FB5" w:rsidRPr="00B92E7F">
        <w:rPr>
          <w:rFonts w:ascii="Times New Roman" w:eastAsia="Times New Roman" w:hAnsi="Times New Roman" w:cs="Times New Roman"/>
          <w:b/>
          <w:bCs/>
          <w:color w:val="000000" w:themeColor="text1"/>
          <w:sz w:val="24"/>
          <w:szCs w:val="24"/>
        </w:rPr>
        <w:t>–2</w:t>
      </w:r>
      <w:r w:rsidR="2C828FB5" w:rsidRPr="00B92E7F">
        <w:rPr>
          <w:rFonts w:ascii="Times New Roman" w:eastAsia="Times New Roman" w:hAnsi="Times New Roman" w:cs="Times New Roman"/>
          <w:b/>
          <w:bCs/>
          <w:color w:val="000000" w:themeColor="text1"/>
          <w:sz w:val="24"/>
          <w:szCs w:val="24"/>
          <w:vertAlign w:val="superscript"/>
        </w:rPr>
        <w:t>5</w:t>
      </w:r>
      <w:r w:rsidR="1A5E26FF" w:rsidRPr="00B92E7F">
        <w:rPr>
          <w:rFonts w:ascii="Times New Roman" w:hAnsi="Times New Roman" w:cs="Times New Roman"/>
          <w:b/>
          <w:bCs/>
          <w:sz w:val="24"/>
          <w:szCs w:val="24"/>
        </w:rPr>
        <w:t>.</w:t>
      </w:r>
      <w:r w:rsidR="0AA2E438" w:rsidRPr="00B92E7F">
        <w:rPr>
          <w:rFonts w:ascii="Times New Roman" w:hAnsi="Times New Roman" w:cs="Times New Roman"/>
          <w:b/>
          <w:bCs/>
          <w:sz w:val="24"/>
          <w:szCs w:val="24"/>
        </w:rPr>
        <w:t xml:space="preserve"> L</w:t>
      </w:r>
      <w:r w:rsidR="1A5E26FF" w:rsidRPr="00B92E7F">
        <w:rPr>
          <w:rFonts w:ascii="Times New Roman" w:hAnsi="Times New Roman" w:cs="Times New Roman"/>
          <w:b/>
          <w:bCs/>
          <w:sz w:val="24"/>
          <w:szCs w:val="24"/>
        </w:rPr>
        <w:t>õikega</w:t>
      </w:r>
      <w:r w:rsidR="1A5E26FF" w:rsidRPr="00B92E7F">
        <w:rPr>
          <w:rFonts w:ascii="Times New Roman" w:hAnsi="Times New Roman" w:cs="Times New Roman"/>
          <w:sz w:val="24"/>
          <w:szCs w:val="24"/>
        </w:rPr>
        <w:t xml:space="preserve"> </w:t>
      </w:r>
      <w:r w:rsidR="0D2BF944" w:rsidRPr="00B92E7F">
        <w:rPr>
          <w:rFonts w:ascii="Times New Roman" w:eastAsia="Times New Roman" w:hAnsi="Times New Roman" w:cs="Times New Roman"/>
          <w:b/>
          <w:bCs/>
          <w:color w:val="000000" w:themeColor="text1"/>
          <w:sz w:val="24"/>
          <w:szCs w:val="24"/>
        </w:rPr>
        <w:t>2</w:t>
      </w:r>
      <w:r w:rsidR="0D2BF944" w:rsidRPr="00B92E7F">
        <w:rPr>
          <w:rFonts w:ascii="Times New Roman" w:eastAsia="Times New Roman" w:hAnsi="Times New Roman" w:cs="Times New Roman"/>
          <w:b/>
          <w:bCs/>
          <w:color w:val="000000" w:themeColor="text1"/>
          <w:sz w:val="24"/>
          <w:szCs w:val="24"/>
          <w:vertAlign w:val="superscript"/>
        </w:rPr>
        <w:t>3</w:t>
      </w:r>
      <w:r w:rsidR="0D2BF944" w:rsidRPr="00B92E7F">
        <w:rPr>
          <w:rFonts w:ascii="Times New Roman" w:hAnsi="Times New Roman" w:cs="Times New Roman"/>
          <w:sz w:val="24"/>
          <w:szCs w:val="24"/>
        </w:rPr>
        <w:t xml:space="preserve"> </w:t>
      </w:r>
      <w:r w:rsidR="3FDDF138" w:rsidRPr="00B92E7F">
        <w:rPr>
          <w:rFonts w:ascii="Times New Roman" w:hAnsi="Times New Roman" w:cs="Times New Roman"/>
          <w:sz w:val="24"/>
          <w:szCs w:val="24"/>
        </w:rPr>
        <w:t>kohustatakse</w:t>
      </w:r>
      <w:r w:rsidR="46B02F47" w:rsidRPr="00B92E7F">
        <w:rPr>
          <w:rFonts w:ascii="Times New Roman" w:hAnsi="Times New Roman" w:cs="Times New Roman"/>
          <w:b/>
          <w:bCs/>
          <w:sz w:val="24"/>
          <w:szCs w:val="24"/>
        </w:rPr>
        <w:t xml:space="preserve"> </w:t>
      </w:r>
      <w:r w:rsidR="5F70AAF6" w:rsidRPr="00B92E7F">
        <w:rPr>
          <w:rFonts w:ascii="Times New Roman" w:hAnsi="Times New Roman" w:cs="Times New Roman"/>
          <w:sz w:val="24"/>
          <w:szCs w:val="24"/>
        </w:rPr>
        <w:t>k</w:t>
      </w:r>
      <w:r w:rsidR="6157E1D4" w:rsidRPr="00B92E7F">
        <w:rPr>
          <w:rFonts w:ascii="Times New Roman" w:eastAsia="Times New Roman" w:hAnsi="Times New Roman" w:cs="Times New Roman"/>
          <w:color w:val="202020"/>
          <w:sz w:val="24"/>
          <w:szCs w:val="24"/>
        </w:rPr>
        <w:t>rediidiasutuse</w:t>
      </w:r>
      <w:r w:rsidR="6157E1D4" w:rsidRPr="00B92E7F">
        <w:rPr>
          <w:rFonts w:ascii="Times New Roman" w:eastAsia="Times New Roman" w:hAnsi="Times New Roman" w:cs="Times New Roman"/>
          <w:color w:val="000000" w:themeColor="text1"/>
          <w:sz w:val="24"/>
          <w:szCs w:val="24"/>
        </w:rPr>
        <w:t xml:space="preserve"> ning </w:t>
      </w:r>
      <w:r w:rsidR="7F6C2606" w:rsidRPr="00B92E7F">
        <w:rPr>
          <w:rFonts w:ascii="Times New Roman" w:eastAsia="Times New Roman" w:hAnsi="Times New Roman" w:cs="Times New Roman"/>
          <w:color w:val="202020"/>
          <w:sz w:val="24"/>
          <w:szCs w:val="24"/>
        </w:rPr>
        <w:t>KAS</w:t>
      </w:r>
      <w:r w:rsidR="07D792E0" w:rsidRPr="00B92E7F">
        <w:rPr>
          <w:rFonts w:ascii="Times New Roman" w:eastAsia="Times New Roman" w:hAnsi="Times New Roman" w:cs="Times New Roman"/>
          <w:color w:val="202020"/>
          <w:sz w:val="24"/>
          <w:szCs w:val="24"/>
        </w:rPr>
        <w:t xml:space="preserve"> </w:t>
      </w:r>
      <w:r w:rsidR="6157E1D4" w:rsidRPr="00B92E7F">
        <w:rPr>
          <w:rFonts w:ascii="Times New Roman" w:eastAsia="Times New Roman" w:hAnsi="Times New Roman" w:cs="Times New Roman"/>
          <w:color w:val="202020"/>
          <w:sz w:val="24"/>
          <w:szCs w:val="24"/>
        </w:rPr>
        <w:t>§ 13</w:t>
      </w:r>
      <w:r w:rsidR="6157E1D4" w:rsidRPr="00B92E7F">
        <w:rPr>
          <w:rFonts w:ascii="Times New Roman" w:eastAsia="Times New Roman" w:hAnsi="Times New Roman" w:cs="Times New Roman"/>
          <w:color w:val="202020"/>
          <w:sz w:val="24"/>
          <w:szCs w:val="24"/>
          <w:vertAlign w:val="superscript"/>
        </w:rPr>
        <w:t>6</w:t>
      </w:r>
      <w:r w:rsidR="6157E1D4" w:rsidRPr="00B92E7F">
        <w:rPr>
          <w:rFonts w:ascii="Times New Roman" w:eastAsia="Times New Roman" w:hAnsi="Times New Roman" w:cs="Times New Roman"/>
          <w:color w:val="202020"/>
          <w:sz w:val="24"/>
          <w:szCs w:val="24"/>
        </w:rPr>
        <w:t xml:space="preserve"> alusel heakskiidu saanud</w:t>
      </w:r>
      <w:r w:rsidR="6157E1D4" w:rsidRPr="00B92E7F">
        <w:rPr>
          <w:rFonts w:ascii="Times New Roman" w:eastAsia="Times New Roman" w:hAnsi="Times New Roman" w:cs="Times New Roman"/>
          <w:color w:val="000000" w:themeColor="text1"/>
          <w:sz w:val="24"/>
          <w:szCs w:val="24"/>
        </w:rPr>
        <w:t xml:space="preserve"> finantsvaldusettevõtja ja </w:t>
      </w:r>
      <w:proofErr w:type="spellStart"/>
      <w:r w:rsidR="6157E1D4" w:rsidRPr="00B92E7F">
        <w:rPr>
          <w:rFonts w:ascii="Times New Roman" w:eastAsia="Times New Roman" w:hAnsi="Times New Roman" w:cs="Times New Roman"/>
          <w:color w:val="000000" w:themeColor="text1"/>
          <w:sz w:val="24"/>
          <w:szCs w:val="24"/>
        </w:rPr>
        <w:t>segafinantsvaldusettevõtja</w:t>
      </w:r>
      <w:proofErr w:type="spellEnd"/>
      <w:r w:rsidR="6157E1D4" w:rsidRPr="00B92E7F">
        <w:rPr>
          <w:rFonts w:ascii="Times New Roman" w:eastAsia="Times New Roman" w:hAnsi="Times New Roman" w:cs="Times New Roman"/>
          <w:color w:val="202020"/>
          <w:sz w:val="24"/>
          <w:szCs w:val="24"/>
        </w:rPr>
        <w:t xml:space="preserve"> juh</w:t>
      </w:r>
      <w:r w:rsidR="6564CAD2" w:rsidRPr="00B92E7F">
        <w:rPr>
          <w:rFonts w:ascii="Times New Roman" w:eastAsia="Times New Roman" w:hAnsi="Times New Roman" w:cs="Times New Roman"/>
          <w:color w:val="202020"/>
          <w:sz w:val="24"/>
          <w:szCs w:val="24"/>
        </w:rPr>
        <w:t>t</w:t>
      </w:r>
      <w:r w:rsidR="41480503" w:rsidRPr="00B92E7F">
        <w:rPr>
          <w:rFonts w:ascii="Times New Roman" w:eastAsia="Times New Roman" w:hAnsi="Times New Roman" w:cs="Times New Roman"/>
          <w:color w:val="202020"/>
          <w:sz w:val="24"/>
          <w:szCs w:val="24"/>
        </w:rPr>
        <w:t>e tegutsema</w:t>
      </w:r>
      <w:r w:rsidR="6157E1D4" w:rsidRPr="00B92E7F">
        <w:rPr>
          <w:rFonts w:ascii="Times New Roman" w:eastAsia="Times New Roman" w:hAnsi="Times New Roman" w:cs="Times New Roman"/>
          <w:color w:val="202020"/>
          <w:sz w:val="24"/>
          <w:szCs w:val="24"/>
        </w:rPr>
        <w:t xml:space="preserve"> ausalt ja usaldusväärselt </w:t>
      </w:r>
      <w:r w:rsidR="47467044" w:rsidRPr="00B92E7F">
        <w:rPr>
          <w:rFonts w:ascii="Times New Roman" w:eastAsia="Times New Roman" w:hAnsi="Times New Roman" w:cs="Times New Roman"/>
          <w:color w:val="202020"/>
          <w:sz w:val="24"/>
          <w:szCs w:val="24"/>
        </w:rPr>
        <w:t>ning olema oma otsuste tegemisel vabad</w:t>
      </w:r>
    </w:p>
    <w:p w14:paraId="36AC75AE" w14:textId="70662517"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2EB712DF" w14:textId="0B1CBD8C" w:rsidR="001A7361" w:rsidRPr="00B92E7F" w:rsidRDefault="1CA6E4B2"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Lõikega v</w:t>
      </w:r>
      <w:r w:rsidR="0DE86236" w:rsidRPr="00B92E7F">
        <w:rPr>
          <w:rFonts w:ascii="Times New Roman" w:eastAsia="Times New Roman" w:hAnsi="Times New Roman" w:cs="Times New Roman"/>
          <w:color w:val="202020"/>
          <w:sz w:val="24"/>
          <w:szCs w:val="24"/>
        </w:rPr>
        <w:t xml:space="preserve">õetakse üle </w:t>
      </w:r>
      <w:r w:rsidRPr="00B92E7F">
        <w:rPr>
          <w:rFonts w:ascii="Times New Roman" w:eastAsia="Times New Roman" w:hAnsi="Times New Roman" w:cs="Times New Roman"/>
          <w:color w:val="202020"/>
          <w:sz w:val="24"/>
          <w:szCs w:val="24"/>
        </w:rPr>
        <w:t xml:space="preserve">CRD VI artikli 91 lõike 1 esimeses lauses </w:t>
      </w:r>
      <w:r w:rsidR="2542A166" w:rsidRPr="00B92E7F">
        <w:rPr>
          <w:rFonts w:ascii="Times New Roman" w:eastAsia="Times New Roman" w:hAnsi="Times New Roman" w:cs="Times New Roman"/>
          <w:color w:val="202020"/>
          <w:sz w:val="24"/>
          <w:szCs w:val="24"/>
        </w:rPr>
        <w:t xml:space="preserve">ja </w:t>
      </w:r>
      <w:r w:rsidRPr="00B92E7F">
        <w:rPr>
          <w:rFonts w:ascii="Times New Roman" w:eastAsia="Times New Roman" w:hAnsi="Times New Roman" w:cs="Times New Roman"/>
          <w:color w:val="202020"/>
          <w:sz w:val="24"/>
          <w:szCs w:val="24"/>
        </w:rPr>
        <w:t>lõikes 2a sätestatu</w:t>
      </w:r>
      <w:r w:rsidR="4F8952EB" w:rsidRPr="00B92E7F">
        <w:rPr>
          <w:rFonts w:ascii="Times New Roman" w:eastAsia="Times New Roman" w:hAnsi="Times New Roman" w:cs="Times New Roman"/>
          <w:color w:val="202020"/>
          <w:sz w:val="24"/>
          <w:szCs w:val="24"/>
        </w:rPr>
        <w:t>d nõuded</w:t>
      </w:r>
      <w:r w:rsidRPr="00B92E7F">
        <w:rPr>
          <w:rFonts w:ascii="Times New Roman" w:eastAsia="Times New Roman" w:hAnsi="Times New Roman" w:cs="Times New Roman"/>
          <w:color w:val="202020"/>
          <w:sz w:val="24"/>
          <w:szCs w:val="24"/>
        </w:rPr>
        <w:t>.</w:t>
      </w:r>
    </w:p>
    <w:p w14:paraId="7871A67E" w14:textId="2A6DFFAF" w:rsidR="001A7361" w:rsidRPr="00B92E7F" w:rsidRDefault="001A7361" w:rsidP="00B92E7F">
      <w:pPr>
        <w:shd w:val="clear" w:color="auto" w:fill="FFFFFF" w:themeFill="background1"/>
        <w:spacing w:after="0" w:line="240" w:lineRule="auto"/>
        <w:jc w:val="both"/>
        <w:rPr>
          <w:rFonts w:ascii="Times New Roman" w:hAnsi="Times New Roman" w:cs="Times New Roman"/>
          <w:b/>
          <w:bCs/>
          <w:sz w:val="24"/>
          <w:szCs w:val="24"/>
        </w:rPr>
      </w:pPr>
    </w:p>
    <w:p w14:paraId="28798DD6" w14:textId="5BE57FF4" w:rsidR="001A7361" w:rsidRPr="00B92E7F" w:rsidRDefault="1D112DF8"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L</w:t>
      </w:r>
      <w:r w:rsidR="36F53721" w:rsidRPr="00B92E7F">
        <w:rPr>
          <w:rFonts w:ascii="Times New Roman" w:hAnsi="Times New Roman" w:cs="Times New Roman"/>
          <w:b/>
          <w:bCs/>
          <w:sz w:val="24"/>
          <w:szCs w:val="24"/>
        </w:rPr>
        <w:t>õikega 2</w:t>
      </w:r>
      <w:r w:rsidR="1ED45940" w:rsidRPr="00B92E7F">
        <w:rPr>
          <w:rFonts w:ascii="Times New Roman" w:hAnsi="Times New Roman" w:cs="Times New Roman"/>
          <w:b/>
          <w:bCs/>
          <w:sz w:val="24"/>
          <w:szCs w:val="24"/>
          <w:vertAlign w:val="superscript"/>
        </w:rPr>
        <w:t>4</w:t>
      </w:r>
      <w:r w:rsidR="36F53721" w:rsidRPr="00B92E7F">
        <w:rPr>
          <w:rFonts w:ascii="Times New Roman" w:hAnsi="Times New Roman" w:cs="Times New Roman"/>
          <w:b/>
          <w:bCs/>
          <w:sz w:val="24"/>
          <w:szCs w:val="24"/>
          <w:vertAlign w:val="superscript"/>
        </w:rPr>
        <w:t xml:space="preserve"> </w:t>
      </w:r>
      <w:r w:rsidR="17BB1A77" w:rsidRPr="00B92E7F">
        <w:rPr>
          <w:rFonts w:ascii="Times New Roman" w:hAnsi="Times New Roman" w:cs="Times New Roman"/>
          <w:sz w:val="24"/>
          <w:szCs w:val="24"/>
        </w:rPr>
        <w:t>pannakse</w:t>
      </w:r>
      <w:r w:rsidR="17BB1A77" w:rsidRPr="00B92E7F">
        <w:rPr>
          <w:rFonts w:ascii="Times New Roman" w:hAnsi="Times New Roman" w:cs="Times New Roman"/>
          <w:b/>
          <w:bCs/>
          <w:sz w:val="24"/>
          <w:szCs w:val="24"/>
        </w:rPr>
        <w:t xml:space="preserve"> </w:t>
      </w:r>
      <w:r w:rsidR="19257987" w:rsidRPr="00B92E7F">
        <w:rPr>
          <w:rFonts w:ascii="Times New Roman" w:hAnsi="Times New Roman" w:cs="Times New Roman"/>
          <w:sz w:val="24"/>
          <w:szCs w:val="24"/>
        </w:rPr>
        <w:t>k</w:t>
      </w:r>
      <w:r w:rsidR="15FA3D00" w:rsidRPr="00B92E7F">
        <w:rPr>
          <w:rFonts w:ascii="Times New Roman" w:eastAsia="Times New Roman" w:hAnsi="Times New Roman" w:cs="Times New Roman"/>
          <w:color w:val="202020"/>
          <w:sz w:val="24"/>
          <w:szCs w:val="24"/>
        </w:rPr>
        <w:t>rediidiasutus</w:t>
      </w:r>
      <w:r w:rsidR="1318A94D" w:rsidRPr="00B92E7F">
        <w:rPr>
          <w:rFonts w:ascii="Times New Roman" w:eastAsia="Times New Roman" w:hAnsi="Times New Roman" w:cs="Times New Roman"/>
          <w:color w:val="202020"/>
          <w:sz w:val="24"/>
          <w:szCs w:val="24"/>
        </w:rPr>
        <w:t>ele</w:t>
      </w:r>
      <w:r w:rsidR="319A27F6" w:rsidRPr="00B92E7F">
        <w:rPr>
          <w:rFonts w:ascii="Times New Roman" w:eastAsia="Times New Roman" w:hAnsi="Times New Roman" w:cs="Times New Roman"/>
          <w:color w:val="202020"/>
          <w:sz w:val="24"/>
          <w:szCs w:val="24"/>
        </w:rPr>
        <w:t xml:space="preserve"> </w:t>
      </w:r>
      <w:r w:rsidR="15FA3D00" w:rsidRPr="00B92E7F">
        <w:rPr>
          <w:rFonts w:ascii="Times New Roman" w:eastAsia="Times New Roman" w:hAnsi="Times New Roman" w:cs="Times New Roman"/>
          <w:color w:val="000000" w:themeColor="text1"/>
          <w:sz w:val="24"/>
          <w:szCs w:val="24"/>
        </w:rPr>
        <w:t xml:space="preserve">ning </w:t>
      </w:r>
      <w:r w:rsidR="26F2B402" w:rsidRPr="00B92E7F">
        <w:rPr>
          <w:rFonts w:ascii="Times New Roman" w:eastAsia="Times New Roman" w:hAnsi="Times New Roman" w:cs="Times New Roman"/>
          <w:color w:val="202020"/>
          <w:sz w:val="24"/>
          <w:szCs w:val="24"/>
        </w:rPr>
        <w:t>KAS</w:t>
      </w:r>
      <w:r w:rsidR="7F875EE1" w:rsidRPr="00B92E7F">
        <w:rPr>
          <w:rFonts w:ascii="Times New Roman" w:eastAsia="Times New Roman" w:hAnsi="Times New Roman" w:cs="Times New Roman"/>
          <w:color w:val="202020"/>
          <w:sz w:val="24"/>
          <w:szCs w:val="24"/>
        </w:rPr>
        <w:t xml:space="preserve"> § 13</w:t>
      </w:r>
      <w:r w:rsidR="7F875EE1" w:rsidRPr="00B92E7F">
        <w:rPr>
          <w:rFonts w:ascii="Times New Roman" w:eastAsia="Times New Roman" w:hAnsi="Times New Roman" w:cs="Times New Roman"/>
          <w:color w:val="202020"/>
          <w:sz w:val="24"/>
          <w:szCs w:val="24"/>
          <w:vertAlign w:val="superscript"/>
        </w:rPr>
        <w:t>6</w:t>
      </w:r>
      <w:r w:rsidR="7F875EE1" w:rsidRPr="00B92E7F">
        <w:rPr>
          <w:rFonts w:ascii="Times New Roman" w:eastAsia="Times New Roman" w:hAnsi="Times New Roman" w:cs="Times New Roman"/>
          <w:color w:val="202020"/>
          <w:sz w:val="24"/>
          <w:szCs w:val="24"/>
        </w:rPr>
        <w:t xml:space="preserve"> alusel heakskiidu saanud</w:t>
      </w:r>
      <w:r w:rsidR="7F875EE1" w:rsidRPr="00B92E7F">
        <w:rPr>
          <w:rFonts w:ascii="Times New Roman" w:eastAsia="Times New Roman" w:hAnsi="Times New Roman" w:cs="Times New Roman"/>
          <w:color w:val="000000" w:themeColor="text1"/>
          <w:sz w:val="24"/>
          <w:szCs w:val="24"/>
        </w:rPr>
        <w:t xml:space="preserve"> </w:t>
      </w:r>
      <w:r w:rsidR="368BAC3C" w:rsidRPr="00B92E7F">
        <w:rPr>
          <w:rFonts w:ascii="Times New Roman" w:eastAsia="Times New Roman" w:hAnsi="Times New Roman" w:cs="Times New Roman"/>
          <w:color w:val="000000" w:themeColor="text1"/>
          <w:sz w:val="24"/>
          <w:szCs w:val="24"/>
        </w:rPr>
        <w:t>valdusettevõtja</w:t>
      </w:r>
      <w:r w:rsidR="2BFA47A2" w:rsidRPr="00B92E7F">
        <w:rPr>
          <w:rFonts w:ascii="Times New Roman" w:eastAsia="Times New Roman" w:hAnsi="Times New Roman" w:cs="Times New Roman"/>
          <w:color w:val="000000" w:themeColor="text1"/>
          <w:sz w:val="24"/>
          <w:szCs w:val="24"/>
        </w:rPr>
        <w:t>le kohustus</w:t>
      </w:r>
      <w:r w:rsidR="368BAC3C" w:rsidRPr="00B92E7F">
        <w:rPr>
          <w:rFonts w:ascii="Times New Roman" w:eastAsia="Times New Roman" w:hAnsi="Times New Roman" w:cs="Times New Roman"/>
          <w:color w:val="000000" w:themeColor="text1"/>
          <w:sz w:val="24"/>
          <w:szCs w:val="24"/>
        </w:rPr>
        <w:t xml:space="preserve"> </w:t>
      </w:r>
      <w:r w:rsidR="15FA3D00" w:rsidRPr="00B92E7F">
        <w:rPr>
          <w:rFonts w:ascii="Times New Roman" w:eastAsia="Times New Roman" w:hAnsi="Times New Roman" w:cs="Times New Roman"/>
          <w:color w:val="202020"/>
          <w:sz w:val="24"/>
          <w:szCs w:val="24"/>
        </w:rPr>
        <w:t>kontrolli</w:t>
      </w:r>
      <w:r w:rsidR="1B9EF8A6" w:rsidRPr="00B92E7F">
        <w:rPr>
          <w:rFonts w:ascii="Times New Roman" w:eastAsia="Times New Roman" w:hAnsi="Times New Roman" w:cs="Times New Roman"/>
          <w:color w:val="202020"/>
          <w:sz w:val="24"/>
          <w:szCs w:val="24"/>
        </w:rPr>
        <w:t>da</w:t>
      </w:r>
      <w:r w:rsidR="15FA3D00" w:rsidRPr="00B92E7F">
        <w:rPr>
          <w:rFonts w:ascii="Times New Roman" w:eastAsia="Times New Roman" w:hAnsi="Times New Roman" w:cs="Times New Roman"/>
          <w:color w:val="202020"/>
          <w:sz w:val="24"/>
          <w:szCs w:val="24"/>
        </w:rPr>
        <w:t>, taga</w:t>
      </w:r>
      <w:r w:rsidR="4BA72DD4" w:rsidRPr="00B92E7F">
        <w:rPr>
          <w:rFonts w:ascii="Times New Roman" w:eastAsia="Times New Roman" w:hAnsi="Times New Roman" w:cs="Times New Roman"/>
          <w:color w:val="202020"/>
          <w:sz w:val="24"/>
          <w:szCs w:val="24"/>
        </w:rPr>
        <w:t>da</w:t>
      </w:r>
      <w:r w:rsidR="15FA3D00" w:rsidRPr="00B92E7F">
        <w:rPr>
          <w:rFonts w:ascii="Times New Roman" w:eastAsia="Times New Roman" w:hAnsi="Times New Roman" w:cs="Times New Roman"/>
          <w:color w:val="202020"/>
          <w:sz w:val="24"/>
          <w:szCs w:val="24"/>
        </w:rPr>
        <w:t xml:space="preserve"> ja vastuta</w:t>
      </w:r>
      <w:r w:rsidR="362407D0" w:rsidRPr="00B92E7F">
        <w:rPr>
          <w:rFonts w:ascii="Times New Roman" w:eastAsia="Times New Roman" w:hAnsi="Times New Roman" w:cs="Times New Roman"/>
          <w:color w:val="202020"/>
          <w:sz w:val="24"/>
          <w:szCs w:val="24"/>
        </w:rPr>
        <w:t>da</w:t>
      </w:r>
      <w:r w:rsidR="15FA3D00" w:rsidRPr="00B92E7F">
        <w:rPr>
          <w:rFonts w:ascii="Times New Roman" w:eastAsia="Times New Roman" w:hAnsi="Times New Roman" w:cs="Times New Roman"/>
          <w:color w:val="202020"/>
          <w:sz w:val="24"/>
          <w:szCs w:val="24"/>
        </w:rPr>
        <w:t xml:space="preserve"> selle eest, et tema juhid vastavad igal ajahetkel</w:t>
      </w:r>
      <w:r w:rsidR="5CAA3806" w:rsidRPr="00B92E7F">
        <w:rPr>
          <w:rFonts w:ascii="Times New Roman" w:eastAsia="Times New Roman" w:hAnsi="Times New Roman" w:cs="Times New Roman"/>
          <w:color w:val="202020"/>
          <w:sz w:val="24"/>
          <w:szCs w:val="24"/>
        </w:rPr>
        <w:t xml:space="preserve"> </w:t>
      </w:r>
      <w:proofErr w:type="spellStart"/>
      <w:r w:rsidR="5CAA3806" w:rsidRPr="00B92E7F">
        <w:rPr>
          <w:rFonts w:ascii="Times New Roman" w:eastAsia="Times New Roman" w:hAnsi="Times New Roman" w:cs="Times New Roman"/>
          <w:color w:val="202020"/>
          <w:sz w:val="24"/>
          <w:szCs w:val="24"/>
        </w:rPr>
        <w:t>KAS-is</w:t>
      </w:r>
      <w:proofErr w:type="spellEnd"/>
      <w:r w:rsidR="5CAA3806" w:rsidRPr="00B92E7F">
        <w:rPr>
          <w:rFonts w:ascii="Times New Roman" w:eastAsia="Times New Roman" w:hAnsi="Times New Roman" w:cs="Times New Roman"/>
          <w:color w:val="202020"/>
          <w:sz w:val="24"/>
          <w:szCs w:val="24"/>
        </w:rPr>
        <w:t xml:space="preserve"> juhtide</w:t>
      </w:r>
      <w:r w:rsidR="6FDFB403" w:rsidRPr="00B92E7F">
        <w:rPr>
          <w:rFonts w:ascii="Times New Roman" w:eastAsia="Times New Roman" w:hAnsi="Times New Roman" w:cs="Times New Roman"/>
          <w:color w:val="202020"/>
          <w:sz w:val="24"/>
          <w:szCs w:val="24"/>
        </w:rPr>
        <w:t>le</w:t>
      </w:r>
      <w:r w:rsidR="5CAA3806" w:rsidRPr="00B92E7F">
        <w:rPr>
          <w:rFonts w:ascii="Times New Roman" w:eastAsia="Times New Roman" w:hAnsi="Times New Roman" w:cs="Times New Roman"/>
          <w:color w:val="202020"/>
          <w:sz w:val="24"/>
          <w:szCs w:val="24"/>
        </w:rPr>
        <w:t xml:space="preserve"> kehtestatud nõuetele, </w:t>
      </w:r>
      <w:r w:rsidR="4AEA4808" w:rsidRPr="00B92E7F">
        <w:rPr>
          <w:rFonts w:ascii="Times New Roman" w:eastAsia="Times New Roman" w:hAnsi="Times New Roman" w:cs="Times New Roman"/>
          <w:color w:val="202020"/>
          <w:sz w:val="24"/>
          <w:szCs w:val="24"/>
        </w:rPr>
        <w:t xml:space="preserve">rakendades selleks asjakohase asutusesisese sobivushindamise ja dokumenteerides vastava protsessi. </w:t>
      </w:r>
    </w:p>
    <w:p w14:paraId="263368A2" w14:textId="4D11EF4A"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EE5C107" w14:textId="5CED9AEA" w:rsidR="001A7361" w:rsidRPr="00B92E7F" w:rsidRDefault="7F215666"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Sättega võetakse üle CRD VI artikli 91 lõige 1 a alalõige 1.</w:t>
      </w:r>
    </w:p>
    <w:p w14:paraId="737C1812" w14:textId="7386E08A" w:rsidR="001A7361" w:rsidRPr="00B92E7F" w:rsidRDefault="001A7361"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5DDF0B91" w14:textId="1D2BC782" w:rsidR="09373DB2" w:rsidRPr="00B92E7F" w:rsidRDefault="4AEA4808"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Kui krediidiasutus või heakskiidu saanud</w:t>
      </w:r>
      <w:r w:rsidRPr="00B92E7F">
        <w:rPr>
          <w:rFonts w:ascii="Times New Roman" w:eastAsia="Times New Roman" w:hAnsi="Times New Roman" w:cs="Times New Roman"/>
          <w:color w:val="000000" w:themeColor="text1"/>
          <w:sz w:val="24"/>
          <w:szCs w:val="24"/>
        </w:rPr>
        <w:t xml:space="preserve"> finantsvaldusettevõtja ja </w:t>
      </w:r>
      <w:proofErr w:type="spellStart"/>
      <w:r w:rsidRPr="00B92E7F">
        <w:rPr>
          <w:rFonts w:ascii="Times New Roman" w:eastAsia="Times New Roman" w:hAnsi="Times New Roman" w:cs="Times New Roman"/>
          <w:color w:val="000000" w:themeColor="text1"/>
          <w:sz w:val="24"/>
          <w:szCs w:val="24"/>
        </w:rPr>
        <w:t>segafinantsvaldusettevõtja</w:t>
      </w:r>
      <w:proofErr w:type="spellEnd"/>
      <w:r w:rsidRPr="00B92E7F">
        <w:rPr>
          <w:rFonts w:ascii="Times New Roman" w:eastAsia="Times New Roman" w:hAnsi="Times New Roman" w:cs="Times New Roman"/>
          <w:color w:val="202020"/>
          <w:sz w:val="24"/>
          <w:szCs w:val="24"/>
        </w:rPr>
        <w:t xml:space="preserve"> saab teadlikuks asjaoludest, mille tõttu juht ei vasta kehtestatud nõuetele, ei tohi </w:t>
      </w:r>
      <w:r w:rsidR="1DA2C910" w:rsidRPr="00B92E7F">
        <w:rPr>
          <w:rFonts w:ascii="Times New Roman" w:eastAsia="Times New Roman" w:hAnsi="Times New Roman" w:cs="Times New Roman"/>
          <w:color w:val="202020"/>
          <w:sz w:val="24"/>
          <w:szCs w:val="24"/>
        </w:rPr>
        <w:t xml:space="preserve">seda isikut </w:t>
      </w:r>
      <w:r w:rsidRPr="00B92E7F">
        <w:rPr>
          <w:rFonts w:ascii="Times New Roman" w:eastAsia="Times New Roman" w:hAnsi="Times New Roman" w:cs="Times New Roman"/>
          <w:color w:val="202020"/>
          <w:sz w:val="24"/>
          <w:szCs w:val="24"/>
        </w:rPr>
        <w:t>vastavale positsioonile nimetada</w:t>
      </w:r>
      <w:r w:rsidR="096AF345" w:rsidRPr="00B92E7F">
        <w:rPr>
          <w:rFonts w:ascii="Times New Roman" w:eastAsia="Times New Roman" w:hAnsi="Times New Roman" w:cs="Times New Roman"/>
          <w:color w:val="202020"/>
          <w:sz w:val="24"/>
          <w:szCs w:val="24"/>
        </w:rPr>
        <w:t>. Kui aga juht on ametisse</w:t>
      </w:r>
      <w:r w:rsidRPr="00B92E7F">
        <w:rPr>
          <w:rFonts w:ascii="Times New Roman" w:eastAsia="Times New Roman" w:hAnsi="Times New Roman" w:cs="Times New Roman"/>
          <w:color w:val="202020"/>
          <w:sz w:val="24"/>
          <w:szCs w:val="24"/>
        </w:rPr>
        <w:t xml:space="preserve"> nimetatud</w:t>
      </w:r>
      <w:r w:rsidR="092641A2" w:rsidRPr="00B92E7F">
        <w:rPr>
          <w:rFonts w:ascii="Times New Roman" w:eastAsia="Times New Roman" w:hAnsi="Times New Roman" w:cs="Times New Roman"/>
          <w:color w:val="202020"/>
          <w:sz w:val="24"/>
          <w:szCs w:val="24"/>
        </w:rPr>
        <w:t>, siis</w:t>
      </w:r>
      <w:r w:rsidRPr="00B92E7F">
        <w:rPr>
          <w:rFonts w:ascii="Times New Roman" w:eastAsia="Times New Roman" w:hAnsi="Times New Roman" w:cs="Times New Roman"/>
          <w:color w:val="202020"/>
          <w:sz w:val="24"/>
          <w:szCs w:val="24"/>
        </w:rPr>
        <w:t xml:space="preserve"> kutsutakse</w:t>
      </w:r>
      <w:r w:rsidR="3A6CEDB8" w:rsidRPr="00B92E7F">
        <w:rPr>
          <w:rFonts w:ascii="Times New Roman" w:eastAsia="Times New Roman" w:hAnsi="Times New Roman" w:cs="Times New Roman"/>
          <w:color w:val="202020"/>
          <w:sz w:val="24"/>
          <w:szCs w:val="24"/>
        </w:rPr>
        <w:t xml:space="preserve"> ta</w:t>
      </w:r>
      <w:r w:rsidRPr="00B92E7F">
        <w:rPr>
          <w:rFonts w:ascii="Times New Roman" w:eastAsia="Times New Roman" w:hAnsi="Times New Roman" w:cs="Times New Roman"/>
          <w:color w:val="202020"/>
          <w:sz w:val="24"/>
          <w:szCs w:val="24"/>
        </w:rPr>
        <w:t xml:space="preserve"> viivitamatult juhtorganist tagasi või</w:t>
      </w:r>
      <w:r w:rsidR="05742E84" w:rsidRPr="00B92E7F">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color w:val="202020"/>
          <w:sz w:val="24"/>
          <w:szCs w:val="24"/>
        </w:rPr>
        <w:t>asjakoha</w:t>
      </w:r>
      <w:r w:rsidR="0D4BABF4" w:rsidRPr="00B92E7F">
        <w:rPr>
          <w:rFonts w:ascii="Times New Roman" w:eastAsia="Times New Roman" w:hAnsi="Times New Roman" w:cs="Times New Roman"/>
          <w:color w:val="202020"/>
          <w:sz w:val="24"/>
          <w:szCs w:val="24"/>
        </w:rPr>
        <w:t>sel juhul kohaldatakse</w:t>
      </w:r>
      <w:r w:rsidRPr="00B92E7F">
        <w:rPr>
          <w:rFonts w:ascii="Times New Roman" w:eastAsia="Times New Roman" w:hAnsi="Times New Roman" w:cs="Times New Roman"/>
          <w:color w:val="202020"/>
          <w:sz w:val="24"/>
          <w:szCs w:val="24"/>
        </w:rPr>
        <w:t xml:space="preserve"> muid sobivaid meetmeid</w:t>
      </w:r>
      <w:r w:rsidR="70CAFA5F" w:rsidRPr="00B92E7F">
        <w:rPr>
          <w:rFonts w:ascii="Times New Roman" w:eastAsia="Times New Roman" w:hAnsi="Times New Roman" w:cs="Times New Roman"/>
          <w:color w:val="202020"/>
          <w:sz w:val="24"/>
          <w:szCs w:val="24"/>
        </w:rPr>
        <w:t xml:space="preserve"> </w:t>
      </w:r>
      <w:r w:rsidR="70CAFA5F" w:rsidRPr="00B92E7F">
        <w:rPr>
          <w:rFonts w:ascii="Times New Roman" w:eastAsia="Times New Roman" w:hAnsi="Times New Roman" w:cs="Times New Roman"/>
          <w:b/>
          <w:bCs/>
          <w:color w:val="202020"/>
          <w:sz w:val="24"/>
          <w:szCs w:val="24"/>
        </w:rPr>
        <w:t>(lõige 2</w:t>
      </w:r>
      <w:r w:rsidR="70CAFA5F" w:rsidRPr="00B92E7F">
        <w:rPr>
          <w:rFonts w:ascii="Times New Roman" w:eastAsia="Times New Roman" w:hAnsi="Times New Roman" w:cs="Times New Roman"/>
          <w:b/>
          <w:bCs/>
          <w:color w:val="202020"/>
          <w:sz w:val="24"/>
          <w:szCs w:val="24"/>
          <w:vertAlign w:val="superscript"/>
        </w:rPr>
        <w:t>5</w:t>
      </w:r>
      <w:r w:rsidR="70CAFA5F" w:rsidRPr="00B92E7F">
        <w:rPr>
          <w:rFonts w:ascii="Times New Roman" w:eastAsia="Times New Roman" w:hAnsi="Times New Roman" w:cs="Times New Roman"/>
          <w:b/>
          <w:bCs/>
          <w:color w:val="202020"/>
          <w:sz w:val="24"/>
          <w:szCs w:val="24"/>
        </w:rPr>
        <w:t>)</w:t>
      </w:r>
      <w:r w:rsidR="1C5A6ACA" w:rsidRPr="00B92E7F">
        <w:rPr>
          <w:rFonts w:ascii="Times New Roman" w:eastAsia="Times New Roman" w:hAnsi="Times New Roman" w:cs="Times New Roman"/>
          <w:b/>
          <w:bCs/>
          <w:color w:val="202020"/>
          <w:sz w:val="24"/>
          <w:szCs w:val="24"/>
        </w:rPr>
        <w:t>.</w:t>
      </w:r>
      <w:r w:rsidR="48C24953" w:rsidRPr="00B92E7F">
        <w:rPr>
          <w:rFonts w:ascii="Times New Roman" w:eastAsia="Times New Roman" w:hAnsi="Times New Roman" w:cs="Times New Roman"/>
          <w:color w:val="202020"/>
          <w:sz w:val="24"/>
          <w:szCs w:val="24"/>
        </w:rPr>
        <w:t xml:space="preserve"> </w:t>
      </w:r>
      <w:r w:rsidR="7F6D8465" w:rsidRPr="00B92E7F">
        <w:rPr>
          <w:rFonts w:ascii="Times New Roman" w:eastAsia="Times New Roman" w:hAnsi="Times New Roman" w:cs="Times New Roman"/>
          <w:color w:val="202020"/>
          <w:sz w:val="24"/>
          <w:szCs w:val="24"/>
        </w:rPr>
        <w:t xml:space="preserve">Selliste meetmete üle otsustab Finantsinspektsioon, olles seejuures seotud HMS-ist </w:t>
      </w:r>
      <w:r w:rsidR="030C6940" w:rsidRPr="00B92E7F">
        <w:rPr>
          <w:rFonts w:ascii="Times New Roman" w:eastAsia="Times New Roman" w:hAnsi="Times New Roman" w:cs="Times New Roman"/>
          <w:color w:val="202020"/>
          <w:sz w:val="24"/>
          <w:szCs w:val="24"/>
        </w:rPr>
        <w:t xml:space="preserve">tuleneva </w:t>
      </w:r>
      <w:r w:rsidR="7F6D8465" w:rsidRPr="00B92E7F">
        <w:rPr>
          <w:rFonts w:ascii="Times New Roman" w:eastAsia="Times New Roman" w:hAnsi="Times New Roman" w:cs="Times New Roman"/>
          <w:color w:val="202020"/>
          <w:sz w:val="24"/>
          <w:szCs w:val="24"/>
        </w:rPr>
        <w:t>proportsionaalsuse</w:t>
      </w:r>
      <w:r w:rsidR="55B891D9" w:rsidRPr="00B92E7F">
        <w:rPr>
          <w:rFonts w:ascii="Times New Roman" w:eastAsia="Times New Roman" w:hAnsi="Times New Roman" w:cs="Times New Roman"/>
          <w:color w:val="202020"/>
          <w:sz w:val="24"/>
          <w:szCs w:val="24"/>
        </w:rPr>
        <w:t>-</w:t>
      </w:r>
      <w:r w:rsidR="7F6D8465" w:rsidRPr="00B92E7F">
        <w:rPr>
          <w:rFonts w:ascii="Times New Roman" w:eastAsia="Times New Roman" w:hAnsi="Times New Roman" w:cs="Times New Roman"/>
          <w:color w:val="202020"/>
          <w:sz w:val="24"/>
          <w:szCs w:val="24"/>
        </w:rPr>
        <w:t>nõudega.</w:t>
      </w:r>
      <w:r w:rsidR="3B3417DA" w:rsidRPr="00B92E7F">
        <w:rPr>
          <w:rFonts w:ascii="Times New Roman" w:eastAsia="Times New Roman" w:hAnsi="Times New Roman" w:cs="Times New Roman"/>
          <w:color w:val="202020"/>
          <w:sz w:val="24"/>
          <w:szCs w:val="24"/>
        </w:rPr>
        <w:t xml:space="preserve"> </w:t>
      </w:r>
      <w:r w:rsidR="09373DB2" w:rsidRPr="00B92E7F">
        <w:rPr>
          <w:rFonts w:ascii="Times New Roman" w:eastAsia="Times New Roman" w:hAnsi="Times New Roman" w:cs="Times New Roman"/>
          <w:color w:val="202020"/>
          <w:sz w:val="24"/>
          <w:szCs w:val="24"/>
        </w:rPr>
        <w:t>Lõikega võetakse üle CRD VI art</w:t>
      </w:r>
      <w:r w:rsidR="00A95F85">
        <w:rPr>
          <w:rFonts w:ascii="Times New Roman" w:eastAsia="Times New Roman" w:hAnsi="Times New Roman" w:cs="Times New Roman"/>
          <w:color w:val="202020"/>
          <w:sz w:val="24"/>
          <w:szCs w:val="24"/>
        </w:rPr>
        <w:t>ikli</w:t>
      </w:r>
      <w:r w:rsidR="09373DB2" w:rsidRPr="00B92E7F">
        <w:rPr>
          <w:rFonts w:ascii="Times New Roman" w:eastAsia="Times New Roman" w:hAnsi="Times New Roman" w:cs="Times New Roman"/>
          <w:color w:val="202020"/>
          <w:sz w:val="24"/>
          <w:szCs w:val="24"/>
        </w:rPr>
        <w:t xml:space="preserve"> 91 lõige 1b.</w:t>
      </w:r>
    </w:p>
    <w:p w14:paraId="5B123399" w14:textId="75172866" w:rsidR="645198D8" w:rsidRPr="00B92E7F" w:rsidRDefault="645198D8" w:rsidP="00B92E7F">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78744A90" w14:textId="73D6ACAE" w:rsidR="001A7361" w:rsidRPr="00B92E7F" w:rsidRDefault="10C832A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w:t>
      </w:r>
      <w:r w:rsidR="43700FC7" w:rsidRPr="00B92E7F">
        <w:rPr>
          <w:rFonts w:ascii="Times New Roman" w:hAnsi="Times New Roman" w:cs="Times New Roman"/>
          <w:b/>
          <w:bCs/>
          <w:sz w:val="24"/>
          <w:szCs w:val="24"/>
        </w:rPr>
        <w:t>ke</w:t>
      </w:r>
      <w:r w:rsidRPr="00B92E7F">
        <w:rPr>
          <w:rFonts w:ascii="Times New Roman" w:hAnsi="Times New Roman" w:cs="Times New Roman"/>
          <w:b/>
          <w:bCs/>
          <w:sz w:val="24"/>
          <w:szCs w:val="24"/>
        </w:rPr>
        <w:t xml:space="preserve"> 3</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6E10B497" w:rsidRPr="00B92E7F">
        <w:rPr>
          <w:rFonts w:ascii="Times New Roman" w:hAnsi="Times New Roman" w:cs="Times New Roman"/>
          <w:b/>
          <w:bCs/>
          <w:sz w:val="24"/>
          <w:szCs w:val="24"/>
        </w:rPr>
        <w:t xml:space="preserve">kehtetuks tunnistamine. </w:t>
      </w:r>
      <w:r w:rsidR="6E10B497" w:rsidRPr="00B92E7F">
        <w:rPr>
          <w:rFonts w:ascii="Times New Roman" w:hAnsi="Times New Roman" w:cs="Times New Roman"/>
          <w:sz w:val="24"/>
          <w:szCs w:val="24"/>
        </w:rPr>
        <w:t>Seni kehtinud lõige 3</w:t>
      </w:r>
      <w:r w:rsidR="6E10B497" w:rsidRPr="00B92E7F">
        <w:rPr>
          <w:rFonts w:ascii="Times New Roman" w:hAnsi="Times New Roman" w:cs="Times New Roman"/>
          <w:sz w:val="24"/>
          <w:szCs w:val="24"/>
          <w:vertAlign w:val="superscript"/>
        </w:rPr>
        <w:t>1</w:t>
      </w:r>
      <w:r w:rsidR="6E10B497" w:rsidRPr="00B92E7F">
        <w:rPr>
          <w:rFonts w:ascii="Times New Roman" w:hAnsi="Times New Roman" w:cs="Times New Roman"/>
          <w:sz w:val="24"/>
          <w:szCs w:val="24"/>
        </w:rPr>
        <w:t xml:space="preserve"> </w:t>
      </w:r>
      <w:r w:rsidR="5B7048FE" w:rsidRPr="00B92E7F">
        <w:rPr>
          <w:rFonts w:ascii="Times New Roman" w:hAnsi="Times New Roman" w:cs="Times New Roman"/>
          <w:sz w:val="24"/>
          <w:szCs w:val="24"/>
        </w:rPr>
        <w:t>s</w:t>
      </w:r>
      <w:r w:rsidR="5B18C3C7" w:rsidRPr="00B92E7F">
        <w:rPr>
          <w:rFonts w:ascii="Times New Roman" w:hAnsi="Times New Roman" w:cs="Times New Roman"/>
          <w:sz w:val="24"/>
          <w:szCs w:val="24"/>
        </w:rPr>
        <w:t xml:space="preserve">ätestas </w:t>
      </w:r>
      <w:r w:rsidR="6E10B497" w:rsidRPr="00B92E7F">
        <w:rPr>
          <w:rFonts w:ascii="Times New Roman" w:hAnsi="Times New Roman" w:cs="Times New Roman"/>
          <w:sz w:val="24"/>
          <w:szCs w:val="24"/>
        </w:rPr>
        <w:t xml:space="preserve">krediidiasutuse võtmeisikute mõiste </w:t>
      </w:r>
      <w:r w:rsidR="7FB0A528" w:rsidRPr="00B92E7F">
        <w:rPr>
          <w:rFonts w:ascii="Times New Roman" w:hAnsi="Times New Roman" w:cs="Times New Roman"/>
          <w:sz w:val="24"/>
          <w:szCs w:val="24"/>
        </w:rPr>
        <w:t>ning tema suhtes kohaldatavad nõuded. Tulenevalt muudatustes</w:t>
      </w:r>
      <w:r w:rsidR="2C0FC038" w:rsidRPr="00B92E7F">
        <w:rPr>
          <w:rFonts w:ascii="Times New Roman" w:hAnsi="Times New Roman" w:cs="Times New Roman"/>
          <w:sz w:val="24"/>
          <w:szCs w:val="24"/>
        </w:rPr>
        <w:t>t</w:t>
      </w:r>
      <w:r w:rsidR="7FB0A528" w:rsidRPr="00B92E7F">
        <w:rPr>
          <w:rFonts w:ascii="Times New Roman" w:hAnsi="Times New Roman" w:cs="Times New Roman"/>
          <w:sz w:val="24"/>
          <w:szCs w:val="24"/>
        </w:rPr>
        <w:t xml:space="preserve"> §-s 48 ning võtme</w:t>
      </w:r>
      <w:r w:rsidR="78781D54" w:rsidRPr="00B92E7F">
        <w:rPr>
          <w:rFonts w:ascii="Times New Roman" w:hAnsi="Times New Roman" w:cs="Times New Roman"/>
          <w:sz w:val="24"/>
          <w:szCs w:val="24"/>
        </w:rPr>
        <w:t>isikute suhtes kehtestavate nõuete lisamisest, viiakse lõige 3</w:t>
      </w:r>
      <w:r w:rsidR="78781D54" w:rsidRPr="00B92E7F">
        <w:rPr>
          <w:rFonts w:ascii="Times New Roman" w:hAnsi="Times New Roman" w:cs="Times New Roman"/>
          <w:sz w:val="24"/>
          <w:szCs w:val="24"/>
          <w:vertAlign w:val="superscript"/>
        </w:rPr>
        <w:t>1</w:t>
      </w:r>
      <w:r w:rsidR="78781D54" w:rsidRPr="00B92E7F">
        <w:rPr>
          <w:rFonts w:ascii="Times New Roman" w:hAnsi="Times New Roman" w:cs="Times New Roman"/>
          <w:sz w:val="24"/>
          <w:szCs w:val="24"/>
        </w:rPr>
        <w:t xml:space="preserve"> üle uude lõikesse 5</w:t>
      </w:r>
      <w:r w:rsidR="78781D54" w:rsidRPr="00B92E7F">
        <w:rPr>
          <w:rFonts w:ascii="Times New Roman" w:hAnsi="Times New Roman" w:cs="Times New Roman"/>
          <w:sz w:val="24"/>
          <w:szCs w:val="24"/>
          <w:vertAlign w:val="superscript"/>
        </w:rPr>
        <w:t>3</w:t>
      </w:r>
      <w:r w:rsidR="78781D54" w:rsidRPr="00B92E7F">
        <w:rPr>
          <w:rFonts w:ascii="Times New Roman" w:hAnsi="Times New Roman" w:cs="Times New Roman"/>
          <w:sz w:val="24"/>
          <w:szCs w:val="24"/>
        </w:rPr>
        <w:t>.</w:t>
      </w:r>
    </w:p>
    <w:p w14:paraId="68258F8B" w14:textId="69DD24A9" w:rsidR="001A7361" w:rsidRPr="00B92E7F" w:rsidRDefault="001A7361" w:rsidP="00B92E7F">
      <w:pPr>
        <w:spacing w:after="0" w:line="240" w:lineRule="auto"/>
        <w:jc w:val="both"/>
        <w:rPr>
          <w:rFonts w:ascii="Times New Roman" w:hAnsi="Times New Roman" w:cs="Times New Roman"/>
          <w:sz w:val="24"/>
          <w:szCs w:val="24"/>
        </w:rPr>
      </w:pPr>
    </w:p>
    <w:p w14:paraId="03B8D389" w14:textId="71AD2C11" w:rsidR="4B3050D1" w:rsidRPr="00B92E7F" w:rsidRDefault="10C832AB"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Lõike 4</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55F79D1E" w:rsidRPr="00B92E7F">
        <w:rPr>
          <w:rFonts w:ascii="Times New Roman" w:hAnsi="Times New Roman" w:cs="Times New Roman"/>
          <w:b/>
          <w:bCs/>
          <w:sz w:val="24"/>
          <w:szCs w:val="24"/>
        </w:rPr>
        <w:t xml:space="preserve">muutmine. </w:t>
      </w:r>
      <w:r w:rsidR="55F79D1E" w:rsidRPr="00B92E7F">
        <w:rPr>
          <w:rFonts w:ascii="Times New Roman" w:hAnsi="Times New Roman" w:cs="Times New Roman"/>
          <w:sz w:val="24"/>
          <w:szCs w:val="24"/>
        </w:rPr>
        <w:t>Lõike 4</w:t>
      </w:r>
      <w:r w:rsidR="55F79D1E" w:rsidRPr="00B92E7F">
        <w:rPr>
          <w:rFonts w:ascii="Times New Roman" w:hAnsi="Times New Roman" w:cs="Times New Roman"/>
          <w:sz w:val="24"/>
          <w:szCs w:val="24"/>
          <w:vertAlign w:val="superscript"/>
        </w:rPr>
        <w:t>1</w:t>
      </w:r>
      <w:r w:rsidR="55F79D1E" w:rsidRPr="00B92E7F">
        <w:rPr>
          <w:rFonts w:ascii="Times New Roman" w:hAnsi="Times New Roman" w:cs="Times New Roman"/>
          <w:sz w:val="24"/>
          <w:szCs w:val="24"/>
        </w:rPr>
        <w:t xml:space="preserve"> kohaselt peab krediidiasutus kehtestama korra ametisse nimetatud juhtide juhendamiseks ja nende kutsealaste teadmiste täiendamiseks vastavalt ametikohale esitatavatele nõuetele. </w:t>
      </w:r>
      <w:r w:rsidR="2E64FAAD" w:rsidRPr="00B92E7F">
        <w:rPr>
          <w:rFonts w:ascii="Times New Roman" w:hAnsi="Times New Roman" w:cs="Times New Roman"/>
          <w:sz w:val="24"/>
          <w:szCs w:val="24"/>
        </w:rPr>
        <w:t>M</w:t>
      </w:r>
      <w:r w:rsidR="2E6AB157" w:rsidRPr="00B92E7F">
        <w:rPr>
          <w:rFonts w:ascii="Times New Roman" w:hAnsi="Times New Roman" w:cs="Times New Roman"/>
          <w:sz w:val="24"/>
          <w:szCs w:val="24"/>
        </w:rPr>
        <w:t xml:space="preserve">uudatusega pannakse </w:t>
      </w:r>
      <w:r w:rsidR="11D8DFE0" w:rsidRPr="00B92E7F">
        <w:rPr>
          <w:rFonts w:ascii="Times New Roman" w:hAnsi="Times New Roman" w:cs="Times New Roman"/>
          <w:sz w:val="24"/>
          <w:szCs w:val="24"/>
        </w:rPr>
        <w:t>k</w:t>
      </w:r>
      <w:r w:rsidR="2E6AB157" w:rsidRPr="00B92E7F">
        <w:rPr>
          <w:rFonts w:ascii="Times New Roman" w:eastAsia="Times New Roman" w:hAnsi="Times New Roman" w:cs="Times New Roman"/>
          <w:color w:val="202020"/>
          <w:sz w:val="24"/>
          <w:szCs w:val="24"/>
        </w:rPr>
        <w:t>rediidiasutus</w:t>
      </w:r>
      <w:r w:rsidR="3969EA8A" w:rsidRPr="00B92E7F">
        <w:rPr>
          <w:rFonts w:ascii="Times New Roman" w:eastAsia="Times New Roman" w:hAnsi="Times New Roman" w:cs="Times New Roman"/>
          <w:color w:val="202020"/>
          <w:sz w:val="24"/>
          <w:szCs w:val="24"/>
        </w:rPr>
        <w:t>ele ja heakskiidu saanud</w:t>
      </w:r>
      <w:r w:rsidR="2E6AB157" w:rsidRPr="00B92E7F">
        <w:rPr>
          <w:rFonts w:ascii="Times New Roman" w:eastAsia="Times New Roman" w:hAnsi="Times New Roman" w:cs="Times New Roman"/>
          <w:color w:val="202020"/>
          <w:sz w:val="24"/>
          <w:szCs w:val="24"/>
        </w:rPr>
        <w:t xml:space="preserve"> </w:t>
      </w:r>
      <w:r w:rsidR="0C920924" w:rsidRPr="00B92E7F">
        <w:rPr>
          <w:rFonts w:ascii="Times New Roman" w:eastAsia="Times New Roman" w:hAnsi="Times New Roman" w:cs="Times New Roman"/>
          <w:color w:val="000000" w:themeColor="text1"/>
          <w:sz w:val="24"/>
          <w:szCs w:val="24"/>
        </w:rPr>
        <w:t xml:space="preserve">finantsvaldusettevõtjale ja </w:t>
      </w:r>
      <w:proofErr w:type="spellStart"/>
      <w:r w:rsidR="0C920924" w:rsidRPr="00B92E7F">
        <w:rPr>
          <w:rFonts w:ascii="Times New Roman" w:eastAsia="Times New Roman" w:hAnsi="Times New Roman" w:cs="Times New Roman"/>
          <w:color w:val="000000" w:themeColor="text1"/>
          <w:sz w:val="24"/>
          <w:szCs w:val="24"/>
        </w:rPr>
        <w:t>segafinantsvaldusettevõtjale</w:t>
      </w:r>
      <w:proofErr w:type="spellEnd"/>
      <w:r w:rsidR="0C920924" w:rsidRPr="00B92E7F">
        <w:rPr>
          <w:rFonts w:ascii="Times New Roman" w:eastAsia="Times New Roman" w:hAnsi="Times New Roman" w:cs="Times New Roman"/>
          <w:color w:val="202020"/>
          <w:sz w:val="24"/>
          <w:szCs w:val="24"/>
        </w:rPr>
        <w:t xml:space="preserve"> kohustus tagada</w:t>
      </w:r>
      <w:r w:rsidR="2E6AB157" w:rsidRPr="00B92E7F">
        <w:rPr>
          <w:rFonts w:ascii="Times New Roman" w:eastAsia="Times New Roman" w:hAnsi="Times New Roman" w:cs="Times New Roman"/>
          <w:sz w:val="24"/>
          <w:szCs w:val="24"/>
        </w:rPr>
        <w:t xml:space="preserve"> </w:t>
      </w:r>
      <w:r w:rsidR="2E6AB157" w:rsidRPr="00B92E7F">
        <w:rPr>
          <w:rFonts w:ascii="Times New Roman" w:eastAsia="Times New Roman" w:hAnsi="Times New Roman" w:cs="Times New Roman"/>
          <w:color w:val="202020"/>
          <w:sz w:val="24"/>
          <w:szCs w:val="24"/>
        </w:rPr>
        <w:t xml:space="preserve">piisavad vahendid ametisse nimetatud juhtide juhendamiseks ja nende kutsealaste teadmiste </w:t>
      </w:r>
      <w:r w:rsidR="2E6AB157" w:rsidRPr="00B92E7F">
        <w:rPr>
          <w:rFonts w:ascii="Times New Roman" w:eastAsia="Times New Roman" w:hAnsi="Times New Roman" w:cs="Times New Roman"/>
          <w:color w:val="202020"/>
          <w:sz w:val="24"/>
          <w:szCs w:val="24"/>
        </w:rPr>
        <w:lastRenderedPageBreak/>
        <w:t>täiendamiseks</w:t>
      </w:r>
      <w:r w:rsidR="42C46725" w:rsidRPr="00B92E7F">
        <w:rPr>
          <w:rFonts w:ascii="Times New Roman" w:eastAsia="Times New Roman" w:hAnsi="Times New Roman" w:cs="Times New Roman"/>
          <w:color w:val="202020"/>
          <w:sz w:val="24"/>
          <w:szCs w:val="24"/>
        </w:rPr>
        <w:t xml:space="preserve"> vastavalt ametikohale esitatavatele nõuetele</w:t>
      </w:r>
      <w:r w:rsidR="11BE2809" w:rsidRPr="00B92E7F">
        <w:rPr>
          <w:rFonts w:ascii="Times New Roman" w:eastAsia="Times New Roman" w:hAnsi="Times New Roman" w:cs="Times New Roman"/>
          <w:color w:val="202020"/>
          <w:sz w:val="24"/>
          <w:szCs w:val="24"/>
        </w:rPr>
        <w:t>. R</w:t>
      </w:r>
      <w:r w:rsidR="42C46725" w:rsidRPr="00B92E7F">
        <w:rPr>
          <w:rFonts w:ascii="Times New Roman" w:eastAsia="Times New Roman" w:hAnsi="Times New Roman" w:cs="Times New Roman"/>
          <w:color w:val="202020"/>
          <w:sz w:val="24"/>
          <w:szCs w:val="24"/>
        </w:rPr>
        <w:t>õhutatakse kutsealaste teadmiste täiendamise vajadust</w:t>
      </w:r>
      <w:r w:rsidR="2E6AB157" w:rsidRPr="00B92E7F">
        <w:rPr>
          <w:rFonts w:ascii="Times New Roman" w:eastAsia="Times New Roman" w:hAnsi="Times New Roman" w:cs="Times New Roman"/>
          <w:color w:val="202020"/>
          <w:sz w:val="24"/>
          <w:szCs w:val="24"/>
        </w:rPr>
        <w:t xml:space="preserve"> </w:t>
      </w:r>
      <w:r w:rsidR="5F826EF6" w:rsidRPr="00B92E7F">
        <w:rPr>
          <w:rFonts w:ascii="Times New Roman" w:eastAsia="Times New Roman" w:hAnsi="Times New Roman" w:cs="Times New Roman"/>
          <w:color w:val="202020"/>
          <w:sz w:val="24"/>
          <w:szCs w:val="24"/>
        </w:rPr>
        <w:t xml:space="preserve">fokusseerituna </w:t>
      </w:r>
      <w:r w:rsidR="2E6AB157" w:rsidRPr="00B92E7F">
        <w:rPr>
          <w:rFonts w:ascii="Times New Roman" w:eastAsia="Times New Roman" w:hAnsi="Times New Roman" w:cs="Times New Roman"/>
          <w:color w:val="202020"/>
          <w:sz w:val="24"/>
          <w:szCs w:val="24"/>
        </w:rPr>
        <w:t>sektorile oluliste</w:t>
      </w:r>
      <w:r w:rsidR="3C43FD2F" w:rsidRPr="00B92E7F">
        <w:rPr>
          <w:rFonts w:ascii="Times New Roman" w:eastAsia="Times New Roman" w:hAnsi="Times New Roman" w:cs="Times New Roman"/>
          <w:color w:val="202020"/>
          <w:sz w:val="24"/>
          <w:szCs w:val="24"/>
        </w:rPr>
        <w:t>le</w:t>
      </w:r>
      <w:r w:rsidR="2E6AB157" w:rsidRPr="00B92E7F">
        <w:rPr>
          <w:rFonts w:ascii="Times New Roman" w:eastAsia="Times New Roman" w:hAnsi="Times New Roman" w:cs="Times New Roman"/>
          <w:color w:val="202020"/>
          <w:sz w:val="24"/>
          <w:szCs w:val="24"/>
        </w:rPr>
        <w:t xml:space="preserve"> valdkondade</w:t>
      </w:r>
      <w:r w:rsidR="1BAA2D96" w:rsidRPr="00B92E7F">
        <w:rPr>
          <w:rFonts w:ascii="Times New Roman" w:eastAsia="Times New Roman" w:hAnsi="Times New Roman" w:cs="Times New Roman"/>
          <w:color w:val="202020"/>
          <w:sz w:val="24"/>
          <w:szCs w:val="24"/>
        </w:rPr>
        <w:t>le</w:t>
      </w:r>
      <w:r w:rsidR="70D125A2" w:rsidRPr="00B92E7F">
        <w:rPr>
          <w:rFonts w:ascii="Times New Roman" w:eastAsia="Times New Roman" w:hAnsi="Times New Roman" w:cs="Times New Roman"/>
          <w:color w:val="202020"/>
          <w:sz w:val="24"/>
          <w:szCs w:val="24"/>
        </w:rPr>
        <w:t xml:space="preserve"> ning </w:t>
      </w:r>
      <w:r w:rsidR="70D125A2" w:rsidRPr="00B92E7F">
        <w:rPr>
          <w:rFonts w:ascii="Times New Roman" w:eastAsia="Times New Roman" w:hAnsi="Times New Roman" w:cs="Times New Roman"/>
          <w:sz w:val="24"/>
          <w:szCs w:val="24"/>
        </w:rPr>
        <w:t>CRR artikli 4 lõike 1 punktis 52c määratletud IKT-riski.</w:t>
      </w:r>
      <w:r w:rsidR="00A95F85">
        <w:rPr>
          <w:rFonts w:ascii="Times New Roman" w:eastAsia="Times New Roman" w:hAnsi="Times New Roman" w:cs="Times New Roman"/>
          <w:color w:val="202020"/>
          <w:sz w:val="24"/>
          <w:szCs w:val="24"/>
        </w:rPr>
        <w:t xml:space="preserve"> </w:t>
      </w:r>
      <w:r w:rsidR="4B3050D1" w:rsidRPr="00B92E7F">
        <w:rPr>
          <w:rFonts w:ascii="Times New Roman" w:eastAsia="Times New Roman" w:hAnsi="Times New Roman" w:cs="Times New Roman"/>
          <w:color w:val="202020"/>
          <w:sz w:val="24"/>
          <w:szCs w:val="24"/>
        </w:rPr>
        <w:t>Muudatusega tagatakse vastavus CRD VI art</w:t>
      </w:r>
      <w:r w:rsidR="00A95F85">
        <w:rPr>
          <w:rFonts w:ascii="Times New Roman" w:eastAsia="Times New Roman" w:hAnsi="Times New Roman" w:cs="Times New Roman"/>
          <w:color w:val="202020"/>
          <w:sz w:val="24"/>
          <w:szCs w:val="24"/>
        </w:rPr>
        <w:t>ikli</w:t>
      </w:r>
      <w:r w:rsidR="4B3050D1" w:rsidRPr="00B92E7F">
        <w:rPr>
          <w:rFonts w:ascii="Times New Roman" w:eastAsia="Times New Roman" w:hAnsi="Times New Roman" w:cs="Times New Roman"/>
          <w:color w:val="202020"/>
          <w:sz w:val="24"/>
          <w:szCs w:val="24"/>
        </w:rPr>
        <w:t xml:space="preserve"> </w:t>
      </w:r>
      <w:r w:rsidR="1AFA1CBC" w:rsidRPr="00B92E7F">
        <w:rPr>
          <w:rFonts w:ascii="Times New Roman" w:eastAsia="Times New Roman" w:hAnsi="Times New Roman" w:cs="Times New Roman"/>
          <w:color w:val="202020"/>
          <w:sz w:val="24"/>
          <w:szCs w:val="24"/>
        </w:rPr>
        <w:t>91 lõige 7.</w:t>
      </w:r>
    </w:p>
    <w:p w14:paraId="26F28E5C" w14:textId="327F8E14" w:rsidR="69EE874A" w:rsidRPr="00B92E7F" w:rsidRDefault="69EE874A" w:rsidP="00B92E7F">
      <w:pPr>
        <w:spacing w:after="0" w:line="240" w:lineRule="auto"/>
        <w:jc w:val="both"/>
        <w:rPr>
          <w:rFonts w:ascii="Times New Roman" w:eastAsia="Times New Roman" w:hAnsi="Times New Roman" w:cs="Times New Roman"/>
          <w:color w:val="202020"/>
          <w:sz w:val="24"/>
          <w:szCs w:val="24"/>
        </w:rPr>
      </w:pPr>
    </w:p>
    <w:p w14:paraId="6AC6FA29" w14:textId="1B920A1D" w:rsidR="01861EFF" w:rsidRPr="00B92E7F" w:rsidRDefault="10C832AB"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 xml:space="preserve">Paragrahvi täiendamine </w:t>
      </w:r>
      <w:r w:rsidR="3C3FBD4D" w:rsidRPr="00B92E7F">
        <w:rPr>
          <w:rFonts w:ascii="Times New Roman" w:hAnsi="Times New Roman" w:cs="Times New Roman"/>
          <w:b/>
          <w:bCs/>
          <w:sz w:val="24"/>
          <w:szCs w:val="24"/>
        </w:rPr>
        <w:t>lõi</w:t>
      </w:r>
      <w:r w:rsidR="039D6BBD" w:rsidRPr="00B92E7F">
        <w:rPr>
          <w:rFonts w:ascii="Times New Roman" w:hAnsi="Times New Roman" w:cs="Times New Roman"/>
          <w:b/>
          <w:bCs/>
          <w:sz w:val="24"/>
          <w:szCs w:val="24"/>
        </w:rPr>
        <w:t>getega</w:t>
      </w:r>
      <w:r w:rsidRPr="00B92E7F">
        <w:rPr>
          <w:rFonts w:ascii="Times New Roman" w:hAnsi="Times New Roman" w:cs="Times New Roman"/>
          <w:b/>
          <w:bCs/>
          <w:sz w:val="24"/>
          <w:szCs w:val="24"/>
        </w:rPr>
        <w:t xml:space="preserve"> 5</w:t>
      </w:r>
      <w:r w:rsidRPr="00B92E7F">
        <w:rPr>
          <w:rFonts w:ascii="Times New Roman" w:hAnsi="Times New Roman" w:cs="Times New Roman"/>
          <w:b/>
          <w:bCs/>
          <w:sz w:val="24"/>
          <w:szCs w:val="24"/>
          <w:vertAlign w:val="superscript"/>
        </w:rPr>
        <w:t>2</w:t>
      </w:r>
      <w:r w:rsidR="25309A52" w:rsidRPr="00B92E7F">
        <w:rPr>
          <w:rFonts w:ascii="Times New Roman" w:hAnsi="Times New Roman" w:cs="Times New Roman"/>
          <w:b/>
          <w:bCs/>
          <w:sz w:val="24"/>
          <w:szCs w:val="24"/>
        </w:rPr>
        <w:t>–5</w:t>
      </w:r>
      <w:r w:rsidR="3A4CA2F4" w:rsidRPr="00B92E7F">
        <w:rPr>
          <w:rFonts w:ascii="Times New Roman" w:hAnsi="Times New Roman" w:cs="Times New Roman"/>
          <w:b/>
          <w:bCs/>
          <w:sz w:val="24"/>
          <w:szCs w:val="24"/>
          <w:vertAlign w:val="superscript"/>
        </w:rPr>
        <w:t>6</w:t>
      </w:r>
      <w:r w:rsidR="25309A52" w:rsidRPr="00B92E7F">
        <w:rPr>
          <w:rFonts w:ascii="Times New Roman" w:hAnsi="Times New Roman" w:cs="Times New Roman"/>
          <w:b/>
          <w:bCs/>
          <w:sz w:val="24"/>
          <w:szCs w:val="24"/>
        </w:rPr>
        <w:t>.</w:t>
      </w:r>
      <w:r w:rsidR="619C554C" w:rsidRPr="00B92E7F">
        <w:rPr>
          <w:rFonts w:ascii="Times New Roman" w:eastAsia="Times New Roman" w:hAnsi="Times New Roman" w:cs="Times New Roman"/>
          <w:color w:val="000000" w:themeColor="text1"/>
          <w:sz w:val="24"/>
          <w:szCs w:val="24"/>
        </w:rPr>
        <w:t xml:space="preserve"> </w:t>
      </w:r>
      <w:r w:rsidR="619C554C" w:rsidRPr="00B92E7F">
        <w:rPr>
          <w:rFonts w:ascii="Times New Roman" w:eastAsia="Times New Roman" w:hAnsi="Times New Roman" w:cs="Times New Roman"/>
          <w:b/>
          <w:bCs/>
          <w:color w:val="000000" w:themeColor="text1"/>
          <w:sz w:val="24"/>
          <w:szCs w:val="24"/>
        </w:rPr>
        <w:t>Lõike 5</w:t>
      </w:r>
      <w:r w:rsidR="619C554C" w:rsidRPr="00B92E7F">
        <w:rPr>
          <w:rFonts w:ascii="Times New Roman" w:eastAsia="Times New Roman" w:hAnsi="Times New Roman" w:cs="Times New Roman"/>
          <w:b/>
          <w:bCs/>
          <w:color w:val="000000" w:themeColor="text1"/>
          <w:sz w:val="24"/>
          <w:szCs w:val="24"/>
          <w:vertAlign w:val="superscript"/>
        </w:rPr>
        <w:t>2</w:t>
      </w:r>
      <w:r w:rsidR="619C554C" w:rsidRPr="00B92E7F">
        <w:rPr>
          <w:rFonts w:ascii="Times New Roman" w:eastAsia="Times New Roman" w:hAnsi="Times New Roman" w:cs="Times New Roman"/>
          <w:color w:val="000000" w:themeColor="text1"/>
          <w:sz w:val="24"/>
          <w:szCs w:val="24"/>
        </w:rPr>
        <w:t xml:space="preserve"> kohaselt </w:t>
      </w:r>
      <w:r w:rsidR="6ABE934F" w:rsidRPr="00B92E7F">
        <w:rPr>
          <w:rFonts w:ascii="Times New Roman" w:hAnsi="Times New Roman" w:cs="Times New Roman"/>
          <w:sz w:val="24"/>
          <w:szCs w:val="24"/>
        </w:rPr>
        <w:t>hindab</w:t>
      </w:r>
      <w:r w:rsidR="6ABE934F" w:rsidRPr="00B92E7F">
        <w:rPr>
          <w:rFonts w:ascii="Times New Roman" w:hAnsi="Times New Roman" w:cs="Times New Roman"/>
          <w:b/>
          <w:bCs/>
          <w:sz w:val="24"/>
          <w:szCs w:val="24"/>
        </w:rPr>
        <w:t xml:space="preserve"> </w:t>
      </w:r>
      <w:r w:rsidR="0CE9413A" w:rsidRPr="00B92E7F">
        <w:rPr>
          <w:rFonts w:ascii="Times New Roman" w:eastAsia="Times New Roman" w:hAnsi="Times New Roman" w:cs="Times New Roman"/>
          <w:color w:val="000000" w:themeColor="text1"/>
          <w:sz w:val="24"/>
          <w:szCs w:val="24"/>
        </w:rPr>
        <w:t>k</w:t>
      </w:r>
      <w:r w:rsidR="619C554C" w:rsidRPr="00B92E7F">
        <w:rPr>
          <w:rFonts w:ascii="Times New Roman" w:eastAsia="Times New Roman" w:hAnsi="Times New Roman" w:cs="Times New Roman"/>
          <w:color w:val="202020"/>
          <w:sz w:val="24"/>
          <w:szCs w:val="24"/>
        </w:rPr>
        <w:t xml:space="preserve">rediidiasutus </w:t>
      </w:r>
      <w:r w:rsidR="619C554C" w:rsidRPr="00B92E7F">
        <w:rPr>
          <w:rFonts w:ascii="Times New Roman" w:eastAsia="Times New Roman" w:hAnsi="Times New Roman" w:cs="Times New Roman"/>
          <w:color w:val="000000" w:themeColor="text1"/>
          <w:sz w:val="24"/>
          <w:szCs w:val="24"/>
        </w:rPr>
        <w:t xml:space="preserve">ning valdusettevõtja, kellele on antud heakskiit vastavalt </w:t>
      </w:r>
      <w:r w:rsidR="4448AFE1" w:rsidRPr="00B92E7F">
        <w:rPr>
          <w:rFonts w:ascii="Times New Roman" w:eastAsia="Times New Roman" w:hAnsi="Times New Roman" w:cs="Times New Roman"/>
          <w:color w:val="000000" w:themeColor="text1"/>
          <w:sz w:val="24"/>
          <w:szCs w:val="24"/>
        </w:rPr>
        <w:t>KAS</w:t>
      </w:r>
      <w:r w:rsidR="619C554C" w:rsidRPr="00B92E7F">
        <w:rPr>
          <w:rFonts w:ascii="Times New Roman" w:eastAsia="Times New Roman" w:hAnsi="Times New Roman" w:cs="Times New Roman"/>
          <w:color w:val="000000" w:themeColor="text1"/>
          <w:sz w:val="24"/>
          <w:szCs w:val="24"/>
        </w:rPr>
        <w:t xml:space="preserve"> §-le 13</w:t>
      </w:r>
      <w:r w:rsidR="619C554C" w:rsidRPr="00B92E7F">
        <w:rPr>
          <w:rFonts w:ascii="Times New Roman" w:eastAsia="Times New Roman" w:hAnsi="Times New Roman" w:cs="Times New Roman"/>
          <w:color w:val="000000" w:themeColor="text1"/>
          <w:sz w:val="24"/>
          <w:szCs w:val="24"/>
          <w:vertAlign w:val="superscript"/>
        </w:rPr>
        <w:t>6</w:t>
      </w:r>
      <w:r w:rsidR="619C554C" w:rsidRPr="00B92E7F">
        <w:rPr>
          <w:rFonts w:ascii="Times New Roman" w:eastAsia="Times New Roman" w:hAnsi="Times New Roman" w:cs="Times New Roman"/>
          <w:color w:val="000000" w:themeColor="text1"/>
          <w:sz w:val="24"/>
          <w:szCs w:val="24"/>
        </w:rPr>
        <w:t>,</w:t>
      </w:r>
      <w:r w:rsidR="619C554C" w:rsidRPr="00B92E7F">
        <w:rPr>
          <w:rFonts w:ascii="Times New Roman" w:eastAsia="Times New Roman" w:hAnsi="Times New Roman" w:cs="Times New Roman"/>
          <w:color w:val="202020"/>
          <w:sz w:val="24"/>
          <w:szCs w:val="24"/>
        </w:rPr>
        <w:t xml:space="preserve"> juhtide nõuetele vastavust enne nende valimist ning juhi sobivust </w:t>
      </w:r>
      <w:r w:rsidR="38932D7B" w:rsidRPr="00B92E7F">
        <w:rPr>
          <w:rFonts w:ascii="Times New Roman" w:eastAsia="Times New Roman" w:hAnsi="Times New Roman" w:cs="Times New Roman"/>
          <w:color w:val="202020"/>
          <w:sz w:val="24"/>
          <w:szCs w:val="24"/>
        </w:rPr>
        <w:t>olukorras, kus ilmnevad uued faktid või asjaolud. Sobivushindamist tuleb viia lä</w:t>
      </w:r>
      <w:r w:rsidR="74EDD864" w:rsidRPr="00B92E7F">
        <w:rPr>
          <w:rFonts w:ascii="Times New Roman" w:eastAsia="Times New Roman" w:hAnsi="Times New Roman" w:cs="Times New Roman"/>
          <w:color w:val="202020"/>
          <w:sz w:val="24"/>
          <w:szCs w:val="24"/>
        </w:rPr>
        <w:t>bi regulaarselt</w:t>
      </w:r>
      <w:r w:rsidR="003E1F3F">
        <w:rPr>
          <w:rFonts w:ascii="Times New Roman" w:eastAsia="Times New Roman" w:hAnsi="Times New Roman" w:cs="Times New Roman"/>
          <w:color w:val="202020"/>
          <w:sz w:val="24"/>
          <w:szCs w:val="24"/>
        </w:rPr>
        <w:t>.</w:t>
      </w:r>
      <w:r w:rsidR="74EDD864" w:rsidRPr="00B92E7F">
        <w:rPr>
          <w:rFonts w:ascii="Times New Roman" w:eastAsia="Times New Roman" w:hAnsi="Times New Roman" w:cs="Times New Roman"/>
          <w:color w:val="202020"/>
          <w:sz w:val="24"/>
          <w:szCs w:val="24"/>
        </w:rPr>
        <w:t xml:space="preserve"> </w:t>
      </w:r>
      <w:r w:rsidR="01861EFF" w:rsidRPr="00B92E7F">
        <w:rPr>
          <w:rFonts w:ascii="Times New Roman" w:eastAsia="Times New Roman" w:hAnsi="Times New Roman" w:cs="Times New Roman"/>
          <w:color w:val="202020"/>
          <w:sz w:val="24"/>
          <w:szCs w:val="24"/>
        </w:rPr>
        <w:t>Lõikega 5</w:t>
      </w:r>
      <w:r w:rsidR="01861EFF" w:rsidRPr="00B92E7F">
        <w:rPr>
          <w:rFonts w:ascii="Times New Roman" w:eastAsia="Times New Roman" w:hAnsi="Times New Roman" w:cs="Times New Roman"/>
          <w:color w:val="202020"/>
          <w:sz w:val="24"/>
          <w:szCs w:val="24"/>
          <w:vertAlign w:val="superscript"/>
        </w:rPr>
        <w:t>2</w:t>
      </w:r>
      <w:r w:rsidR="01861EFF" w:rsidRPr="00B92E7F">
        <w:rPr>
          <w:rFonts w:ascii="Times New Roman" w:eastAsia="Times New Roman" w:hAnsi="Times New Roman" w:cs="Times New Roman"/>
          <w:color w:val="202020"/>
          <w:sz w:val="24"/>
          <w:szCs w:val="24"/>
        </w:rPr>
        <w:t xml:space="preserve"> võetakse üle CRD VI</w:t>
      </w:r>
      <w:r w:rsidR="25BEEDD0" w:rsidRPr="00B92E7F">
        <w:rPr>
          <w:rFonts w:ascii="Times New Roman" w:eastAsia="Times New Roman" w:hAnsi="Times New Roman" w:cs="Times New Roman"/>
          <w:color w:val="202020"/>
          <w:sz w:val="24"/>
          <w:szCs w:val="24"/>
        </w:rPr>
        <w:t xml:space="preserve"> art</w:t>
      </w:r>
      <w:r w:rsidR="0023781B">
        <w:rPr>
          <w:rFonts w:ascii="Times New Roman" w:eastAsia="Times New Roman" w:hAnsi="Times New Roman" w:cs="Times New Roman"/>
          <w:color w:val="202020"/>
          <w:sz w:val="24"/>
          <w:szCs w:val="24"/>
        </w:rPr>
        <w:t>ikli</w:t>
      </w:r>
      <w:r w:rsidR="25BEEDD0" w:rsidRPr="00B92E7F">
        <w:rPr>
          <w:rFonts w:ascii="Times New Roman" w:eastAsia="Times New Roman" w:hAnsi="Times New Roman" w:cs="Times New Roman"/>
          <w:color w:val="202020"/>
          <w:sz w:val="24"/>
          <w:szCs w:val="24"/>
        </w:rPr>
        <w:t xml:space="preserve"> 91</w:t>
      </w:r>
      <w:r w:rsidR="01861EFF" w:rsidRPr="00B92E7F">
        <w:rPr>
          <w:rFonts w:ascii="Times New Roman" w:eastAsia="Times New Roman" w:hAnsi="Times New Roman" w:cs="Times New Roman"/>
          <w:color w:val="202020"/>
          <w:sz w:val="24"/>
          <w:szCs w:val="24"/>
        </w:rPr>
        <w:t xml:space="preserve"> lõike 6 alalõige 2.</w:t>
      </w:r>
    </w:p>
    <w:p w14:paraId="097F84AD" w14:textId="6335E246" w:rsidR="001A7361" w:rsidRPr="00B92E7F" w:rsidRDefault="001A7361" w:rsidP="00B92E7F">
      <w:pPr>
        <w:spacing w:after="0" w:line="240" w:lineRule="auto"/>
        <w:jc w:val="both"/>
        <w:rPr>
          <w:rFonts w:ascii="Times New Roman" w:eastAsia="Times New Roman" w:hAnsi="Times New Roman" w:cs="Times New Roman"/>
          <w:color w:val="202020"/>
          <w:sz w:val="24"/>
          <w:szCs w:val="24"/>
        </w:rPr>
      </w:pPr>
    </w:p>
    <w:p w14:paraId="32DEF744" w14:textId="562B021F" w:rsidR="6D915F78" w:rsidRPr="00253879" w:rsidRDefault="28287421"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202020"/>
          <w:sz w:val="24"/>
          <w:szCs w:val="24"/>
        </w:rPr>
        <w:t>Lõike</w:t>
      </w:r>
      <w:r w:rsidR="21C2EB75" w:rsidRPr="00B92E7F">
        <w:rPr>
          <w:rFonts w:ascii="Times New Roman" w:eastAsia="Times New Roman" w:hAnsi="Times New Roman" w:cs="Times New Roman"/>
          <w:b/>
          <w:bCs/>
          <w:color w:val="202020"/>
          <w:sz w:val="24"/>
          <w:szCs w:val="24"/>
        </w:rPr>
        <w:t>ga</w:t>
      </w:r>
      <w:r w:rsidRPr="00B92E7F">
        <w:rPr>
          <w:rFonts w:ascii="Times New Roman" w:eastAsia="Times New Roman" w:hAnsi="Times New Roman" w:cs="Times New Roman"/>
          <w:b/>
          <w:bCs/>
          <w:color w:val="202020"/>
          <w:sz w:val="24"/>
          <w:szCs w:val="24"/>
        </w:rPr>
        <w:t xml:space="preserve"> 5</w:t>
      </w:r>
      <w:r w:rsidRPr="00B92E7F">
        <w:rPr>
          <w:rFonts w:ascii="Times New Roman" w:eastAsia="Times New Roman" w:hAnsi="Times New Roman" w:cs="Times New Roman"/>
          <w:b/>
          <w:bCs/>
          <w:color w:val="202020"/>
          <w:sz w:val="24"/>
          <w:szCs w:val="24"/>
          <w:vertAlign w:val="superscript"/>
        </w:rPr>
        <w:t>3</w:t>
      </w:r>
      <w:r w:rsidR="5E4F72E7" w:rsidRPr="00B92E7F">
        <w:rPr>
          <w:rFonts w:ascii="Times New Roman" w:eastAsia="Times New Roman" w:hAnsi="Times New Roman" w:cs="Times New Roman"/>
          <w:b/>
          <w:bCs/>
          <w:color w:val="202020"/>
          <w:sz w:val="24"/>
          <w:szCs w:val="24"/>
        </w:rPr>
        <w:t xml:space="preserve"> </w:t>
      </w:r>
      <w:r w:rsidR="5E4F72E7" w:rsidRPr="00B92E7F">
        <w:rPr>
          <w:rFonts w:ascii="Times New Roman" w:eastAsia="Times New Roman" w:hAnsi="Times New Roman" w:cs="Times New Roman"/>
          <w:color w:val="202020"/>
          <w:sz w:val="24"/>
          <w:szCs w:val="24"/>
        </w:rPr>
        <w:t>kehtestatakse krediidiasutusele</w:t>
      </w:r>
      <w:r w:rsidR="5E4F72E7" w:rsidRPr="00B92E7F">
        <w:rPr>
          <w:rFonts w:ascii="Times New Roman" w:eastAsia="Times New Roman" w:hAnsi="Times New Roman" w:cs="Times New Roman"/>
          <w:color w:val="000000" w:themeColor="text1"/>
          <w:sz w:val="24"/>
          <w:szCs w:val="24"/>
        </w:rPr>
        <w:t xml:space="preserve"> ning </w:t>
      </w:r>
      <w:r w:rsidR="5E4F72E7" w:rsidRPr="00B92E7F">
        <w:rPr>
          <w:rFonts w:ascii="Times New Roman" w:eastAsia="Times New Roman" w:hAnsi="Times New Roman" w:cs="Times New Roman"/>
          <w:color w:val="202020"/>
          <w:sz w:val="24"/>
          <w:szCs w:val="24"/>
        </w:rPr>
        <w:t>heakskiidu saanud</w:t>
      </w:r>
      <w:r w:rsidR="5E4F72E7" w:rsidRPr="00B92E7F">
        <w:rPr>
          <w:rFonts w:ascii="Times New Roman" w:eastAsia="Times New Roman" w:hAnsi="Times New Roman" w:cs="Times New Roman"/>
          <w:color w:val="000000" w:themeColor="text1"/>
          <w:sz w:val="24"/>
          <w:szCs w:val="24"/>
        </w:rPr>
        <w:t xml:space="preserve"> finantsvaldusettevõtjale ja </w:t>
      </w:r>
      <w:proofErr w:type="spellStart"/>
      <w:r w:rsidR="5E4F72E7" w:rsidRPr="00B92E7F">
        <w:rPr>
          <w:rFonts w:ascii="Times New Roman" w:eastAsia="Times New Roman" w:hAnsi="Times New Roman" w:cs="Times New Roman"/>
          <w:color w:val="000000" w:themeColor="text1"/>
          <w:sz w:val="24"/>
          <w:szCs w:val="24"/>
        </w:rPr>
        <w:t>segafinantsvaldusettevõtjale</w:t>
      </w:r>
      <w:proofErr w:type="spellEnd"/>
      <w:r w:rsidR="5E4F72E7" w:rsidRPr="00B92E7F">
        <w:rPr>
          <w:rFonts w:ascii="Times New Roman" w:eastAsia="Times New Roman" w:hAnsi="Times New Roman" w:cs="Times New Roman"/>
          <w:color w:val="202020"/>
          <w:sz w:val="24"/>
          <w:szCs w:val="24"/>
        </w:rPr>
        <w:t xml:space="preserve"> kohustus hoida juhi sobivuse kohta käiv teave ajakohane.</w:t>
      </w:r>
      <w:r w:rsidR="00253879">
        <w:rPr>
          <w:rFonts w:ascii="Times New Roman" w:eastAsia="Times New Roman" w:hAnsi="Times New Roman" w:cs="Times New Roman"/>
          <w:sz w:val="24"/>
          <w:szCs w:val="24"/>
        </w:rPr>
        <w:t xml:space="preserve"> </w:t>
      </w:r>
      <w:r w:rsidR="6D915F78" w:rsidRPr="00B92E7F">
        <w:rPr>
          <w:rFonts w:ascii="Times New Roman" w:eastAsia="Times New Roman" w:hAnsi="Times New Roman" w:cs="Times New Roman"/>
          <w:color w:val="202020"/>
          <w:sz w:val="24"/>
          <w:szCs w:val="24"/>
        </w:rPr>
        <w:t>Lõikega 5</w:t>
      </w:r>
      <w:r w:rsidR="6D915F78" w:rsidRPr="00B92E7F">
        <w:rPr>
          <w:rFonts w:ascii="Times New Roman" w:eastAsia="Times New Roman" w:hAnsi="Times New Roman" w:cs="Times New Roman"/>
          <w:color w:val="202020"/>
          <w:sz w:val="24"/>
          <w:szCs w:val="24"/>
          <w:vertAlign w:val="superscript"/>
        </w:rPr>
        <w:t xml:space="preserve">3 </w:t>
      </w:r>
      <w:r w:rsidR="6D915F78" w:rsidRPr="00B92E7F">
        <w:rPr>
          <w:rFonts w:ascii="Times New Roman" w:eastAsia="Times New Roman" w:hAnsi="Times New Roman" w:cs="Times New Roman"/>
          <w:color w:val="202020"/>
          <w:sz w:val="24"/>
          <w:szCs w:val="24"/>
        </w:rPr>
        <w:t xml:space="preserve">võetakse üle CRD VI </w:t>
      </w:r>
      <w:r w:rsidR="6E7856C4" w:rsidRPr="00B92E7F">
        <w:rPr>
          <w:rFonts w:ascii="Times New Roman" w:eastAsia="Times New Roman" w:hAnsi="Times New Roman" w:cs="Times New Roman"/>
          <w:color w:val="202020"/>
          <w:sz w:val="24"/>
          <w:szCs w:val="24"/>
        </w:rPr>
        <w:t>art</w:t>
      </w:r>
      <w:r w:rsidR="0023781B">
        <w:rPr>
          <w:rFonts w:ascii="Times New Roman" w:eastAsia="Times New Roman" w:hAnsi="Times New Roman" w:cs="Times New Roman"/>
          <w:color w:val="202020"/>
          <w:sz w:val="24"/>
          <w:szCs w:val="24"/>
        </w:rPr>
        <w:t>ikli</w:t>
      </w:r>
      <w:r w:rsidR="6E7856C4" w:rsidRPr="00B92E7F">
        <w:rPr>
          <w:rFonts w:ascii="Times New Roman" w:eastAsia="Times New Roman" w:hAnsi="Times New Roman" w:cs="Times New Roman"/>
          <w:color w:val="202020"/>
          <w:sz w:val="24"/>
          <w:szCs w:val="24"/>
        </w:rPr>
        <w:t xml:space="preserve"> 91 lõige 1c.</w:t>
      </w:r>
    </w:p>
    <w:p w14:paraId="25C2C321" w14:textId="070D90CA" w:rsidR="645198D8" w:rsidRPr="00B92E7F" w:rsidRDefault="645198D8" w:rsidP="00B92E7F">
      <w:pPr>
        <w:spacing w:after="0" w:line="240" w:lineRule="auto"/>
        <w:jc w:val="both"/>
        <w:rPr>
          <w:rFonts w:ascii="Times New Roman" w:eastAsia="Times New Roman" w:hAnsi="Times New Roman" w:cs="Times New Roman"/>
          <w:b/>
          <w:bCs/>
          <w:color w:val="202020"/>
          <w:sz w:val="24"/>
          <w:szCs w:val="24"/>
        </w:rPr>
      </w:pPr>
    </w:p>
    <w:p w14:paraId="358E4AB3" w14:textId="5C846E32" w:rsidR="001A7361" w:rsidRPr="00B92E7F" w:rsidRDefault="61364B47"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t xml:space="preserve">Lõike </w:t>
      </w:r>
      <w:r w:rsidR="619C554C" w:rsidRPr="00B92E7F">
        <w:rPr>
          <w:rFonts w:ascii="Times New Roman" w:eastAsia="Times New Roman" w:hAnsi="Times New Roman" w:cs="Times New Roman"/>
          <w:b/>
          <w:bCs/>
          <w:color w:val="202020"/>
          <w:sz w:val="24"/>
          <w:szCs w:val="24"/>
        </w:rPr>
        <w:t>5</w:t>
      </w:r>
      <w:r w:rsidR="262F6298" w:rsidRPr="00B92E7F">
        <w:rPr>
          <w:rFonts w:ascii="Times New Roman" w:eastAsia="Times New Roman" w:hAnsi="Times New Roman" w:cs="Times New Roman"/>
          <w:b/>
          <w:bCs/>
          <w:color w:val="202020"/>
          <w:sz w:val="24"/>
          <w:szCs w:val="24"/>
          <w:vertAlign w:val="superscript"/>
        </w:rPr>
        <w:t>4</w:t>
      </w:r>
      <w:r w:rsidR="53656C5D" w:rsidRPr="00B92E7F">
        <w:rPr>
          <w:rFonts w:ascii="Times New Roman" w:eastAsia="Times New Roman" w:hAnsi="Times New Roman" w:cs="Times New Roman"/>
          <w:color w:val="202020"/>
          <w:sz w:val="24"/>
          <w:szCs w:val="24"/>
        </w:rPr>
        <w:t xml:space="preserve"> kohaselt</w:t>
      </w:r>
      <w:r w:rsidR="619C554C" w:rsidRPr="00B92E7F">
        <w:rPr>
          <w:rFonts w:ascii="Times New Roman" w:eastAsia="Times New Roman" w:hAnsi="Times New Roman" w:cs="Times New Roman"/>
          <w:color w:val="202020"/>
          <w:sz w:val="24"/>
          <w:szCs w:val="24"/>
        </w:rPr>
        <w:t xml:space="preserve"> </w:t>
      </w:r>
      <w:r w:rsidR="5EA5BEA6" w:rsidRPr="00B92E7F">
        <w:rPr>
          <w:rFonts w:ascii="Times New Roman" w:eastAsia="Times New Roman" w:hAnsi="Times New Roman" w:cs="Times New Roman"/>
          <w:color w:val="202020"/>
          <w:sz w:val="24"/>
          <w:szCs w:val="24"/>
        </w:rPr>
        <w:t xml:space="preserve">on </w:t>
      </w:r>
      <w:r w:rsidR="619C554C" w:rsidRPr="00B92E7F">
        <w:rPr>
          <w:rFonts w:ascii="Times New Roman" w:eastAsia="Times New Roman" w:hAnsi="Times New Roman" w:cs="Times New Roman"/>
          <w:color w:val="202020"/>
          <w:sz w:val="24"/>
          <w:szCs w:val="24"/>
        </w:rPr>
        <w:t>võtmeisik isik, kellel on märkimisväärne mõju</w:t>
      </w:r>
      <w:r w:rsidR="1C19EB90" w:rsidRPr="00B92E7F">
        <w:rPr>
          <w:rFonts w:ascii="Times New Roman" w:eastAsia="Times New Roman" w:hAnsi="Times New Roman" w:cs="Times New Roman"/>
          <w:color w:val="202020"/>
          <w:sz w:val="24"/>
          <w:szCs w:val="24"/>
        </w:rPr>
        <w:t xml:space="preserve"> krediidiasutuse</w:t>
      </w:r>
      <w:r w:rsidR="619C554C" w:rsidRPr="00B92E7F">
        <w:rPr>
          <w:rFonts w:ascii="Times New Roman" w:eastAsia="Times New Roman" w:hAnsi="Times New Roman" w:cs="Times New Roman"/>
          <w:color w:val="202020"/>
          <w:sz w:val="24"/>
          <w:szCs w:val="24"/>
        </w:rPr>
        <w:t xml:space="preserve"> </w:t>
      </w:r>
      <w:r w:rsidR="2565D430" w:rsidRPr="00B92E7F">
        <w:rPr>
          <w:rFonts w:ascii="Times New Roman" w:eastAsia="Times New Roman" w:hAnsi="Times New Roman" w:cs="Times New Roman"/>
          <w:color w:val="000000" w:themeColor="text1"/>
          <w:sz w:val="24"/>
          <w:szCs w:val="24"/>
        </w:rPr>
        <w:t xml:space="preserve">ning </w:t>
      </w:r>
      <w:r w:rsidR="5CD2E87A" w:rsidRPr="00B92E7F">
        <w:rPr>
          <w:rFonts w:ascii="Times New Roman" w:eastAsia="Times New Roman" w:hAnsi="Times New Roman" w:cs="Times New Roman"/>
          <w:color w:val="202020"/>
          <w:sz w:val="24"/>
          <w:szCs w:val="24"/>
        </w:rPr>
        <w:t>KAS</w:t>
      </w:r>
      <w:r w:rsidR="2565D430" w:rsidRPr="00B92E7F">
        <w:rPr>
          <w:rFonts w:ascii="Times New Roman" w:eastAsia="Times New Roman" w:hAnsi="Times New Roman" w:cs="Times New Roman"/>
          <w:color w:val="202020"/>
          <w:sz w:val="24"/>
          <w:szCs w:val="24"/>
        </w:rPr>
        <w:t xml:space="preserve"> § 13</w:t>
      </w:r>
      <w:r w:rsidR="2565D430" w:rsidRPr="00B92E7F">
        <w:rPr>
          <w:rFonts w:ascii="Times New Roman" w:eastAsia="Times New Roman" w:hAnsi="Times New Roman" w:cs="Times New Roman"/>
          <w:color w:val="202020"/>
          <w:sz w:val="24"/>
          <w:szCs w:val="24"/>
          <w:vertAlign w:val="superscript"/>
        </w:rPr>
        <w:t>6</w:t>
      </w:r>
      <w:r w:rsidR="2565D430" w:rsidRPr="00B92E7F">
        <w:rPr>
          <w:rFonts w:ascii="Times New Roman" w:eastAsia="Times New Roman" w:hAnsi="Times New Roman" w:cs="Times New Roman"/>
          <w:color w:val="202020"/>
          <w:sz w:val="24"/>
          <w:szCs w:val="24"/>
        </w:rPr>
        <w:t xml:space="preserve"> alusel heakskiidu saanud</w:t>
      </w:r>
      <w:r w:rsidR="2565D430" w:rsidRPr="00B92E7F">
        <w:rPr>
          <w:rFonts w:ascii="Times New Roman" w:eastAsia="Times New Roman" w:hAnsi="Times New Roman" w:cs="Times New Roman"/>
          <w:color w:val="000000" w:themeColor="text1"/>
          <w:sz w:val="24"/>
          <w:szCs w:val="24"/>
        </w:rPr>
        <w:t xml:space="preserve"> finantsvaldusettevõtja ja </w:t>
      </w:r>
      <w:proofErr w:type="spellStart"/>
      <w:r w:rsidR="2565D430" w:rsidRPr="00B92E7F">
        <w:rPr>
          <w:rFonts w:ascii="Times New Roman" w:eastAsia="Times New Roman" w:hAnsi="Times New Roman" w:cs="Times New Roman"/>
          <w:color w:val="000000" w:themeColor="text1"/>
          <w:sz w:val="24"/>
          <w:szCs w:val="24"/>
        </w:rPr>
        <w:t>segafinantsvaldusettevõtja</w:t>
      </w:r>
      <w:proofErr w:type="spellEnd"/>
      <w:r w:rsidR="2565D430" w:rsidRPr="00B92E7F">
        <w:rPr>
          <w:rFonts w:ascii="Times New Roman" w:eastAsia="Times New Roman" w:hAnsi="Times New Roman" w:cs="Times New Roman"/>
          <w:color w:val="000000" w:themeColor="text1"/>
          <w:sz w:val="24"/>
          <w:szCs w:val="24"/>
        </w:rPr>
        <w:t xml:space="preserve"> </w:t>
      </w:r>
      <w:r w:rsidR="619C554C" w:rsidRPr="00B92E7F">
        <w:rPr>
          <w:rFonts w:ascii="Times New Roman" w:eastAsia="Times New Roman" w:hAnsi="Times New Roman" w:cs="Times New Roman"/>
          <w:color w:val="202020"/>
          <w:sz w:val="24"/>
          <w:szCs w:val="24"/>
        </w:rPr>
        <w:t>juhtimisele, aga kes ei ole juhtorgani liige, sealhulgas sisekontrollifunktsiooni juht ega finantsjuht, kui nad ei ole juhtorgani liikmed. Võtmeisikuks on eelkõige finantsjuht ning vastavuskontrolli, riskikontrolli või siseauditi üksuse juht</w:t>
      </w:r>
      <w:r w:rsidR="049595A1" w:rsidRPr="00B92E7F">
        <w:rPr>
          <w:rFonts w:ascii="Times New Roman" w:eastAsia="Times New Roman" w:hAnsi="Times New Roman" w:cs="Times New Roman"/>
          <w:color w:val="202020"/>
          <w:sz w:val="24"/>
          <w:szCs w:val="24"/>
        </w:rPr>
        <w:t>. Võtmeisikute näitliku loetelu kehtestamise</w:t>
      </w:r>
      <w:r w:rsidR="7DD7EA43" w:rsidRPr="00B92E7F">
        <w:rPr>
          <w:rFonts w:ascii="Times New Roman" w:eastAsia="Times New Roman" w:hAnsi="Times New Roman" w:cs="Times New Roman"/>
          <w:color w:val="202020"/>
          <w:sz w:val="24"/>
          <w:szCs w:val="24"/>
        </w:rPr>
        <w:t>l on lähtutud</w:t>
      </w:r>
      <w:r w:rsidR="049595A1" w:rsidRPr="00B92E7F">
        <w:rPr>
          <w:rFonts w:ascii="Times New Roman" w:eastAsia="Times New Roman" w:hAnsi="Times New Roman" w:cs="Times New Roman"/>
          <w:color w:val="202020"/>
          <w:sz w:val="24"/>
          <w:szCs w:val="24"/>
        </w:rPr>
        <w:t xml:space="preserve"> kehtiva seaduse </w:t>
      </w:r>
      <w:r w:rsidR="05167A92" w:rsidRPr="00B92E7F">
        <w:rPr>
          <w:rFonts w:ascii="Times New Roman" w:eastAsia="Times New Roman" w:hAnsi="Times New Roman" w:cs="Times New Roman"/>
          <w:color w:val="202020"/>
          <w:sz w:val="24"/>
          <w:szCs w:val="24"/>
        </w:rPr>
        <w:t>§ 48 lõi</w:t>
      </w:r>
      <w:r w:rsidR="0F342942" w:rsidRPr="00B92E7F">
        <w:rPr>
          <w:rFonts w:ascii="Times New Roman" w:eastAsia="Times New Roman" w:hAnsi="Times New Roman" w:cs="Times New Roman"/>
          <w:color w:val="202020"/>
          <w:sz w:val="24"/>
          <w:szCs w:val="24"/>
        </w:rPr>
        <w:t>kes</w:t>
      </w:r>
      <w:r w:rsidR="05167A92" w:rsidRPr="00B92E7F">
        <w:rPr>
          <w:rFonts w:ascii="Times New Roman" w:eastAsia="Times New Roman" w:hAnsi="Times New Roman" w:cs="Times New Roman"/>
          <w:color w:val="202020"/>
          <w:sz w:val="24"/>
          <w:szCs w:val="24"/>
        </w:rPr>
        <w:t xml:space="preserve"> 3</w:t>
      </w:r>
      <w:r w:rsidR="05167A92" w:rsidRPr="00B92E7F">
        <w:rPr>
          <w:rFonts w:ascii="Times New Roman" w:eastAsia="Times New Roman" w:hAnsi="Times New Roman" w:cs="Times New Roman"/>
          <w:color w:val="202020"/>
          <w:sz w:val="24"/>
          <w:szCs w:val="24"/>
          <w:vertAlign w:val="superscript"/>
        </w:rPr>
        <w:t>1</w:t>
      </w:r>
      <w:r w:rsidR="3E814D9E" w:rsidRPr="00B92E7F">
        <w:rPr>
          <w:rFonts w:ascii="Times New Roman" w:eastAsia="Times New Roman" w:hAnsi="Times New Roman" w:cs="Times New Roman"/>
          <w:color w:val="202020"/>
          <w:sz w:val="24"/>
          <w:szCs w:val="24"/>
        </w:rPr>
        <w:t xml:space="preserve"> toodud võtmeisiku määratlus.</w:t>
      </w:r>
      <w:r w:rsidR="00253879">
        <w:rPr>
          <w:rFonts w:ascii="Times New Roman" w:eastAsia="Times New Roman" w:hAnsi="Times New Roman" w:cs="Times New Roman"/>
          <w:color w:val="202020"/>
          <w:sz w:val="24"/>
          <w:szCs w:val="24"/>
        </w:rPr>
        <w:t xml:space="preserve"> </w:t>
      </w:r>
      <w:r w:rsidR="3E814D9E" w:rsidRPr="00B92E7F">
        <w:rPr>
          <w:rFonts w:ascii="Times New Roman" w:eastAsia="Times New Roman" w:hAnsi="Times New Roman" w:cs="Times New Roman"/>
          <w:color w:val="202020"/>
          <w:sz w:val="24"/>
          <w:szCs w:val="24"/>
        </w:rPr>
        <w:t>Lõikega võetakse üle CRD VI art</w:t>
      </w:r>
      <w:r w:rsidR="0023781B">
        <w:rPr>
          <w:rFonts w:ascii="Times New Roman" w:eastAsia="Times New Roman" w:hAnsi="Times New Roman" w:cs="Times New Roman"/>
          <w:color w:val="202020"/>
          <w:sz w:val="24"/>
          <w:szCs w:val="24"/>
        </w:rPr>
        <w:t>ikli</w:t>
      </w:r>
      <w:r w:rsidR="3E814D9E" w:rsidRPr="00B92E7F">
        <w:rPr>
          <w:rFonts w:ascii="Times New Roman" w:eastAsia="Times New Roman" w:hAnsi="Times New Roman" w:cs="Times New Roman"/>
          <w:color w:val="202020"/>
          <w:sz w:val="24"/>
          <w:szCs w:val="24"/>
        </w:rPr>
        <w:t xml:space="preserve"> </w:t>
      </w:r>
      <w:r w:rsidR="0CC486E9" w:rsidRPr="00B92E7F">
        <w:rPr>
          <w:rFonts w:ascii="Times New Roman" w:eastAsia="Times New Roman" w:hAnsi="Times New Roman" w:cs="Times New Roman"/>
          <w:color w:val="202020"/>
          <w:sz w:val="24"/>
          <w:szCs w:val="24"/>
        </w:rPr>
        <w:t>3 punkt 9a.</w:t>
      </w:r>
    </w:p>
    <w:p w14:paraId="05D68A10" w14:textId="19F973DC" w:rsidR="001A7361" w:rsidRPr="00B92E7F" w:rsidRDefault="001A7361" w:rsidP="00B92E7F">
      <w:pPr>
        <w:spacing w:after="0" w:line="240" w:lineRule="auto"/>
        <w:jc w:val="both"/>
        <w:rPr>
          <w:rFonts w:ascii="Times New Roman" w:eastAsia="Times New Roman" w:hAnsi="Times New Roman" w:cs="Times New Roman"/>
          <w:b/>
          <w:bCs/>
          <w:color w:val="202020"/>
          <w:sz w:val="24"/>
          <w:szCs w:val="24"/>
        </w:rPr>
      </w:pPr>
    </w:p>
    <w:p w14:paraId="49F633CE" w14:textId="6F80F1AB" w:rsidR="001A7361" w:rsidRPr="00B92E7F" w:rsidRDefault="619C554C"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 xml:space="preserve">Võtmeisikule kohaldatakse lisaks </w:t>
      </w:r>
      <w:proofErr w:type="spellStart"/>
      <w:r w:rsidR="3DFD5931" w:rsidRPr="00B92E7F">
        <w:rPr>
          <w:rFonts w:ascii="Times New Roman" w:eastAsia="Times New Roman" w:hAnsi="Times New Roman" w:cs="Times New Roman"/>
          <w:color w:val="202020"/>
          <w:sz w:val="24"/>
          <w:szCs w:val="24"/>
        </w:rPr>
        <w:t>KAS-is</w:t>
      </w:r>
      <w:proofErr w:type="spellEnd"/>
      <w:r w:rsidRPr="00B92E7F">
        <w:rPr>
          <w:rFonts w:ascii="Times New Roman" w:eastAsia="Times New Roman" w:hAnsi="Times New Roman" w:cs="Times New Roman"/>
          <w:color w:val="202020"/>
          <w:sz w:val="24"/>
          <w:szCs w:val="24"/>
        </w:rPr>
        <w:t xml:space="preserve"> töötaja kohta sätestatule </w:t>
      </w:r>
      <w:r w:rsidR="67D45BC0" w:rsidRPr="00B92E7F">
        <w:rPr>
          <w:rFonts w:ascii="Times New Roman" w:eastAsia="Times New Roman" w:hAnsi="Times New Roman" w:cs="Times New Roman"/>
          <w:color w:val="202020"/>
          <w:sz w:val="24"/>
          <w:szCs w:val="24"/>
        </w:rPr>
        <w:t>ka</w:t>
      </w:r>
      <w:r w:rsidRPr="00B92E7F">
        <w:rPr>
          <w:rFonts w:ascii="Times New Roman" w:eastAsia="Times New Roman" w:hAnsi="Times New Roman" w:cs="Times New Roman"/>
          <w:color w:val="202020"/>
          <w:sz w:val="24"/>
          <w:szCs w:val="24"/>
        </w:rPr>
        <w:t xml:space="preserve"> </w:t>
      </w:r>
      <w:r w:rsidR="1975AF8F" w:rsidRPr="00B92E7F">
        <w:rPr>
          <w:rFonts w:ascii="Times New Roman" w:eastAsia="Times New Roman" w:hAnsi="Times New Roman" w:cs="Times New Roman"/>
          <w:color w:val="202020"/>
          <w:sz w:val="24"/>
          <w:szCs w:val="24"/>
        </w:rPr>
        <w:t>§ 48</w:t>
      </w:r>
      <w:r w:rsidRPr="00B92E7F">
        <w:rPr>
          <w:rFonts w:ascii="Times New Roman" w:eastAsia="Times New Roman" w:hAnsi="Times New Roman" w:cs="Times New Roman"/>
          <w:color w:val="202020"/>
          <w:sz w:val="24"/>
          <w:szCs w:val="24"/>
        </w:rPr>
        <w:t xml:space="preserve"> lõikeid 2</w:t>
      </w:r>
      <w:r w:rsidR="30F99428" w:rsidRPr="00B92E7F">
        <w:rPr>
          <w:rFonts w:ascii="Times New Roman" w:eastAsia="Times New Roman" w:hAnsi="Times New Roman" w:cs="Times New Roman"/>
          <w:color w:val="202020"/>
          <w:sz w:val="24"/>
          <w:szCs w:val="24"/>
        </w:rPr>
        <w:t>, 2</w:t>
      </w:r>
      <w:r w:rsidR="30F99428" w:rsidRPr="00B92E7F">
        <w:rPr>
          <w:rFonts w:ascii="Times New Roman" w:eastAsia="Times New Roman" w:hAnsi="Times New Roman" w:cs="Times New Roman"/>
          <w:color w:val="202020"/>
          <w:sz w:val="24"/>
          <w:szCs w:val="24"/>
          <w:vertAlign w:val="superscript"/>
        </w:rPr>
        <w:t>3</w:t>
      </w:r>
      <w:r w:rsidR="30F99428" w:rsidRPr="00B92E7F">
        <w:rPr>
          <w:rFonts w:ascii="Times New Roman" w:eastAsia="Times New Roman" w:hAnsi="Times New Roman" w:cs="Times New Roman"/>
          <w:color w:val="000000" w:themeColor="text1"/>
          <w:sz w:val="24"/>
          <w:szCs w:val="24"/>
        </w:rPr>
        <w:t>–</w:t>
      </w:r>
      <w:r w:rsidR="30F99428" w:rsidRPr="00B92E7F">
        <w:rPr>
          <w:rFonts w:ascii="Times New Roman" w:eastAsia="Times New Roman" w:hAnsi="Times New Roman" w:cs="Times New Roman"/>
          <w:color w:val="202020"/>
          <w:sz w:val="24"/>
          <w:szCs w:val="24"/>
        </w:rPr>
        <w:t>2</w:t>
      </w:r>
      <w:r w:rsidR="30F99428" w:rsidRPr="00B92E7F">
        <w:rPr>
          <w:rFonts w:ascii="Times New Roman" w:eastAsia="Times New Roman" w:hAnsi="Times New Roman" w:cs="Times New Roman"/>
          <w:color w:val="202020"/>
          <w:sz w:val="24"/>
          <w:szCs w:val="24"/>
          <w:vertAlign w:val="superscript"/>
        </w:rPr>
        <w:t>5</w:t>
      </w:r>
      <w:r w:rsidR="30F99428" w:rsidRPr="00B92E7F">
        <w:rPr>
          <w:rFonts w:ascii="Times New Roman" w:eastAsia="Times New Roman" w:hAnsi="Times New Roman" w:cs="Times New Roman"/>
          <w:color w:val="202020"/>
          <w:sz w:val="24"/>
          <w:szCs w:val="24"/>
        </w:rPr>
        <w:t>, 3, 4</w:t>
      </w:r>
      <w:r w:rsidR="30F99428" w:rsidRPr="00B92E7F">
        <w:rPr>
          <w:rFonts w:ascii="Times New Roman" w:eastAsia="Times New Roman" w:hAnsi="Times New Roman" w:cs="Times New Roman"/>
          <w:color w:val="202020"/>
          <w:sz w:val="24"/>
          <w:szCs w:val="24"/>
          <w:vertAlign w:val="superscript"/>
        </w:rPr>
        <w:t>1</w:t>
      </w:r>
      <w:r w:rsidR="30F99428" w:rsidRPr="00B92E7F">
        <w:rPr>
          <w:rFonts w:ascii="Times New Roman" w:eastAsia="Times New Roman" w:hAnsi="Times New Roman" w:cs="Times New Roman"/>
          <w:color w:val="202020"/>
          <w:sz w:val="24"/>
          <w:szCs w:val="24"/>
        </w:rPr>
        <w:t>, 5</w:t>
      </w:r>
      <w:r w:rsidR="30F99428" w:rsidRPr="00B92E7F">
        <w:rPr>
          <w:rFonts w:ascii="Times New Roman" w:eastAsia="Times New Roman" w:hAnsi="Times New Roman" w:cs="Times New Roman"/>
          <w:color w:val="202020"/>
          <w:sz w:val="24"/>
          <w:szCs w:val="24"/>
          <w:vertAlign w:val="superscript"/>
        </w:rPr>
        <w:t>2</w:t>
      </w:r>
      <w:r w:rsidR="30F99428" w:rsidRPr="00B92E7F">
        <w:rPr>
          <w:rFonts w:ascii="Times New Roman" w:eastAsia="Times New Roman" w:hAnsi="Times New Roman" w:cs="Times New Roman"/>
          <w:color w:val="202020"/>
          <w:sz w:val="24"/>
          <w:szCs w:val="24"/>
        </w:rPr>
        <w:t xml:space="preserve"> ja 5</w:t>
      </w:r>
      <w:r w:rsidR="30F99428" w:rsidRPr="00B92E7F">
        <w:rPr>
          <w:rFonts w:ascii="Times New Roman" w:eastAsia="Times New Roman" w:hAnsi="Times New Roman" w:cs="Times New Roman"/>
          <w:color w:val="202020"/>
          <w:sz w:val="24"/>
          <w:szCs w:val="24"/>
          <w:vertAlign w:val="superscript"/>
        </w:rPr>
        <w:t>3</w:t>
      </w:r>
      <w:r w:rsidR="30F99428" w:rsidRPr="00B92E7F">
        <w:rPr>
          <w:rFonts w:ascii="Times New Roman" w:eastAsia="Times New Roman" w:hAnsi="Times New Roman" w:cs="Times New Roman"/>
          <w:color w:val="202020"/>
          <w:sz w:val="24"/>
          <w:szCs w:val="24"/>
        </w:rPr>
        <w:t xml:space="preserve"> </w:t>
      </w:r>
      <w:r w:rsidR="30F99428" w:rsidRPr="00B92E7F">
        <w:rPr>
          <w:rFonts w:ascii="Times New Roman" w:eastAsia="Times New Roman" w:hAnsi="Times New Roman" w:cs="Times New Roman"/>
          <w:b/>
          <w:bCs/>
          <w:color w:val="202020"/>
          <w:sz w:val="24"/>
          <w:szCs w:val="24"/>
        </w:rPr>
        <w:t>(lõige 5</w:t>
      </w:r>
      <w:r w:rsidR="30F99428" w:rsidRPr="00B92E7F">
        <w:rPr>
          <w:rFonts w:ascii="Times New Roman" w:eastAsia="Times New Roman" w:hAnsi="Times New Roman" w:cs="Times New Roman"/>
          <w:b/>
          <w:bCs/>
          <w:color w:val="202020"/>
          <w:sz w:val="24"/>
          <w:szCs w:val="24"/>
          <w:vertAlign w:val="superscript"/>
        </w:rPr>
        <w:t>5</w:t>
      </w:r>
      <w:r w:rsidR="30F99428" w:rsidRPr="00B92E7F">
        <w:rPr>
          <w:rFonts w:ascii="Times New Roman" w:eastAsia="Times New Roman" w:hAnsi="Times New Roman" w:cs="Times New Roman"/>
          <w:b/>
          <w:bCs/>
          <w:color w:val="202020"/>
          <w:sz w:val="24"/>
          <w:szCs w:val="24"/>
        </w:rPr>
        <w:t>)</w:t>
      </w:r>
      <w:r w:rsidR="30C385E4" w:rsidRPr="00B92E7F">
        <w:rPr>
          <w:rFonts w:ascii="Times New Roman" w:eastAsia="Times New Roman" w:hAnsi="Times New Roman" w:cs="Times New Roman"/>
          <w:color w:val="202020"/>
          <w:sz w:val="24"/>
          <w:szCs w:val="24"/>
        </w:rPr>
        <w:t xml:space="preserve"> </w:t>
      </w:r>
      <w:r w:rsidR="251C66DD" w:rsidRPr="00B92E7F">
        <w:rPr>
          <w:rFonts w:ascii="Times New Roman" w:eastAsia="Times New Roman" w:hAnsi="Times New Roman" w:cs="Times New Roman"/>
          <w:color w:val="202020"/>
          <w:sz w:val="24"/>
          <w:szCs w:val="24"/>
        </w:rPr>
        <w:t xml:space="preserve">ning krediidiasutusel on </w:t>
      </w:r>
      <w:r w:rsidR="251C66DD" w:rsidRPr="00B92E7F">
        <w:rPr>
          <w:rFonts w:ascii="Times New Roman" w:eastAsia="Times New Roman" w:hAnsi="Times New Roman" w:cs="Times New Roman"/>
          <w:b/>
          <w:bCs/>
          <w:color w:val="202020"/>
          <w:sz w:val="24"/>
          <w:szCs w:val="24"/>
        </w:rPr>
        <w:t>lõike 5</w:t>
      </w:r>
      <w:r w:rsidR="251C66DD" w:rsidRPr="00B92E7F">
        <w:rPr>
          <w:rFonts w:ascii="Times New Roman" w:eastAsia="Times New Roman" w:hAnsi="Times New Roman" w:cs="Times New Roman"/>
          <w:b/>
          <w:bCs/>
          <w:color w:val="202020"/>
          <w:sz w:val="24"/>
          <w:szCs w:val="24"/>
          <w:vertAlign w:val="superscript"/>
        </w:rPr>
        <w:t>6</w:t>
      </w:r>
      <w:r w:rsidR="251C66DD" w:rsidRPr="00B92E7F">
        <w:rPr>
          <w:rFonts w:ascii="Times New Roman" w:eastAsia="Times New Roman" w:hAnsi="Times New Roman" w:cs="Times New Roman"/>
          <w:b/>
          <w:bCs/>
          <w:color w:val="202020"/>
          <w:sz w:val="24"/>
          <w:szCs w:val="24"/>
        </w:rPr>
        <w:t xml:space="preserve"> </w:t>
      </w:r>
      <w:r w:rsidR="251C66DD" w:rsidRPr="00B92E7F">
        <w:rPr>
          <w:rFonts w:ascii="Times New Roman" w:eastAsia="Times New Roman" w:hAnsi="Times New Roman" w:cs="Times New Roman"/>
          <w:color w:val="202020"/>
          <w:sz w:val="24"/>
          <w:szCs w:val="24"/>
        </w:rPr>
        <w:t xml:space="preserve">kohustus tagada </w:t>
      </w:r>
      <w:r w:rsidR="69416754" w:rsidRPr="00B92E7F">
        <w:rPr>
          <w:rFonts w:ascii="Times New Roman" w:eastAsia="Times New Roman" w:hAnsi="Times New Roman" w:cs="Times New Roman"/>
          <w:color w:val="000000" w:themeColor="text1"/>
          <w:sz w:val="24"/>
          <w:szCs w:val="24"/>
        </w:rPr>
        <w:t>võtmeisiku ülesannete nõuetekohane täitmine</w:t>
      </w:r>
      <w:r w:rsidR="251C66DD" w:rsidRPr="00B92E7F">
        <w:rPr>
          <w:rFonts w:ascii="Times New Roman" w:eastAsia="Times New Roman" w:hAnsi="Times New Roman" w:cs="Times New Roman"/>
          <w:color w:val="202020"/>
          <w:sz w:val="24"/>
          <w:szCs w:val="24"/>
        </w:rPr>
        <w:t xml:space="preserve">, mis võib </w:t>
      </w:r>
      <w:r w:rsidR="0C046F79" w:rsidRPr="00B92E7F">
        <w:rPr>
          <w:rFonts w:ascii="Times New Roman" w:eastAsia="Times New Roman" w:hAnsi="Times New Roman" w:cs="Times New Roman"/>
          <w:color w:val="202020"/>
          <w:sz w:val="24"/>
          <w:szCs w:val="24"/>
        </w:rPr>
        <w:t xml:space="preserve">tähendada </w:t>
      </w:r>
      <w:r w:rsidR="251C66DD" w:rsidRPr="00B92E7F">
        <w:rPr>
          <w:rFonts w:ascii="Times New Roman" w:eastAsia="Times New Roman" w:hAnsi="Times New Roman" w:cs="Times New Roman"/>
          <w:color w:val="202020"/>
          <w:sz w:val="24"/>
          <w:szCs w:val="24"/>
        </w:rPr>
        <w:t>ka võtmeisiku fun</w:t>
      </w:r>
      <w:r w:rsidR="6A0501BD" w:rsidRPr="00B92E7F">
        <w:rPr>
          <w:rFonts w:ascii="Times New Roman" w:eastAsia="Times New Roman" w:hAnsi="Times New Roman" w:cs="Times New Roman"/>
          <w:color w:val="202020"/>
          <w:sz w:val="24"/>
          <w:szCs w:val="24"/>
        </w:rPr>
        <w:t>ktsiooni täitva isiku asendamis</w:t>
      </w:r>
      <w:r w:rsidR="328BCCC7" w:rsidRPr="00B92E7F">
        <w:rPr>
          <w:rFonts w:ascii="Times New Roman" w:eastAsia="Times New Roman" w:hAnsi="Times New Roman" w:cs="Times New Roman"/>
          <w:color w:val="202020"/>
          <w:sz w:val="24"/>
          <w:szCs w:val="24"/>
        </w:rPr>
        <w:t>t.</w:t>
      </w:r>
    </w:p>
    <w:p w14:paraId="0E1FAAF4" w14:textId="3D3FD625" w:rsidR="001A7361" w:rsidRPr="00B92E7F" w:rsidRDefault="001A7361" w:rsidP="00B92E7F">
      <w:pPr>
        <w:spacing w:after="0" w:line="240" w:lineRule="auto"/>
        <w:jc w:val="both"/>
        <w:rPr>
          <w:rFonts w:ascii="Times New Roman" w:eastAsia="Times New Roman" w:hAnsi="Times New Roman" w:cs="Times New Roman"/>
          <w:color w:val="202020"/>
          <w:sz w:val="24"/>
          <w:szCs w:val="24"/>
        </w:rPr>
      </w:pPr>
    </w:p>
    <w:p w14:paraId="72E618E6" w14:textId="19357213" w:rsidR="001A7361" w:rsidRPr="00B92E7F" w:rsidRDefault="10C832A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Lõiked 6–7 tunnistatakse kehtetuks. </w:t>
      </w:r>
      <w:r w:rsidR="5F4799B4" w:rsidRPr="00B92E7F">
        <w:rPr>
          <w:rFonts w:ascii="Times New Roman" w:hAnsi="Times New Roman" w:cs="Times New Roman"/>
          <w:sz w:val="24"/>
          <w:szCs w:val="24"/>
        </w:rPr>
        <w:t xml:space="preserve">Need sätted reguleerivad Finantsinspektsiooni teavitamist, mis </w:t>
      </w:r>
      <w:r w:rsidR="59032E77" w:rsidRPr="00B92E7F">
        <w:rPr>
          <w:rFonts w:ascii="Times New Roman" w:hAnsi="Times New Roman" w:cs="Times New Roman"/>
          <w:sz w:val="24"/>
          <w:szCs w:val="24"/>
        </w:rPr>
        <w:t>edaspidi sisalduvad täiendatud kujul uutes paragrahvides 48</w:t>
      </w:r>
      <w:r w:rsidR="59032E77" w:rsidRPr="00B92E7F">
        <w:rPr>
          <w:rFonts w:ascii="Times New Roman" w:hAnsi="Times New Roman" w:cs="Times New Roman"/>
          <w:sz w:val="24"/>
          <w:szCs w:val="24"/>
          <w:vertAlign w:val="superscript"/>
        </w:rPr>
        <w:t>1</w:t>
      </w:r>
      <w:r w:rsidR="59032E77" w:rsidRPr="00B92E7F">
        <w:rPr>
          <w:rFonts w:ascii="Times New Roman" w:hAnsi="Times New Roman" w:cs="Times New Roman"/>
          <w:sz w:val="24"/>
          <w:szCs w:val="24"/>
        </w:rPr>
        <w:t xml:space="preserve"> ja 48</w:t>
      </w:r>
      <w:r w:rsidR="59032E77" w:rsidRPr="00B92E7F">
        <w:rPr>
          <w:rFonts w:ascii="Times New Roman" w:hAnsi="Times New Roman" w:cs="Times New Roman"/>
          <w:sz w:val="24"/>
          <w:szCs w:val="24"/>
          <w:vertAlign w:val="superscript"/>
        </w:rPr>
        <w:t>2</w:t>
      </w:r>
      <w:r w:rsidR="59032E77" w:rsidRPr="00B92E7F">
        <w:rPr>
          <w:rFonts w:ascii="Times New Roman" w:hAnsi="Times New Roman" w:cs="Times New Roman"/>
          <w:sz w:val="24"/>
          <w:szCs w:val="24"/>
        </w:rPr>
        <w:t>. Lõikes 7 reguleeritakse</w:t>
      </w:r>
      <w:r w:rsidR="0580F8FF" w:rsidRPr="00B92E7F">
        <w:rPr>
          <w:rFonts w:ascii="Times New Roman" w:hAnsi="Times New Roman" w:cs="Times New Roman"/>
          <w:sz w:val="24"/>
          <w:szCs w:val="24"/>
        </w:rPr>
        <w:t xml:space="preserve"> juhiks kandideeriva </w:t>
      </w:r>
      <w:r w:rsidR="35F58581" w:rsidRPr="00B92E7F">
        <w:rPr>
          <w:rFonts w:ascii="Times New Roman" w:hAnsi="Times New Roman" w:cs="Times New Roman"/>
          <w:sz w:val="24"/>
          <w:szCs w:val="24"/>
        </w:rPr>
        <w:t>isiku kirjalik</w:t>
      </w:r>
      <w:r w:rsidR="7A43006A" w:rsidRPr="00B92E7F">
        <w:rPr>
          <w:rFonts w:ascii="Times New Roman" w:hAnsi="Times New Roman" w:cs="Times New Roman"/>
          <w:sz w:val="24"/>
          <w:szCs w:val="24"/>
        </w:rPr>
        <w:t>u</w:t>
      </w:r>
      <w:r w:rsidR="35F58581" w:rsidRPr="00B92E7F">
        <w:rPr>
          <w:rFonts w:ascii="Times New Roman" w:hAnsi="Times New Roman" w:cs="Times New Roman"/>
          <w:sz w:val="24"/>
          <w:szCs w:val="24"/>
        </w:rPr>
        <w:t xml:space="preserve"> nõusolek</w:t>
      </w:r>
      <w:r w:rsidR="525FF3AC" w:rsidRPr="00B92E7F">
        <w:rPr>
          <w:rFonts w:ascii="Times New Roman" w:hAnsi="Times New Roman" w:cs="Times New Roman"/>
          <w:sz w:val="24"/>
          <w:szCs w:val="24"/>
        </w:rPr>
        <w:t>u nõuet. See sisaldub edaspidi § 48</w:t>
      </w:r>
      <w:r w:rsidR="525FF3AC" w:rsidRPr="00B92E7F">
        <w:rPr>
          <w:rFonts w:ascii="Times New Roman" w:hAnsi="Times New Roman" w:cs="Times New Roman"/>
          <w:sz w:val="24"/>
          <w:szCs w:val="24"/>
          <w:vertAlign w:val="superscript"/>
        </w:rPr>
        <w:t>1</w:t>
      </w:r>
      <w:r w:rsidR="525FF3AC" w:rsidRPr="00B92E7F">
        <w:rPr>
          <w:rFonts w:ascii="Times New Roman" w:hAnsi="Times New Roman" w:cs="Times New Roman"/>
          <w:sz w:val="24"/>
          <w:szCs w:val="24"/>
        </w:rPr>
        <w:t xml:space="preserve"> lõikes 6 punktis 1.</w:t>
      </w:r>
    </w:p>
    <w:p w14:paraId="57303E28" w14:textId="47D1B0CD" w:rsidR="0E6703AC" w:rsidRPr="00B92E7F" w:rsidRDefault="0E6703AC" w:rsidP="00B92E7F">
      <w:pPr>
        <w:spacing w:after="0" w:line="240" w:lineRule="auto"/>
        <w:jc w:val="both"/>
        <w:rPr>
          <w:rFonts w:ascii="Times New Roman" w:hAnsi="Times New Roman" w:cs="Times New Roman"/>
          <w:b/>
          <w:bCs/>
          <w:sz w:val="24"/>
          <w:szCs w:val="24"/>
        </w:rPr>
      </w:pPr>
    </w:p>
    <w:p w14:paraId="1D3B79CF" w14:textId="659D6226" w:rsidR="08EC0F41" w:rsidRPr="00B92E7F" w:rsidRDefault="5277D90A"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 xml:space="preserve">Seaduse täiendamine </w:t>
      </w:r>
      <w:r w:rsidR="1DC4F9A7" w:rsidRPr="00B92E7F">
        <w:rPr>
          <w:rFonts w:ascii="Times New Roman" w:hAnsi="Times New Roman" w:cs="Times New Roman"/>
          <w:b/>
          <w:bCs/>
          <w:sz w:val="24"/>
          <w:szCs w:val="24"/>
        </w:rPr>
        <w:t>paragrahvide</w:t>
      </w:r>
      <w:r w:rsidRPr="00B92E7F">
        <w:rPr>
          <w:rFonts w:ascii="Times New Roman" w:eastAsia="Times New Roman" w:hAnsi="Times New Roman" w:cs="Times New Roman"/>
          <w:b/>
          <w:bCs/>
          <w:color w:val="000000" w:themeColor="text1"/>
          <w:sz w:val="24"/>
          <w:szCs w:val="24"/>
        </w:rPr>
        <w:t>ga 48</w:t>
      </w:r>
      <w:r w:rsidRPr="00B92E7F">
        <w:rPr>
          <w:rFonts w:ascii="Times New Roman" w:eastAsia="Times New Roman" w:hAnsi="Times New Roman" w:cs="Times New Roman"/>
          <w:b/>
          <w:bCs/>
          <w:color w:val="000000" w:themeColor="text1"/>
          <w:sz w:val="24"/>
          <w:szCs w:val="24"/>
          <w:vertAlign w:val="superscript"/>
        </w:rPr>
        <w:t>1</w:t>
      </w:r>
      <w:r w:rsidR="5299EEBF" w:rsidRPr="00B92E7F">
        <w:rPr>
          <w:rFonts w:ascii="Times New Roman" w:eastAsia="Times New Roman" w:hAnsi="Times New Roman" w:cs="Times New Roman"/>
          <w:b/>
          <w:bCs/>
          <w:color w:val="000000" w:themeColor="text1"/>
          <w:sz w:val="24"/>
          <w:szCs w:val="24"/>
          <w:vertAlign w:val="superscript"/>
        </w:rPr>
        <w:t xml:space="preserve"> </w:t>
      </w:r>
      <w:r w:rsidR="5299EEBF" w:rsidRPr="00B92E7F">
        <w:rPr>
          <w:rFonts w:ascii="Times New Roman" w:eastAsia="Times New Roman" w:hAnsi="Times New Roman" w:cs="Times New Roman"/>
          <w:b/>
          <w:bCs/>
          <w:color w:val="000000" w:themeColor="text1"/>
          <w:sz w:val="24"/>
          <w:szCs w:val="24"/>
        </w:rPr>
        <w:t>ja</w:t>
      </w:r>
      <w:r w:rsidR="5299EEBF" w:rsidRPr="00B92E7F">
        <w:rPr>
          <w:rFonts w:ascii="Times New Roman" w:eastAsia="Times New Roman" w:hAnsi="Times New Roman" w:cs="Times New Roman"/>
          <w:b/>
          <w:bCs/>
          <w:color w:val="000000" w:themeColor="text1"/>
          <w:sz w:val="24"/>
          <w:szCs w:val="24"/>
          <w:vertAlign w:val="superscript"/>
        </w:rPr>
        <w:t xml:space="preserve"> </w:t>
      </w:r>
      <w:r w:rsidR="6FA3E4F2" w:rsidRPr="00B92E7F">
        <w:rPr>
          <w:rFonts w:ascii="Times New Roman" w:eastAsia="Times New Roman" w:hAnsi="Times New Roman" w:cs="Times New Roman"/>
          <w:b/>
          <w:bCs/>
          <w:color w:val="000000" w:themeColor="text1"/>
          <w:sz w:val="24"/>
          <w:szCs w:val="24"/>
        </w:rPr>
        <w:t>48</w:t>
      </w:r>
      <w:r w:rsidR="6FA3E4F2" w:rsidRPr="00B92E7F">
        <w:rPr>
          <w:rFonts w:ascii="Times New Roman" w:eastAsia="Times New Roman" w:hAnsi="Times New Roman" w:cs="Times New Roman"/>
          <w:b/>
          <w:bCs/>
          <w:color w:val="000000" w:themeColor="text1"/>
          <w:sz w:val="24"/>
          <w:szCs w:val="24"/>
          <w:vertAlign w:val="superscript"/>
        </w:rPr>
        <w:t>2</w:t>
      </w:r>
      <w:r w:rsidR="6FA3E4F2" w:rsidRPr="00B92E7F">
        <w:rPr>
          <w:rFonts w:ascii="Times New Roman" w:eastAsia="Times New Roman" w:hAnsi="Times New Roman" w:cs="Times New Roman"/>
          <w:b/>
          <w:bCs/>
          <w:color w:val="000000" w:themeColor="text1"/>
          <w:sz w:val="24"/>
          <w:szCs w:val="24"/>
        </w:rPr>
        <w:t>.</w:t>
      </w:r>
      <w:r w:rsidR="6FA3E4F2" w:rsidRPr="00B92E7F">
        <w:rPr>
          <w:rFonts w:ascii="Times New Roman" w:eastAsia="Times New Roman" w:hAnsi="Times New Roman" w:cs="Times New Roman"/>
          <w:color w:val="000000" w:themeColor="text1"/>
          <w:sz w:val="24"/>
          <w:szCs w:val="24"/>
        </w:rPr>
        <w:t xml:space="preserve"> </w:t>
      </w:r>
    </w:p>
    <w:p w14:paraId="1910F6D9" w14:textId="77777777" w:rsidR="00B92E7F" w:rsidRPr="00B92E7F" w:rsidRDefault="00B92E7F" w:rsidP="00B92E7F">
      <w:pPr>
        <w:spacing w:after="0" w:line="240" w:lineRule="auto"/>
        <w:jc w:val="both"/>
        <w:rPr>
          <w:rFonts w:ascii="Times New Roman" w:eastAsia="Times New Roman" w:hAnsi="Times New Roman" w:cs="Times New Roman"/>
          <w:color w:val="000000" w:themeColor="text1"/>
          <w:sz w:val="24"/>
          <w:szCs w:val="24"/>
        </w:rPr>
      </w:pPr>
    </w:p>
    <w:p w14:paraId="742C1E64" w14:textId="0B919980" w:rsidR="69EE874A" w:rsidRPr="00B92E7F" w:rsidRDefault="00B92E7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Uute paragrahvidega</w:t>
      </w:r>
      <w:r w:rsidR="677C952E" w:rsidRPr="00B92E7F">
        <w:rPr>
          <w:rFonts w:ascii="Times New Roman" w:eastAsia="Times New Roman" w:hAnsi="Times New Roman" w:cs="Times New Roman"/>
          <w:color w:val="000000" w:themeColor="text1"/>
          <w:sz w:val="24"/>
          <w:szCs w:val="24"/>
        </w:rPr>
        <w:t xml:space="preserve"> kehtestatakse reeglid Finantsinspektsiooni teavitamisele ning </w:t>
      </w:r>
      <w:r w:rsidRPr="00B92E7F">
        <w:rPr>
          <w:rFonts w:ascii="Times New Roman" w:eastAsia="Times New Roman" w:hAnsi="Times New Roman" w:cs="Times New Roman"/>
          <w:color w:val="000000" w:themeColor="text1"/>
          <w:sz w:val="24"/>
          <w:szCs w:val="24"/>
        </w:rPr>
        <w:t xml:space="preserve">järelevalveasutuse poolt </w:t>
      </w:r>
      <w:r w:rsidR="677C952E" w:rsidRPr="00B92E7F">
        <w:rPr>
          <w:rFonts w:ascii="Times New Roman" w:eastAsia="Times New Roman" w:hAnsi="Times New Roman" w:cs="Times New Roman"/>
          <w:color w:val="000000" w:themeColor="text1"/>
          <w:sz w:val="24"/>
          <w:szCs w:val="24"/>
        </w:rPr>
        <w:t xml:space="preserve">läbiviidavale </w:t>
      </w:r>
      <w:r w:rsidR="6A34E26B" w:rsidRPr="00B92E7F">
        <w:rPr>
          <w:rFonts w:ascii="Times New Roman" w:eastAsia="Times New Roman" w:hAnsi="Times New Roman" w:cs="Times New Roman"/>
          <w:color w:val="000000" w:themeColor="text1"/>
          <w:sz w:val="24"/>
          <w:szCs w:val="24"/>
        </w:rPr>
        <w:t>sobivusmenetlusele.</w:t>
      </w:r>
    </w:p>
    <w:p w14:paraId="46D91B5F" w14:textId="3BF0A98E" w:rsidR="645198D8" w:rsidRPr="00B92E7F" w:rsidRDefault="645198D8" w:rsidP="00B92E7F">
      <w:pPr>
        <w:spacing w:after="0" w:line="240" w:lineRule="auto"/>
        <w:jc w:val="both"/>
        <w:rPr>
          <w:rFonts w:ascii="Times New Roman" w:eastAsia="Times New Roman" w:hAnsi="Times New Roman" w:cs="Times New Roman"/>
          <w:color w:val="000000" w:themeColor="text1"/>
          <w:sz w:val="24"/>
          <w:szCs w:val="24"/>
        </w:rPr>
      </w:pPr>
    </w:p>
    <w:p w14:paraId="5A034BE2" w14:textId="77777777" w:rsidR="0023781B" w:rsidRDefault="6FA3E4F2"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w:t>
      </w:r>
      <w:r w:rsidR="660DC15F" w:rsidRPr="00B92E7F">
        <w:rPr>
          <w:rFonts w:ascii="Times New Roman" w:eastAsia="Times New Roman" w:hAnsi="Times New Roman" w:cs="Times New Roman"/>
          <w:b/>
          <w:bCs/>
          <w:color w:val="000000" w:themeColor="text1"/>
          <w:sz w:val="24"/>
          <w:szCs w:val="24"/>
        </w:rPr>
        <w:t>aragrahv</w:t>
      </w:r>
      <w:r w:rsidR="4AB557AF" w:rsidRPr="00B92E7F">
        <w:rPr>
          <w:rFonts w:ascii="Times New Roman" w:eastAsia="Times New Roman" w:hAnsi="Times New Roman" w:cs="Times New Roman"/>
          <w:b/>
          <w:bCs/>
          <w:color w:val="000000" w:themeColor="text1"/>
          <w:sz w:val="24"/>
          <w:szCs w:val="24"/>
        </w:rPr>
        <w:t xml:space="preserve"> 48</w:t>
      </w:r>
      <w:r w:rsidR="4AB557AF" w:rsidRPr="00B92E7F">
        <w:rPr>
          <w:rFonts w:ascii="Times New Roman" w:eastAsia="Times New Roman" w:hAnsi="Times New Roman" w:cs="Times New Roman"/>
          <w:b/>
          <w:bCs/>
          <w:color w:val="000000" w:themeColor="text1"/>
          <w:sz w:val="24"/>
          <w:szCs w:val="24"/>
          <w:vertAlign w:val="superscript"/>
        </w:rPr>
        <w:t>1</w:t>
      </w:r>
      <w:r w:rsidR="660DC15F" w:rsidRPr="00B92E7F">
        <w:rPr>
          <w:rFonts w:ascii="Times New Roman" w:eastAsia="Times New Roman" w:hAnsi="Times New Roman" w:cs="Times New Roman"/>
          <w:b/>
          <w:bCs/>
          <w:color w:val="000000" w:themeColor="text1"/>
          <w:sz w:val="24"/>
          <w:szCs w:val="24"/>
          <w:vertAlign w:val="superscript"/>
        </w:rPr>
        <w:t xml:space="preserve"> </w:t>
      </w:r>
      <w:r w:rsidR="660DC15F" w:rsidRPr="00B92E7F">
        <w:rPr>
          <w:rFonts w:ascii="Times New Roman" w:eastAsia="Times New Roman" w:hAnsi="Times New Roman" w:cs="Times New Roman"/>
          <w:color w:val="000000" w:themeColor="text1"/>
          <w:sz w:val="24"/>
          <w:szCs w:val="24"/>
        </w:rPr>
        <w:t>reguleerib juhtidest ja võtmeisikutest teavitamist</w:t>
      </w:r>
      <w:r w:rsidR="0B67B072" w:rsidRPr="00B92E7F">
        <w:rPr>
          <w:rFonts w:ascii="Times New Roman" w:eastAsia="Times New Roman" w:hAnsi="Times New Roman" w:cs="Times New Roman"/>
          <w:color w:val="000000" w:themeColor="text1"/>
          <w:sz w:val="24"/>
          <w:szCs w:val="24"/>
        </w:rPr>
        <w:t>.</w:t>
      </w:r>
    </w:p>
    <w:p w14:paraId="75C1855A" w14:textId="656475AD" w:rsidR="69EE874A" w:rsidRPr="00B92E7F" w:rsidRDefault="0B67B072"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 </w:t>
      </w:r>
      <w:r w:rsidR="28698456" w:rsidRPr="00B92E7F">
        <w:rPr>
          <w:rFonts w:ascii="Times New Roman" w:hAnsi="Times New Roman" w:cs="Times New Roman"/>
          <w:b/>
          <w:bCs/>
          <w:color w:val="000000" w:themeColor="text1"/>
          <w:sz w:val="24"/>
          <w:szCs w:val="24"/>
        </w:rPr>
        <w:t xml:space="preserve"> </w:t>
      </w:r>
      <w:r w:rsidR="69EE874A" w:rsidRPr="00B92E7F">
        <w:rPr>
          <w:rFonts w:ascii="Times New Roman" w:hAnsi="Times New Roman" w:cs="Times New Roman"/>
          <w:sz w:val="24"/>
          <w:szCs w:val="24"/>
        </w:rPr>
        <w:br/>
      </w:r>
      <w:r w:rsidR="533BB3B0" w:rsidRPr="00B92E7F">
        <w:rPr>
          <w:rFonts w:ascii="Times New Roman" w:eastAsia="Times New Roman" w:hAnsi="Times New Roman" w:cs="Times New Roman"/>
          <w:b/>
          <w:bCs/>
          <w:color w:val="202020"/>
          <w:sz w:val="24"/>
          <w:szCs w:val="24"/>
        </w:rPr>
        <w:t>Lõike 1</w:t>
      </w:r>
      <w:r w:rsidR="533BB3B0" w:rsidRPr="00B92E7F">
        <w:rPr>
          <w:rFonts w:ascii="Times New Roman" w:eastAsia="Times New Roman" w:hAnsi="Times New Roman" w:cs="Times New Roman"/>
          <w:color w:val="202020"/>
          <w:sz w:val="24"/>
          <w:szCs w:val="24"/>
        </w:rPr>
        <w:t xml:space="preserve"> kohaselt </w:t>
      </w:r>
      <w:r w:rsidR="533BB3B0" w:rsidRPr="00B92E7F">
        <w:rPr>
          <w:rFonts w:ascii="Times New Roman" w:eastAsia="Times New Roman" w:hAnsi="Times New Roman" w:cs="Times New Roman"/>
          <w:color w:val="000000" w:themeColor="text1"/>
          <w:sz w:val="24"/>
          <w:szCs w:val="24"/>
        </w:rPr>
        <w:t>teavitab k</w:t>
      </w:r>
      <w:r w:rsidR="28698456" w:rsidRPr="00B92E7F">
        <w:rPr>
          <w:rFonts w:ascii="Times New Roman" w:eastAsia="Times New Roman" w:hAnsi="Times New Roman" w:cs="Times New Roman"/>
          <w:color w:val="202020"/>
          <w:sz w:val="24"/>
          <w:szCs w:val="24"/>
        </w:rPr>
        <w:t>rediidiasutus</w:t>
      </w:r>
      <w:r w:rsidR="28698456" w:rsidRPr="00B92E7F">
        <w:rPr>
          <w:rFonts w:ascii="Times New Roman" w:eastAsia="Times New Roman" w:hAnsi="Times New Roman" w:cs="Times New Roman"/>
          <w:color w:val="000000" w:themeColor="text1"/>
          <w:sz w:val="24"/>
          <w:szCs w:val="24"/>
        </w:rPr>
        <w:t xml:space="preserve"> juhi või võtmeisiku valimise, määramise või ametiaja pikendamise kavatsusest Finantsinspektsiooni vähemalt kümme päeva enne selle küsimuse otsustamist ja esitab </w:t>
      </w:r>
      <w:r w:rsidR="7BC2B0E1" w:rsidRPr="00B92E7F">
        <w:rPr>
          <w:rFonts w:ascii="Times New Roman" w:eastAsia="Times New Roman" w:hAnsi="Times New Roman" w:cs="Times New Roman"/>
          <w:color w:val="000000" w:themeColor="text1"/>
          <w:sz w:val="24"/>
          <w:szCs w:val="24"/>
        </w:rPr>
        <w:t>l</w:t>
      </w:r>
      <w:r w:rsidR="28698456" w:rsidRPr="00B92E7F">
        <w:rPr>
          <w:rFonts w:ascii="Times New Roman" w:eastAsia="Times New Roman" w:hAnsi="Times New Roman" w:cs="Times New Roman"/>
          <w:color w:val="000000" w:themeColor="text1"/>
          <w:sz w:val="24"/>
          <w:szCs w:val="24"/>
        </w:rPr>
        <w:t>õikes 6 nimetatud andmed ja dokumendid. </w:t>
      </w:r>
      <w:r w:rsidR="4644641D" w:rsidRPr="00B92E7F">
        <w:rPr>
          <w:rFonts w:ascii="Times New Roman" w:eastAsia="Times New Roman" w:hAnsi="Times New Roman" w:cs="Times New Roman"/>
          <w:color w:val="000000" w:themeColor="text1"/>
          <w:sz w:val="24"/>
          <w:szCs w:val="24"/>
        </w:rPr>
        <w:t>Tähtaja määramisel on</w:t>
      </w:r>
      <w:r w:rsidR="0C8A3340" w:rsidRPr="00B92E7F">
        <w:rPr>
          <w:rFonts w:ascii="Times New Roman" w:eastAsia="Times New Roman" w:hAnsi="Times New Roman" w:cs="Times New Roman"/>
          <w:color w:val="000000" w:themeColor="text1"/>
          <w:sz w:val="24"/>
          <w:szCs w:val="24"/>
        </w:rPr>
        <w:t xml:space="preserve"> </w:t>
      </w:r>
      <w:r w:rsidR="4644641D" w:rsidRPr="00B92E7F">
        <w:rPr>
          <w:rFonts w:ascii="Times New Roman" w:eastAsia="Times New Roman" w:hAnsi="Times New Roman" w:cs="Times New Roman"/>
          <w:color w:val="000000" w:themeColor="text1"/>
          <w:sz w:val="24"/>
          <w:szCs w:val="24"/>
        </w:rPr>
        <w:t>arvesse võetud Finantsinspekt</w:t>
      </w:r>
      <w:r w:rsidR="01903EE4" w:rsidRPr="00B92E7F">
        <w:rPr>
          <w:rFonts w:ascii="Times New Roman" w:eastAsia="Times New Roman" w:hAnsi="Times New Roman" w:cs="Times New Roman"/>
          <w:color w:val="000000" w:themeColor="text1"/>
          <w:sz w:val="24"/>
          <w:szCs w:val="24"/>
        </w:rPr>
        <w:t>siooni vajadus</w:t>
      </w:r>
      <w:r w:rsidR="402A20A8" w:rsidRPr="00B92E7F">
        <w:rPr>
          <w:rFonts w:ascii="Times New Roman" w:eastAsia="Times New Roman" w:hAnsi="Times New Roman" w:cs="Times New Roman"/>
          <w:color w:val="000000" w:themeColor="text1"/>
          <w:sz w:val="24"/>
          <w:szCs w:val="24"/>
        </w:rPr>
        <w:t>t</w:t>
      </w:r>
      <w:r w:rsidR="3450A413" w:rsidRPr="00B92E7F">
        <w:rPr>
          <w:rFonts w:ascii="Times New Roman" w:eastAsia="Times New Roman" w:hAnsi="Times New Roman" w:cs="Times New Roman"/>
          <w:color w:val="000000" w:themeColor="text1"/>
          <w:sz w:val="24"/>
          <w:szCs w:val="24"/>
        </w:rPr>
        <w:t xml:space="preserve"> teatud juhtudel</w:t>
      </w:r>
      <w:r w:rsidR="01903EE4" w:rsidRPr="00B92E7F">
        <w:rPr>
          <w:rFonts w:ascii="Times New Roman" w:eastAsia="Times New Roman" w:hAnsi="Times New Roman" w:cs="Times New Roman"/>
          <w:color w:val="000000" w:themeColor="text1"/>
          <w:sz w:val="24"/>
          <w:szCs w:val="24"/>
        </w:rPr>
        <w:t xml:space="preserve"> sekku</w:t>
      </w:r>
      <w:r w:rsidR="21F3125B" w:rsidRPr="00B92E7F">
        <w:rPr>
          <w:rFonts w:ascii="Times New Roman" w:eastAsia="Times New Roman" w:hAnsi="Times New Roman" w:cs="Times New Roman"/>
          <w:color w:val="000000" w:themeColor="text1"/>
          <w:sz w:val="24"/>
          <w:szCs w:val="24"/>
        </w:rPr>
        <w:t xml:space="preserve">da </w:t>
      </w:r>
      <w:r w:rsidR="13C56383" w:rsidRPr="00B92E7F">
        <w:rPr>
          <w:rFonts w:ascii="Times New Roman" w:eastAsia="Times New Roman" w:hAnsi="Times New Roman" w:cs="Times New Roman"/>
          <w:color w:val="000000" w:themeColor="text1"/>
          <w:sz w:val="24"/>
          <w:szCs w:val="24"/>
        </w:rPr>
        <w:t>ja</w:t>
      </w:r>
      <w:r w:rsidR="0B1A3692" w:rsidRPr="00B92E7F">
        <w:rPr>
          <w:rFonts w:ascii="Times New Roman" w:eastAsia="Times New Roman" w:hAnsi="Times New Roman" w:cs="Times New Roman"/>
          <w:color w:val="000000" w:themeColor="text1"/>
          <w:sz w:val="24"/>
          <w:szCs w:val="24"/>
        </w:rPr>
        <w:t xml:space="preserve"> kohaldada</w:t>
      </w:r>
      <w:r w:rsidR="13C56383" w:rsidRPr="00B92E7F">
        <w:rPr>
          <w:rFonts w:ascii="Times New Roman" w:eastAsia="Times New Roman" w:hAnsi="Times New Roman" w:cs="Times New Roman"/>
          <w:color w:val="000000" w:themeColor="text1"/>
          <w:sz w:val="24"/>
          <w:szCs w:val="24"/>
        </w:rPr>
        <w:t xml:space="preserve"> meetme</w:t>
      </w:r>
      <w:r w:rsidR="32DE0EC5" w:rsidRPr="00B92E7F">
        <w:rPr>
          <w:rFonts w:ascii="Times New Roman" w:eastAsia="Times New Roman" w:hAnsi="Times New Roman" w:cs="Times New Roman"/>
          <w:color w:val="000000" w:themeColor="text1"/>
          <w:sz w:val="24"/>
          <w:szCs w:val="24"/>
        </w:rPr>
        <w:t>id</w:t>
      </w:r>
      <w:r w:rsidR="13C56383" w:rsidRPr="00B92E7F">
        <w:rPr>
          <w:rFonts w:ascii="Times New Roman" w:eastAsia="Times New Roman" w:hAnsi="Times New Roman" w:cs="Times New Roman"/>
          <w:color w:val="000000" w:themeColor="text1"/>
          <w:sz w:val="24"/>
          <w:szCs w:val="24"/>
        </w:rPr>
        <w:t>.</w:t>
      </w:r>
    </w:p>
    <w:p w14:paraId="5506B953" w14:textId="7189CA07" w:rsidR="645198D8" w:rsidRPr="00B92E7F" w:rsidRDefault="645198D8" w:rsidP="00B92E7F">
      <w:pPr>
        <w:spacing w:after="0" w:line="240" w:lineRule="auto"/>
        <w:jc w:val="both"/>
        <w:rPr>
          <w:rFonts w:ascii="Times New Roman" w:eastAsia="Times New Roman" w:hAnsi="Times New Roman" w:cs="Times New Roman"/>
          <w:color w:val="000000" w:themeColor="text1"/>
          <w:sz w:val="24"/>
          <w:szCs w:val="24"/>
        </w:rPr>
      </w:pPr>
    </w:p>
    <w:p w14:paraId="2763568F" w14:textId="74ED903C" w:rsidR="014ABACB" w:rsidRPr="00B92E7F" w:rsidRDefault="7DF14586" w:rsidP="00B92E7F">
      <w:pPr>
        <w:pStyle w:val="Normaallaadveeb"/>
        <w:spacing w:before="0" w:beforeAutospacing="0" w:after="0" w:afterAutospacing="0"/>
        <w:jc w:val="both"/>
        <w:rPr>
          <w:color w:val="000000" w:themeColor="text1"/>
        </w:rPr>
      </w:pPr>
      <w:r w:rsidRPr="00B92E7F">
        <w:rPr>
          <w:b/>
          <w:bCs/>
          <w:color w:val="000000" w:themeColor="text1"/>
        </w:rPr>
        <w:t>Lõike</w:t>
      </w:r>
      <w:r w:rsidR="28698456" w:rsidRPr="00B92E7F">
        <w:rPr>
          <w:b/>
          <w:bCs/>
          <w:color w:val="000000" w:themeColor="text1"/>
        </w:rPr>
        <w:t xml:space="preserve"> </w:t>
      </w:r>
      <w:r w:rsidRPr="00B92E7F">
        <w:rPr>
          <w:b/>
          <w:bCs/>
          <w:color w:val="000000" w:themeColor="text1"/>
        </w:rPr>
        <w:t>2</w:t>
      </w:r>
      <w:r w:rsidRPr="00B92E7F">
        <w:rPr>
          <w:color w:val="000000" w:themeColor="text1"/>
        </w:rPr>
        <w:t xml:space="preserve"> alusel teavitab</w:t>
      </w:r>
      <w:r w:rsidR="3F5C536C" w:rsidRPr="00B92E7F">
        <w:rPr>
          <w:color w:val="000000" w:themeColor="text1"/>
        </w:rPr>
        <w:t xml:space="preserve"> </w:t>
      </w:r>
      <w:r w:rsidR="28698456" w:rsidRPr="00B92E7F">
        <w:rPr>
          <w:color w:val="000000" w:themeColor="text1"/>
        </w:rPr>
        <w:t>Euroopa Parlamendi ja nõukogu direktiivi (EL) 2024/1619 artikli 91 lõike 1d punktides a</w:t>
      </w:r>
      <w:r w:rsidR="3CCD05B2" w:rsidRPr="00B92E7F">
        <w:rPr>
          <w:color w:val="000000" w:themeColor="text1"/>
        </w:rPr>
        <w:t>–</w:t>
      </w:r>
      <w:r w:rsidR="28698456" w:rsidRPr="00B92E7F">
        <w:rPr>
          <w:color w:val="000000" w:themeColor="text1"/>
        </w:rPr>
        <w:t>f sätestatud isik (</w:t>
      </w:r>
      <w:proofErr w:type="spellStart"/>
      <w:r w:rsidR="7954982E" w:rsidRPr="00B92E7F">
        <w:rPr>
          <w:color w:val="000000" w:themeColor="text1"/>
        </w:rPr>
        <w:t>KAS-i</w:t>
      </w:r>
      <w:proofErr w:type="spellEnd"/>
      <w:r w:rsidR="7954982E" w:rsidRPr="00B92E7F">
        <w:rPr>
          <w:color w:val="000000" w:themeColor="text1"/>
        </w:rPr>
        <w:t xml:space="preserve"> 5. peatüki tähenduses </w:t>
      </w:r>
      <w:r w:rsidR="28698456" w:rsidRPr="00B92E7F">
        <w:rPr>
          <w:i/>
          <w:iCs/>
          <w:color w:val="000000" w:themeColor="text1"/>
        </w:rPr>
        <w:t>oluline krediidiasutus</w:t>
      </w:r>
      <w:r w:rsidR="28698456" w:rsidRPr="00B92E7F">
        <w:rPr>
          <w:color w:val="000000" w:themeColor="text1"/>
        </w:rPr>
        <w:t xml:space="preserve">) krediidiasutuse juhi valimise või määramise kavatsusest Finantsinspektsiooni, esitades vähemalt kolmkümmend tööpäeva enne juhi ametisse asumise tähtpäeva lõikes 6 nimetatud andmed ja dokumendid. </w:t>
      </w:r>
      <w:r w:rsidR="014ABACB" w:rsidRPr="00B92E7F">
        <w:rPr>
          <w:color w:val="000000" w:themeColor="text1"/>
        </w:rPr>
        <w:t>Lõikega võetakse üle CRD VI art</w:t>
      </w:r>
      <w:r w:rsidR="0023781B">
        <w:rPr>
          <w:color w:val="000000" w:themeColor="text1"/>
        </w:rPr>
        <w:t>ikli</w:t>
      </w:r>
      <w:r w:rsidR="014ABACB" w:rsidRPr="00B92E7F">
        <w:rPr>
          <w:color w:val="000000" w:themeColor="text1"/>
        </w:rPr>
        <w:t xml:space="preserve"> 91 lõige 1d.</w:t>
      </w:r>
    </w:p>
    <w:p w14:paraId="6D7084B7" w14:textId="27A5F993" w:rsidR="69EE874A" w:rsidRPr="00B92E7F" w:rsidRDefault="69EE874A" w:rsidP="00B92E7F">
      <w:pPr>
        <w:pStyle w:val="Normaallaadveeb"/>
        <w:spacing w:before="0" w:beforeAutospacing="0" w:after="0" w:afterAutospacing="0"/>
        <w:jc w:val="both"/>
        <w:rPr>
          <w:color w:val="000000" w:themeColor="text1"/>
        </w:rPr>
      </w:pPr>
    </w:p>
    <w:p w14:paraId="517A6E35" w14:textId="7762BE45" w:rsidR="54ED15A0" w:rsidRPr="00B92E7F" w:rsidRDefault="042C60E1" w:rsidP="00B92E7F">
      <w:pPr>
        <w:pStyle w:val="Normaallaadveeb"/>
        <w:spacing w:before="0" w:beforeAutospacing="0" w:after="0" w:afterAutospacing="0"/>
        <w:jc w:val="both"/>
        <w:rPr>
          <w:color w:val="000000" w:themeColor="text1"/>
        </w:rPr>
      </w:pPr>
      <w:r w:rsidRPr="00B92E7F">
        <w:rPr>
          <w:color w:val="000000" w:themeColor="text1"/>
        </w:rPr>
        <w:lastRenderedPageBreak/>
        <w:t>Lõikes 2 sätestatud</w:t>
      </w:r>
      <w:r w:rsidR="5E782279" w:rsidRPr="00B92E7F">
        <w:rPr>
          <w:color w:val="000000" w:themeColor="text1"/>
        </w:rPr>
        <w:t xml:space="preserve"> tähtaeg</w:t>
      </w:r>
      <w:r w:rsidR="53B64921" w:rsidRPr="00B92E7F">
        <w:rPr>
          <w:color w:val="000000" w:themeColor="text1"/>
        </w:rPr>
        <w:t>a</w:t>
      </w:r>
      <w:r w:rsidR="5E782279" w:rsidRPr="00B92E7F">
        <w:rPr>
          <w:color w:val="000000" w:themeColor="text1"/>
        </w:rPr>
        <w:t xml:space="preserve"> ei kohaldata</w:t>
      </w:r>
      <w:r w:rsidR="28698456" w:rsidRPr="00B92E7F">
        <w:rPr>
          <w:color w:val="000000" w:themeColor="text1"/>
        </w:rPr>
        <w:t>, kui enamik juhtorgani liikmetest tuleb asendada uute juhtorgani liikmetega samal ajal ja juhtorganist lahkuvad liikmed peaksid läbi viima uute liikmete sobivushindamise. Sellisel juhul viib krediidiasutus asutusesisese sobivushindamise läbi pärast seda, kui uute ametisse valitud või määratud juhtide volituste tähtpäev on saabunud</w:t>
      </w:r>
      <w:r w:rsidR="2600D1D7" w:rsidRPr="00B92E7F">
        <w:rPr>
          <w:color w:val="000000" w:themeColor="text1"/>
        </w:rPr>
        <w:t xml:space="preserve"> </w:t>
      </w:r>
      <w:r w:rsidR="2600D1D7" w:rsidRPr="00B92E7F">
        <w:rPr>
          <w:b/>
          <w:bCs/>
          <w:color w:val="000000" w:themeColor="text1"/>
        </w:rPr>
        <w:t>(lõige 3)</w:t>
      </w:r>
      <w:r w:rsidR="2600D1D7" w:rsidRPr="00B92E7F">
        <w:rPr>
          <w:color w:val="000000" w:themeColor="text1"/>
        </w:rPr>
        <w:t xml:space="preserve">. </w:t>
      </w:r>
    </w:p>
    <w:p w14:paraId="08F15153" w14:textId="709B0C76" w:rsidR="645198D8" w:rsidRPr="00B92E7F" w:rsidRDefault="645198D8" w:rsidP="00B92E7F">
      <w:pPr>
        <w:pStyle w:val="Normaallaadveeb"/>
        <w:spacing w:before="0" w:beforeAutospacing="0" w:after="0" w:afterAutospacing="0"/>
        <w:jc w:val="both"/>
        <w:rPr>
          <w:color w:val="000000" w:themeColor="text1"/>
        </w:rPr>
      </w:pPr>
    </w:p>
    <w:p w14:paraId="599E3298" w14:textId="6CEC90AB" w:rsidR="7127196D" w:rsidRPr="00B92E7F" w:rsidRDefault="7127196D" w:rsidP="00B92E7F">
      <w:pPr>
        <w:pStyle w:val="Normaallaadveeb"/>
        <w:spacing w:before="0" w:beforeAutospacing="0" w:after="0" w:afterAutospacing="0"/>
        <w:jc w:val="both"/>
        <w:rPr>
          <w:color w:val="000000" w:themeColor="text1"/>
        </w:rPr>
      </w:pPr>
      <w:r w:rsidRPr="00B92E7F">
        <w:rPr>
          <w:color w:val="000000" w:themeColor="text1"/>
        </w:rPr>
        <w:t xml:space="preserve">CRD VI </w:t>
      </w:r>
      <w:r w:rsidR="292CAB6E" w:rsidRPr="00B92E7F">
        <w:rPr>
          <w:color w:val="000000" w:themeColor="text1"/>
        </w:rPr>
        <w:t>art</w:t>
      </w:r>
      <w:r w:rsidR="00401B89">
        <w:rPr>
          <w:color w:val="000000" w:themeColor="text1"/>
        </w:rPr>
        <w:t>ikli</w:t>
      </w:r>
      <w:r w:rsidR="292CAB6E" w:rsidRPr="00B92E7F">
        <w:rPr>
          <w:color w:val="000000" w:themeColor="text1"/>
        </w:rPr>
        <w:t xml:space="preserve"> 91 lõike 1a alalõike 2 kohaselt on</w:t>
      </w:r>
      <w:r w:rsidR="00FB38A4" w:rsidRPr="00B92E7F">
        <w:rPr>
          <w:color w:val="000000" w:themeColor="text1"/>
        </w:rPr>
        <w:t xml:space="preserve"> antud juhul</w:t>
      </w:r>
      <w:r w:rsidR="292CAB6E" w:rsidRPr="00B92E7F">
        <w:rPr>
          <w:color w:val="000000" w:themeColor="text1"/>
        </w:rPr>
        <w:t xml:space="preserve"> tegemist sättega, mille kohaldamise</w:t>
      </w:r>
      <w:r w:rsidR="23162C46" w:rsidRPr="00B92E7F">
        <w:rPr>
          <w:color w:val="000000" w:themeColor="text1"/>
        </w:rPr>
        <w:t xml:space="preserve"> osas</w:t>
      </w:r>
      <w:r w:rsidR="224C3288" w:rsidRPr="00B92E7F">
        <w:rPr>
          <w:color w:val="000000" w:themeColor="text1"/>
        </w:rPr>
        <w:t xml:space="preserve"> on liikmesriigile jäetud kaalutlusõigus. Eesti on otsustanud sätte üle võtta, et tagada </w:t>
      </w:r>
      <w:r w:rsidR="7BE9DD11" w:rsidRPr="00B92E7F">
        <w:rPr>
          <w:color w:val="000000" w:themeColor="text1"/>
        </w:rPr>
        <w:t>paindlikkus.</w:t>
      </w:r>
    </w:p>
    <w:p w14:paraId="1C4997DC" w14:textId="78D7C015" w:rsidR="69EE874A" w:rsidRPr="00B92E7F" w:rsidRDefault="69EE874A" w:rsidP="00B92E7F">
      <w:pPr>
        <w:pStyle w:val="Normaallaadveeb"/>
        <w:spacing w:before="0" w:beforeAutospacing="0" w:after="0" w:afterAutospacing="0"/>
        <w:jc w:val="both"/>
        <w:rPr>
          <w:color w:val="000000" w:themeColor="text1"/>
        </w:rPr>
      </w:pPr>
    </w:p>
    <w:p w14:paraId="616313FC" w14:textId="2C9F9C4A" w:rsidR="7A293CC0" w:rsidRPr="00B92E7F" w:rsidRDefault="28698456" w:rsidP="00B92E7F">
      <w:pPr>
        <w:pStyle w:val="Normaallaadveeb"/>
        <w:spacing w:before="0" w:beforeAutospacing="0" w:after="0" w:afterAutospacing="0"/>
        <w:jc w:val="both"/>
        <w:rPr>
          <w:b/>
          <w:bCs/>
          <w:color w:val="000000" w:themeColor="text1"/>
        </w:rPr>
      </w:pPr>
      <w:r w:rsidRPr="00B92E7F">
        <w:rPr>
          <w:color w:val="000000" w:themeColor="text1"/>
        </w:rPr>
        <w:t>Oluline krediidiasutus</w:t>
      </w:r>
      <w:r w:rsidR="27DD40AC" w:rsidRPr="00B92E7F">
        <w:rPr>
          <w:color w:val="000000" w:themeColor="text1"/>
        </w:rPr>
        <w:t xml:space="preserve"> on kohustatud </w:t>
      </w:r>
      <w:r w:rsidRPr="00B92E7F">
        <w:rPr>
          <w:color w:val="000000" w:themeColor="text1"/>
        </w:rPr>
        <w:t>teavita</w:t>
      </w:r>
      <w:r w:rsidR="118DECE0" w:rsidRPr="00B92E7F">
        <w:rPr>
          <w:color w:val="000000" w:themeColor="text1"/>
        </w:rPr>
        <w:t>ma</w:t>
      </w:r>
      <w:r w:rsidRPr="00B92E7F">
        <w:rPr>
          <w:color w:val="000000" w:themeColor="text1"/>
        </w:rPr>
        <w:t xml:space="preserve"> juhi või võtmeisiku ametiaja pikendamise kavatsusest Finantsinspektsiooni, esitades vähemalt kümme päeva enne selle küsimuse otsustamist lõi</w:t>
      </w:r>
      <w:r w:rsidR="66E28474" w:rsidRPr="00B92E7F">
        <w:rPr>
          <w:color w:val="000000" w:themeColor="text1"/>
        </w:rPr>
        <w:t>kes</w:t>
      </w:r>
      <w:r w:rsidRPr="00B92E7F">
        <w:rPr>
          <w:color w:val="000000" w:themeColor="text1"/>
        </w:rPr>
        <w:t xml:space="preserve"> 6  nimetatud andmed ja dokumendid</w:t>
      </w:r>
      <w:r w:rsidR="5C16A841" w:rsidRPr="00B92E7F">
        <w:rPr>
          <w:color w:val="000000" w:themeColor="text1"/>
        </w:rPr>
        <w:t xml:space="preserve"> </w:t>
      </w:r>
      <w:r w:rsidR="5C16A841" w:rsidRPr="00B92E7F">
        <w:rPr>
          <w:b/>
          <w:bCs/>
          <w:color w:val="000000" w:themeColor="text1"/>
        </w:rPr>
        <w:t>(lõige 4)</w:t>
      </w:r>
      <w:r w:rsidR="5C16A841" w:rsidRPr="00B92E7F">
        <w:rPr>
          <w:color w:val="000000" w:themeColor="text1"/>
        </w:rPr>
        <w:t>.</w:t>
      </w:r>
    </w:p>
    <w:p w14:paraId="186B4D98" w14:textId="2D2858FA" w:rsidR="645198D8" w:rsidRPr="00B92E7F" w:rsidRDefault="645198D8" w:rsidP="00B92E7F">
      <w:pPr>
        <w:pStyle w:val="Normaallaadveeb"/>
        <w:spacing w:before="0" w:beforeAutospacing="0" w:after="0" w:afterAutospacing="0"/>
        <w:jc w:val="both"/>
        <w:rPr>
          <w:color w:val="000000" w:themeColor="text1"/>
        </w:rPr>
      </w:pPr>
    </w:p>
    <w:p w14:paraId="275A64E2" w14:textId="6D7EF1BC" w:rsidR="1A5AFCD0" w:rsidRPr="00B92E7F" w:rsidRDefault="1A5AFCD0" w:rsidP="00B92E7F">
      <w:pPr>
        <w:pStyle w:val="Normaallaadveeb"/>
        <w:spacing w:before="0" w:beforeAutospacing="0" w:after="0" w:afterAutospacing="0"/>
        <w:jc w:val="both"/>
      </w:pPr>
      <w:r w:rsidRPr="00B92E7F">
        <w:rPr>
          <w:color w:val="000000" w:themeColor="text1"/>
        </w:rPr>
        <w:t>CRD VI art</w:t>
      </w:r>
      <w:r w:rsidR="00401B89">
        <w:rPr>
          <w:color w:val="000000" w:themeColor="text1"/>
        </w:rPr>
        <w:t>ikli</w:t>
      </w:r>
      <w:r w:rsidRPr="00B92E7F">
        <w:rPr>
          <w:color w:val="000000" w:themeColor="text1"/>
        </w:rPr>
        <w:t xml:space="preserve"> 91 lõige 1d sätestab, et</w:t>
      </w:r>
      <w:r w:rsidR="19BFCACA" w:rsidRPr="00B92E7F">
        <w:rPr>
          <w:color w:val="000000" w:themeColor="text1"/>
        </w:rPr>
        <w:t xml:space="preserve"> oluline krediidiasutus peab sobivustaotluse esitama</w:t>
      </w:r>
      <w:r w:rsidRPr="00B92E7F">
        <w:rPr>
          <w:color w:val="000000" w:themeColor="text1"/>
        </w:rPr>
        <w:t xml:space="preserve"> </w:t>
      </w:r>
      <w:r w:rsidR="553BECD2" w:rsidRPr="00B92E7F">
        <w:rPr>
          <w:color w:val="000000" w:themeColor="text1"/>
        </w:rPr>
        <w:t xml:space="preserve">hiljemalt </w:t>
      </w:r>
      <w:r w:rsidR="3C061CB6" w:rsidRPr="00B92E7F">
        <w:t>30 tööpäeva enne tulevaste liikmete ametisse asumist</w:t>
      </w:r>
      <w:r w:rsidR="674249E5" w:rsidRPr="00B92E7F">
        <w:t>. Eelnõu</w:t>
      </w:r>
      <w:r w:rsidR="78236517" w:rsidRPr="00B92E7F">
        <w:t>ga</w:t>
      </w:r>
      <w:r w:rsidR="674249E5" w:rsidRPr="00B92E7F">
        <w:t xml:space="preserve"> antakse</w:t>
      </w:r>
      <w:r w:rsidR="1C304A64" w:rsidRPr="00B92E7F">
        <w:t xml:space="preserve"> krediidiasutusele </w:t>
      </w:r>
      <w:r w:rsidR="674249E5" w:rsidRPr="00B92E7F">
        <w:t>paindlikkust juurde, sätestades teavitamiskohustuse tähtajaks kümme päeva.</w:t>
      </w:r>
    </w:p>
    <w:p w14:paraId="7E820EA7" w14:textId="0F671023" w:rsidR="69EE874A" w:rsidRPr="00B92E7F" w:rsidRDefault="69EE874A" w:rsidP="00B92E7F">
      <w:pPr>
        <w:pStyle w:val="Normaallaadveeb"/>
        <w:spacing w:before="0" w:beforeAutospacing="0" w:after="0" w:afterAutospacing="0"/>
        <w:jc w:val="both"/>
        <w:rPr>
          <w:color w:val="000000" w:themeColor="text1"/>
        </w:rPr>
      </w:pPr>
    </w:p>
    <w:p w14:paraId="52164D4D" w14:textId="0B43F0BA" w:rsidR="27834D2E" w:rsidRPr="0023781B" w:rsidRDefault="5C16A841" w:rsidP="00B92E7F">
      <w:pPr>
        <w:pStyle w:val="Normaallaadveeb"/>
        <w:spacing w:before="0" w:beforeAutospacing="0" w:after="0" w:afterAutospacing="0"/>
        <w:jc w:val="both"/>
        <w:rPr>
          <w:color w:val="881798"/>
        </w:rPr>
      </w:pPr>
      <w:r w:rsidRPr="00B92E7F">
        <w:rPr>
          <w:b/>
          <w:bCs/>
          <w:color w:val="000000" w:themeColor="text1"/>
        </w:rPr>
        <w:t>Lõige 5</w:t>
      </w:r>
      <w:r w:rsidRPr="00B92E7F">
        <w:rPr>
          <w:color w:val="000000" w:themeColor="text1"/>
        </w:rPr>
        <w:t xml:space="preserve"> kohustab krediidiasutust viivitamata teavitama </w:t>
      </w:r>
      <w:r w:rsidR="3D9B4D39" w:rsidRPr="00B92E7F">
        <w:rPr>
          <w:color w:val="000000" w:themeColor="text1"/>
        </w:rPr>
        <w:t>Finantsinspektsiooni</w:t>
      </w:r>
      <w:r w:rsidRPr="00B92E7F">
        <w:rPr>
          <w:color w:val="000000" w:themeColor="text1"/>
        </w:rPr>
        <w:t xml:space="preserve"> </w:t>
      </w:r>
      <w:r w:rsidR="5C8C35C7" w:rsidRPr="00B92E7F">
        <w:rPr>
          <w:color w:val="000000" w:themeColor="text1"/>
        </w:rPr>
        <w:t>j</w:t>
      </w:r>
      <w:r w:rsidR="28698456" w:rsidRPr="00B92E7F">
        <w:rPr>
          <w:color w:val="000000" w:themeColor="text1"/>
        </w:rPr>
        <w:t>uhi või võtmeisiku sobivust mõjutada võivate uute faktide või muude asjaolude ilmnemis</w:t>
      </w:r>
      <w:r w:rsidR="16C108CF" w:rsidRPr="00B92E7F">
        <w:rPr>
          <w:color w:val="000000" w:themeColor="text1"/>
        </w:rPr>
        <w:t>est.</w:t>
      </w:r>
      <w:r w:rsidR="28698456" w:rsidRPr="00B92E7F">
        <w:rPr>
          <w:color w:val="000000" w:themeColor="text1"/>
        </w:rPr>
        <w:t xml:space="preserve"> </w:t>
      </w:r>
      <w:r w:rsidR="27834D2E" w:rsidRPr="00B92E7F">
        <w:rPr>
          <w:color w:val="000000" w:themeColor="text1"/>
        </w:rPr>
        <w:t xml:space="preserve">Sättega võetakse üle CRD </w:t>
      </w:r>
      <w:r w:rsidR="7C4E8687" w:rsidRPr="00B92E7F">
        <w:rPr>
          <w:color w:val="000000" w:themeColor="text1"/>
        </w:rPr>
        <w:t>art</w:t>
      </w:r>
      <w:r w:rsidR="0023781B">
        <w:rPr>
          <w:color w:val="000000" w:themeColor="text1"/>
        </w:rPr>
        <w:t>ikli</w:t>
      </w:r>
      <w:r w:rsidR="7C4E8687" w:rsidRPr="00B92E7F">
        <w:rPr>
          <w:color w:val="000000" w:themeColor="text1"/>
        </w:rPr>
        <w:t xml:space="preserve"> 91 lõige 1f.</w:t>
      </w:r>
    </w:p>
    <w:p w14:paraId="4C45626C" w14:textId="2C62A147" w:rsidR="69EE874A" w:rsidRPr="00B92E7F" w:rsidRDefault="69EE874A" w:rsidP="00B92E7F">
      <w:pPr>
        <w:spacing w:after="0" w:line="240" w:lineRule="auto"/>
        <w:jc w:val="both"/>
        <w:rPr>
          <w:rFonts w:ascii="Times New Roman" w:eastAsia="Times New Roman" w:hAnsi="Times New Roman" w:cs="Times New Roman"/>
          <w:color w:val="000000" w:themeColor="text1"/>
          <w:sz w:val="24"/>
          <w:szCs w:val="24"/>
        </w:rPr>
      </w:pPr>
    </w:p>
    <w:p w14:paraId="5E170364" w14:textId="35645669" w:rsidR="714F7ABD" w:rsidRPr="00B92E7F" w:rsidRDefault="38B0F5DC" w:rsidP="00B92E7F">
      <w:pPr>
        <w:pStyle w:val="Normaallaadveeb"/>
        <w:spacing w:before="0" w:beforeAutospacing="0" w:after="0" w:afterAutospacing="0"/>
        <w:jc w:val="both"/>
        <w:rPr>
          <w:color w:val="000000" w:themeColor="text1"/>
        </w:rPr>
      </w:pPr>
      <w:r w:rsidRPr="00B92E7F">
        <w:rPr>
          <w:b/>
          <w:bCs/>
          <w:color w:val="000000" w:themeColor="text1"/>
        </w:rPr>
        <w:t>Lõikega</w:t>
      </w:r>
      <w:r w:rsidR="28698456" w:rsidRPr="00B92E7F">
        <w:rPr>
          <w:b/>
          <w:bCs/>
          <w:color w:val="000000" w:themeColor="text1"/>
        </w:rPr>
        <w:t xml:space="preserve"> </w:t>
      </w:r>
      <w:r w:rsidRPr="00B92E7F">
        <w:rPr>
          <w:b/>
          <w:bCs/>
          <w:color w:val="000000" w:themeColor="text1"/>
        </w:rPr>
        <w:t xml:space="preserve">6 </w:t>
      </w:r>
      <w:r w:rsidRPr="00B92E7F">
        <w:rPr>
          <w:color w:val="000000" w:themeColor="text1"/>
        </w:rPr>
        <w:t xml:space="preserve">sätestatakse </w:t>
      </w:r>
      <w:r w:rsidR="5A87BF60" w:rsidRPr="00B92E7F">
        <w:rPr>
          <w:color w:val="000000" w:themeColor="text1"/>
        </w:rPr>
        <w:t>loetelu andmetest ja dokumentidest, mi</w:t>
      </w:r>
      <w:r w:rsidR="000079C9">
        <w:rPr>
          <w:color w:val="000000" w:themeColor="text1"/>
        </w:rPr>
        <w:t>s</w:t>
      </w:r>
      <w:r w:rsidR="5A87BF60" w:rsidRPr="00B92E7F">
        <w:rPr>
          <w:color w:val="000000" w:themeColor="text1"/>
        </w:rPr>
        <w:t xml:space="preserve"> tuleb esitada </w:t>
      </w:r>
      <w:r w:rsidRPr="00B92E7F">
        <w:rPr>
          <w:color w:val="000000" w:themeColor="text1"/>
        </w:rPr>
        <w:t>Finantsinspektsioonile</w:t>
      </w:r>
      <w:r w:rsidR="000079C9">
        <w:rPr>
          <w:color w:val="000000" w:themeColor="text1"/>
        </w:rPr>
        <w:t xml:space="preserve"> juhi või</w:t>
      </w:r>
      <w:r w:rsidRPr="00B92E7F">
        <w:rPr>
          <w:color w:val="000000" w:themeColor="text1"/>
        </w:rPr>
        <w:t xml:space="preserve"> </w:t>
      </w:r>
      <w:r w:rsidR="5A5D4C54" w:rsidRPr="00B92E7F">
        <w:rPr>
          <w:color w:val="000000" w:themeColor="text1"/>
        </w:rPr>
        <w:t>võtmeisiku valimiseks või määramiseks. Lõike 6 loetelu kohaselt tuleb esitada järgnev tea</w:t>
      </w:r>
      <w:r w:rsidR="3D11A88F" w:rsidRPr="00B92E7F">
        <w:rPr>
          <w:color w:val="000000" w:themeColor="text1"/>
        </w:rPr>
        <w:t>ve</w:t>
      </w:r>
      <w:r w:rsidR="5A5D4C54" w:rsidRPr="00B92E7F">
        <w:rPr>
          <w:color w:val="000000" w:themeColor="text1"/>
        </w:rPr>
        <w:t xml:space="preserve">: </w:t>
      </w:r>
    </w:p>
    <w:p w14:paraId="2D7A0788" w14:textId="5D6DBECD" w:rsidR="7A293CC0" w:rsidRPr="00B92E7F" w:rsidRDefault="28698456" w:rsidP="00B92E7F">
      <w:pPr>
        <w:pStyle w:val="Normaallaadveeb"/>
        <w:spacing w:before="0" w:beforeAutospacing="0" w:after="0" w:afterAutospacing="0"/>
        <w:jc w:val="both"/>
        <w:rPr>
          <w:color w:val="000000" w:themeColor="text1"/>
        </w:rPr>
      </w:pPr>
      <w:r w:rsidRPr="00B92E7F">
        <w:rPr>
          <w:color w:val="000000" w:themeColor="text1"/>
        </w:rPr>
        <w:t>1) isiku kirjalik nõusolek</w:t>
      </w:r>
      <w:r w:rsidR="656E0DCC" w:rsidRPr="00B92E7F">
        <w:rPr>
          <w:color w:val="000000" w:themeColor="text1"/>
        </w:rPr>
        <w:t xml:space="preserve"> ja täidetud sobivusküsimustik</w:t>
      </w:r>
      <w:r w:rsidRPr="00B92E7F">
        <w:rPr>
          <w:color w:val="000000" w:themeColor="text1"/>
        </w:rPr>
        <w:t>;</w:t>
      </w:r>
    </w:p>
    <w:p w14:paraId="1C6F7FF8" w14:textId="2CE204E7" w:rsidR="7A293CC0" w:rsidRPr="00B92E7F" w:rsidRDefault="28698456" w:rsidP="00B92E7F">
      <w:pPr>
        <w:pStyle w:val="Normaallaadveeb"/>
        <w:spacing w:before="0" w:beforeAutospacing="0" w:after="0" w:afterAutospacing="0"/>
        <w:jc w:val="both"/>
        <w:rPr>
          <w:color w:val="000000" w:themeColor="text1"/>
        </w:rPr>
      </w:pPr>
      <w:r w:rsidRPr="00B92E7F">
        <w:rPr>
          <w:color w:val="000000" w:themeColor="text1"/>
        </w:rPr>
        <w:t>2)</w:t>
      </w:r>
      <w:r w:rsidR="4990D45E" w:rsidRPr="00B92E7F">
        <w:rPr>
          <w:color w:val="000000" w:themeColor="text1"/>
        </w:rPr>
        <w:t xml:space="preserve"> </w:t>
      </w:r>
      <w:r w:rsidR="16895075" w:rsidRPr="00B92E7F">
        <w:rPr>
          <w:color w:val="000000" w:themeColor="text1"/>
        </w:rPr>
        <w:t>isiku elulookirjeldus ja üldandmed, juhatuse liikme puhul tema vastutusvaldkonna kirjeldus, ülevaade isiku maine, hariduse, teadmiste, oskuste ja kogemuse ja ettevõtluses osalemise kohta</w:t>
      </w:r>
      <w:r w:rsidRPr="00B92E7F">
        <w:rPr>
          <w:color w:val="000000" w:themeColor="text1"/>
        </w:rPr>
        <w:t>;</w:t>
      </w:r>
    </w:p>
    <w:p w14:paraId="232E8602" w14:textId="220E1AE0" w:rsidR="7A293CC0" w:rsidRPr="00B92E7F" w:rsidRDefault="28698456" w:rsidP="00B92E7F">
      <w:pPr>
        <w:pStyle w:val="Normaallaadveeb"/>
        <w:spacing w:before="0" w:beforeAutospacing="0" w:after="0" w:afterAutospacing="0"/>
        <w:rPr>
          <w:color w:val="000000" w:themeColor="text1"/>
        </w:rPr>
      </w:pPr>
      <w:r w:rsidRPr="00B92E7F">
        <w:rPr>
          <w:color w:val="000000" w:themeColor="text1"/>
        </w:rPr>
        <w:t>3) andmed isiku ametiaja ja</w:t>
      </w:r>
      <w:r w:rsidR="6E619973" w:rsidRPr="00B92E7F">
        <w:rPr>
          <w:color w:val="000000" w:themeColor="text1"/>
        </w:rPr>
        <w:t xml:space="preserve"> -</w:t>
      </w:r>
      <w:r w:rsidRPr="00B92E7F">
        <w:rPr>
          <w:color w:val="000000" w:themeColor="text1"/>
        </w:rPr>
        <w:t>koha kohta;</w:t>
      </w:r>
    </w:p>
    <w:p w14:paraId="7F61DDB9" w14:textId="57E2ABAA" w:rsidR="7A293CC0" w:rsidRPr="00B92E7F" w:rsidRDefault="28698456" w:rsidP="00B92E7F">
      <w:pPr>
        <w:pStyle w:val="Normaallaadveeb"/>
        <w:spacing w:before="0" w:beforeAutospacing="0" w:after="0" w:afterAutospacing="0"/>
        <w:jc w:val="both"/>
        <w:rPr>
          <w:color w:val="000000" w:themeColor="text1"/>
        </w:rPr>
      </w:pPr>
      <w:r w:rsidRPr="00B92E7F">
        <w:rPr>
          <w:color w:val="000000" w:themeColor="text1"/>
        </w:rPr>
        <w:t>4) krediidiasutuse</w:t>
      </w:r>
      <w:r w:rsidR="0D83A753" w:rsidRPr="00B92E7F">
        <w:rPr>
          <w:color w:val="000000" w:themeColor="text1"/>
        </w:rPr>
        <w:t xml:space="preserve"> läbi viidud</w:t>
      </w:r>
      <w:r w:rsidRPr="00B92E7F">
        <w:rPr>
          <w:color w:val="000000" w:themeColor="text1"/>
        </w:rPr>
        <w:t xml:space="preserve"> sobivushindamise dokumendid; </w:t>
      </w:r>
    </w:p>
    <w:p w14:paraId="5B6B63AF" w14:textId="7C10F3B4" w:rsidR="7A293CC0" w:rsidRPr="00B92E7F" w:rsidRDefault="1DAB0E77" w:rsidP="00B92E7F">
      <w:pPr>
        <w:pStyle w:val="Normaallaadveeb"/>
        <w:spacing w:before="0" w:beforeAutospacing="0" w:after="0" w:afterAutospacing="0"/>
        <w:jc w:val="both"/>
        <w:rPr>
          <w:color w:val="000000" w:themeColor="text1"/>
        </w:rPr>
      </w:pPr>
      <w:r w:rsidRPr="00B92E7F">
        <w:rPr>
          <w:color w:val="000000" w:themeColor="text1"/>
        </w:rPr>
        <w:t>5</w:t>
      </w:r>
      <w:r w:rsidR="28698456" w:rsidRPr="00B92E7F">
        <w:rPr>
          <w:color w:val="000000" w:themeColor="text1"/>
        </w:rPr>
        <w:t>) andmed äriühingute kohta, milles isiku osalus on suurem kui 20 protsenti;</w:t>
      </w:r>
    </w:p>
    <w:p w14:paraId="1AC5FB55" w14:textId="6FB98796" w:rsidR="7A293CC0" w:rsidRPr="00B92E7F" w:rsidRDefault="58910068" w:rsidP="00B92E7F">
      <w:pPr>
        <w:pStyle w:val="Normaallaadveeb"/>
        <w:spacing w:before="0" w:beforeAutospacing="0" w:after="0" w:afterAutospacing="0"/>
        <w:jc w:val="both"/>
        <w:rPr>
          <w:color w:val="000000" w:themeColor="text1"/>
        </w:rPr>
      </w:pPr>
      <w:r w:rsidRPr="00B92E7F">
        <w:rPr>
          <w:color w:val="000000" w:themeColor="text1"/>
        </w:rPr>
        <w:t>6</w:t>
      </w:r>
      <w:r w:rsidR="28698456" w:rsidRPr="00B92E7F">
        <w:rPr>
          <w:color w:val="000000" w:themeColor="text1"/>
        </w:rPr>
        <w:t>) andmed võimalike huvide konfliktide ja isiku poolt ametiülesannete täitmisele pühendatava aja kohta;</w:t>
      </w:r>
    </w:p>
    <w:p w14:paraId="1CF9BE46" w14:textId="119F22A8" w:rsidR="7A293CC0" w:rsidRPr="00B92E7F" w:rsidRDefault="36D13D98" w:rsidP="00B92E7F">
      <w:pPr>
        <w:pStyle w:val="Normaallaadveeb"/>
        <w:spacing w:before="0" w:beforeAutospacing="0" w:after="0" w:afterAutospacing="0"/>
        <w:jc w:val="both"/>
        <w:rPr>
          <w:color w:val="000000" w:themeColor="text1"/>
        </w:rPr>
      </w:pPr>
      <w:r w:rsidRPr="00B92E7F">
        <w:rPr>
          <w:color w:val="000000" w:themeColor="text1"/>
        </w:rPr>
        <w:t>7</w:t>
      </w:r>
      <w:r w:rsidR="28698456" w:rsidRPr="00B92E7F">
        <w:rPr>
          <w:color w:val="000000" w:themeColor="text1"/>
        </w:rPr>
        <w:t xml:space="preserve">) isiku kinnitus, et tal puuduvad </w:t>
      </w:r>
      <w:proofErr w:type="spellStart"/>
      <w:r w:rsidR="00532906">
        <w:rPr>
          <w:color w:val="000000" w:themeColor="text1"/>
        </w:rPr>
        <w:t>KAS-is</w:t>
      </w:r>
      <w:proofErr w:type="spellEnd"/>
      <w:r w:rsidR="28698456" w:rsidRPr="00B92E7F">
        <w:rPr>
          <w:color w:val="000000" w:themeColor="text1"/>
        </w:rPr>
        <w:t xml:space="preserve"> sätestatud asjaolud, mis välistavad õiguse olla krediidiasutuse juht;</w:t>
      </w:r>
    </w:p>
    <w:p w14:paraId="1F699A14" w14:textId="15D49EA4" w:rsidR="7A293CC0" w:rsidRPr="00B92E7F" w:rsidRDefault="558C98A4" w:rsidP="00B92E7F">
      <w:pPr>
        <w:pStyle w:val="Normaallaadveeb"/>
        <w:spacing w:before="0" w:beforeAutospacing="0" w:after="0" w:afterAutospacing="0"/>
        <w:jc w:val="both"/>
        <w:rPr>
          <w:color w:val="000000" w:themeColor="text1"/>
        </w:rPr>
      </w:pPr>
      <w:r w:rsidRPr="00B92E7F">
        <w:rPr>
          <w:color w:val="000000" w:themeColor="text1"/>
        </w:rPr>
        <w:t>8</w:t>
      </w:r>
      <w:r w:rsidR="28698456" w:rsidRPr="00B92E7F">
        <w:rPr>
          <w:color w:val="000000" w:themeColor="text1"/>
        </w:rPr>
        <w:t xml:space="preserve">) välisriigi kodaniku puhul tema päritolu- või elukohariigi karistusregistri väljavõte või pädeva kohtu- või haldusorgani väljastatud samaväärne dokument, mis ei või olla vanem kui kolm kuud; </w:t>
      </w:r>
    </w:p>
    <w:p w14:paraId="3C163257" w14:textId="36FE3F44" w:rsidR="7A293CC0" w:rsidRPr="00B92E7F" w:rsidRDefault="35EAFDA7" w:rsidP="00B92E7F">
      <w:pPr>
        <w:pStyle w:val="Normaallaadveeb"/>
        <w:spacing w:before="0" w:beforeAutospacing="0" w:after="0" w:afterAutospacing="0"/>
        <w:jc w:val="both"/>
        <w:rPr>
          <w:color w:val="000000" w:themeColor="text1"/>
        </w:rPr>
      </w:pPr>
      <w:r w:rsidRPr="00B92E7F">
        <w:rPr>
          <w:color w:val="000000" w:themeColor="text1"/>
        </w:rPr>
        <w:t>9</w:t>
      </w:r>
      <w:r w:rsidR="28698456" w:rsidRPr="00B92E7F">
        <w:rPr>
          <w:color w:val="000000" w:themeColor="text1"/>
        </w:rPr>
        <w:t xml:space="preserve">) juhi ametisse nimetamise kuupäev ja </w:t>
      </w:r>
      <w:r w:rsidR="4724F6F5" w:rsidRPr="00B92E7F">
        <w:rPr>
          <w:color w:val="000000" w:themeColor="text1"/>
        </w:rPr>
        <w:t>KAS</w:t>
      </w:r>
      <w:r w:rsidR="28698456" w:rsidRPr="00B92E7F">
        <w:rPr>
          <w:color w:val="000000" w:themeColor="text1"/>
        </w:rPr>
        <w:t xml:space="preserve"> § 48</w:t>
      </w:r>
      <w:r w:rsidR="000079C9">
        <w:rPr>
          <w:color w:val="000000" w:themeColor="text1"/>
          <w:vertAlign w:val="superscript"/>
        </w:rPr>
        <w:t>1</w:t>
      </w:r>
      <w:r w:rsidR="28698456" w:rsidRPr="00B92E7F">
        <w:rPr>
          <w:color w:val="000000" w:themeColor="text1"/>
        </w:rPr>
        <w:t xml:space="preserve"> lõikes </w:t>
      </w:r>
      <w:r w:rsidR="000079C9">
        <w:rPr>
          <w:color w:val="000000" w:themeColor="text1"/>
        </w:rPr>
        <w:t>3</w:t>
      </w:r>
      <w:r w:rsidR="28698456" w:rsidRPr="00B92E7F">
        <w:rPr>
          <w:color w:val="000000" w:themeColor="text1"/>
        </w:rPr>
        <w:t xml:space="preserve"> sätestatud juhul ametisse asumise kuupäev. </w:t>
      </w:r>
    </w:p>
    <w:p w14:paraId="600107DC" w14:textId="1198753A" w:rsidR="69EE874A" w:rsidRPr="00B92E7F" w:rsidRDefault="69EE874A" w:rsidP="00B92E7F">
      <w:pPr>
        <w:pStyle w:val="Normaallaadveeb"/>
        <w:spacing w:before="0" w:beforeAutospacing="0" w:after="0" w:afterAutospacing="0"/>
        <w:jc w:val="both"/>
        <w:rPr>
          <w:color w:val="000000" w:themeColor="text1"/>
        </w:rPr>
      </w:pPr>
    </w:p>
    <w:p w14:paraId="20A00FB3" w14:textId="4EA44BAC" w:rsidR="69EE874A" w:rsidRPr="00B92E7F" w:rsidRDefault="3EAC8F3A" w:rsidP="00B92E7F">
      <w:pPr>
        <w:pStyle w:val="Normaallaadveeb"/>
        <w:spacing w:before="0" w:beforeAutospacing="0" w:after="0" w:afterAutospacing="0"/>
        <w:jc w:val="both"/>
      </w:pPr>
      <w:r w:rsidRPr="00B92E7F">
        <w:rPr>
          <w:color w:val="000000" w:themeColor="text1"/>
        </w:rPr>
        <w:t xml:space="preserve">Loetelu </w:t>
      </w:r>
      <w:r w:rsidR="6C8DD70A" w:rsidRPr="00B92E7F">
        <w:rPr>
          <w:color w:val="000000" w:themeColor="text1"/>
        </w:rPr>
        <w:t>tugineb</w:t>
      </w:r>
      <w:r w:rsidR="0F2CB696" w:rsidRPr="00B92E7F">
        <w:rPr>
          <w:color w:val="000000" w:themeColor="text1"/>
        </w:rPr>
        <w:t xml:space="preserve"> </w:t>
      </w:r>
      <w:r w:rsidRPr="00B92E7F">
        <w:rPr>
          <w:color w:val="000000" w:themeColor="text1"/>
        </w:rPr>
        <w:t>CRD VI art</w:t>
      </w:r>
      <w:r w:rsidR="00401B89">
        <w:rPr>
          <w:color w:val="000000" w:themeColor="text1"/>
        </w:rPr>
        <w:t>ikli</w:t>
      </w:r>
      <w:r w:rsidRPr="00B92E7F">
        <w:rPr>
          <w:color w:val="000000" w:themeColor="text1"/>
        </w:rPr>
        <w:t xml:space="preserve"> 91 lõike 1e punktid</w:t>
      </w:r>
      <w:r w:rsidR="54769ADE" w:rsidRPr="00B92E7F">
        <w:rPr>
          <w:color w:val="000000" w:themeColor="text1"/>
        </w:rPr>
        <w:t>ele</w:t>
      </w:r>
      <w:r w:rsidRPr="00B92E7F">
        <w:rPr>
          <w:color w:val="000000" w:themeColor="text1"/>
        </w:rPr>
        <w:t xml:space="preserve"> </w:t>
      </w:r>
      <w:proofErr w:type="spellStart"/>
      <w:r w:rsidRPr="00B92E7F">
        <w:rPr>
          <w:color w:val="000000" w:themeColor="text1"/>
        </w:rPr>
        <w:t>a-f</w:t>
      </w:r>
      <w:proofErr w:type="spellEnd"/>
      <w:r w:rsidR="325FFC25" w:rsidRPr="00B92E7F">
        <w:rPr>
          <w:color w:val="000000" w:themeColor="text1"/>
        </w:rPr>
        <w:t>. CRD VI jätab loetelu lahtiseks, nii sätestab punkt d, et</w:t>
      </w:r>
      <w:r w:rsidR="31E09E3B" w:rsidRPr="00B92E7F">
        <w:rPr>
          <w:color w:val="000000" w:themeColor="text1"/>
        </w:rPr>
        <w:t xml:space="preserve"> sobivustaotlusele lisatakse</w:t>
      </w:r>
      <w:r w:rsidR="325FFC25" w:rsidRPr="00B92E7F">
        <w:rPr>
          <w:color w:val="000000" w:themeColor="text1"/>
        </w:rPr>
        <w:t xml:space="preserve"> </w:t>
      </w:r>
      <w:r w:rsidR="325FFC25" w:rsidRPr="00B92E7F">
        <w:t>kõik muud riigisisese õiguse alusel nõutavad dokumendid niipea, kui need on kättesaadavad</w:t>
      </w:r>
      <w:r w:rsidR="76889A82" w:rsidRPr="00B92E7F">
        <w:t xml:space="preserve"> ning punkt e kohaselt lisatakse sobivustaotlusele kõik muud pädeva asutuse loetletud dokumendid niipea, kui need on kättesaadavad. </w:t>
      </w:r>
      <w:r w:rsidR="783443F4" w:rsidRPr="00B92E7F">
        <w:t>Loetelu kehtestamisel on arvestatud Finantsinspektsiooni vajaduse</w:t>
      </w:r>
      <w:r w:rsidR="11287003" w:rsidRPr="00B92E7F">
        <w:t>g</w:t>
      </w:r>
      <w:r w:rsidR="783443F4" w:rsidRPr="00B92E7F">
        <w:t>a saada sobivusmenetluse</w:t>
      </w:r>
      <w:r w:rsidR="62DFA64A" w:rsidRPr="00B92E7F">
        <w:t xml:space="preserve"> läbiviimiseks igakülgset teavet ja dokumente.</w:t>
      </w:r>
    </w:p>
    <w:p w14:paraId="697EFCFE" w14:textId="77777777" w:rsidR="00B92E7F" w:rsidRPr="00B92E7F" w:rsidRDefault="00B92E7F" w:rsidP="00B92E7F">
      <w:pPr>
        <w:pStyle w:val="Normaallaadveeb"/>
        <w:spacing w:before="0" w:beforeAutospacing="0" w:after="0" w:afterAutospacing="0"/>
        <w:jc w:val="both"/>
      </w:pPr>
    </w:p>
    <w:p w14:paraId="5338B123" w14:textId="4BC38214" w:rsidR="69EE874A" w:rsidRDefault="00401B89" w:rsidP="00B92E7F">
      <w:pPr>
        <w:pStyle w:val="Normaallaadveeb"/>
        <w:spacing w:before="0" w:beforeAutospacing="0" w:after="0" w:afterAutospacing="0"/>
        <w:jc w:val="both"/>
        <w:rPr>
          <w:color w:val="000000" w:themeColor="text1"/>
        </w:rPr>
      </w:pPr>
      <w:r>
        <w:t>Direktiivi</w:t>
      </w:r>
      <w:r w:rsidR="47B29485" w:rsidRPr="00B92E7F">
        <w:t xml:space="preserve"> art</w:t>
      </w:r>
      <w:r>
        <w:t>ikli</w:t>
      </w:r>
      <w:r w:rsidR="47B29485" w:rsidRPr="00B92E7F">
        <w:t xml:space="preserve"> 91 lõike 10 </w:t>
      </w:r>
      <w:r w:rsidR="504C915E" w:rsidRPr="00B92E7F">
        <w:t>alalõige 1 sätestab</w:t>
      </w:r>
      <w:r w:rsidR="47B29485" w:rsidRPr="00B92E7F">
        <w:t xml:space="preserve">, et </w:t>
      </w:r>
      <w:r w:rsidR="47B29485" w:rsidRPr="00B92E7F">
        <w:rPr>
          <w:color w:val="000000" w:themeColor="text1"/>
        </w:rPr>
        <w:t>artiklite 91 ja 91a kohaldamisel töötab E</w:t>
      </w:r>
      <w:r w:rsidR="22AD874B" w:rsidRPr="00B92E7F">
        <w:rPr>
          <w:color w:val="000000" w:themeColor="text1"/>
        </w:rPr>
        <w:t>BA</w:t>
      </w:r>
      <w:r w:rsidR="47B29485" w:rsidRPr="00B92E7F">
        <w:rPr>
          <w:color w:val="000000" w:themeColor="text1"/>
        </w:rPr>
        <w:t xml:space="preserve"> </w:t>
      </w:r>
      <w:r w:rsidR="041C90FB" w:rsidRPr="00B92E7F">
        <w:rPr>
          <w:color w:val="000000" w:themeColor="text1"/>
        </w:rPr>
        <w:t>oluliste krediidiasutuste</w:t>
      </w:r>
      <w:r w:rsidR="47B29485" w:rsidRPr="00B92E7F">
        <w:rPr>
          <w:color w:val="000000" w:themeColor="text1"/>
        </w:rPr>
        <w:t xml:space="preserve"> loetletud üksuste jaoks välja regulatiivsete tehniliste standardite eelnõu, et täpsustada pädevate asutuste jaoks sobivushindamiseks esitatava </w:t>
      </w:r>
      <w:r w:rsidR="47B29485" w:rsidRPr="00B92E7F">
        <w:rPr>
          <w:color w:val="000000" w:themeColor="text1"/>
        </w:rPr>
        <w:lastRenderedPageBreak/>
        <w:t>sobivusküsimustiku, elulookirjelduste ja asutusesisese sobivushindamise miinimumsisu.</w:t>
      </w:r>
      <w:r w:rsidR="783443F4" w:rsidRPr="00B92E7F">
        <w:t xml:space="preserve"> </w:t>
      </w:r>
      <w:r w:rsidR="5B0A4EB0" w:rsidRPr="00B92E7F">
        <w:rPr>
          <w:color w:val="000000" w:themeColor="text1"/>
        </w:rPr>
        <w:t>EBA peab vastava eelnõu komisjonile esitama hiljemalt 2026. aasta</w:t>
      </w:r>
      <w:r w:rsidR="388662C1" w:rsidRPr="00B92E7F">
        <w:rPr>
          <w:color w:val="000000" w:themeColor="text1"/>
        </w:rPr>
        <w:t xml:space="preserve"> 10. </w:t>
      </w:r>
      <w:r w:rsidR="18824BC8" w:rsidRPr="00B92E7F">
        <w:rPr>
          <w:color w:val="000000" w:themeColor="text1"/>
        </w:rPr>
        <w:t>j</w:t>
      </w:r>
      <w:r w:rsidR="388662C1" w:rsidRPr="00B92E7F">
        <w:rPr>
          <w:color w:val="000000" w:themeColor="text1"/>
        </w:rPr>
        <w:t>uuliks (art</w:t>
      </w:r>
      <w:r w:rsidR="0023781B">
        <w:rPr>
          <w:color w:val="000000" w:themeColor="text1"/>
        </w:rPr>
        <w:t>ikli</w:t>
      </w:r>
      <w:r w:rsidR="388662C1" w:rsidRPr="00B92E7F">
        <w:rPr>
          <w:color w:val="000000" w:themeColor="text1"/>
        </w:rPr>
        <w:t xml:space="preserve"> 91 lõike 1 alalõige 3).</w:t>
      </w:r>
    </w:p>
    <w:p w14:paraId="70A9D222" w14:textId="77777777" w:rsidR="00B92E7F" w:rsidRPr="00B92E7F" w:rsidRDefault="00B92E7F" w:rsidP="00B92E7F">
      <w:pPr>
        <w:pStyle w:val="Normaallaadveeb"/>
        <w:spacing w:before="0" w:beforeAutospacing="0" w:after="0" w:afterAutospacing="0"/>
        <w:jc w:val="both"/>
        <w:rPr>
          <w:color w:val="000000" w:themeColor="text1"/>
        </w:rPr>
      </w:pPr>
    </w:p>
    <w:p w14:paraId="070072F0" w14:textId="3F5DBA8B" w:rsidR="633F28FE" w:rsidRPr="00B92E7F" w:rsidRDefault="633F28FE" w:rsidP="00B92E7F">
      <w:pPr>
        <w:pStyle w:val="Normaallaadveeb"/>
        <w:spacing w:before="0" w:beforeAutospacing="0" w:after="0" w:afterAutospacing="0"/>
        <w:jc w:val="both"/>
        <w:rPr>
          <w:color w:val="000000" w:themeColor="text1"/>
        </w:rPr>
      </w:pPr>
      <w:r w:rsidRPr="00B92E7F">
        <w:rPr>
          <w:b/>
          <w:bCs/>
          <w:color w:val="000000" w:themeColor="text1"/>
        </w:rPr>
        <w:t>Lõikega 7</w:t>
      </w:r>
      <w:r w:rsidRPr="00B92E7F">
        <w:rPr>
          <w:color w:val="000000" w:themeColor="text1"/>
        </w:rPr>
        <w:t xml:space="preserve"> sätestatakse, et </w:t>
      </w:r>
      <w:r w:rsidR="28698456" w:rsidRPr="00B92E7F">
        <w:rPr>
          <w:color w:val="000000" w:themeColor="text1"/>
        </w:rPr>
        <w:t>nimetatud andmed esitatakse Finantsinspektsiooni kinnitatud vormi</w:t>
      </w:r>
      <w:r w:rsidR="2E0D51F2" w:rsidRPr="00B92E7F">
        <w:rPr>
          <w:color w:val="000000" w:themeColor="text1"/>
        </w:rPr>
        <w:t>s</w:t>
      </w:r>
      <w:r w:rsidR="28698456" w:rsidRPr="00B92E7F">
        <w:rPr>
          <w:color w:val="000000" w:themeColor="text1"/>
        </w:rPr>
        <w:t xml:space="preserve"> ja mahus. </w:t>
      </w:r>
      <w:r w:rsidR="7DEAB7C6" w:rsidRPr="00B92E7F">
        <w:rPr>
          <w:color w:val="000000" w:themeColor="text1"/>
        </w:rPr>
        <w:t>Sättega tagatakse CRD VI art</w:t>
      </w:r>
      <w:r w:rsidR="00401B89">
        <w:rPr>
          <w:color w:val="000000" w:themeColor="text1"/>
        </w:rPr>
        <w:t>ikli</w:t>
      </w:r>
      <w:r w:rsidR="7DEAB7C6" w:rsidRPr="00B92E7F">
        <w:rPr>
          <w:color w:val="000000" w:themeColor="text1"/>
        </w:rPr>
        <w:t xml:space="preserve"> 91 lõike 1e alalõike 2 ülevõtmine.</w:t>
      </w:r>
    </w:p>
    <w:p w14:paraId="54EDBE19" w14:textId="1F9D54E9" w:rsidR="69EE874A" w:rsidRPr="00B92E7F" w:rsidRDefault="69EE874A" w:rsidP="00B92E7F">
      <w:pPr>
        <w:pStyle w:val="Normaallaadveeb"/>
        <w:spacing w:before="0" w:beforeAutospacing="0" w:after="0" w:afterAutospacing="0"/>
        <w:jc w:val="both"/>
        <w:rPr>
          <w:color w:val="000000" w:themeColor="text1"/>
        </w:rPr>
      </w:pPr>
    </w:p>
    <w:p w14:paraId="552B4512" w14:textId="4F3816DD" w:rsidR="69EE874A" w:rsidRPr="00B92E7F" w:rsidRDefault="319D3E58" w:rsidP="00B92E7F">
      <w:pPr>
        <w:pStyle w:val="Normaallaadveeb"/>
        <w:spacing w:before="0" w:beforeAutospacing="0" w:after="0" w:afterAutospacing="0"/>
        <w:jc w:val="both"/>
        <w:rPr>
          <w:color w:val="000000" w:themeColor="text1"/>
        </w:rPr>
      </w:pPr>
      <w:r w:rsidRPr="00B92E7F">
        <w:rPr>
          <w:b/>
          <w:bCs/>
          <w:color w:val="000000" w:themeColor="text1"/>
        </w:rPr>
        <w:t>Lõike</w:t>
      </w:r>
      <w:r w:rsidR="28698456" w:rsidRPr="00B92E7F">
        <w:rPr>
          <w:b/>
          <w:bCs/>
          <w:color w:val="000000" w:themeColor="text1"/>
        </w:rPr>
        <w:t xml:space="preserve"> </w:t>
      </w:r>
      <w:r w:rsidRPr="00B92E7F">
        <w:rPr>
          <w:b/>
          <w:bCs/>
          <w:color w:val="000000" w:themeColor="text1"/>
        </w:rPr>
        <w:t xml:space="preserve"> </w:t>
      </w:r>
      <w:r w:rsidR="344ACAB6" w:rsidRPr="00B92E7F">
        <w:rPr>
          <w:b/>
          <w:bCs/>
          <w:color w:val="000000" w:themeColor="text1"/>
        </w:rPr>
        <w:t xml:space="preserve">8 </w:t>
      </w:r>
      <w:r w:rsidRPr="00B92E7F">
        <w:rPr>
          <w:color w:val="000000" w:themeColor="text1"/>
        </w:rPr>
        <w:t>kohaselt, k</w:t>
      </w:r>
      <w:r w:rsidR="28698456" w:rsidRPr="00B92E7F">
        <w:rPr>
          <w:color w:val="000000" w:themeColor="text1"/>
        </w:rPr>
        <w:t xml:space="preserve">ui krediidiasutuse läbi viidava sobivushindamise käigus selguvad uued asjaolud, mille tõttu juht ei vasta kehtestatud nõuetele, teavitab </w:t>
      </w:r>
      <w:r w:rsidR="2B3A850C" w:rsidRPr="00B92E7F">
        <w:rPr>
          <w:color w:val="000000" w:themeColor="text1"/>
        </w:rPr>
        <w:t xml:space="preserve">krediidiasutus </w:t>
      </w:r>
      <w:r w:rsidR="28698456" w:rsidRPr="00B92E7F">
        <w:rPr>
          <w:color w:val="000000" w:themeColor="text1"/>
        </w:rPr>
        <w:t>sellest viivitamatult Finantsinspektsiooni</w:t>
      </w:r>
      <w:r w:rsidR="62811ED4" w:rsidRPr="00B92E7F">
        <w:rPr>
          <w:color w:val="000000" w:themeColor="text1"/>
        </w:rPr>
        <w:t>, et inspektsioonil oleks võimalik vajadusel sekkuda ja meetmeid kohaldada.</w:t>
      </w:r>
      <w:r w:rsidR="0023781B">
        <w:rPr>
          <w:color w:val="000000" w:themeColor="text1"/>
        </w:rPr>
        <w:t xml:space="preserve"> </w:t>
      </w:r>
      <w:r w:rsidR="62811ED4" w:rsidRPr="00B92E7F">
        <w:rPr>
          <w:color w:val="000000" w:themeColor="text1"/>
        </w:rPr>
        <w:t>Lõikega võetakse üle CRD art</w:t>
      </w:r>
      <w:r w:rsidR="0023781B">
        <w:rPr>
          <w:color w:val="000000" w:themeColor="text1"/>
        </w:rPr>
        <w:t>ikli</w:t>
      </w:r>
      <w:r w:rsidR="62811ED4" w:rsidRPr="00B92E7F">
        <w:rPr>
          <w:color w:val="000000" w:themeColor="text1"/>
        </w:rPr>
        <w:t xml:space="preserve"> 91 lõike 1h alalõige 2</w:t>
      </w:r>
    </w:p>
    <w:p w14:paraId="40009953" w14:textId="315E5EAD" w:rsidR="69EE874A" w:rsidRPr="00B92E7F" w:rsidRDefault="69EE874A" w:rsidP="00B92E7F">
      <w:pPr>
        <w:pStyle w:val="Normaallaadveeb"/>
        <w:spacing w:before="0" w:beforeAutospacing="0" w:after="0" w:afterAutospacing="0"/>
        <w:jc w:val="both"/>
        <w:rPr>
          <w:b/>
          <w:bCs/>
          <w:color w:val="000000" w:themeColor="text1"/>
        </w:rPr>
      </w:pPr>
    </w:p>
    <w:p w14:paraId="2A6C2393" w14:textId="009AFFBF" w:rsidR="69EE874A" w:rsidRPr="00B92E7F" w:rsidRDefault="3A88AF83" w:rsidP="00B92E7F">
      <w:pPr>
        <w:pStyle w:val="Normaallaadveeb"/>
        <w:spacing w:before="0" w:beforeAutospacing="0" w:after="0" w:afterAutospacing="0"/>
        <w:jc w:val="both"/>
        <w:rPr>
          <w:color w:val="000000" w:themeColor="text1"/>
        </w:rPr>
      </w:pPr>
      <w:r w:rsidRPr="00B92E7F">
        <w:rPr>
          <w:b/>
          <w:bCs/>
          <w:color w:val="000000" w:themeColor="text1"/>
        </w:rPr>
        <w:t xml:space="preserve">Lõike </w:t>
      </w:r>
      <w:r w:rsidR="64E81F16" w:rsidRPr="00B92E7F">
        <w:rPr>
          <w:b/>
          <w:bCs/>
          <w:color w:val="000000" w:themeColor="text1"/>
        </w:rPr>
        <w:t>9</w:t>
      </w:r>
      <w:r w:rsidRPr="00B92E7F">
        <w:rPr>
          <w:b/>
          <w:bCs/>
          <w:color w:val="000000" w:themeColor="text1"/>
        </w:rPr>
        <w:t xml:space="preserve"> </w:t>
      </w:r>
      <w:r w:rsidRPr="00B92E7F">
        <w:rPr>
          <w:color w:val="000000" w:themeColor="text1"/>
        </w:rPr>
        <w:t>kohaselt teavitab krediidiasutus Finantsinspektsiooni juhi tagasiastumisest või tema tagasikutsumise algatamisest enne volituste tähtaja lõppemist vähemalt kümme päeva enne nimetatud küsimuse otsustamist.</w:t>
      </w:r>
      <w:r w:rsidR="696612A8" w:rsidRPr="00B92E7F">
        <w:rPr>
          <w:color w:val="000000" w:themeColor="text1"/>
        </w:rPr>
        <w:t xml:space="preserve"> </w:t>
      </w:r>
    </w:p>
    <w:p w14:paraId="68FAD723" w14:textId="3E11CEF5" w:rsidR="69EE874A" w:rsidRPr="00B92E7F" w:rsidRDefault="69EE874A" w:rsidP="00B92E7F">
      <w:pPr>
        <w:pStyle w:val="Normaallaadveeb"/>
        <w:spacing w:before="0" w:beforeAutospacing="0" w:after="0" w:afterAutospacing="0"/>
        <w:jc w:val="both"/>
        <w:rPr>
          <w:color w:val="000000" w:themeColor="text1"/>
        </w:rPr>
      </w:pPr>
    </w:p>
    <w:p w14:paraId="58191567" w14:textId="4DF6C430" w:rsidR="69EE874A" w:rsidRPr="00B92E7F" w:rsidRDefault="695B8722" w:rsidP="00B92E7F">
      <w:pPr>
        <w:pStyle w:val="Normaallaadveeb"/>
        <w:spacing w:before="0" w:beforeAutospacing="0" w:after="0" w:afterAutospacing="0"/>
        <w:jc w:val="both"/>
        <w:rPr>
          <w:color w:val="000000" w:themeColor="text1"/>
        </w:rPr>
      </w:pPr>
      <w:r w:rsidRPr="00B92E7F">
        <w:rPr>
          <w:color w:val="000000" w:themeColor="text1"/>
        </w:rPr>
        <w:t>Säte sisaldus kehtiva KAS § 48 lõikes 6</w:t>
      </w:r>
      <w:r w:rsidRPr="00B92E7F">
        <w:rPr>
          <w:color w:val="000000" w:themeColor="text1"/>
          <w:vertAlign w:val="superscript"/>
        </w:rPr>
        <w:t>1</w:t>
      </w:r>
      <w:r w:rsidRPr="00B92E7F">
        <w:rPr>
          <w:color w:val="000000" w:themeColor="text1"/>
        </w:rPr>
        <w:t>, mis tunnistatakse eelnõuga kehtetuks ja sätestatakse uuesti selleks sobilikumas normis, mis regu</w:t>
      </w:r>
      <w:r w:rsidR="1858E629" w:rsidRPr="00B92E7F">
        <w:rPr>
          <w:color w:val="000000" w:themeColor="text1"/>
        </w:rPr>
        <w:t>leerib Finantsinspektsiooni teavitamist.</w:t>
      </w:r>
    </w:p>
    <w:p w14:paraId="22E25A8F" w14:textId="7167918A" w:rsidR="69EE874A" w:rsidRPr="00B92E7F" w:rsidRDefault="69EE874A" w:rsidP="00B92E7F">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0930F682" w14:textId="625F0642" w:rsidR="69EE874A" w:rsidRPr="00B92E7F" w:rsidRDefault="0E0FF9DC" w:rsidP="00B92E7F">
      <w:pPr>
        <w:pStyle w:val="oj-normal"/>
        <w:shd w:val="clear" w:color="auto" w:fill="FFFFFF" w:themeFill="background1"/>
        <w:spacing w:beforeAutospacing="0" w:after="0" w:afterAutospacing="0"/>
        <w:jc w:val="both"/>
        <w:rPr>
          <w:rFonts w:ascii="Times New Roman" w:eastAsia="Times New Roman" w:hAnsi="Times New Roman" w:cs="Times New Roman"/>
          <w:color w:val="000000" w:themeColor="text1"/>
        </w:rPr>
      </w:pPr>
      <w:r w:rsidRPr="00B92E7F">
        <w:rPr>
          <w:rFonts w:ascii="Times New Roman" w:eastAsia="Times New Roman" w:hAnsi="Times New Roman" w:cs="Times New Roman"/>
          <w:b/>
          <w:bCs/>
          <w:color w:val="000000" w:themeColor="text1"/>
        </w:rPr>
        <w:t>Lõike</w:t>
      </w:r>
      <w:r w:rsidR="7BD7E3D8" w:rsidRPr="00B92E7F">
        <w:rPr>
          <w:rFonts w:ascii="Times New Roman" w:eastAsia="Times New Roman" w:hAnsi="Times New Roman" w:cs="Times New Roman"/>
          <w:b/>
          <w:bCs/>
          <w:color w:val="000000" w:themeColor="text1"/>
        </w:rPr>
        <w:t>ga</w:t>
      </w:r>
      <w:r w:rsidRPr="00B92E7F">
        <w:rPr>
          <w:rFonts w:ascii="Times New Roman" w:eastAsia="Times New Roman" w:hAnsi="Times New Roman" w:cs="Times New Roman"/>
          <w:b/>
          <w:bCs/>
          <w:color w:val="000000" w:themeColor="text1"/>
        </w:rPr>
        <w:t xml:space="preserve"> 1</w:t>
      </w:r>
      <w:r w:rsidR="3DF7FB61" w:rsidRPr="00B92E7F">
        <w:rPr>
          <w:rFonts w:ascii="Times New Roman" w:eastAsia="Times New Roman" w:hAnsi="Times New Roman" w:cs="Times New Roman"/>
          <w:b/>
          <w:bCs/>
          <w:color w:val="000000" w:themeColor="text1"/>
        </w:rPr>
        <w:t>0</w:t>
      </w:r>
      <w:r w:rsidRPr="00B92E7F">
        <w:rPr>
          <w:rFonts w:ascii="Times New Roman" w:eastAsia="Times New Roman" w:hAnsi="Times New Roman" w:cs="Times New Roman"/>
          <w:color w:val="000000" w:themeColor="text1"/>
        </w:rPr>
        <w:t xml:space="preserve"> </w:t>
      </w:r>
      <w:r w:rsidR="55791C1F" w:rsidRPr="00B92E7F">
        <w:rPr>
          <w:rFonts w:ascii="Times New Roman" w:eastAsia="Times New Roman" w:hAnsi="Times New Roman" w:cs="Times New Roman"/>
          <w:color w:val="000000" w:themeColor="text1"/>
        </w:rPr>
        <w:t>sätestatakse, e</w:t>
      </w:r>
      <w:r w:rsidRPr="00B92E7F">
        <w:rPr>
          <w:rFonts w:ascii="Times New Roman" w:eastAsia="Times New Roman" w:hAnsi="Times New Roman" w:cs="Times New Roman"/>
          <w:color w:val="000000" w:themeColor="text1"/>
        </w:rPr>
        <w:t>t § 48</w:t>
      </w:r>
      <w:r w:rsidRPr="00B92E7F">
        <w:rPr>
          <w:rFonts w:ascii="Times New Roman" w:eastAsia="Times New Roman" w:hAnsi="Times New Roman" w:cs="Times New Roman"/>
          <w:color w:val="000000" w:themeColor="text1"/>
          <w:vertAlign w:val="superscript"/>
        </w:rPr>
        <w:t>1</w:t>
      </w:r>
      <w:r w:rsidR="28698456" w:rsidRPr="00B92E7F">
        <w:rPr>
          <w:rFonts w:ascii="Times New Roman" w:eastAsia="Times New Roman" w:hAnsi="Times New Roman" w:cs="Times New Roman"/>
          <w:color w:val="000000" w:themeColor="text1"/>
        </w:rPr>
        <w:t xml:space="preserve"> lõigetes 1 ja 5</w:t>
      </w:r>
      <w:r w:rsidR="795785E9" w:rsidRPr="00B92E7F">
        <w:rPr>
          <w:rFonts w:ascii="Times New Roman" w:eastAsia="Times New Roman" w:hAnsi="Times New Roman" w:cs="Times New Roman"/>
          <w:color w:val="000000" w:themeColor="text1"/>
        </w:rPr>
        <w:t>–</w:t>
      </w:r>
      <w:r w:rsidR="1071332F" w:rsidRPr="00B92E7F">
        <w:rPr>
          <w:rFonts w:ascii="Times New Roman" w:eastAsia="Times New Roman" w:hAnsi="Times New Roman" w:cs="Times New Roman"/>
          <w:color w:val="000000" w:themeColor="text1"/>
        </w:rPr>
        <w:t>9</w:t>
      </w:r>
      <w:r w:rsidR="28698456" w:rsidRPr="00B92E7F">
        <w:rPr>
          <w:rFonts w:ascii="Times New Roman" w:eastAsia="Times New Roman" w:hAnsi="Times New Roman" w:cs="Times New Roman"/>
          <w:color w:val="000000" w:themeColor="text1"/>
        </w:rPr>
        <w:t xml:space="preserve"> krediidiasutuse kohta sätestatut</w:t>
      </w:r>
      <w:r w:rsidR="4D9D23EE" w:rsidRPr="00B92E7F">
        <w:rPr>
          <w:rFonts w:ascii="Times New Roman" w:eastAsia="Times New Roman" w:hAnsi="Times New Roman" w:cs="Times New Roman"/>
          <w:color w:val="000000" w:themeColor="text1"/>
        </w:rPr>
        <w:t xml:space="preserve"> kohaldatakse</w:t>
      </w:r>
      <w:r w:rsidR="28698456" w:rsidRPr="00B92E7F">
        <w:rPr>
          <w:rFonts w:ascii="Times New Roman" w:eastAsia="Times New Roman" w:hAnsi="Times New Roman" w:cs="Times New Roman"/>
          <w:color w:val="000000" w:themeColor="text1"/>
        </w:rPr>
        <w:t xml:space="preserve"> ka </w:t>
      </w:r>
      <w:r w:rsidR="7CFAF6C0" w:rsidRPr="00B92E7F">
        <w:rPr>
          <w:rFonts w:ascii="Times New Roman" w:eastAsia="Times New Roman" w:hAnsi="Times New Roman" w:cs="Times New Roman"/>
          <w:color w:val="000000" w:themeColor="text1"/>
        </w:rPr>
        <w:t>KAS</w:t>
      </w:r>
      <w:r w:rsidR="28698456" w:rsidRPr="00B92E7F">
        <w:rPr>
          <w:rFonts w:ascii="Times New Roman" w:eastAsia="Times New Roman" w:hAnsi="Times New Roman" w:cs="Times New Roman"/>
          <w:color w:val="000000" w:themeColor="text1"/>
        </w:rPr>
        <w:t xml:space="preserve"> § 13</w:t>
      </w:r>
      <w:r w:rsidR="6F431CDB" w:rsidRPr="00B92E7F">
        <w:rPr>
          <w:rFonts w:ascii="Times New Roman" w:eastAsia="Times New Roman" w:hAnsi="Times New Roman" w:cs="Times New Roman"/>
          <w:color w:val="000000" w:themeColor="text1"/>
          <w:vertAlign w:val="superscript"/>
        </w:rPr>
        <w:t>6</w:t>
      </w:r>
      <w:r w:rsidR="28698456" w:rsidRPr="00B92E7F">
        <w:rPr>
          <w:rFonts w:ascii="Times New Roman" w:eastAsia="Times New Roman" w:hAnsi="Times New Roman" w:cs="Times New Roman"/>
          <w:color w:val="000000" w:themeColor="text1"/>
        </w:rPr>
        <w:t xml:space="preserve"> alusel heakskiidu saanud finantsvaldusettevõtjale ja </w:t>
      </w:r>
      <w:proofErr w:type="spellStart"/>
      <w:r w:rsidR="28698456" w:rsidRPr="00B92E7F">
        <w:rPr>
          <w:rFonts w:ascii="Times New Roman" w:eastAsia="Times New Roman" w:hAnsi="Times New Roman" w:cs="Times New Roman"/>
          <w:color w:val="000000" w:themeColor="text1"/>
        </w:rPr>
        <w:t>segafinantsvaldusettevõtjale</w:t>
      </w:r>
      <w:proofErr w:type="spellEnd"/>
      <w:r w:rsidR="28698456" w:rsidRPr="00B92E7F">
        <w:rPr>
          <w:rFonts w:ascii="Times New Roman" w:eastAsia="Times New Roman" w:hAnsi="Times New Roman" w:cs="Times New Roman"/>
          <w:color w:val="000000" w:themeColor="text1"/>
        </w:rPr>
        <w:t>.</w:t>
      </w:r>
      <w:r w:rsidR="3B1AEC28" w:rsidRPr="00B92E7F">
        <w:rPr>
          <w:rFonts w:ascii="Times New Roman" w:eastAsia="Times New Roman" w:hAnsi="Times New Roman" w:cs="Times New Roman"/>
          <w:color w:val="000000" w:themeColor="text1"/>
        </w:rPr>
        <w:t xml:space="preserve"> </w:t>
      </w:r>
      <w:r w:rsidR="469B1863" w:rsidRPr="00B92E7F">
        <w:rPr>
          <w:rFonts w:ascii="Times New Roman" w:eastAsia="Times New Roman" w:hAnsi="Times New Roman" w:cs="Times New Roman"/>
          <w:color w:val="000000" w:themeColor="text1"/>
        </w:rPr>
        <w:t>Sellega tagatakse</w:t>
      </w:r>
      <w:r w:rsidR="6FFD251A" w:rsidRPr="00B92E7F">
        <w:rPr>
          <w:rFonts w:ascii="Times New Roman" w:eastAsia="Times New Roman" w:hAnsi="Times New Roman" w:cs="Times New Roman"/>
          <w:color w:val="000000" w:themeColor="text1"/>
        </w:rPr>
        <w:t xml:space="preserve"> CRD</w:t>
      </w:r>
      <w:r w:rsidR="469B1863" w:rsidRPr="00B92E7F">
        <w:rPr>
          <w:rFonts w:ascii="Times New Roman" w:eastAsia="Times New Roman" w:hAnsi="Times New Roman" w:cs="Times New Roman"/>
          <w:color w:val="000000" w:themeColor="text1"/>
        </w:rPr>
        <w:t xml:space="preserve"> VI teavitamisega seotud sätete kohaldatavust heakskiidu saanud valdusettevõtjatele.</w:t>
      </w:r>
    </w:p>
    <w:p w14:paraId="63702E5E" w14:textId="012069E0" w:rsidR="645198D8" w:rsidRPr="00B92E7F" w:rsidRDefault="645198D8" w:rsidP="00B92E7F">
      <w:pPr>
        <w:pStyle w:val="oj-normal"/>
        <w:shd w:val="clear" w:color="auto" w:fill="FFFFFF" w:themeFill="background1"/>
        <w:spacing w:beforeAutospacing="0" w:after="0" w:afterAutospacing="0"/>
        <w:jc w:val="both"/>
        <w:rPr>
          <w:rFonts w:ascii="Times New Roman" w:eastAsia="Times New Roman" w:hAnsi="Times New Roman" w:cs="Times New Roman"/>
          <w:color w:val="000000" w:themeColor="text1"/>
        </w:rPr>
      </w:pPr>
    </w:p>
    <w:p w14:paraId="05A1768F" w14:textId="12AC85A9" w:rsidR="30C0D38F" w:rsidRPr="00B92E7F" w:rsidRDefault="6061AAE2" w:rsidP="00B92E7F">
      <w:pPr>
        <w:pStyle w:val="Normaallaadveeb"/>
        <w:spacing w:before="0" w:beforeAutospacing="0" w:after="0" w:afterAutospacing="0"/>
        <w:jc w:val="both"/>
        <w:rPr>
          <w:color w:val="000000" w:themeColor="text1"/>
        </w:rPr>
      </w:pPr>
      <w:r w:rsidRPr="00B92E7F">
        <w:rPr>
          <w:b/>
          <w:bCs/>
          <w:color w:val="000000" w:themeColor="text1"/>
        </w:rPr>
        <w:t>Paragrahvi</w:t>
      </w:r>
      <w:r w:rsidR="45FC51DE" w:rsidRPr="00B92E7F">
        <w:rPr>
          <w:b/>
          <w:bCs/>
          <w:color w:val="000000" w:themeColor="text1"/>
        </w:rPr>
        <w:t>ga</w:t>
      </w:r>
      <w:r w:rsidR="28698456" w:rsidRPr="00B92E7F">
        <w:rPr>
          <w:b/>
          <w:bCs/>
          <w:color w:val="000000" w:themeColor="text1"/>
        </w:rPr>
        <w:t xml:space="preserve"> 48</w:t>
      </w:r>
      <w:r w:rsidR="28698456" w:rsidRPr="00B92E7F">
        <w:rPr>
          <w:b/>
          <w:bCs/>
          <w:color w:val="000000" w:themeColor="text1"/>
          <w:vertAlign w:val="superscript"/>
        </w:rPr>
        <w:t>2</w:t>
      </w:r>
      <w:r w:rsidR="10C687B7" w:rsidRPr="00B92E7F">
        <w:rPr>
          <w:b/>
          <w:bCs/>
          <w:color w:val="000000" w:themeColor="text1"/>
          <w:vertAlign w:val="superscript"/>
        </w:rPr>
        <w:t xml:space="preserve"> </w:t>
      </w:r>
      <w:r w:rsidR="33DB9C7F" w:rsidRPr="00B92E7F">
        <w:rPr>
          <w:color w:val="000000" w:themeColor="text1"/>
        </w:rPr>
        <w:t>reguleeri</w:t>
      </w:r>
      <w:r w:rsidR="4768AA2B" w:rsidRPr="00B92E7F">
        <w:rPr>
          <w:color w:val="000000" w:themeColor="text1"/>
        </w:rPr>
        <w:t>takse</w:t>
      </w:r>
      <w:r w:rsidR="33DB9C7F" w:rsidRPr="00B92E7F">
        <w:rPr>
          <w:color w:val="000000" w:themeColor="text1"/>
          <w:vertAlign w:val="superscript"/>
        </w:rPr>
        <w:t xml:space="preserve"> </w:t>
      </w:r>
      <w:r w:rsidR="28698456" w:rsidRPr="00B92E7F">
        <w:rPr>
          <w:color w:val="000000" w:themeColor="text1"/>
        </w:rPr>
        <w:t xml:space="preserve">Finantsinspektsiooni </w:t>
      </w:r>
      <w:r w:rsidR="0C250478" w:rsidRPr="00B92E7F">
        <w:rPr>
          <w:color w:val="000000" w:themeColor="text1"/>
        </w:rPr>
        <w:t>läbi viidava sobivu</w:t>
      </w:r>
      <w:r w:rsidR="114583C7" w:rsidRPr="00B92E7F">
        <w:rPr>
          <w:color w:val="000000" w:themeColor="text1"/>
        </w:rPr>
        <w:t>s</w:t>
      </w:r>
      <w:r w:rsidR="0C250478" w:rsidRPr="00B92E7F">
        <w:rPr>
          <w:color w:val="000000" w:themeColor="text1"/>
        </w:rPr>
        <w:t>hindamise menetlus</w:t>
      </w:r>
      <w:r w:rsidR="7E8F92B2" w:rsidRPr="00B92E7F">
        <w:rPr>
          <w:color w:val="000000" w:themeColor="text1"/>
        </w:rPr>
        <w:t>t</w:t>
      </w:r>
      <w:r w:rsidR="78235163" w:rsidRPr="00B92E7F">
        <w:rPr>
          <w:color w:val="000000" w:themeColor="text1"/>
        </w:rPr>
        <w:t>.</w:t>
      </w:r>
    </w:p>
    <w:p w14:paraId="5C8096B6" w14:textId="34F95E03" w:rsidR="69EE874A" w:rsidRPr="00B92E7F" w:rsidRDefault="69EE874A" w:rsidP="00B92E7F">
      <w:pPr>
        <w:pStyle w:val="Normaallaadveeb"/>
        <w:spacing w:before="0" w:beforeAutospacing="0" w:after="0" w:afterAutospacing="0"/>
        <w:jc w:val="both"/>
        <w:rPr>
          <w:color w:val="000000" w:themeColor="text1"/>
        </w:rPr>
      </w:pPr>
    </w:p>
    <w:p w14:paraId="2BBE54E2" w14:textId="02224523" w:rsidR="39C66693" w:rsidRPr="00B92E7F" w:rsidRDefault="7A0F0295" w:rsidP="00B92E7F">
      <w:pPr>
        <w:pStyle w:val="Normaallaadveeb"/>
        <w:spacing w:before="0" w:beforeAutospacing="0" w:after="0" w:afterAutospacing="0"/>
        <w:jc w:val="both"/>
        <w:rPr>
          <w:color w:val="000000" w:themeColor="text1"/>
        </w:rPr>
      </w:pPr>
      <w:r w:rsidRPr="00B92E7F">
        <w:rPr>
          <w:b/>
          <w:bCs/>
          <w:color w:val="000000" w:themeColor="text1"/>
        </w:rPr>
        <w:t xml:space="preserve">Lõikega 1 </w:t>
      </w:r>
      <w:r w:rsidRPr="00B92E7F">
        <w:rPr>
          <w:color w:val="000000" w:themeColor="text1"/>
        </w:rPr>
        <w:t xml:space="preserve">antakse </w:t>
      </w:r>
      <w:r w:rsidR="28698456" w:rsidRPr="00B92E7F">
        <w:rPr>
          <w:color w:val="000000" w:themeColor="text1"/>
        </w:rPr>
        <w:t>Finantsinspektsioonil</w:t>
      </w:r>
      <w:r w:rsidR="647BFEB6" w:rsidRPr="00B92E7F">
        <w:rPr>
          <w:color w:val="000000" w:themeColor="text1"/>
        </w:rPr>
        <w:t>e</w:t>
      </w:r>
      <w:r w:rsidR="28698456" w:rsidRPr="00B92E7F">
        <w:rPr>
          <w:color w:val="000000" w:themeColor="text1"/>
        </w:rPr>
        <w:t xml:space="preserve"> õigus igal ajal, sealhulgas krediidiasutusega seotud riskide suurenemisel või juhtide ja võtmeisikute kohta uute asjaolude ilmnemisel läbi viia krediidiasutuse juhi ning võtmeisiku sobivushindamine. </w:t>
      </w:r>
    </w:p>
    <w:p w14:paraId="2F515C0D" w14:textId="5F4021FB" w:rsidR="645198D8" w:rsidRPr="00B92E7F" w:rsidRDefault="645198D8" w:rsidP="00B92E7F">
      <w:pPr>
        <w:pStyle w:val="Normaallaadveeb"/>
        <w:spacing w:before="0" w:beforeAutospacing="0" w:after="0" w:afterAutospacing="0"/>
        <w:jc w:val="both"/>
        <w:rPr>
          <w:color w:val="000000" w:themeColor="text1"/>
        </w:rPr>
      </w:pPr>
    </w:p>
    <w:p w14:paraId="6F66D533" w14:textId="126F68B6" w:rsidR="3D1BC79F" w:rsidRPr="00B92E7F" w:rsidRDefault="3D1BC79F" w:rsidP="00B92E7F">
      <w:pPr>
        <w:pStyle w:val="Normaallaadveeb"/>
        <w:spacing w:before="0" w:beforeAutospacing="0" w:after="0" w:afterAutospacing="0"/>
        <w:jc w:val="both"/>
      </w:pPr>
      <w:r w:rsidRPr="00B92E7F">
        <w:rPr>
          <w:color w:val="000000" w:themeColor="text1"/>
        </w:rPr>
        <w:t>Sättega võetakse üle CRD VI art</w:t>
      </w:r>
      <w:r w:rsidR="00401B89">
        <w:rPr>
          <w:color w:val="000000" w:themeColor="text1"/>
        </w:rPr>
        <w:t>ikli</w:t>
      </w:r>
      <w:r w:rsidRPr="00B92E7F">
        <w:rPr>
          <w:color w:val="000000" w:themeColor="text1"/>
        </w:rPr>
        <w:t xml:space="preserve"> 91 lõige 1f, mille kohaselt pea</w:t>
      </w:r>
      <w:r w:rsidR="3EB2BD0F" w:rsidRPr="00B92E7F">
        <w:rPr>
          <w:color w:val="000000" w:themeColor="text1"/>
        </w:rPr>
        <w:t>b l</w:t>
      </w:r>
      <w:r w:rsidRPr="00B92E7F">
        <w:t>iikmesrii</w:t>
      </w:r>
      <w:r w:rsidR="49CAE228" w:rsidRPr="00B92E7F">
        <w:t xml:space="preserve">k </w:t>
      </w:r>
      <w:r w:rsidRPr="00B92E7F">
        <w:t>taga</w:t>
      </w:r>
      <w:r w:rsidR="5515FA44" w:rsidRPr="00B92E7F">
        <w:t>ma</w:t>
      </w:r>
      <w:r w:rsidRPr="00B92E7F">
        <w:t xml:space="preserve">, et pädevad asutused hindavad, kas juhtorgani liikmed vastavad alati </w:t>
      </w:r>
      <w:r w:rsidR="6DC3E549" w:rsidRPr="00B92E7F">
        <w:t xml:space="preserve">sama artikli </w:t>
      </w:r>
      <w:r w:rsidRPr="00B92E7F">
        <w:t>lõigetes 2–6 sätestatud kriteeriumidele ja nõuetele</w:t>
      </w:r>
      <w:r w:rsidR="7329D3B8" w:rsidRPr="00B92E7F">
        <w:t>.</w:t>
      </w:r>
    </w:p>
    <w:p w14:paraId="48BB2F45" w14:textId="26CDD650" w:rsidR="69EE874A" w:rsidRPr="00B92E7F" w:rsidRDefault="69EE874A" w:rsidP="00B92E7F">
      <w:pPr>
        <w:spacing w:after="0" w:line="240" w:lineRule="auto"/>
        <w:jc w:val="both"/>
        <w:rPr>
          <w:rFonts w:ascii="Times New Roman" w:eastAsia="Times New Roman" w:hAnsi="Times New Roman" w:cs="Times New Roman"/>
          <w:color w:val="000000" w:themeColor="text1"/>
          <w:sz w:val="24"/>
          <w:szCs w:val="24"/>
        </w:rPr>
      </w:pPr>
    </w:p>
    <w:p w14:paraId="5B7727D2" w14:textId="0AD03DC5" w:rsidR="572FF6BD" w:rsidRPr="00B92E7F" w:rsidRDefault="1EE082EE" w:rsidP="00B92E7F">
      <w:pPr>
        <w:pStyle w:val="Normaallaadveeb"/>
        <w:spacing w:before="0" w:beforeAutospacing="0" w:after="0" w:afterAutospacing="0"/>
        <w:jc w:val="both"/>
      </w:pPr>
      <w:r w:rsidRPr="00B92E7F">
        <w:rPr>
          <w:b/>
          <w:bCs/>
          <w:color w:val="000000" w:themeColor="text1"/>
        </w:rPr>
        <w:t>Lõike</w:t>
      </w:r>
      <w:r w:rsidR="28698456" w:rsidRPr="00B92E7F">
        <w:rPr>
          <w:b/>
          <w:bCs/>
          <w:color w:val="000000" w:themeColor="text1"/>
        </w:rPr>
        <w:t xml:space="preserve"> </w:t>
      </w:r>
      <w:r w:rsidRPr="00B92E7F">
        <w:rPr>
          <w:b/>
          <w:bCs/>
          <w:color w:val="000000" w:themeColor="text1"/>
        </w:rPr>
        <w:t>2</w:t>
      </w:r>
      <w:r w:rsidRPr="00B92E7F">
        <w:rPr>
          <w:color w:val="000000" w:themeColor="text1"/>
        </w:rPr>
        <w:t xml:space="preserve"> kohaselt võib </w:t>
      </w:r>
      <w:r w:rsidR="28698456" w:rsidRPr="00B92E7F">
        <w:rPr>
          <w:color w:val="000000" w:themeColor="text1"/>
        </w:rPr>
        <w:t xml:space="preserve">Finantsinspektsioon määrata sobivushindamise läbiviimise tähtaja oluliste krediidiasutuse juhtide ja võtmeisikute valimisel või määramisel. </w:t>
      </w:r>
      <w:r w:rsidR="572FF6BD" w:rsidRPr="00B92E7F">
        <w:t>HMS § 33 lõikele 5 tuginedes võib Finantsinspektsioon seda tähtaega omal algatusel ka pikendada.</w:t>
      </w:r>
      <w:r w:rsidR="0023781B">
        <w:t xml:space="preserve"> </w:t>
      </w:r>
      <w:r w:rsidR="572FF6BD" w:rsidRPr="00B92E7F">
        <w:t>Lõikega 2 tagatakse CRD VI art</w:t>
      </w:r>
      <w:r w:rsidR="00401B89">
        <w:t>ikli</w:t>
      </w:r>
      <w:r w:rsidR="572FF6BD" w:rsidRPr="00B92E7F">
        <w:t xml:space="preserve"> 91 lõike 1j ülevõtmine.</w:t>
      </w:r>
    </w:p>
    <w:p w14:paraId="10CEB9F8" w14:textId="45E9533E" w:rsidR="69EE874A" w:rsidRPr="00B92E7F" w:rsidRDefault="69EE874A" w:rsidP="00B92E7F">
      <w:pPr>
        <w:spacing w:after="0" w:line="240" w:lineRule="auto"/>
        <w:jc w:val="both"/>
        <w:rPr>
          <w:rFonts w:ascii="Times New Roman" w:eastAsia="Times New Roman" w:hAnsi="Times New Roman" w:cs="Times New Roman"/>
          <w:color w:val="000000" w:themeColor="text1"/>
          <w:sz w:val="24"/>
          <w:szCs w:val="24"/>
        </w:rPr>
      </w:pPr>
    </w:p>
    <w:p w14:paraId="3108374D" w14:textId="21F03885" w:rsidR="7A293CC0" w:rsidRDefault="37FE3B5B" w:rsidP="00B92E7F">
      <w:pPr>
        <w:pStyle w:val="oj-normal"/>
        <w:spacing w:beforeAutospacing="0" w:after="0" w:afterAutospacing="0"/>
        <w:jc w:val="both"/>
        <w:rPr>
          <w:rFonts w:ascii="Times New Roman" w:eastAsia="Times New Roman" w:hAnsi="Times New Roman" w:cs="Times New Roman"/>
        </w:rPr>
      </w:pPr>
      <w:r w:rsidRPr="00B92E7F">
        <w:rPr>
          <w:rFonts w:ascii="Times New Roman" w:eastAsia="Times New Roman" w:hAnsi="Times New Roman" w:cs="Times New Roman"/>
          <w:color w:val="000000" w:themeColor="text1"/>
        </w:rPr>
        <w:t>Kui krediidiasutuse või heakskiidetud valdusettevõtja esitatud andmed või dokumendid on puudustega, võib Finantsinspektsioon nõuda, et juht või võtmeisik ei asuks ametisse enne kõikide asjakohaste andmete ja dokumentide esitamist</w:t>
      </w:r>
      <w:r w:rsidR="6E2405EC" w:rsidRPr="00B92E7F">
        <w:rPr>
          <w:rFonts w:ascii="Times New Roman" w:hAnsi="Times New Roman" w:cs="Times New Roman"/>
          <w:b/>
          <w:bCs/>
          <w:color w:val="000000" w:themeColor="text1"/>
        </w:rPr>
        <w:t xml:space="preserve"> </w:t>
      </w:r>
      <w:r w:rsidR="6E2405EC" w:rsidRPr="00B92E7F">
        <w:rPr>
          <w:rFonts w:ascii="Times New Roman" w:eastAsia="Times New Roman" w:hAnsi="Times New Roman" w:cs="Times New Roman"/>
          <w:b/>
          <w:bCs/>
          <w:color w:val="000000" w:themeColor="text1"/>
        </w:rPr>
        <w:t>(lõige 3)</w:t>
      </w:r>
      <w:r w:rsidR="6E2405EC" w:rsidRPr="00B92E7F">
        <w:rPr>
          <w:rFonts w:ascii="Times New Roman" w:eastAsia="Times New Roman" w:hAnsi="Times New Roman" w:cs="Times New Roman"/>
          <w:color w:val="000000" w:themeColor="text1"/>
        </w:rPr>
        <w:t>.</w:t>
      </w:r>
      <w:r w:rsidR="3634FBBA" w:rsidRPr="00B92E7F">
        <w:rPr>
          <w:rFonts w:ascii="Times New Roman" w:eastAsia="Times New Roman" w:hAnsi="Times New Roman" w:cs="Times New Roman"/>
          <w:color w:val="000000" w:themeColor="text1"/>
        </w:rPr>
        <w:t xml:space="preserve"> Sellega võetakse üle CRD VI </w:t>
      </w:r>
      <w:r w:rsidR="0D4863E4" w:rsidRPr="00B92E7F">
        <w:rPr>
          <w:rFonts w:ascii="Times New Roman" w:eastAsia="Times New Roman" w:hAnsi="Times New Roman" w:cs="Times New Roman"/>
          <w:color w:val="000000" w:themeColor="text1"/>
        </w:rPr>
        <w:t>art</w:t>
      </w:r>
      <w:r w:rsidR="00532906">
        <w:rPr>
          <w:rFonts w:ascii="Times New Roman" w:eastAsia="Times New Roman" w:hAnsi="Times New Roman" w:cs="Times New Roman"/>
          <w:color w:val="000000" w:themeColor="text1"/>
        </w:rPr>
        <w:t>ikli</w:t>
      </w:r>
      <w:r w:rsidR="0D4863E4" w:rsidRPr="00B92E7F">
        <w:rPr>
          <w:rFonts w:ascii="Times New Roman" w:eastAsia="Times New Roman" w:hAnsi="Times New Roman" w:cs="Times New Roman"/>
          <w:color w:val="000000" w:themeColor="text1"/>
        </w:rPr>
        <w:t xml:space="preserve"> 91 </w:t>
      </w:r>
      <w:r w:rsidR="3634FBBA" w:rsidRPr="00B92E7F">
        <w:rPr>
          <w:rFonts w:ascii="Times New Roman" w:eastAsia="Times New Roman" w:hAnsi="Times New Roman" w:cs="Times New Roman"/>
          <w:color w:val="000000" w:themeColor="text1"/>
        </w:rPr>
        <w:t xml:space="preserve">lõike 1e alalõige </w:t>
      </w:r>
      <w:r w:rsidR="18AF2749" w:rsidRPr="00B92E7F">
        <w:rPr>
          <w:rFonts w:ascii="Times New Roman" w:eastAsia="Times New Roman" w:hAnsi="Times New Roman" w:cs="Times New Roman"/>
          <w:color w:val="000000" w:themeColor="text1"/>
        </w:rPr>
        <w:t xml:space="preserve">3, mille kohaselt </w:t>
      </w:r>
      <w:r w:rsidR="18AF2749" w:rsidRPr="00B92E7F">
        <w:rPr>
          <w:rFonts w:ascii="Times New Roman" w:eastAsia="Times New Roman" w:hAnsi="Times New Roman" w:cs="Times New Roman"/>
        </w:rPr>
        <w:t xml:space="preserve">võib pädev asutus nõuda, et tulevane liige ei asuks ametisse enne nõutava teabe esitamist, kui tal ei ole </w:t>
      </w:r>
      <w:r w:rsidR="00532906">
        <w:rPr>
          <w:rFonts w:ascii="Times New Roman" w:eastAsia="Times New Roman" w:hAnsi="Times New Roman" w:cs="Times New Roman"/>
        </w:rPr>
        <w:t>sama</w:t>
      </w:r>
      <w:r w:rsidR="18AF2749" w:rsidRPr="00B92E7F">
        <w:rPr>
          <w:rFonts w:ascii="Times New Roman" w:eastAsia="Times New Roman" w:hAnsi="Times New Roman" w:cs="Times New Roman"/>
        </w:rPr>
        <w:t xml:space="preserve"> lõike esimeses lõigus loetletud dokumentide põhjal sobivushindamise läbiviimiseks piisavalt teavet, välja arvatud juhul, kui kõnealune pädev asutus on veendunud, et sellist teavet ei ole võimalik esitada.</w:t>
      </w:r>
    </w:p>
    <w:p w14:paraId="7C050A6C" w14:textId="77777777" w:rsidR="00401B89" w:rsidRPr="00B92E7F" w:rsidRDefault="00401B89" w:rsidP="00B92E7F">
      <w:pPr>
        <w:pStyle w:val="oj-normal"/>
        <w:spacing w:beforeAutospacing="0" w:after="0" w:afterAutospacing="0"/>
        <w:jc w:val="both"/>
        <w:rPr>
          <w:rFonts w:ascii="Times New Roman" w:eastAsia="Times New Roman" w:hAnsi="Times New Roman" w:cs="Times New Roman"/>
          <w:color w:val="000000" w:themeColor="text1"/>
        </w:rPr>
      </w:pPr>
    </w:p>
    <w:p w14:paraId="579AE4C8" w14:textId="51F47A3F" w:rsidR="69EE874A" w:rsidRPr="00B92E7F" w:rsidRDefault="28A0D38F"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 xml:space="preserve">Lõikes 4 </w:t>
      </w:r>
      <w:r w:rsidR="276E1C4B" w:rsidRPr="00B92E7F">
        <w:rPr>
          <w:rFonts w:ascii="Times New Roman" w:eastAsia="Times New Roman" w:hAnsi="Times New Roman" w:cs="Times New Roman"/>
          <w:color w:val="000000" w:themeColor="text1"/>
          <w:sz w:val="24"/>
          <w:szCs w:val="24"/>
        </w:rPr>
        <w:t>sätestatakse</w:t>
      </w:r>
      <w:r w:rsidRPr="00B92E7F">
        <w:rPr>
          <w:rFonts w:ascii="Times New Roman" w:eastAsia="Times New Roman" w:hAnsi="Times New Roman" w:cs="Times New Roman"/>
          <w:color w:val="000000" w:themeColor="text1"/>
          <w:sz w:val="24"/>
          <w:szCs w:val="24"/>
        </w:rPr>
        <w:t xml:space="preserve"> </w:t>
      </w:r>
      <w:r w:rsidR="60C7BA92" w:rsidRPr="00B92E7F">
        <w:rPr>
          <w:rFonts w:ascii="Times New Roman" w:eastAsia="Times New Roman" w:hAnsi="Times New Roman" w:cs="Times New Roman"/>
          <w:color w:val="000000" w:themeColor="text1"/>
          <w:sz w:val="24"/>
          <w:szCs w:val="24"/>
        </w:rPr>
        <w:t>F</w:t>
      </w:r>
      <w:r w:rsidR="29E82E9F" w:rsidRPr="00B92E7F">
        <w:rPr>
          <w:rFonts w:ascii="Times New Roman" w:eastAsia="Times New Roman" w:hAnsi="Times New Roman" w:cs="Times New Roman"/>
          <w:color w:val="000000" w:themeColor="text1"/>
          <w:sz w:val="24"/>
          <w:szCs w:val="24"/>
        </w:rPr>
        <w:t>inantsinspektsioon</w:t>
      </w:r>
      <w:r w:rsidR="7F3FCE48" w:rsidRPr="00B92E7F">
        <w:rPr>
          <w:rFonts w:ascii="Times New Roman" w:eastAsia="Times New Roman" w:hAnsi="Times New Roman" w:cs="Times New Roman"/>
          <w:color w:val="000000" w:themeColor="text1"/>
          <w:sz w:val="24"/>
          <w:szCs w:val="24"/>
        </w:rPr>
        <w:t>i õigus</w:t>
      </w:r>
      <w:r w:rsidR="29E82E9F" w:rsidRPr="00B92E7F">
        <w:rPr>
          <w:rFonts w:ascii="Times New Roman" w:eastAsia="Times New Roman" w:hAnsi="Times New Roman" w:cs="Times New Roman"/>
          <w:color w:val="000000" w:themeColor="text1"/>
          <w:sz w:val="24"/>
          <w:szCs w:val="24"/>
        </w:rPr>
        <w:t xml:space="preserve"> nõuda andmete täpsustamiseks ja kontrollimiseks täiendavaid  andmeid ja dokumente ning seletusi</w:t>
      </w:r>
      <w:r w:rsidR="04EB13C3" w:rsidRPr="00B92E7F">
        <w:rPr>
          <w:rFonts w:ascii="Times New Roman" w:eastAsia="Times New Roman" w:hAnsi="Times New Roman" w:cs="Times New Roman"/>
          <w:color w:val="000000" w:themeColor="text1"/>
          <w:sz w:val="24"/>
          <w:szCs w:val="24"/>
        </w:rPr>
        <w:t xml:space="preserve">, et oleks tagatud piisava </w:t>
      </w:r>
      <w:r w:rsidR="06BAC286" w:rsidRPr="00B92E7F">
        <w:rPr>
          <w:rFonts w:ascii="Times New Roman" w:eastAsia="Times New Roman" w:hAnsi="Times New Roman" w:cs="Times New Roman"/>
          <w:color w:val="000000" w:themeColor="text1"/>
          <w:sz w:val="24"/>
          <w:szCs w:val="24"/>
        </w:rPr>
        <w:t xml:space="preserve">info </w:t>
      </w:r>
      <w:r w:rsidR="06BAC286" w:rsidRPr="00B92E7F">
        <w:rPr>
          <w:rFonts w:ascii="Times New Roman" w:eastAsia="Times New Roman" w:hAnsi="Times New Roman" w:cs="Times New Roman"/>
          <w:color w:val="000000" w:themeColor="text1"/>
          <w:sz w:val="24"/>
          <w:szCs w:val="24"/>
        </w:rPr>
        <w:lastRenderedPageBreak/>
        <w:t xml:space="preserve">olemasolu igakülgseks hindamiseks. </w:t>
      </w:r>
      <w:r w:rsidR="06272DF2" w:rsidRPr="00B92E7F">
        <w:rPr>
          <w:rFonts w:ascii="Times New Roman" w:eastAsia="Times New Roman" w:hAnsi="Times New Roman" w:cs="Times New Roman"/>
          <w:color w:val="000000" w:themeColor="text1"/>
          <w:sz w:val="24"/>
          <w:szCs w:val="24"/>
        </w:rPr>
        <w:t>Ka selle s</w:t>
      </w:r>
      <w:r w:rsidR="06BAC286" w:rsidRPr="00B92E7F">
        <w:rPr>
          <w:rFonts w:ascii="Times New Roman" w:eastAsia="Times New Roman" w:hAnsi="Times New Roman" w:cs="Times New Roman"/>
          <w:color w:val="000000" w:themeColor="text1"/>
          <w:sz w:val="24"/>
          <w:szCs w:val="24"/>
        </w:rPr>
        <w:t xml:space="preserve">ättega võetakse üle CRD VI </w:t>
      </w:r>
      <w:r w:rsidR="57CE206C" w:rsidRPr="00B92E7F">
        <w:rPr>
          <w:rFonts w:ascii="Times New Roman" w:eastAsia="Times New Roman" w:hAnsi="Times New Roman" w:cs="Times New Roman"/>
          <w:color w:val="000000" w:themeColor="text1"/>
          <w:sz w:val="24"/>
          <w:szCs w:val="24"/>
        </w:rPr>
        <w:t>art</w:t>
      </w:r>
      <w:r w:rsidR="00401B89">
        <w:rPr>
          <w:rFonts w:ascii="Times New Roman" w:eastAsia="Times New Roman" w:hAnsi="Times New Roman" w:cs="Times New Roman"/>
          <w:color w:val="000000" w:themeColor="text1"/>
          <w:sz w:val="24"/>
          <w:szCs w:val="24"/>
        </w:rPr>
        <w:t>ikli</w:t>
      </w:r>
      <w:r w:rsidR="57CE206C" w:rsidRPr="00B92E7F">
        <w:rPr>
          <w:rFonts w:ascii="Times New Roman" w:eastAsia="Times New Roman" w:hAnsi="Times New Roman" w:cs="Times New Roman"/>
          <w:color w:val="000000" w:themeColor="text1"/>
          <w:sz w:val="24"/>
          <w:szCs w:val="24"/>
        </w:rPr>
        <w:t xml:space="preserve"> 91 lõike 1e alalõige 3.</w:t>
      </w:r>
    </w:p>
    <w:p w14:paraId="3BD50BDF" w14:textId="1571185A" w:rsidR="645198D8" w:rsidRPr="00B92E7F" w:rsidRDefault="645198D8" w:rsidP="00B92E7F">
      <w:pPr>
        <w:spacing w:after="0" w:line="240" w:lineRule="auto"/>
        <w:jc w:val="both"/>
        <w:rPr>
          <w:rFonts w:ascii="Times New Roman" w:eastAsia="Times New Roman" w:hAnsi="Times New Roman" w:cs="Times New Roman"/>
          <w:color w:val="000000" w:themeColor="text1"/>
          <w:sz w:val="24"/>
          <w:szCs w:val="24"/>
        </w:rPr>
      </w:pPr>
    </w:p>
    <w:p w14:paraId="73DAEC94" w14:textId="72C3BD6C" w:rsidR="57CE206C" w:rsidRPr="00B92E7F" w:rsidRDefault="57CE206C"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Lõikes 5</w:t>
      </w:r>
      <w:r w:rsidRPr="00B92E7F">
        <w:rPr>
          <w:rFonts w:ascii="Times New Roman" w:eastAsia="Times New Roman" w:hAnsi="Times New Roman" w:cs="Times New Roman"/>
          <w:color w:val="000000" w:themeColor="text1"/>
          <w:sz w:val="24"/>
          <w:szCs w:val="24"/>
        </w:rPr>
        <w:t xml:space="preserve"> antakse Finantsinspektsioonile volitused kontrollida kogutud andmet</w:t>
      </w:r>
      <w:r w:rsidR="43AE1BAF" w:rsidRPr="00B92E7F">
        <w:rPr>
          <w:rFonts w:ascii="Times New Roman" w:eastAsia="Times New Roman" w:hAnsi="Times New Roman" w:cs="Times New Roman"/>
          <w:color w:val="000000" w:themeColor="text1"/>
          <w:sz w:val="24"/>
          <w:szCs w:val="24"/>
        </w:rPr>
        <w:t>e, sealhulgas isikuandmed, õigsust</w:t>
      </w:r>
      <w:r w:rsidRPr="00B92E7F">
        <w:rPr>
          <w:rFonts w:ascii="Times New Roman" w:eastAsia="Times New Roman" w:hAnsi="Times New Roman" w:cs="Times New Roman"/>
          <w:color w:val="000000" w:themeColor="text1"/>
          <w:sz w:val="24"/>
          <w:szCs w:val="24"/>
        </w:rPr>
        <w:t xml:space="preserve"> </w:t>
      </w:r>
      <w:r w:rsidR="08383EA6" w:rsidRPr="00B92E7F">
        <w:rPr>
          <w:rFonts w:ascii="Times New Roman" w:eastAsia="Times New Roman" w:hAnsi="Times New Roman" w:cs="Times New Roman"/>
          <w:color w:val="000000" w:themeColor="text1"/>
          <w:sz w:val="24"/>
          <w:szCs w:val="24"/>
        </w:rPr>
        <w:t>k</w:t>
      </w:r>
      <w:r w:rsidRPr="00B92E7F">
        <w:rPr>
          <w:rFonts w:ascii="Times New Roman" w:eastAsia="Times New Roman" w:hAnsi="Times New Roman" w:cs="Times New Roman"/>
          <w:color w:val="000000" w:themeColor="text1"/>
          <w:sz w:val="24"/>
          <w:szCs w:val="24"/>
        </w:rPr>
        <w:t>aristusregistrist ja avalikest allikatest.</w:t>
      </w:r>
    </w:p>
    <w:p w14:paraId="6D7A2792" w14:textId="1D1E4D95" w:rsidR="645198D8" w:rsidRPr="00B92E7F" w:rsidRDefault="645198D8" w:rsidP="00B92E7F">
      <w:pPr>
        <w:spacing w:after="0" w:line="240" w:lineRule="auto"/>
        <w:jc w:val="both"/>
        <w:rPr>
          <w:rFonts w:ascii="Times New Roman" w:eastAsia="Times New Roman" w:hAnsi="Times New Roman" w:cs="Times New Roman"/>
          <w:color w:val="000000" w:themeColor="text1"/>
          <w:sz w:val="24"/>
          <w:szCs w:val="24"/>
        </w:rPr>
      </w:pPr>
    </w:p>
    <w:p w14:paraId="69763810" w14:textId="4E02B4AD" w:rsidR="25AE8D5A" w:rsidRPr="00B92E7F" w:rsidRDefault="25AE8D5A"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KAS § 48 lõige 2</w:t>
      </w:r>
      <w:r w:rsidRPr="00B92E7F">
        <w:rPr>
          <w:rFonts w:ascii="Times New Roman" w:eastAsia="Times New Roman" w:hAnsi="Times New Roman" w:cs="Times New Roman"/>
          <w:b/>
          <w:bCs/>
          <w:sz w:val="24"/>
          <w:szCs w:val="24"/>
        </w:rPr>
        <w:t xml:space="preserve"> </w:t>
      </w:r>
      <w:r w:rsidRPr="00B92E7F">
        <w:rPr>
          <w:rFonts w:ascii="Times New Roman" w:eastAsia="Times New Roman" w:hAnsi="Times New Roman" w:cs="Times New Roman"/>
          <w:sz w:val="24"/>
          <w:szCs w:val="24"/>
        </w:rPr>
        <w:t xml:space="preserve">sätestab </w:t>
      </w:r>
      <w:r w:rsidR="1F2AB5B8" w:rsidRPr="00B92E7F">
        <w:rPr>
          <w:rFonts w:ascii="Times New Roman" w:eastAsia="Times New Roman" w:hAnsi="Times New Roman" w:cs="Times New Roman"/>
          <w:sz w:val="24"/>
          <w:szCs w:val="24"/>
        </w:rPr>
        <w:t>j</w:t>
      </w:r>
      <w:r w:rsidRPr="00B92E7F">
        <w:rPr>
          <w:rFonts w:ascii="Times New Roman" w:eastAsia="Times New Roman" w:hAnsi="Times New Roman" w:cs="Times New Roman"/>
          <w:sz w:val="24"/>
          <w:szCs w:val="24"/>
        </w:rPr>
        <w:t>uhile</w:t>
      </w:r>
      <w:r w:rsidR="5DAF5205" w:rsidRPr="00B92E7F">
        <w:rPr>
          <w:rFonts w:ascii="Times New Roman" w:eastAsia="Times New Roman" w:hAnsi="Times New Roman" w:cs="Times New Roman"/>
          <w:sz w:val="24"/>
          <w:szCs w:val="24"/>
        </w:rPr>
        <w:t xml:space="preserve"> ja koosmõjus § 48 lõikega 5</w:t>
      </w:r>
      <w:r w:rsidR="5DAF5205" w:rsidRPr="00B92E7F">
        <w:rPr>
          <w:rFonts w:ascii="Times New Roman" w:eastAsia="Times New Roman" w:hAnsi="Times New Roman" w:cs="Times New Roman"/>
          <w:sz w:val="24"/>
          <w:szCs w:val="24"/>
          <w:vertAlign w:val="superscript"/>
        </w:rPr>
        <w:t>5</w:t>
      </w:r>
      <w:r w:rsidRPr="00B92E7F">
        <w:rPr>
          <w:rFonts w:ascii="Times New Roman" w:eastAsia="Times New Roman" w:hAnsi="Times New Roman" w:cs="Times New Roman"/>
          <w:sz w:val="24"/>
          <w:szCs w:val="24"/>
        </w:rPr>
        <w:t xml:space="preserve"> </w:t>
      </w:r>
      <w:r w:rsidR="71366089" w:rsidRPr="00B92E7F">
        <w:rPr>
          <w:rFonts w:ascii="Times New Roman" w:eastAsia="Times New Roman" w:hAnsi="Times New Roman" w:cs="Times New Roman"/>
          <w:sz w:val="24"/>
          <w:szCs w:val="24"/>
        </w:rPr>
        <w:t xml:space="preserve">võtmeisikule </w:t>
      </w:r>
      <w:r w:rsidRPr="00B92E7F">
        <w:rPr>
          <w:rFonts w:ascii="Times New Roman" w:eastAsia="Times New Roman" w:hAnsi="Times New Roman" w:cs="Times New Roman"/>
          <w:sz w:val="24"/>
          <w:szCs w:val="24"/>
        </w:rPr>
        <w:t xml:space="preserve">laitmatu maine </w:t>
      </w:r>
      <w:r w:rsidR="26C9B59D" w:rsidRPr="00B92E7F">
        <w:rPr>
          <w:rFonts w:ascii="Times New Roman" w:eastAsia="Times New Roman" w:hAnsi="Times New Roman" w:cs="Times New Roman"/>
          <w:sz w:val="24"/>
          <w:szCs w:val="24"/>
        </w:rPr>
        <w:t>nõude</w:t>
      </w:r>
      <w:r w:rsidRPr="00B92E7F">
        <w:rPr>
          <w:rFonts w:ascii="Times New Roman" w:eastAsia="Times New Roman" w:hAnsi="Times New Roman" w:cs="Times New Roman"/>
          <w:sz w:val="24"/>
          <w:szCs w:val="24"/>
        </w:rPr>
        <w:t xml:space="preserve">. </w:t>
      </w:r>
      <w:r w:rsidR="69B9197D" w:rsidRPr="00B92E7F">
        <w:rPr>
          <w:rFonts w:ascii="Times New Roman" w:eastAsia="Times New Roman" w:hAnsi="Times New Roman" w:cs="Times New Roman"/>
          <w:sz w:val="24"/>
          <w:szCs w:val="24"/>
        </w:rPr>
        <w:t>Sama säte kehtestab, et i</w:t>
      </w:r>
      <w:r w:rsidRPr="00B92E7F">
        <w:rPr>
          <w:rFonts w:ascii="Times New Roman" w:eastAsia="Times New Roman" w:hAnsi="Times New Roman" w:cs="Times New Roman"/>
          <w:sz w:val="24"/>
          <w:szCs w:val="24"/>
        </w:rPr>
        <w:t xml:space="preserve">siku maine ei ole laitmatu, kui Finantsinspektsioon on tuvastanud asjaolud, mis seavad kahtluse alla selle olemasolu või kinnitavad selle puudumist. Finantsinspektsioon arvestab isiku maine hindamisel muu hulgas seda, </w:t>
      </w:r>
      <w:r w:rsidR="1AE429C5" w:rsidRPr="00B92E7F">
        <w:rPr>
          <w:rFonts w:ascii="Times New Roman" w:eastAsia="Times New Roman" w:hAnsi="Times New Roman" w:cs="Times New Roman"/>
          <w:sz w:val="24"/>
          <w:szCs w:val="24"/>
        </w:rPr>
        <w:t>isiku või tema juhitud või kontrollitava äriühingu varasem tegevus või tegevusetus on kaasa toonud pankroti- või saneerimismenetluse alustamise või isik on olnud süüteo eest süüdi mõistetud, süüteoasjas süüdistatav või kahtlustatav või muul moel seotud süüteoasjaga või isik on toime pannud õigusvastase, pettusliku või usaldust kuritarvitava teo või rahapesu või terrorismi rahastamise teo või olnud seotud sellise teoga või selle uurimis- või järelevalvemenetlusega</w:t>
      </w:r>
    </w:p>
    <w:p w14:paraId="1E0A69FD" w14:textId="2C27D927"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33E8674E" w14:textId="6752F0E1" w:rsidR="25AE8D5A" w:rsidRPr="00B92E7F" w:rsidRDefault="004C498A" w:rsidP="00B92E7F">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Sobivushindamise</w:t>
      </w:r>
      <w:r w:rsidR="25AE8D5A" w:rsidRPr="00B92E7F">
        <w:rPr>
          <w:rFonts w:ascii="Times New Roman" w:eastAsia="Times New Roman" w:hAnsi="Times New Roman" w:cs="Times New Roman"/>
          <w:sz w:val="24"/>
          <w:szCs w:val="24"/>
        </w:rPr>
        <w:t xml:space="preserve"> menetlus on kaasusepõhine ning hindamise iseloom ja intensiivsus sõltub hinnatavast isikust endast ja temaga seotud asjaoludest.</w:t>
      </w:r>
    </w:p>
    <w:p w14:paraId="1DFD7C71" w14:textId="6155A344"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5799641F" w14:textId="5986D0C1"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Laitmatu maine hindamisel tugineb Finantsinspektsioon Euroopa Liidu vastavate institutsioonide (</w:t>
      </w:r>
      <w:r w:rsidR="009416E7">
        <w:rPr>
          <w:rFonts w:ascii="Times New Roman" w:eastAsia="Times New Roman" w:hAnsi="Times New Roman" w:cs="Times New Roman"/>
          <w:sz w:val="24"/>
          <w:szCs w:val="24"/>
        </w:rPr>
        <w:t>EBA</w:t>
      </w:r>
      <w:r w:rsidRPr="00B92E7F">
        <w:rPr>
          <w:rFonts w:ascii="Times New Roman" w:eastAsia="Times New Roman" w:hAnsi="Times New Roman" w:cs="Times New Roman"/>
          <w:sz w:val="24"/>
          <w:szCs w:val="24"/>
        </w:rPr>
        <w:t xml:space="preserve"> ja Euroopa Väärtpaberiturujärelevalve Asutus) ja enda vastavatele juhenditele „Suunised juhtorgani liikmete ja võtmeisikute sobivuse hindamise kohta“</w:t>
      </w:r>
      <w:r w:rsidR="009416E7">
        <w:rPr>
          <w:rStyle w:val="Allmrkuseviide"/>
          <w:rFonts w:ascii="Times New Roman" w:eastAsia="Times New Roman" w:hAnsi="Times New Roman" w:cs="Times New Roman"/>
          <w:sz w:val="24"/>
          <w:szCs w:val="24"/>
        </w:rPr>
        <w:footnoteReference w:id="25"/>
      </w:r>
      <w:r w:rsidRPr="00B92E7F">
        <w:rPr>
          <w:rFonts w:ascii="Times New Roman" w:eastAsia="Times New Roman" w:hAnsi="Times New Roman" w:cs="Times New Roman"/>
          <w:sz w:val="24"/>
          <w:szCs w:val="24"/>
        </w:rPr>
        <w:t xml:space="preserve"> ning selle alusel koostatud Finantsinspektsiooni sobivusmenetluse läbiviimise juhend</w:t>
      </w:r>
      <w:r w:rsidR="00206761">
        <w:rPr>
          <w:rStyle w:val="Allmrkuseviide"/>
          <w:rFonts w:ascii="Times New Roman" w:eastAsia="Times New Roman" w:hAnsi="Times New Roman" w:cs="Times New Roman"/>
          <w:sz w:val="24"/>
          <w:szCs w:val="24"/>
        </w:rPr>
        <w:footnoteReference w:id="26"/>
      </w:r>
      <w:r w:rsidRPr="00B92E7F">
        <w:rPr>
          <w:rFonts w:ascii="Times New Roman" w:eastAsia="Times New Roman" w:hAnsi="Times New Roman" w:cs="Times New Roman"/>
          <w:sz w:val="24"/>
          <w:szCs w:val="24"/>
        </w:rPr>
        <w:t>.</w:t>
      </w:r>
      <w:r w:rsidRPr="00B92E7F">
        <w:rPr>
          <w:rFonts w:ascii="Times New Roman" w:eastAsia="Open Sans" w:hAnsi="Times New Roman" w:cs="Times New Roman"/>
          <w:color w:val="1F2022"/>
          <w:sz w:val="24"/>
          <w:szCs w:val="24"/>
        </w:rPr>
        <w:t xml:space="preserve"> </w:t>
      </w:r>
      <w:r w:rsidR="00783BE8">
        <w:rPr>
          <w:rFonts w:ascii="Times New Roman" w:hAnsi="Times New Roman" w:cs="Times New Roman"/>
          <w:sz w:val="24"/>
          <w:szCs w:val="24"/>
        </w:rPr>
        <w:t xml:space="preserve"> </w:t>
      </w:r>
      <w:r w:rsidRPr="00B92E7F">
        <w:rPr>
          <w:rFonts w:ascii="Times New Roman" w:eastAsia="Times New Roman" w:hAnsi="Times New Roman" w:cs="Times New Roman"/>
          <w:sz w:val="24"/>
          <w:szCs w:val="24"/>
        </w:rPr>
        <w:t>Finantsinspektsiooni sobivusmenetluse juhendi järgi on laitmatu ärialane maine määratlemata õigusmõiste ning seda hindab Finantsinspektsioon iga kord konkreetsete asjaolude põhjal finantsturu ja avalikkuse kaitsmise eesmärgil (FIS § 3)</w:t>
      </w:r>
      <w:r w:rsidR="00783BE8">
        <w:rPr>
          <w:rStyle w:val="Allmrkuseviide"/>
          <w:rFonts w:ascii="Times New Roman" w:eastAsia="Times New Roman" w:hAnsi="Times New Roman" w:cs="Times New Roman"/>
          <w:sz w:val="24"/>
          <w:szCs w:val="24"/>
        </w:rPr>
        <w:footnoteReference w:id="27"/>
      </w:r>
      <w:r w:rsidRPr="00B92E7F">
        <w:rPr>
          <w:rFonts w:ascii="Times New Roman" w:eastAsia="Times New Roman" w:hAnsi="Times New Roman" w:cs="Times New Roman"/>
          <w:sz w:val="24"/>
          <w:szCs w:val="24"/>
        </w:rPr>
        <w:t>.</w:t>
      </w:r>
    </w:p>
    <w:p w14:paraId="61F026F9" w14:textId="73B6218B"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283D0497" w14:textId="0B584CB9"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Laitmatu maine koosneb erinevatest elementidest ning selle hindamisel võtab Finantsinspektsioon arvesse isiku varasemat käitumist – toime pandud või tegemata jäetud tegusid, meedias kajastatut, karistatust, osalust erinevates kohtumenetlustes ja nendega seotust, suhtlust riigiasutustega, osalust ettevõtluses, ühiskondlikku positsiooni, ühiskonna hinnangut vastava isiku suhtes jms. Näiteks võib laitmatut mainet tõendada kohtulahend, mis kinnitab, et ehkki isik oli kohtukaasusega seotud, siis tema tegelikku sisulist seotust asjaga ei tuvastatud või on kohus isiku osas muid tähelepanekuid või järeldusi teinud. Samuti võib selline dokument olla seotud pankrotikaasusega, mis tõendab, et isiku tegevuses pole tuvastatud negatiivseid asjaolusid vms.</w:t>
      </w:r>
      <w:r w:rsidR="008A69C5">
        <w:rPr>
          <w:rStyle w:val="Allmrkuseviide"/>
          <w:rFonts w:ascii="Times New Roman" w:eastAsia="Times New Roman" w:hAnsi="Times New Roman" w:cs="Times New Roman"/>
          <w:sz w:val="24"/>
          <w:szCs w:val="24"/>
        </w:rPr>
        <w:footnoteReference w:id="28"/>
      </w:r>
      <w:r w:rsidR="00835270" w:rsidRPr="00B92E7F">
        <w:rPr>
          <w:rFonts w:ascii="Times New Roman" w:eastAsia="Times New Roman" w:hAnsi="Times New Roman" w:cs="Times New Roman"/>
          <w:sz w:val="24"/>
          <w:szCs w:val="24"/>
        </w:rPr>
        <w:t xml:space="preserve"> </w:t>
      </w:r>
      <w:r w:rsidRPr="00B92E7F">
        <w:rPr>
          <w:rFonts w:ascii="Times New Roman" w:eastAsia="Times New Roman" w:hAnsi="Times New Roman" w:cs="Times New Roman"/>
          <w:sz w:val="24"/>
          <w:szCs w:val="24"/>
        </w:rPr>
        <w:t>Kitsamas tähenduses puudutab maine mingit kitsamat valdkonda, n</w:t>
      </w:r>
      <w:r w:rsidR="00112730">
        <w:rPr>
          <w:rFonts w:ascii="Times New Roman" w:eastAsia="Times New Roman" w:hAnsi="Times New Roman" w:cs="Times New Roman"/>
          <w:sz w:val="24"/>
          <w:szCs w:val="24"/>
        </w:rPr>
        <w:t>äiteks</w:t>
      </w:r>
      <w:r w:rsidRPr="00B92E7F">
        <w:rPr>
          <w:rFonts w:ascii="Times New Roman" w:eastAsia="Times New Roman" w:hAnsi="Times New Roman" w:cs="Times New Roman"/>
          <w:sz w:val="24"/>
          <w:szCs w:val="24"/>
        </w:rPr>
        <w:t xml:space="preserve"> teatud konkreetsel erialal tegutsemist või mingis konkreetses erialasfääris omatavat mainet, mis saab olla kujunenud läbi varasema töökogemuse või muude tegevuste, mis on olnud vastava konkreetse erialaga mingilgi määral seotud.</w:t>
      </w:r>
      <w:r w:rsidR="00835270">
        <w:rPr>
          <w:rStyle w:val="Allmrkuseviide"/>
          <w:rFonts w:ascii="Times New Roman" w:eastAsia="Times New Roman" w:hAnsi="Times New Roman" w:cs="Times New Roman"/>
          <w:sz w:val="24"/>
          <w:szCs w:val="24"/>
        </w:rPr>
        <w:footnoteReference w:id="29"/>
      </w:r>
      <w:r w:rsidR="00835270" w:rsidRPr="00B92E7F">
        <w:rPr>
          <w:rFonts w:ascii="Times New Roman" w:hAnsi="Times New Roman" w:cs="Times New Roman"/>
          <w:sz w:val="24"/>
          <w:szCs w:val="24"/>
        </w:rPr>
        <w:t xml:space="preserve"> </w:t>
      </w:r>
    </w:p>
    <w:p w14:paraId="32FDF733" w14:textId="2C6CC1F3"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74EC9365" w14:textId="5D9DA8FA"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Kehtivate karistuste osas saab Finantsinspektsioon teha päringu karistusregistrisse, et kontrollida isiku karistatust.</w:t>
      </w:r>
      <w:r w:rsidR="00835270">
        <w:rPr>
          <w:rFonts w:ascii="Times New Roman" w:hAnsi="Times New Roman" w:cs="Times New Roman"/>
          <w:sz w:val="24"/>
          <w:szCs w:val="24"/>
        </w:rPr>
        <w:t xml:space="preserve"> </w:t>
      </w:r>
      <w:r w:rsidRPr="00B92E7F">
        <w:rPr>
          <w:rFonts w:ascii="Times New Roman" w:eastAsia="Times New Roman" w:hAnsi="Times New Roman" w:cs="Times New Roman"/>
          <w:sz w:val="24"/>
          <w:szCs w:val="24"/>
        </w:rPr>
        <w:t>Muude asjaolude kohta kontrollib Finantsinspektsioon asjaolusid n</w:t>
      </w:r>
      <w:r w:rsidR="00112730">
        <w:rPr>
          <w:rFonts w:ascii="Times New Roman" w:eastAsia="Times New Roman" w:hAnsi="Times New Roman" w:cs="Times New Roman"/>
          <w:sz w:val="24"/>
          <w:szCs w:val="24"/>
        </w:rPr>
        <w:t>äiteks</w:t>
      </w:r>
      <w:r w:rsidRPr="00B92E7F">
        <w:rPr>
          <w:rFonts w:ascii="Times New Roman" w:eastAsia="Times New Roman" w:hAnsi="Times New Roman" w:cs="Times New Roman"/>
          <w:sz w:val="24"/>
          <w:szCs w:val="24"/>
        </w:rPr>
        <w:t xml:space="preserve"> avalikest kohtulahenditest, meediast kättesaadava info põhjal või isiku enda esitatud teabe alusel.</w:t>
      </w:r>
    </w:p>
    <w:p w14:paraId="68AD7439" w14:textId="67BE63C1" w:rsidR="25AE8D5A" w:rsidRPr="00B92E7F"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lastRenderedPageBreak/>
        <w:t xml:space="preserve"> </w:t>
      </w:r>
    </w:p>
    <w:p w14:paraId="12DD872E" w14:textId="3D03CD90" w:rsidR="645198D8" w:rsidRPr="00835270" w:rsidRDefault="25AE8D5A"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Kui isik, kelle mainet Finantsinspektsioon hindab, on olnud teises Euroopa Liidu liikmesriigis finantssektori ettevõtja juht ja teise riigi finantsjärelevalve on hinnangu andnud, siis Finantsinspektsioon saab küsida seda hinnangut või ka isik ise esitada andmed selle hinnangu kohta. Järelevalveasutused teevad ka sel tasandil omavahel koostööd.</w:t>
      </w:r>
    </w:p>
    <w:p w14:paraId="02D99B12" w14:textId="4712ED3B" w:rsidR="645198D8" w:rsidRPr="00B92E7F" w:rsidRDefault="645198D8" w:rsidP="00B92E7F">
      <w:pPr>
        <w:spacing w:after="0" w:line="240" w:lineRule="auto"/>
        <w:jc w:val="both"/>
        <w:rPr>
          <w:rFonts w:ascii="Times New Roman" w:eastAsia="Times New Roman" w:hAnsi="Times New Roman" w:cs="Times New Roman"/>
          <w:color w:val="000000" w:themeColor="text1"/>
          <w:sz w:val="24"/>
          <w:szCs w:val="24"/>
        </w:rPr>
      </w:pPr>
    </w:p>
    <w:p w14:paraId="19F07901" w14:textId="191CAAEA" w:rsidR="7F935F5C" w:rsidRPr="00B92E7F" w:rsidRDefault="6E2405EC" w:rsidP="00B92E7F">
      <w:pPr>
        <w:pStyle w:val="Normaallaadveeb"/>
        <w:spacing w:before="0" w:beforeAutospacing="0" w:after="0" w:afterAutospacing="0"/>
        <w:jc w:val="both"/>
        <w:rPr>
          <w:color w:val="000000" w:themeColor="text1"/>
        </w:rPr>
      </w:pPr>
      <w:r w:rsidRPr="00B92E7F">
        <w:rPr>
          <w:b/>
          <w:bCs/>
          <w:color w:val="000000" w:themeColor="text1"/>
        </w:rPr>
        <w:t>Lõikega</w:t>
      </w:r>
      <w:r w:rsidR="28698456" w:rsidRPr="00B92E7F">
        <w:rPr>
          <w:b/>
          <w:bCs/>
          <w:color w:val="000000" w:themeColor="text1"/>
        </w:rPr>
        <w:t xml:space="preserve"> </w:t>
      </w:r>
      <w:r w:rsidR="00566BD8" w:rsidRPr="00B92E7F">
        <w:rPr>
          <w:b/>
          <w:bCs/>
          <w:color w:val="000000" w:themeColor="text1"/>
        </w:rPr>
        <w:t>9</w:t>
      </w:r>
      <w:r w:rsidR="404E2D82" w:rsidRPr="00B92E7F">
        <w:rPr>
          <w:b/>
          <w:bCs/>
          <w:color w:val="000000" w:themeColor="text1"/>
        </w:rPr>
        <w:t xml:space="preserve"> </w:t>
      </w:r>
      <w:r w:rsidR="404E2D82" w:rsidRPr="00B92E7F">
        <w:rPr>
          <w:color w:val="000000" w:themeColor="text1"/>
        </w:rPr>
        <w:t xml:space="preserve">sätestatakse, et </w:t>
      </w:r>
      <w:r w:rsidR="28698456" w:rsidRPr="00B92E7F">
        <w:rPr>
          <w:color w:val="000000" w:themeColor="text1"/>
        </w:rPr>
        <w:t xml:space="preserve">paragrahvis krediidiasutuse kohta sätestatut kohaldatakse ka </w:t>
      </w:r>
      <w:r w:rsidR="18CAE869" w:rsidRPr="00B92E7F">
        <w:rPr>
          <w:color w:val="000000" w:themeColor="text1"/>
        </w:rPr>
        <w:t>KAS</w:t>
      </w:r>
      <w:r w:rsidR="28698456" w:rsidRPr="00B92E7F">
        <w:rPr>
          <w:color w:val="000000" w:themeColor="text1"/>
        </w:rPr>
        <w:t xml:space="preserve"> § 13</w:t>
      </w:r>
      <w:r w:rsidR="28698456" w:rsidRPr="00B92E7F">
        <w:rPr>
          <w:color w:val="000000" w:themeColor="text1"/>
          <w:vertAlign w:val="superscript"/>
        </w:rPr>
        <w:t>4</w:t>
      </w:r>
      <w:r w:rsidR="28698456" w:rsidRPr="00B92E7F">
        <w:rPr>
          <w:color w:val="000000" w:themeColor="text1"/>
        </w:rPr>
        <w:t xml:space="preserve"> alusel heakskiidu saanud finantsvaldusettevõtjale ja </w:t>
      </w:r>
      <w:proofErr w:type="spellStart"/>
      <w:r w:rsidR="28698456" w:rsidRPr="00B92E7F">
        <w:rPr>
          <w:color w:val="000000" w:themeColor="text1"/>
        </w:rPr>
        <w:t>segafinantsvaldusettevõtjale</w:t>
      </w:r>
      <w:proofErr w:type="spellEnd"/>
      <w:r w:rsidR="2264B84D" w:rsidRPr="00B92E7F">
        <w:rPr>
          <w:color w:val="000000" w:themeColor="text1"/>
        </w:rPr>
        <w:t>.</w:t>
      </w:r>
    </w:p>
    <w:p w14:paraId="50F49BC7" w14:textId="77777777" w:rsidR="001A7361" w:rsidRPr="00B92E7F" w:rsidRDefault="001A7361" w:rsidP="00B92E7F">
      <w:pPr>
        <w:spacing w:after="0" w:line="240" w:lineRule="auto"/>
        <w:jc w:val="both"/>
        <w:rPr>
          <w:rFonts w:ascii="Times New Roman" w:hAnsi="Times New Roman" w:cs="Times New Roman"/>
          <w:b/>
          <w:bCs/>
          <w:sz w:val="24"/>
          <w:szCs w:val="24"/>
        </w:rPr>
      </w:pPr>
    </w:p>
    <w:p w14:paraId="422F975E" w14:textId="77777777" w:rsidR="008C3B87" w:rsidRPr="00B92E7F" w:rsidRDefault="003A51AC"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Paragrahv 49. </w:t>
      </w:r>
      <w:r w:rsidRPr="00B92E7F">
        <w:rPr>
          <w:rFonts w:ascii="Times New Roman" w:hAnsi="Times New Roman" w:cs="Times New Roman"/>
          <w:sz w:val="24"/>
          <w:szCs w:val="24"/>
        </w:rPr>
        <w:t xml:space="preserve">Kehtiv § 49 sätestab konkurentsikeelu tingimused ning kohustuse deklareerida oma majanduslikud huvid. </w:t>
      </w:r>
    </w:p>
    <w:p w14:paraId="370BD50C" w14:textId="77777777" w:rsidR="008C3B87" w:rsidRPr="00B92E7F" w:rsidRDefault="008C3B87" w:rsidP="00B92E7F">
      <w:pPr>
        <w:spacing w:after="0" w:line="240" w:lineRule="auto"/>
        <w:jc w:val="both"/>
        <w:rPr>
          <w:rFonts w:ascii="Times New Roman" w:hAnsi="Times New Roman" w:cs="Times New Roman"/>
          <w:b/>
          <w:bCs/>
          <w:sz w:val="24"/>
          <w:szCs w:val="24"/>
        </w:rPr>
      </w:pPr>
    </w:p>
    <w:p w14:paraId="7F169106" w14:textId="03645939" w:rsidR="008C3B87" w:rsidRPr="00B92E7F" w:rsidRDefault="3BC81FCD" w:rsidP="00B92E7F">
      <w:pPr>
        <w:spacing w:after="0" w:line="240" w:lineRule="auto"/>
        <w:jc w:val="both"/>
        <w:rPr>
          <w:rFonts w:ascii="Times New Roman" w:eastAsia="Arial" w:hAnsi="Times New Roman" w:cs="Times New Roman"/>
          <w:color w:val="202020"/>
          <w:sz w:val="24"/>
          <w:szCs w:val="24"/>
        </w:rPr>
      </w:pPr>
      <w:r w:rsidRPr="00B92E7F">
        <w:rPr>
          <w:rFonts w:ascii="Times New Roman" w:hAnsi="Times New Roman" w:cs="Times New Roman"/>
          <w:b/>
          <w:bCs/>
          <w:sz w:val="24"/>
          <w:szCs w:val="24"/>
        </w:rPr>
        <w:t>Lõike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teise lause muutmine. </w:t>
      </w:r>
      <w:r w:rsidR="48C4510C" w:rsidRPr="00B92E7F">
        <w:rPr>
          <w:rFonts w:ascii="Times New Roman" w:hAnsi="Times New Roman" w:cs="Times New Roman"/>
          <w:sz w:val="24"/>
          <w:szCs w:val="24"/>
        </w:rPr>
        <w:t xml:space="preserve">Lõike esimese lause kohaselt võib krediidiasutuse juht olla muu äriühingu, sealhulgas sidusettevõtja nõukogu või juhatuse liige, kui see on kooskõlas juhi kohustuste ja pädevusega, krediidiasutuse tegevuse laadi, ulatuse ja keerukuse astmega ning ei </w:t>
      </w:r>
      <w:r w:rsidR="48C4510C" w:rsidRPr="00B92E7F">
        <w:rPr>
          <w:rFonts w:ascii="Times New Roman" w:eastAsia="Times New Roman" w:hAnsi="Times New Roman" w:cs="Times New Roman"/>
          <w:sz w:val="24"/>
          <w:szCs w:val="24"/>
        </w:rPr>
        <w:t xml:space="preserve">too kaasa huvide konflikti. Lõike teise lause kohaselt, kui krediidiasutus </w:t>
      </w:r>
      <w:r w:rsidR="2F098F4C" w:rsidRPr="00B92E7F">
        <w:rPr>
          <w:rFonts w:ascii="Times New Roman" w:eastAsia="Times New Roman" w:hAnsi="Times New Roman" w:cs="Times New Roman"/>
          <w:sz w:val="24"/>
          <w:szCs w:val="24"/>
        </w:rPr>
        <w:t>o</w:t>
      </w:r>
      <w:r w:rsidR="48C4510C" w:rsidRPr="00B92E7F">
        <w:rPr>
          <w:rFonts w:ascii="Times New Roman" w:eastAsia="Times New Roman" w:hAnsi="Times New Roman" w:cs="Times New Roman"/>
          <w:color w:val="202020"/>
          <w:sz w:val="24"/>
          <w:szCs w:val="24"/>
        </w:rPr>
        <w:t>n järelevalve alla kuuluv oluline üksus Euroopa Keskpanga määruse nr 468/2014, millega kehtestatakse raamistik Euroopa Keskpanga ja riiklike pädevate asutuste vaheliseks ning riiklike määratud asutustega tehtavaks koostööks ühtse järelevalvemehhanismi raames (ühtse järelevalvemehhanismi raammäärus) (ELT L 141, 14.05.2014, lk 1–50), artikli 2 punkti 16 tähenduses, ei või juht olla enamal kui</w:t>
      </w:r>
      <w:r w:rsidR="29C9E79D" w:rsidRPr="00B92E7F">
        <w:rPr>
          <w:rFonts w:ascii="Times New Roman" w:eastAsia="Times New Roman" w:hAnsi="Times New Roman" w:cs="Times New Roman"/>
          <w:color w:val="202020"/>
          <w:sz w:val="24"/>
          <w:szCs w:val="24"/>
        </w:rPr>
        <w:t xml:space="preserve"> ühel juhatuse liikme ametikohal ja kahel nõukogu liikme </w:t>
      </w:r>
      <w:proofErr w:type="spellStart"/>
      <w:r w:rsidR="29C9E79D" w:rsidRPr="00B92E7F">
        <w:rPr>
          <w:rFonts w:ascii="Times New Roman" w:eastAsia="Times New Roman" w:hAnsi="Times New Roman" w:cs="Times New Roman"/>
          <w:color w:val="202020"/>
          <w:sz w:val="24"/>
          <w:szCs w:val="24"/>
        </w:rPr>
        <w:t>ameitkohal</w:t>
      </w:r>
      <w:proofErr w:type="spellEnd"/>
      <w:r w:rsidR="29C9E79D" w:rsidRPr="00B92E7F">
        <w:rPr>
          <w:rFonts w:ascii="Times New Roman" w:eastAsia="Times New Roman" w:hAnsi="Times New Roman" w:cs="Times New Roman"/>
          <w:color w:val="202020"/>
          <w:sz w:val="24"/>
          <w:szCs w:val="24"/>
        </w:rPr>
        <w:t xml:space="preserve"> </w:t>
      </w:r>
      <w:r w:rsidR="29C9E79D" w:rsidRPr="00B92E7F">
        <w:rPr>
          <w:rFonts w:ascii="Times New Roman" w:eastAsia="Times New Roman" w:hAnsi="Times New Roman" w:cs="Times New Roman"/>
          <w:b/>
          <w:bCs/>
          <w:color w:val="202020"/>
          <w:sz w:val="24"/>
          <w:szCs w:val="24"/>
        </w:rPr>
        <w:t xml:space="preserve">(punkt 1) </w:t>
      </w:r>
      <w:r w:rsidR="29C9E79D" w:rsidRPr="00B92E7F">
        <w:rPr>
          <w:rFonts w:ascii="Times New Roman" w:eastAsia="Times New Roman" w:hAnsi="Times New Roman" w:cs="Times New Roman"/>
          <w:color w:val="202020"/>
          <w:sz w:val="24"/>
          <w:szCs w:val="24"/>
        </w:rPr>
        <w:t xml:space="preserve">või neljal nõukogu liikme ametikohal </w:t>
      </w:r>
      <w:r w:rsidR="29C9E79D" w:rsidRPr="00B92E7F">
        <w:rPr>
          <w:rFonts w:ascii="Times New Roman" w:eastAsia="Times New Roman" w:hAnsi="Times New Roman" w:cs="Times New Roman"/>
          <w:b/>
          <w:bCs/>
          <w:color w:val="202020"/>
          <w:sz w:val="24"/>
          <w:szCs w:val="24"/>
        </w:rPr>
        <w:t>(punkt 2)</w:t>
      </w:r>
      <w:r w:rsidR="29C9E79D" w:rsidRPr="00B92E7F">
        <w:rPr>
          <w:rFonts w:ascii="Times New Roman" w:eastAsia="Times New Roman" w:hAnsi="Times New Roman" w:cs="Times New Roman"/>
          <w:color w:val="202020"/>
          <w:sz w:val="24"/>
          <w:szCs w:val="24"/>
        </w:rPr>
        <w:t xml:space="preserve">. </w:t>
      </w:r>
    </w:p>
    <w:p w14:paraId="181B3227" w14:textId="1E83DD53" w:rsidR="008C3B87" w:rsidRPr="00B92E7F" w:rsidRDefault="008C3B87" w:rsidP="00B92E7F">
      <w:pPr>
        <w:spacing w:after="0" w:line="240" w:lineRule="auto"/>
        <w:jc w:val="both"/>
        <w:rPr>
          <w:rFonts w:ascii="Times New Roman" w:eastAsia="Times New Roman" w:hAnsi="Times New Roman" w:cs="Times New Roman"/>
          <w:color w:val="202020"/>
          <w:sz w:val="24"/>
          <w:szCs w:val="24"/>
        </w:rPr>
      </w:pPr>
    </w:p>
    <w:p w14:paraId="0ED6EBB3" w14:textId="336ED999" w:rsidR="008C3B87" w:rsidRPr="00B92E7F" w:rsidRDefault="29C9E79D"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Lõike teist lauset muudetakse ja sätestatakse lihtsalt, et KAS § 48</w:t>
      </w:r>
      <w:r w:rsidRPr="00B92E7F">
        <w:rPr>
          <w:rFonts w:ascii="Times New Roman" w:eastAsia="Times New Roman" w:hAnsi="Times New Roman" w:cs="Times New Roman"/>
          <w:color w:val="202020"/>
          <w:sz w:val="24"/>
          <w:szCs w:val="24"/>
          <w:vertAlign w:val="superscript"/>
        </w:rPr>
        <w:t>1</w:t>
      </w:r>
      <w:r w:rsidRPr="00B92E7F">
        <w:rPr>
          <w:rFonts w:ascii="Times New Roman" w:eastAsia="Times New Roman" w:hAnsi="Times New Roman" w:cs="Times New Roman"/>
          <w:color w:val="202020"/>
          <w:sz w:val="24"/>
          <w:szCs w:val="24"/>
        </w:rPr>
        <w:t xml:space="preserve"> lõikes 2 nimetatud olulise krediidiasutuse juht ei või olla enamal kui punktides 1 ja 2 nimetatud ametikohtadel. </w:t>
      </w:r>
      <w:r w:rsidR="61F6CF91" w:rsidRPr="00B92E7F">
        <w:rPr>
          <w:rFonts w:ascii="Times New Roman" w:eastAsia="Times New Roman" w:hAnsi="Times New Roman" w:cs="Times New Roman"/>
          <w:color w:val="202020"/>
          <w:sz w:val="24"/>
          <w:szCs w:val="24"/>
        </w:rPr>
        <w:t>Muudatusega võetakse üle CRD VI artikli 91 lõi</w:t>
      </w:r>
      <w:r w:rsidR="2EA8D9CB" w:rsidRPr="00B92E7F">
        <w:rPr>
          <w:rFonts w:ascii="Times New Roman" w:eastAsia="Times New Roman" w:hAnsi="Times New Roman" w:cs="Times New Roman"/>
          <w:color w:val="202020"/>
          <w:sz w:val="24"/>
          <w:szCs w:val="24"/>
        </w:rPr>
        <w:t>ke</w:t>
      </w:r>
      <w:r w:rsidR="61F6CF91" w:rsidRPr="00B92E7F">
        <w:rPr>
          <w:rFonts w:ascii="Times New Roman" w:eastAsia="Times New Roman" w:hAnsi="Times New Roman" w:cs="Times New Roman"/>
          <w:color w:val="202020"/>
          <w:sz w:val="24"/>
          <w:szCs w:val="24"/>
        </w:rPr>
        <w:t xml:space="preserve"> 3</w:t>
      </w:r>
      <w:r w:rsidR="4246E2F8" w:rsidRPr="00B92E7F">
        <w:rPr>
          <w:rFonts w:ascii="Times New Roman" w:eastAsia="Times New Roman" w:hAnsi="Times New Roman" w:cs="Times New Roman"/>
          <w:color w:val="202020"/>
          <w:sz w:val="24"/>
          <w:szCs w:val="24"/>
        </w:rPr>
        <w:t xml:space="preserve"> esimese alalõike teine lause</w:t>
      </w:r>
      <w:r w:rsidR="61F6CF91" w:rsidRPr="00B92E7F">
        <w:rPr>
          <w:rFonts w:ascii="Times New Roman" w:eastAsia="Times New Roman" w:hAnsi="Times New Roman" w:cs="Times New Roman"/>
          <w:color w:val="202020"/>
          <w:sz w:val="24"/>
          <w:szCs w:val="24"/>
        </w:rPr>
        <w:t xml:space="preserve">. </w:t>
      </w:r>
    </w:p>
    <w:p w14:paraId="6DD23589" w14:textId="3ADE8964" w:rsidR="69EE874A" w:rsidRPr="00B92E7F" w:rsidRDefault="69EE874A" w:rsidP="00B92E7F">
      <w:pPr>
        <w:spacing w:after="0" w:line="240" w:lineRule="auto"/>
        <w:jc w:val="both"/>
        <w:rPr>
          <w:rFonts w:ascii="Times New Roman" w:hAnsi="Times New Roman" w:cs="Times New Roman"/>
          <w:b/>
          <w:bCs/>
          <w:sz w:val="24"/>
          <w:szCs w:val="24"/>
        </w:rPr>
      </w:pPr>
    </w:p>
    <w:p w14:paraId="6BF0531C" w14:textId="18A6CEA4" w:rsidR="00A12EA3" w:rsidRPr="00B92E7F" w:rsidRDefault="00A12EA3"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Lõike 1</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punkti 2</w:t>
      </w:r>
      <w:r w:rsidR="5DCD81A1" w:rsidRPr="00B92E7F">
        <w:rPr>
          <w:rFonts w:ascii="Times New Roman" w:hAnsi="Times New Roman" w:cs="Times New Roman"/>
          <w:b/>
          <w:bCs/>
          <w:sz w:val="24"/>
          <w:szCs w:val="24"/>
        </w:rPr>
        <w:t xml:space="preserve"> täiendamine. </w:t>
      </w:r>
      <w:r w:rsidR="5DCD81A1" w:rsidRPr="00B92E7F">
        <w:rPr>
          <w:rFonts w:ascii="Times New Roman" w:hAnsi="Times New Roman" w:cs="Times New Roman"/>
          <w:sz w:val="24"/>
          <w:szCs w:val="24"/>
        </w:rPr>
        <w:t>Lõikega 1</w:t>
      </w:r>
      <w:r w:rsidR="5DCD81A1" w:rsidRPr="00B92E7F">
        <w:rPr>
          <w:rFonts w:ascii="Times New Roman" w:hAnsi="Times New Roman" w:cs="Times New Roman"/>
          <w:sz w:val="24"/>
          <w:szCs w:val="24"/>
          <w:vertAlign w:val="superscript"/>
        </w:rPr>
        <w:t>2</w:t>
      </w:r>
      <w:r w:rsidR="5DCD81A1" w:rsidRPr="00B92E7F">
        <w:rPr>
          <w:rFonts w:ascii="Times New Roman" w:hAnsi="Times New Roman" w:cs="Times New Roman"/>
          <w:sz w:val="24"/>
          <w:szCs w:val="24"/>
        </w:rPr>
        <w:t xml:space="preserve"> </w:t>
      </w:r>
      <w:r w:rsidR="4A4EB5FA" w:rsidRPr="00B92E7F">
        <w:rPr>
          <w:rFonts w:ascii="Times New Roman" w:hAnsi="Times New Roman" w:cs="Times New Roman"/>
          <w:sz w:val="24"/>
          <w:szCs w:val="24"/>
        </w:rPr>
        <w:t>sätestatakse loetelu ametikohtadest, mis loetakse lõike 1</w:t>
      </w:r>
      <w:r w:rsidR="4A4EB5FA" w:rsidRPr="00B92E7F">
        <w:rPr>
          <w:rFonts w:ascii="Times New Roman" w:hAnsi="Times New Roman" w:cs="Times New Roman"/>
          <w:sz w:val="24"/>
          <w:szCs w:val="24"/>
          <w:vertAlign w:val="superscript"/>
        </w:rPr>
        <w:t>1</w:t>
      </w:r>
      <w:r w:rsidR="4A4EB5FA" w:rsidRPr="00B92E7F">
        <w:rPr>
          <w:rFonts w:ascii="Times New Roman" w:hAnsi="Times New Roman" w:cs="Times New Roman"/>
          <w:sz w:val="24"/>
          <w:szCs w:val="24"/>
        </w:rPr>
        <w:t xml:space="preserve"> nimetatud piirangu tõttu üheks ametikohaks, ning punkti 2 kohaselt on üheks selliseks am</w:t>
      </w:r>
      <w:r w:rsidR="670B538A" w:rsidRPr="00B92E7F">
        <w:rPr>
          <w:rFonts w:ascii="Times New Roman" w:hAnsi="Times New Roman" w:cs="Times New Roman"/>
          <w:sz w:val="24"/>
          <w:szCs w:val="24"/>
        </w:rPr>
        <w:t>etikohaks juhi ametikoht CRR-i artikli 113 lõikes 7 nimetatud tingimustele vastavasse kaitseskeemi kuuluvates krediidiasutustes.</w:t>
      </w:r>
      <w:r w:rsidR="7822DFD2" w:rsidRPr="00B92E7F">
        <w:rPr>
          <w:rFonts w:ascii="Times New Roman" w:hAnsi="Times New Roman" w:cs="Times New Roman"/>
          <w:sz w:val="24"/>
          <w:szCs w:val="24"/>
        </w:rPr>
        <w:t xml:space="preserve"> Tulenevalt CRD VI artikli 91 lõike 4 punkti b alapunktist i, täiendatakse lõike 1</w:t>
      </w:r>
      <w:r w:rsidR="7822DFD2" w:rsidRPr="00B92E7F">
        <w:rPr>
          <w:rFonts w:ascii="Times New Roman" w:hAnsi="Times New Roman" w:cs="Times New Roman"/>
          <w:sz w:val="24"/>
          <w:szCs w:val="24"/>
          <w:vertAlign w:val="superscript"/>
        </w:rPr>
        <w:t>2</w:t>
      </w:r>
      <w:r w:rsidR="7822DFD2" w:rsidRPr="00B92E7F">
        <w:rPr>
          <w:rFonts w:ascii="Times New Roman" w:hAnsi="Times New Roman" w:cs="Times New Roman"/>
          <w:sz w:val="24"/>
          <w:szCs w:val="24"/>
        </w:rPr>
        <w:t xml:space="preserve"> punkti 2 sõnastust ning </w:t>
      </w:r>
      <w:r w:rsidR="318153E6" w:rsidRPr="00B92E7F">
        <w:rPr>
          <w:rFonts w:ascii="Times New Roman" w:hAnsi="Times New Roman" w:cs="Times New Roman"/>
          <w:sz w:val="24"/>
          <w:szCs w:val="24"/>
        </w:rPr>
        <w:t xml:space="preserve">laiendatakse ametikoha piirangud ka äriühingutele, kus kaitseskeemi kuuluvatel krediidiasutustel on oluline osalus. </w:t>
      </w:r>
    </w:p>
    <w:p w14:paraId="6B5CF304" w14:textId="77777777" w:rsidR="008C3B87" w:rsidRPr="00B92E7F" w:rsidRDefault="008C3B87" w:rsidP="00B92E7F">
      <w:pPr>
        <w:spacing w:after="0" w:line="240" w:lineRule="auto"/>
        <w:jc w:val="both"/>
        <w:rPr>
          <w:rFonts w:ascii="Times New Roman" w:hAnsi="Times New Roman" w:cs="Times New Roman"/>
          <w:b/>
          <w:bCs/>
          <w:sz w:val="24"/>
          <w:szCs w:val="24"/>
        </w:rPr>
      </w:pPr>
    </w:p>
    <w:p w14:paraId="126A2BCC" w14:textId="6C8B746A" w:rsidR="008C3B87" w:rsidRPr="00B92E7F" w:rsidRDefault="00A12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w:t>
      </w:r>
      <w:r w:rsidRPr="00B92E7F">
        <w:rPr>
          <w:rFonts w:ascii="Times New Roman" w:hAnsi="Times New Roman" w:cs="Times New Roman"/>
          <w:b/>
          <w:bCs/>
          <w:sz w:val="24"/>
          <w:szCs w:val="24"/>
          <w:vertAlign w:val="superscript"/>
        </w:rPr>
        <w:t xml:space="preserve">4 </w:t>
      </w:r>
      <w:r w:rsidR="586C7CF9" w:rsidRPr="00B92E7F">
        <w:rPr>
          <w:rFonts w:ascii="Times New Roman" w:hAnsi="Times New Roman" w:cs="Times New Roman"/>
          <w:sz w:val="24"/>
          <w:szCs w:val="24"/>
        </w:rPr>
        <w:t>muudatusega</w:t>
      </w:r>
      <w:r w:rsidRPr="00B92E7F">
        <w:rPr>
          <w:rFonts w:ascii="Times New Roman" w:hAnsi="Times New Roman" w:cs="Times New Roman"/>
          <w:sz w:val="24"/>
          <w:szCs w:val="24"/>
        </w:rPr>
        <w:t xml:space="preserve"> </w:t>
      </w:r>
      <w:r w:rsidR="27A0E424" w:rsidRPr="00B92E7F">
        <w:rPr>
          <w:rFonts w:ascii="Times New Roman" w:hAnsi="Times New Roman" w:cs="Times New Roman"/>
          <w:sz w:val="24"/>
          <w:szCs w:val="24"/>
        </w:rPr>
        <w:t xml:space="preserve">jäetakse välja viited </w:t>
      </w:r>
      <w:r w:rsidR="6D8B2E7D" w:rsidRPr="00B92E7F">
        <w:rPr>
          <w:rFonts w:ascii="Times New Roman" w:hAnsi="Times New Roman" w:cs="Times New Roman"/>
          <w:sz w:val="24"/>
          <w:szCs w:val="24"/>
        </w:rPr>
        <w:t xml:space="preserve">KAS </w:t>
      </w:r>
      <w:r w:rsidR="27A0E424" w:rsidRPr="00B92E7F">
        <w:rPr>
          <w:rFonts w:ascii="Times New Roman" w:hAnsi="Times New Roman" w:cs="Times New Roman"/>
          <w:sz w:val="24"/>
          <w:szCs w:val="24"/>
        </w:rPr>
        <w:t>§ 48 lõigetele 6 ja 7 ning viidatakse paragrahvile tervikuna.</w:t>
      </w:r>
    </w:p>
    <w:p w14:paraId="076058B3" w14:textId="5341037A" w:rsidR="69EE874A" w:rsidRPr="00B92E7F" w:rsidRDefault="69EE874A" w:rsidP="00B92E7F">
      <w:pPr>
        <w:spacing w:after="0" w:line="240" w:lineRule="auto"/>
        <w:jc w:val="both"/>
        <w:rPr>
          <w:rFonts w:ascii="Times New Roman" w:hAnsi="Times New Roman" w:cs="Times New Roman"/>
          <w:sz w:val="24"/>
          <w:szCs w:val="24"/>
        </w:rPr>
      </w:pPr>
    </w:p>
    <w:p w14:paraId="71DA6E63" w14:textId="2D0257F1" w:rsidR="008C3B87" w:rsidRPr="00B92E7F" w:rsidRDefault="3C966233" w:rsidP="00B92E7F">
      <w:pPr>
        <w:spacing w:after="0" w:line="240" w:lineRule="auto"/>
        <w:jc w:val="both"/>
        <w:rPr>
          <w:rFonts w:ascii="Times New Roman" w:eastAsia="Times New Roman" w:hAnsi="Times New Roman" w:cs="Times New Roman"/>
          <w:sz w:val="24"/>
          <w:szCs w:val="24"/>
        </w:rPr>
      </w:pPr>
      <w:r w:rsidRPr="00B92E7F">
        <w:rPr>
          <w:rFonts w:ascii="Times New Roman" w:hAnsi="Times New Roman" w:cs="Times New Roman"/>
          <w:b/>
          <w:bCs/>
          <w:sz w:val="24"/>
          <w:szCs w:val="24"/>
        </w:rPr>
        <w:t>Paragrahvi täiendamine lõikega 1</w:t>
      </w:r>
      <w:r w:rsidRPr="00B92E7F">
        <w:rPr>
          <w:rFonts w:ascii="Times New Roman" w:hAnsi="Times New Roman" w:cs="Times New Roman"/>
          <w:b/>
          <w:bCs/>
          <w:sz w:val="24"/>
          <w:szCs w:val="24"/>
          <w:vertAlign w:val="superscript"/>
        </w:rPr>
        <w:t>5</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Uue lõikega </w:t>
      </w:r>
      <w:r w:rsidR="55695722" w:rsidRPr="00B92E7F">
        <w:rPr>
          <w:rFonts w:ascii="Times New Roman" w:hAnsi="Times New Roman" w:cs="Times New Roman"/>
          <w:sz w:val="24"/>
          <w:szCs w:val="24"/>
        </w:rPr>
        <w:t xml:space="preserve">reguleeritakse </w:t>
      </w:r>
      <w:r w:rsidRPr="00B92E7F">
        <w:rPr>
          <w:rFonts w:ascii="Times New Roman" w:hAnsi="Times New Roman" w:cs="Times New Roman"/>
          <w:sz w:val="24"/>
          <w:szCs w:val="24"/>
        </w:rPr>
        <w:t>konsolideerimisgrupi määratlemist</w:t>
      </w:r>
      <w:r w:rsidRPr="00B92E7F">
        <w:rPr>
          <w:rFonts w:ascii="Times New Roman" w:eastAsia="Times New Roman" w:hAnsi="Times New Roman" w:cs="Times New Roman"/>
          <w:color w:val="202020"/>
          <w:sz w:val="24"/>
          <w:szCs w:val="24"/>
        </w:rPr>
        <w:t xml:space="preserve"> sama paragrahvi lõike 1</w:t>
      </w:r>
      <w:r w:rsidRPr="00B92E7F">
        <w:rPr>
          <w:rFonts w:ascii="Times New Roman" w:eastAsia="Times New Roman" w:hAnsi="Times New Roman" w:cs="Times New Roman"/>
          <w:color w:val="202020"/>
          <w:sz w:val="24"/>
          <w:szCs w:val="24"/>
          <w:vertAlign w:val="superscript"/>
        </w:rPr>
        <w:t>2</w:t>
      </w:r>
      <w:r w:rsidRPr="00B92E7F">
        <w:rPr>
          <w:rFonts w:ascii="Times New Roman" w:eastAsia="Times New Roman" w:hAnsi="Times New Roman" w:cs="Times New Roman"/>
          <w:color w:val="202020"/>
          <w:sz w:val="24"/>
          <w:szCs w:val="24"/>
        </w:rPr>
        <w:t xml:space="preserve"> punkti 1 tähenduses. Tegemist on rühma ettevõtjatega, kes on omavahel seotud Euroopa Par</w:t>
      </w:r>
      <w:r w:rsidR="618B3147" w:rsidRPr="00B92E7F">
        <w:rPr>
          <w:rFonts w:ascii="Times New Roman" w:eastAsia="Times New Roman" w:hAnsi="Times New Roman" w:cs="Times New Roman"/>
          <w:color w:val="202020"/>
          <w:sz w:val="24"/>
          <w:szCs w:val="24"/>
        </w:rPr>
        <w:t xml:space="preserve">lamendi ja nõukogu </w:t>
      </w:r>
      <w:r w:rsidRPr="00B92E7F">
        <w:rPr>
          <w:rFonts w:ascii="Times New Roman" w:eastAsia="Times New Roman" w:hAnsi="Times New Roman" w:cs="Times New Roman"/>
          <w:color w:val="202020"/>
          <w:sz w:val="24"/>
          <w:szCs w:val="24"/>
        </w:rPr>
        <w:t>direktiivi 2013/34/EL</w:t>
      </w:r>
      <w:r w:rsidRPr="00B92E7F">
        <w:rPr>
          <w:rStyle w:val="Allmrkuseviide"/>
          <w:rFonts w:ascii="Times New Roman" w:eastAsia="Times New Roman" w:hAnsi="Times New Roman" w:cs="Times New Roman"/>
          <w:color w:val="202020"/>
          <w:sz w:val="24"/>
          <w:szCs w:val="24"/>
        </w:rPr>
        <w:footnoteReference w:id="30"/>
      </w:r>
      <w:r w:rsidRPr="00B92E7F">
        <w:rPr>
          <w:rFonts w:ascii="Times New Roman" w:eastAsia="Times New Roman" w:hAnsi="Times New Roman" w:cs="Times New Roman"/>
          <w:color w:val="202020"/>
          <w:sz w:val="24"/>
          <w:szCs w:val="24"/>
        </w:rPr>
        <w:t xml:space="preserve"> artiklis 22 kirjeldatud viisil, või rühma ettevõtjatega, kes on sama finantsvaldusettevõtja või </w:t>
      </w:r>
      <w:proofErr w:type="spellStart"/>
      <w:r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202020"/>
          <w:sz w:val="24"/>
          <w:szCs w:val="24"/>
        </w:rPr>
        <w:t xml:space="preserve"> tütarettevõtja.</w:t>
      </w:r>
    </w:p>
    <w:p w14:paraId="4F42E406" w14:textId="77777777" w:rsidR="008C3B87" w:rsidRPr="00B92E7F" w:rsidRDefault="008C3B87" w:rsidP="00B92E7F">
      <w:pPr>
        <w:spacing w:after="0" w:line="240" w:lineRule="auto"/>
        <w:jc w:val="both"/>
        <w:rPr>
          <w:rFonts w:ascii="Times New Roman" w:hAnsi="Times New Roman" w:cs="Times New Roman"/>
          <w:b/>
          <w:bCs/>
          <w:sz w:val="24"/>
          <w:szCs w:val="24"/>
        </w:rPr>
      </w:pPr>
    </w:p>
    <w:p w14:paraId="2FB5395B" w14:textId="1C7E552A" w:rsidR="4F3731B3" w:rsidRPr="00B92E7F" w:rsidRDefault="4F3731B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50. </w:t>
      </w:r>
      <w:r w:rsidRPr="00B92E7F">
        <w:rPr>
          <w:rFonts w:ascii="Times New Roman" w:hAnsi="Times New Roman" w:cs="Times New Roman"/>
          <w:sz w:val="24"/>
          <w:szCs w:val="24"/>
        </w:rPr>
        <w:t xml:space="preserve">Kehtiv § 50 reguleerib krediidiasutuse juhi tagasikutsumist. </w:t>
      </w:r>
    </w:p>
    <w:p w14:paraId="371260BD" w14:textId="78F130E0" w:rsidR="0A002A0A" w:rsidRPr="00B92E7F" w:rsidRDefault="0A002A0A" w:rsidP="00B92E7F">
      <w:pPr>
        <w:spacing w:after="0" w:line="240" w:lineRule="auto"/>
        <w:jc w:val="both"/>
        <w:rPr>
          <w:rFonts w:ascii="Times New Roman" w:hAnsi="Times New Roman" w:cs="Times New Roman"/>
          <w:sz w:val="24"/>
          <w:szCs w:val="24"/>
        </w:rPr>
      </w:pPr>
    </w:p>
    <w:p w14:paraId="5E1E5E20" w14:textId="6F279C94" w:rsidR="69EE874A" w:rsidRPr="00B92E7F" w:rsidRDefault="09A2824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lastRenderedPageBreak/>
        <w:t>Paragrahvi 50</w:t>
      </w:r>
      <w:r w:rsidR="00473899">
        <w:rPr>
          <w:rFonts w:ascii="Times New Roman" w:hAnsi="Times New Roman" w:cs="Times New Roman"/>
          <w:sz w:val="24"/>
          <w:szCs w:val="24"/>
        </w:rPr>
        <w:t xml:space="preserve"> muudatus</w:t>
      </w:r>
      <w:r w:rsidR="00F05898">
        <w:rPr>
          <w:rFonts w:ascii="Times New Roman" w:hAnsi="Times New Roman" w:cs="Times New Roman"/>
          <w:sz w:val="24"/>
          <w:szCs w:val="24"/>
        </w:rPr>
        <w:t>t</w:t>
      </w:r>
      <w:r w:rsidR="00473899">
        <w:rPr>
          <w:rFonts w:ascii="Times New Roman" w:hAnsi="Times New Roman" w:cs="Times New Roman"/>
          <w:sz w:val="24"/>
          <w:szCs w:val="24"/>
        </w:rPr>
        <w:t>e eesmärgiks on</w:t>
      </w:r>
      <w:r w:rsidR="00F05898">
        <w:rPr>
          <w:rFonts w:ascii="Times New Roman" w:hAnsi="Times New Roman" w:cs="Times New Roman"/>
          <w:sz w:val="24"/>
          <w:szCs w:val="24"/>
        </w:rPr>
        <w:t xml:space="preserve"> esiteks</w:t>
      </w:r>
      <w:r w:rsidR="00473899">
        <w:rPr>
          <w:rFonts w:ascii="Times New Roman" w:hAnsi="Times New Roman" w:cs="Times New Roman"/>
          <w:sz w:val="24"/>
          <w:szCs w:val="24"/>
        </w:rPr>
        <w:t xml:space="preserve"> viia pealkiri vastavusse normi tegeliku sisuga. Nimelt reguleeritakse selles paragrahvis lisaks juhi tagasikutsumisele ka võtmeisiku tagasikutsumise volitust, ent sätte pealkiri seda ei kajasta. Samuti laiendatakse Finantsinspektsiooni volitusi lisaks tagasikutsumisele ka </w:t>
      </w:r>
      <w:r w:rsidR="00F05898" w:rsidRPr="00F05898">
        <w:rPr>
          <w:rFonts w:ascii="Times New Roman" w:hAnsi="Times New Roman" w:cs="Times New Roman"/>
          <w:sz w:val="24"/>
          <w:szCs w:val="24"/>
        </w:rPr>
        <w:t>valimata või määramata jätmis</w:t>
      </w:r>
      <w:r w:rsidR="00F05898">
        <w:rPr>
          <w:rFonts w:ascii="Times New Roman" w:hAnsi="Times New Roman" w:cs="Times New Roman"/>
          <w:sz w:val="24"/>
          <w:szCs w:val="24"/>
        </w:rPr>
        <w:t>ele</w:t>
      </w:r>
      <w:r w:rsidRPr="00B92E7F">
        <w:rPr>
          <w:rFonts w:ascii="Times New Roman" w:hAnsi="Times New Roman" w:cs="Times New Roman"/>
          <w:sz w:val="24"/>
          <w:szCs w:val="24"/>
        </w:rPr>
        <w:t xml:space="preserve"> </w:t>
      </w:r>
      <w:r w:rsidR="00473899">
        <w:rPr>
          <w:rFonts w:ascii="Times New Roman" w:hAnsi="Times New Roman" w:cs="Times New Roman"/>
          <w:sz w:val="24"/>
          <w:szCs w:val="24"/>
        </w:rPr>
        <w:t xml:space="preserve">Selleks </w:t>
      </w:r>
      <w:r w:rsidR="6C77BE4C" w:rsidRPr="00B92E7F">
        <w:rPr>
          <w:rFonts w:ascii="Times New Roman" w:hAnsi="Times New Roman" w:cs="Times New Roman"/>
          <w:sz w:val="24"/>
          <w:szCs w:val="24"/>
        </w:rPr>
        <w:t xml:space="preserve">muudetakse nii </w:t>
      </w:r>
      <w:r w:rsidR="1D83DF47" w:rsidRPr="00B92E7F">
        <w:rPr>
          <w:rFonts w:ascii="Times New Roman" w:hAnsi="Times New Roman" w:cs="Times New Roman"/>
          <w:b/>
          <w:bCs/>
          <w:sz w:val="24"/>
          <w:szCs w:val="24"/>
        </w:rPr>
        <w:t xml:space="preserve">paragrahvi pealkirja </w:t>
      </w:r>
      <w:r w:rsidR="1D83DF47" w:rsidRPr="00B92E7F">
        <w:rPr>
          <w:rFonts w:ascii="Times New Roman" w:hAnsi="Times New Roman" w:cs="Times New Roman"/>
          <w:sz w:val="24"/>
          <w:szCs w:val="24"/>
        </w:rPr>
        <w:t xml:space="preserve">kui ka </w:t>
      </w:r>
      <w:r w:rsidR="1D83DF47" w:rsidRPr="00B92E7F">
        <w:rPr>
          <w:rFonts w:ascii="Times New Roman" w:hAnsi="Times New Roman" w:cs="Times New Roman"/>
          <w:b/>
          <w:bCs/>
          <w:sz w:val="24"/>
          <w:szCs w:val="24"/>
        </w:rPr>
        <w:t xml:space="preserve">lõike 1 sissejuhatavat lauseosa </w:t>
      </w:r>
    </w:p>
    <w:p w14:paraId="0945F4D9" w14:textId="77777777" w:rsidR="00473899" w:rsidRDefault="00473899" w:rsidP="00B92E7F">
      <w:pPr>
        <w:spacing w:after="0" w:line="240" w:lineRule="auto"/>
        <w:jc w:val="both"/>
        <w:rPr>
          <w:rFonts w:ascii="Times New Roman" w:hAnsi="Times New Roman" w:cs="Times New Roman"/>
          <w:b/>
          <w:bCs/>
          <w:sz w:val="24"/>
          <w:szCs w:val="24"/>
        </w:rPr>
      </w:pPr>
    </w:p>
    <w:p w14:paraId="0B895CEA" w14:textId="2F5451B6" w:rsidR="00A12EA3" w:rsidRPr="00B92E7F" w:rsidRDefault="00A12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 punkti</w:t>
      </w:r>
      <w:r w:rsidR="78C05A81" w:rsidRPr="00B92E7F">
        <w:rPr>
          <w:rFonts w:ascii="Times New Roman" w:hAnsi="Times New Roman" w:cs="Times New Roman"/>
          <w:b/>
          <w:bCs/>
          <w:sz w:val="24"/>
          <w:szCs w:val="24"/>
        </w:rPr>
        <w:t xml:space="preserve"> 1 muutmine. </w:t>
      </w:r>
      <w:r w:rsidR="78C05A81" w:rsidRPr="00B92E7F">
        <w:rPr>
          <w:rFonts w:ascii="Times New Roman" w:hAnsi="Times New Roman" w:cs="Times New Roman"/>
          <w:sz w:val="24"/>
          <w:szCs w:val="24"/>
        </w:rPr>
        <w:t>Kehtiva punkti 1 sõnastuse kohaselt võib Finantsinspektsioon nõuda krediidiasutuse juhi või võtmeisiku tagasikutsumist, kui too ei vasta järelevalveasutuse arvat</w:t>
      </w:r>
      <w:r w:rsidR="5D09CB5E" w:rsidRPr="00B92E7F">
        <w:rPr>
          <w:rFonts w:ascii="Times New Roman" w:hAnsi="Times New Roman" w:cs="Times New Roman"/>
          <w:sz w:val="24"/>
          <w:szCs w:val="24"/>
        </w:rPr>
        <w:t>es kehtestatud nõuetele. Sätte sõnastust muud</w:t>
      </w:r>
      <w:r w:rsidR="19BBA0D4" w:rsidRPr="00B92E7F">
        <w:rPr>
          <w:rFonts w:ascii="Times New Roman" w:hAnsi="Times New Roman" w:cs="Times New Roman"/>
          <w:sz w:val="24"/>
          <w:szCs w:val="24"/>
        </w:rPr>
        <w:t xml:space="preserve">etakse selliselt, et sellest jäetakse välja </w:t>
      </w:r>
      <w:r w:rsidR="00F05898">
        <w:rPr>
          <w:rFonts w:ascii="Times New Roman" w:hAnsi="Times New Roman" w:cs="Times New Roman"/>
          <w:sz w:val="24"/>
          <w:szCs w:val="24"/>
        </w:rPr>
        <w:t xml:space="preserve">rõhuasetus </w:t>
      </w:r>
      <w:r w:rsidR="19BBA0D4" w:rsidRPr="00B92E7F">
        <w:rPr>
          <w:rFonts w:ascii="Times New Roman" w:hAnsi="Times New Roman" w:cs="Times New Roman"/>
          <w:sz w:val="24"/>
          <w:szCs w:val="24"/>
        </w:rPr>
        <w:t>Finantsinspektsiooni arvamus</w:t>
      </w:r>
      <w:r w:rsidR="00F05898">
        <w:rPr>
          <w:rFonts w:ascii="Times New Roman" w:hAnsi="Times New Roman" w:cs="Times New Roman"/>
          <w:sz w:val="24"/>
          <w:szCs w:val="24"/>
        </w:rPr>
        <w:t>ele</w:t>
      </w:r>
      <w:r w:rsidR="00E772C1">
        <w:rPr>
          <w:rFonts w:ascii="Times New Roman" w:hAnsi="Times New Roman" w:cs="Times New Roman"/>
          <w:sz w:val="24"/>
          <w:szCs w:val="24"/>
        </w:rPr>
        <w:t xml:space="preserve">. Puudub vajadus </w:t>
      </w:r>
      <w:r w:rsidR="00F05898">
        <w:rPr>
          <w:rFonts w:ascii="Times New Roman" w:hAnsi="Times New Roman" w:cs="Times New Roman"/>
          <w:sz w:val="24"/>
          <w:szCs w:val="24"/>
        </w:rPr>
        <w:t>i</w:t>
      </w:r>
      <w:r w:rsidR="00E772C1">
        <w:rPr>
          <w:rFonts w:ascii="Times New Roman" w:hAnsi="Times New Roman" w:cs="Times New Roman"/>
          <w:sz w:val="24"/>
          <w:szCs w:val="24"/>
        </w:rPr>
        <w:t>nspektsiooni arvamust</w:t>
      </w:r>
      <w:r w:rsidR="00F05898">
        <w:rPr>
          <w:rFonts w:ascii="Times New Roman" w:hAnsi="Times New Roman" w:cs="Times New Roman"/>
          <w:sz w:val="24"/>
          <w:szCs w:val="24"/>
        </w:rPr>
        <w:t xml:space="preserve"> selgesõnaliselt välja tuua</w:t>
      </w:r>
      <w:r w:rsidR="00E772C1">
        <w:rPr>
          <w:rFonts w:ascii="Times New Roman" w:hAnsi="Times New Roman" w:cs="Times New Roman"/>
          <w:sz w:val="24"/>
          <w:szCs w:val="24"/>
        </w:rPr>
        <w:t>. Finantsinspektsioon viib läbi haldusmenetlust, mille tulemusena tehakse ettekirjutus</w:t>
      </w:r>
      <w:r w:rsidR="00473899">
        <w:rPr>
          <w:rFonts w:ascii="Times New Roman" w:hAnsi="Times New Roman" w:cs="Times New Roman"/>
          <w:sz w:val="24"/>
          <w:szCs w:val="24"/>
        </w:rPr>
        <w:t>, mis peab sisaldama inspektsiooni põhjendusi.</w:t>
      </w:r>
      <w:r w:rsidR="00F05898">
        <w:rPr>
          <w:rFonts w:ascii="Times New Roman" w:hAnsi="Times New Roman" w:cs="Times New Roman"/>
          <w:sz w:val="24"/>
          <w:szCs w:val="24"/>
        </w:rPr>
        <w:t xml:space="preserve"> Seega väljendub Finantsinspektsiooni arvamus kui selline tagasikutsumise, valimata või määramata jätmise ettekirjutuses.</w:t>
      </w:r>
    </w:p>
    <w:p w14:paraId="1D25CBE3" w14:textId="53C36AE1" w:rsidR="69EE874A" w:rsidRPr="00B92E7F" w:rsidRDefault="69EE874A" w:rsidP="00B92E7F">
      <w:pPr>
        <w:spacing w:after="0" w:line="240" w:lineRule="auto"/>
        <w:jc w:val="both"/>
        <w:rPr>
          <w:rFonts w:ascii="Times New Roman" w:eastAsia="Times New Roman" w:hAnsi="Times New Roman" w:cs="Times New Roman"/>
          <w:sz w:val="24"/>
          <w:szCs w:val="24"/>
        </w:rPr>
      </w:pPr>
    </w:p>
    <w:p w14:paraId="5AC03A05" w14:textId="212B9B08" w:rsidR="009A5813" w:rsidRPr="00B92E7F" w:rsidRDefault="00A12EA3"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Lõi</w:t>
      </w:r>
      <w:r w:rsidR="2C6876AD" w:rsidRPr="00B92E7F">
        <w:rPr>
          <w:rFonts w:ascii="Times New Roman" w:hAnsi="Times New Roman" w:cs="Times New Roman"/>
          <w:b/>
          <w:bCs/>
          <w:sz w:val="24"/>
          <w:szCs w:val="24"/>
        </w:rPr>
        <w:t xml:space="preserve">ke </w:t>
      </w:r>
      <w:r w:rsidRPr="00B92E7F">
        <w:rPr>
          <w:rFonts w:ascii="Times New Roman" w:hAnsi="Times New Roman" w:cs="Times New Roman"/>
          <w:b/>
          <w:bCs/>
          <w:sz w:val="24"/>
          <w:szCs w:val="24"/>
        </w:rPr>
        <w:t>1 täienda</w:t>
      </w:r>
      <w:r w:rsidR="3B002D60" w:rsidRPr="00B92E7F">
        <w:rPr>
          <w:rFonts w:ascii="Times New Roman" w:hAnsi="Times New Roman" w:cs="Times New Roman"/>
          <w:b/>
          <w:bCs/>
          <w:sz w:val="24"/>
          <w:szCs w:val="24"/>
        </w:rPr>
        <w:t>mine</w:t>
      </w:r>
      <w:r w:rsidRPr="00B92E7F">
        <w:rPr>
          <w:rFonts w:ascii="Times New Roman" w:hAnsi="Times New Roman" w:cs="Times New Roman"/>
          <w:b/>
          <w:bCs/>
          <w:sz w:val="24"/>
          <w:szCs w:val="24"/>
        </w:rPr>
        <w:t xml:space="preserve"> punktiga 4</w:t>
      </w:r>
      <w:r w:rsidR="34459540" w:rsidRPr="00B92E7F">
        <w:rPr>
          <w:rFonts w:ascii="Times New Roman" w:hAnsi="Times New Roman" w:cs="Times New Roman"/>
          <w:b/>
          <w:bCs/>
          <w:sz w:val="24"/>
          <w:szCs w:val="24"/>
        </w:rPr>
        <w:t xml:space="preserve">. </w:t>
      </w:r>
      <w:r w:rsidR="34459540" w:rsidRPr="00B92E7F">
        <w:rPr>
          <w:rFonts w:ascii="Times New Roman" w:hAnsi="Times New Roman" w:cs="Times New Roman"/>
          <w:sz w:val="24"/>
          <w:szCs w:val="24"/>
        </w:rPr>
        <w:t>Uue punkti kohaselt on</w:t>
      </w:r>
      <w:r w:rsidR="785D3533" w:rsidRPr="00B92E7F">
        <w:rPr>
          <w:rFonts w:ascii="Times New Roman" w:hAnsi="Times New Roman" w:cs="Times New Roman"/>
          <w:sz w:val="24"/>
          <w:szCs w:val="24"/>
        </w:rPr>
        <w:t xml:space="preserve"> </w:t>
      </w:r>
      <w:r w:rsidR="7B8561CD" w:rsidRPr="00B92E7F">
        <w:rPr>
          <w:rFonts w:ascii="Times New Roman" w:eastAsia="Times New Roman" w:hAnsi="Times New Roman" w:cs="Times New Roman"/>
          <w:color w:val="202020"/>
          <w:sz w:val="24"/>
          <w:szCs w:val="24"/>
        </w:rPr>
        <w:t xml:space="preserve">Finantsinspektsioonil õigus nõuda krediidiasutuse juhi või võtmeisiku valimata või määrata jätmist või tagasikutsumist ka juhul, kui </w:t>
      </w:r>
      <w:r w:rsidR="7B8561CD" w:rsidRPr="00B92E7F">
        <w:rPr>
          <w:rFonts w:ascii="Times New Roman" w:eastAsia="Times New Roman" w:hAnsi="Times New Roman" w:cs="Times New Roman"/>
          <w:color w:val="000000" w:themeColor="text1"/>
          <w:sz w:val="24"/>
          <w:szCs w:val="24"/>
        </w:rPr>
        <w:t>Finantsinspektsioonile ei ole esitatud isiku sobivushindamise läbiviimiseks seadusega ettenähtud</w:t>
      </w:r>
      <w:r w:rsidR="3DE9ECF0" w:rsidRPr="00B92E7F">
        <w:rPr>
          <w:rFonts w:ascii="Times New Roman" w:eastAsia="Times New Roman" w:hAnsi="Times New Roman" w:cs="Times New Roman"/>
          <w:color w:val="000000" w:themeColor="text1"/>
          <w:sz w:val="24"/>
          <w:szCs w:val="24"/>
        </w:rPr>
        <w:t xml:space="preserve"> </w:t>
      </w:r>
      <w:r w:rsidR="7B8561CD" w:rsidRPr="00B92E7F">
        <w:rPr>
          <w:rFonts w:ascii="Times New Roman" w:eastAsia="Times New Roman" w:hAnsi="Times New Roman" w:cs="Times New Roman"/>
          <w:color w:val="000000" w:themeColor="text1"/>
          <w:sz w:val="24"/>
          <w:szCs w:val="24"/>
        </w:rPr>
        <w:t xml:space="preserve">või Finantsinspektsiooni poolt </w:t>
      </w:r>
      <w:proofErr w:type="spellStart"/>
      <w:r w:rsidR="00C743DF">
        <w:rPr>
          <w:rFonts w:ascii="Times New Roman" w:eastAsia="Times New Roman" w:hAnsi="Times New Roman" w:cs="Times New Roman"/>
          <w:color w:val="000000" w:themeColor="text1"/>
          <w:sz w:val="24"/>
          <w:szCs w:val="24"/>
        </w:rPr>
        <w:t>KAS-i</w:t>
      </w:r>
      <w:proofErr w:type="spellEnd"/>
      <w:r w:rsidR="7B8561CD" w:rsidRPr="00B92E7F">
        <w:rPr>
          <w:rFonts w:ascii="Times New Roman" w:eastAsia="Times New Roman" w:hAnsi="Times New Roman" w:cs="Times New Roman"/>
          <w:color w:val="000000" w:themeColor="text1"/>
          <w:sz w:val="24"/>
          <w:szCs w:val="24"/>
        </w:rPr>
        <w:t xml:space="preserve"> alusel nõutud andmeid või dokumente.</w:t>
      </w:r>
      <w:r w:rsidR="023189A5" w:rsidRPr="00B92E7F">
        <w:rPr>
          <w:rFonts w:ascii="Times New Roman" w:eastAsia="Times New Roman" w:hAnsi="Times New Roman" w:cs="Times New Roman"/>
          <w:color w:val="000000" w:themeColor="text1"/>
          <w:sz w:val="24"/>
          <w:szCs w:val="24"/>
        </w:rPr>
        <w:t xml:space="preserve"> Uue punktiga võetakse üle CRD VI artikli </w:t>
      </w:r>
      <w:r w:rsidR="25F5937B" w:rsidRPr="00B92E7F">
        <w:rPr>
          <w:rFonts w:ascii="Times New Roman" w:eastAsia="Times New Roman" w:hAnsi="Times New Roman" w:cs="Times New Roman"/>
          <w:color w:val="000000" w:themeColor="text1"/>
          <w:sz w:val="24"/>
          <w:szCs w:val="24"/>
        </w:rPr>
        <w:t xml:space="preserve">91 lõike 1e teine alalõige. </w:t>
      </w:r>
    </w:p>
    <w:p w14:paraId="40325508" w14:textId="3F6EE65E" w:rsidR="009A5813" w:rsidRPr="00B92E7F" w:rsidRDefault="009A5813" w:rsidP="00B92E7F">
      <w:pPr>
        <w:spacing w:after="0" w:line="240" w:lineRule="auto"/>
        <w:jc w:val="both"/>
        <w:rPr>
          <w:rFonts w:ascii="Times New Roman" w:eastAsia="Times New Roman" w:hAnsi="Times New Roman" w:cs="Times New Roman"/>
          <w:color w:val="000000" w:themeColor="text1"/>
          <w:sz w:val="24"/>
          <w:szCs w:val="24"/>
        </w:rPr>
      </w:pPr>
    </w:p>
    <w:p w14:paraId="7ECE1B95" w14:textId="5E2E670B" w:rsidR="009A5813" w:rsidRPr="00B92E7F" w:rsidRDefault="20E6C903"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 täienda</w:t>
      </w:r>
      <w:r w:rsidR="7FA7DB67" w:rsidRPr="00B92E7F">
        <w:rPr>
          <w:rFonts w:ascii="Times New Roman" w:eastAsia="Times New Roman" w:hAnsi="Times New Roman" w:cs="Times New Roman"/>
          <w:b/>
          <w:bCs/>
          <w:color w:val="000000" w:themeColor="text1"/>
          <w:sz w:val="24"/>
          <w:szCs w:val="24"/>
        </w:rPr>
        <w:t>mine</w:t>
      </w:r>
      <w:r w:rsidRPr="00B92E7F">
        <w:rPr>
          <w:rFonts w:ascii="Times New Roman" w:eastAsia="Times New Roman" w:hAnsi="Times New Roman" w:cs="Times New Roman"/>
          <w:b/>
          <w:bCs/>
          <w:color w:val="000000" w:themeColor="text1"/>
          <w:sz w:val="24"/>
          <w:szCs w:val="24"/>
        </w:rPr>
        <w:t xml:space="preserve"> lõikega 1</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w:t>
      </w:r>
      <w:r w:rsidR="78FCC7E3" w:rsidRPr="00B92E7F">
        <w:rPr>
          <w:rFonts w:ascii="Times New Roman" w:eastAsia="Times New Roman" w:hAnsi="Times New Roman" w:cs="Times New Roman"/>
          <w:color w:val="000000" w:themeColor="text1"/>
          <w:sz w:val="24"/>
          <w:szCs w:val="24"/>
        </w:rPr>
        <w:t>Uue lõikega</w:t>
      </w:r>
      <w:r w:rsidRPr="00B92E7F">
        <w:rPr>
          <w:rFonts w:ascii="Times New Roman" w:eastAsia="Times New Roman" w:hAnsi="Times New Roman" w:cs="Times New Roman"/>
          <w:color w:val="000000" w:themeColor="text1"/>
          <w:sz w:val="24"/>
          <w:szCs w:val="24"/>
        </w:rPr>
        <w:t xml:space="preserve"> tagatakse, et §-s 50 krediidiasutuse kohta sätestatut kohaldatakse ka </w:t>
      </w:r>
      <w:r w:rsidR="19FF5E29" w:rsidRPr="00B92E7F">
        <w:rPr>
          <w:rFonts w:ascii="Times New Roman" w:eastAsia="Times New Roman" w:hAnsi="Times New Roman" w:cs="Times New Roman"/>
          <w:color w:val="000000" w:themeColor="text1"/>
          <w:sz w:val="24"/>
          <w:szCs w:val="24"/>
        </w:rPr>
        <w:t>KAS</w:t>
      </w:r>
      <w:r w:rsidRPr="00B92E7F">
        <w:rPr>
          <w:rFonts w:ascii="Times New Roman" w:eastAsia="Times New Roman" w:hAnsi="Times New Roman" w:cs="Times New Roman"/>
          <w:color w:val="000000" w:themeColor="text1"/>
          <w:sz w:val="24"/>
          <w:szCs w:val="24"/>
        </w:rPr>
        <w:t xml:space="preserve"> § 13</w:t>
      </w:r>
      <w:r w:rsidRPr="00B92E7F">
        <w:rPr>
          <w:rFonts w:ascii="Times New Roman" w:eastAsia="Times New Roman" w:hAnsi="Times New Roman" w:cs="Times New Roman"/>
          <w:color w:val="000000" w:themeColor="text1"/>
          <w:sz w:val="24"/>
          <w:szCs w:val="24"/>
          <w:vertAlign w:val="superscript"/>
        </w:rPr>
        <w:t>4</w:t>
      </w:r>
      <w:r w:rsidRPr="00B92E7F">
        <w:rPr>
          <w:rFonts w:ascii="Times New Roman" w:eastAsia="Times New Roman" w:hAnsi="Times New Roman" w:cs="Times New Roman"/>
          <w:color w:val="000000" w:themeColor="text1"/>
          <w:sz w:val="24"/>
          <w:szCs w:val="24"/>
        </w:rPr>
        <w:t xml:space="preserve"> alusel heakskiidu saanud finantsvaldusettevõtjale ja </w:t>
      </w:r>
      <w:proofErr w:type="spellStart"/>
      <w:r w:rsidRPr="00B92E7F">
        <w:rPr>
          <w:rFonts w:ascii="Times New Roman" w:eastAsia="Times New Roman" w:hAnsi="Times New Roman" w:cs="Times New Roman"/>
          <w:color w:val="000000" w:themeColor="text1"/>
          <w:sz w:val="24"/>
          <w:szCs w:val="24"/>
        </w:rPr>
        <w:t>segafinantsvaldusettevõtjale</w:t>
      </w:r>
      <w:proofErr w:type="spellEnd"/>
      <w:r w:rsidR="00E54EF2" w:rsidRPr="00B92E7F">
        <w:rPr>
          <w:rFonts w:ascii="Times New Roman" w:eastAsia="Times New Roman" w:hAnsi="Times New Roman" w:cs="Times New Roman"/>
          <w:color w:val="000000" w:themeColor="text1"/>
          <w:sz w:val="24"/>
          <w:szCs w:val="24"/>
        </w:rPr>
        <w:t>.</w:t>
      </w:r>
    </w:p>
    <w:p w14:paraId="581C0DBE" w14:textId="48CB3E22" w:rsidR="69EE874A" w:rsidRPr="00B92E7F" w:rsidRDefault="69EE874A" w:rsidP="00B92E7F">
      <w:pPr>
        <w:spacing w:after="0" w:line="240" w:lineRule="auto"/>
        <w:jc w:val="both"/>
        <w:rPr>
          <w:rFonts w:ascii="Times New Roman" w:eastAsia="Times New Roman" w:hAnsi="Times New Roman" w:cs="Times New Roman"/>
          <w:color w:val="000000" w:themeColor="text1"/>
          <w:sz w:val="24"/>
          <w:szCs w:val="24"/>
        </w:rPr>
      </w:pPr>
    </w:p>
    <w:p w14:paraId="43F4102A" w14:textId="1B386391" w:rsidR="008C3B87" w:rsidRPr="00B92E7F" w:rsidRDefault="009A581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52. </w:t>
      </w:r>
      <w:r w:rsidR="00047AE6" w:rsidRPr="00B92E7F">
        <w:rPr>
          <w:rFonts w:ascii="Times New Roman" w:hAnsi="Times New Roman" w:cs="Times New Roman"/>
          <w:sz w:val="24"/>
          <w:szCs w:val="24"/>
        </w:rPr>
        <w:t>Kehtiv</w:t>
      </w:r>
      <w:r w:rsidR="00F05898">
        <w:rPr>
          <w:rFonts w:ascii="Times New Roman" w:hAnsi="Times New Roman" w:cs="Times New Roman"/>
          <w:sz w:val="24"/>
          <w:szCs w:val="24"/>
        </w:rPr>
        <w:t xml:space="preserve"> §</w:t>
      </w:r>
      <w:r w:rsidR="00047AE6" w:rsidRPr="00B92E7F">
        <w:rPr>
          <w:rFonts w:ascii="Times New Roman" w:hAnsi="Times New Roman" w:cs="Times New Roman"/>
          <w:sz w:val="24"/>
          <w:szCs w:val="24"/>
        </w:rPr>
        <w:t xml:space="preserve"> 52 reguleerib krediidiasutuse nõukogu tegevust, s</w:t>
      </w:r>
      <w:r w:rsidR="34B878B0" w:rsidRPr="00B92E7F">
        <w:rPr>
          <w:rFonts w:ascii="Times New Roman" w:hAnsi="Times New Roman" w:cs="Times New Roman"/>
          <w:sz w:val="24"/>
          <w:szCs w:val="24"/>
        </w:rPr>
        <w:t>eal</w:t>
      </w:r>
      <w:r w:rsidR="00047AE6" w:rsidRPr="00B92E7F">
        <w:rPr>
          <w:rFonts w:ascii="Times New Roman" w:hAnsi="Times New Roman" w:cs="Times New Roman"/>
          <w:sz w:val="24"/>
          <w:szCs w:val="24"/>
        </w:rPr>
        <w:t>h</w:t>
      </w:r>
      <w:r w:rsidR="4858828C" w:rsidRPr="00B92E7F">
        <w:rPr>
          <w:rFonts w:ascii="Times New Roman" w:hAnsi="Times New Roman" w:cs="Times New Roman"/>
          <w:sz w:val="24"/>
          <w:szCs w:val="24"/>
        </w:rPr>
        <w:t>ulgas</w:t>
      </w:r>
      <w:r w:rsidR="00047AE6" w:rsidRPr="00B92E7F">
        <w:rPr>
          <w:rFonts w:ascii="Times New Roman" w:hAnsi="Times New Roman" w:cs="Times New Roman"/>
          <w:sz w:val="24"/>
          <w:szCs w:val="24"/>
        </w:rPr>
        <w:t xml:space="preserve"> tema pädevust ja kohustusi.</w:t>
      </w:r>
      <w:r w:rsidR="00A12EA3" w:rsidRPr="00B92E7F">
        <w:rPr>
          <w:rFonts w:ascii="Times New Roman" w:hAnsi="Times New Roman" w:cs="Times New Roman"/>
          <w:sz w:val="24"/>
          <w:szCs w:val="24"/>
        </w:rPr>
        <w:t xml:space="preserve"> </w:t>
      </w:r>
    </w:p>
    <w:p w14:paraId="62100932" w14:textId="4C384931" w:rsidR="0E6703AC" w:rsidRPr="00B92E7F" w:rsidRDefault="0E6703AC" w:rsidP="00B92E7F">
      <w:pPr>
        <w:spacing w:after="0" w:line="240" w:lineRule="auto"/>
        <w:jc w:val="both"/>
        <w:rPr>
          <w:rFonts w:ascii="Times New Roman" w:hAnsi="Times New Roman" w:cs="Times New Roman"/>
          <w:sz w:val="24"/>
          <w:szCs w:val="24"/>
        </w:rPr>
      </w:pPr>
    </w:p>
    <w:p w14:paraId="330E6CCD" w14:textId="449ECD57" w:rsidR="00047AE6" w:rsidRPr="00B92E7F" w:rsidRDefault="00047AE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4 punkt</w:t>
      </w:r>
      <w:r w:rsidR="03C32A2B" w:rsidRPr="00B92E7F">
        <w:rPr>
          <w:rFonts w:ascii="Times New Roman" w:hAnsi="Times New Roman" w:cs="Times New Roman"/>
          <w:b/>
          <w:bCs/>
          <w:sz w:val="24"/>
          <w:szCs w:val="24"/>
        </w:rPr>
        <w:t>i</w:t>
      </w:r>
      <w:r w:rsidRPr="00B92E7F">
        <w:rPr>
          <w:rFonts w:ascii="Times New Roman" w:hAnsi="Times New Roman" w:cs="Times New Roman"/>
          <w:b/>
          <w:bCs/>
          <w:sz w:val="24"/>
          <w:szCs w:val="24"/>
        </w:rPr>
        <w:t xml:space="preserve"> 5 muutmine</w:t>
      </w:r>
      <w:r w:rsidR="36625395" w:rsidRPr="00B92E7F">
        <w:rPr>
          <w:rFonts w:ascii="Times New Roman" w:hAnsi="Times New Roman" w:cs="Times New Roman"/>
          <w:b/>
          <w:bCs/>
          <w:sz w:val="24"/>
          <w:szCs w:val="24"/>
        </w:rPr>
        <w:t xml:space="preserve">. </w:t>
      </w:r>
      <w:r w:rsidR="36625395" w:rsidRPr="00B92E7F">
        <w:rPr>
          <w:rFonts w:ascii="Times New Roman" w:hAnsi="Times New Roman" w:cs="Times New Roman"/>
          <w:sz w:val="24"/>
          <w:szCs w:val="24"/>
        </w:rPr>
        <w:t>Kehtivas sõnastuses näeb punkt</w:t>
      </w:r>
      <w:r w:rsidR="00600880" w:rsidRPr="00B92E7F">
        <w:rPr>
          <w:rFonts w:ascii="Times New Roman" w:hAnsi="Times New Roman" w:cs="Times New Roman"/>
          <w:sz w:val="24"/>
          <w:szCs w:val="24"/>
        </w:rPr>
        <w:t xml:space="preserve"> 5 näeb ette, üheks nõukogu ülesandeks on siseauditi üksuse põhimääruse kinnitamine. Kuna tulenevalt </w:t>
      </w:r>
      <w:r w:rsidR="00325454" w:rsidRPr="00B92E7F">
        <w:rPr>
          <w:rFonts w:ascii="Times New Roman" w:hAnsi="Times New Roman" w:cs="Times New Roman"/>
          <w:sz w:val="24"/>
          <w:szCs w:val="24"/>
        </w:rPr>
        <w:t xml:space="preserve">järgmistes </w:t>
      </w:r>
      <w:proofErr w:type="spellStart"/>
      <w:r w:rsidR="00325454" w:rsidRPr="00B92E7F">
        <w:rPr>
          <w:rFonts w:ascii="Times New Roman" w:hAnsi="Times New Roman" w:cs="Times New Roman"/>
          <w:sz w:val="24"/>
          <w:szCs w:val="24"/>
        </w:rPr>
        <w:t>KAS-i</w:t>
      </w:r>
      <w:proofErr w:type="spellEnd"/>
      <w:r w:rsidR="00325454" w:rsidRPr="00B92E7F">
        <w:rPr>
          <w:rFonts w:ascii="Times New Roman" w:hAnsi="Times New Roman" w:cs="Times New Roman"/>
          <w:sz w:val="24"/>
          <w:szCs w:val="24"/>
        </w:rPr>
        <w:t xml:space="preserve"> </w:t>
      </w:r>
      <w:r w:rsidR="29C7ED80" w:rsidRPr="00B92E7F">
        <w:rPr>
          <w:rFonts w:ascii="Times New Roman" w:hAnsi="Times New Roman" w:cs="Times New Roman"/>
          <w:sz w:val="24"/>
          <w:szCs w:val="24"/>
        </w:rPr>
        <w:t>paragrahvi</w:t>
      </w:r>
      <w:r w:rsidR="00325454" w:rsidRPr="00B92E7F">
        <w:rPr>
          <w:rFonts w:ascii="Times New Roman" w:hAnsi="Times New Roman" w:cs="Times New Roman"/>
          <w:sz w:val="24"/>
          <w:szCs w:val="24"/>
        </w:rPr>
        <w:t xml:space="preserve">des tehtavatest </w:t>
      </w:r>
      <w:proofErr w:type="spellStart"/>
      <w:r w:rsidR="00325454" w:rsidRPr="00B92E7F">
        <w:rPr>
          <w:rFonts w:ascii="Times New Roman" w:hAnsi="Times New Roman" w:cs="Times New Roman"/>
          <w:sz w:val="24"/>
          <w:szCs w:val="24"/>
        </w:rPr>
        <w:t>muudatuste</w:t>
      </w:r>
      <w:r w:rsidR="00F05898">
        <w:rPr>
          <w:rFonts w:ascii="Times New Roman" w:hAnsi="Times New Roman" w:cs="Times New Roman"/>
          <w:sz w:val="24"/>
          <w:szCs w:val="24"/>
        </w:rPr>
        <w:t>§</w:t>
      </w:r>
      <w:r w:rsidR="00325454" w:rsidRPr="00B92E7F">
        <w:rPr>
          <w:rFonts w:ascii="Times New Roman" w:hAnsi="Times New Roman" w:cs="Times New Roman"/>
          <w:sz w:val="24"/>
          <w:szCs w:val="24"/>
        </w:rPr>
        <w:t>st</w:t>
      </w:r>
      <w:proofErr w:type="spellEnd"/>
      <w:r w:rsidR="00325454" w:rsidRPr="00B92E7F">
        <w:rPr>
          <w:rFonts w:ascii="Times New Roman" w:hAnsi="Times New Roman" w:cs="Times New Roman"/>
          <w:sz w:val="24"/>
          <w:szCs w:val="24"/>
        </w:rPr>
        <w:t xml:space="preserve">, kus sisekontrolli </w:t>
      </w:r>
      <w:r w:rsidR="00AD24DF" w:rsidRPr="00B92E7F">
        <w:rPr>
          <w:rFonts w:ascii="Times New Roman" w:hAnsi="Times New Roman" w:cs="Times New Roman"/>
          <w:sz w:val="24"/>
          <w:szCs w:val="24"/>
        </w:rPr>
        <w:t>erinevate üksuste</w:t>
      </w:r>
      <w:r w:rsidR="00902C8A" w:rsidRPr="00B92E7F">
        <w:rPr>
          <w:rFonts w:ascii="Times New Roman" w:hAnsi="Times New Roman" w:cs="Times New Roman"/>
          <w:sz w:val="24"/>
          <w:szCs w:val="24"/>
        </w:rPr>
        <w:t xml:space="preserve"> (siseaudit, riski- ja vastavuskontroll)</w:t>
      </w:r>
      <w:r w:rsidR="00AD24DF" w:rsidRPr="00B92E7F">
        <w:rPr>
          <w:rFonts w:ascii="Times New Roman" w:hAnsi="Times New Roman" w:cs="Times New Roman"/>
          <w:sz w:val="24"/>
          <w:szCs w:val="24"/>
        </w:rPr>
        <w:t xml:space="preserve"> roll</w:t>
      </w:r>
      <w:r w:rsidR="00902C8A" w:rsidRPr="00B92E7F">
        <w:rPr>
          <w:rFonts w:ascii="Times New Roman" w:hAnsi="Times New Roman" w:cs="Times New Roman"/>
          <w:sz w:val="24"/>
          <w:szCs w:val="24"/>
        </w:rPr>
        <w:t>e</w:t>
      </w:r>
      <w:r w:rsidR="00AD24DF" w:rsidRPr="00B92E7F">
        <w:rPr>
          <w:rFonts w:ascii="Times New Roman" w:hAnsi="Times New Roman" w:cs="Times New Roman"/>
          <w:sz w:val="24"/>
          <w:szCs w:val="24"/>
        </w:rPr>
        <w:t xml:space="preserve"> ja ülesan</w:t>
      </w:r>
      <w:r w:rsidR="3B97317D" w:rsidRPr="00B92E7F">
        <w:rPr>
          <w:rFonts w:ascii="Times New Roman" w:hAnsi="Times New Roman" w:cs="Times New Roman"/>
          <w:sz w:val="24"/>
          <w:szCs w:val="24"/>
        </w:rPr>
        <w:t>nete sõnastust</w:t>
      </w:r>
      <w:r w:rsidR="00AD24DF" w:rsidRPr="00B92E7F">
        <w:rPr>
          <w:rFonts w:ascii="Times New Roman" w:hAnsi="Times New Roman" w:cs="Times New Roman"/>
          <w:sz w:val="24"/>
          <w:szCs w:val="24"/>
        </w:rPr>
        <w:t xml:space="preserve"> ühtlustatakse ja konsolideeritakse, siis muudetakse punkti</w:t>
      </w:r>
      <w:r w:rsidR="00146C89">
        <w:rPr>
          <w:rFonts w:ascii="Times New Roman" w:hAnsi="Times New Roman" w:cs="Times New Roman"/>
          <w:sz w:val="24"/>
          <w:szCs w:val="24"/>
        </w:rPr>
        <w:t xml:space="preserve"> 5</w:t>
      </w:r>
      <w:r w:rsidR="00AD24DF" w:rsidRPr="00B92E7F">
        <w:rPr>
          <w:rFonts w:ascii="Times New Roman" w:hAnsi="Times New Roman" w:cs="Times New Roman"/>
          <w:sz w:val="24"/>
          <w:szCs w:val="24"/>
        </w:rPr>
        <w:t xml:space="preserve"> </w:t>
      </w:r>
      <w:r w:rsidR="237C84DC" w:rsidRPr="00B92E7F">
        <w:rPr>
          <w:rFonts w:ascii="Times New Roman" w:hAnsi="Times New Roman" w:cs="Times New Roman"/>
          <w:sz w:val="24"/>
          <w:szCs w:val="24"/>
        </w:rPr>
        <w:t>selliselt</w:t>
      </w:r>
      <w:r w:rsidR="00AD24DF" w:rsidRPr="00B92E7F">
        <w:rPr>
          <w:rFonts w:ascii="Times New Roman" w:hAnsi="Times New Roman" w:cs="Times New Roman"/>
          <w:sz w:val="24"/>
          <w:szCs w:val="24"/>
        </w:rPr>
        <w:t xml:space="preserve">, et nõukogu peab </w:t>
      </w:r>
      <w:r w:rsidR="00902C8A" w:rsidRPr="00B92E7F">
        <w:rPr>
          <w:rFonts w:ascii="Times New Roman" w:hAnsi="Times New Roman" w:cs="Times New Roman"/>
          <w:sz w:val="24"/>
          <w:szCs w:val="24"/>
        </w:rPr>
        <w:t>kinnitama laiemalt sisekontrolli üksuste põhimääruse.</w:t>
      </w:r>
    </w:p>
    <w:p w14:paraId="3CFCF829" w14:textId="77777777" w:rsidR="00902C8A" w:rsidRPr="00B92E7F" w:rsidRDefault="00902C8A" w:rsidP="00B92E7F">
      <w:pPr>
        <w:spacing w:after="0" w:line="240" w:lineRule="auto"/>
        <w:jc w:val="both"/>
        <w:rPr>
          <w:rFonts w:ascii="Times New Roman" w:hAnsi="Times New Roman" w:cs="Times New Roman"/>
          <w:sz w:val="24"/>
          <w:szCs w:val="24"/>
        </w:rPr>
      </w:pPr>
    </w:p>
    <w:p w14:paraId="42DF72A9" w14:textId="44D0E67A" w:rsidR="008C3B87" w:rsidRPr="00B92E7F" w:rsidRDefault="00902C8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4 punkt 7 muutmine</w:t>
      </w:r>
      <w:r w:rsidR="412CA0FC" w:rsidRPr="00B92E7F">
        <w:rPr>
          <w:rFonts w:ascii="Times New Roman" w:hAnsi="Times New Roman" w:cs="Times New Roman"/>
          <w:b/>
          <w:bCs/>
          <w:sz w:val="24"/>
          <w:szCs w:val="24"/>
        </w:rPr>
        <w:t xml:space="preserve">. </w:t>
      </w:r>
      <w:r w:rsidR="412CA0FC" w:rsidRPr="00B92E7F">
        <w:rPr>
          <w:rFonts w:ascii="Times New Roman" w:hAnsi="Times New Roman" w:cs="Times New Roman"/>
          <w:sz w:val="24"/>
          <w:szCs w:val="24"/>
        </w:rPr>
        <w:t>K</w:t>
      </w:r>
      <w:r w:rsidR="00241A9B" w:rsidRPr="00B92E7F">
        <w:rPr>
          <w:rFonts w:ascii="Times New Roman" w:hAnsi="Times New Roman" w:cs="Times New Roman"/>
          <w:sz w:val="24"/>
          <w:szCs w:val="24"/>
        </w:rPr>
        <w:t>ehtiv</w:t>
      </w:r>
      <w:r w:rsidR="2ACBD218" w:rsidRPr="00B92E7F">
        <w:rPr>
          <w:rFonts w:ascii="Times New Roman" w:hAnsi="Times New Roman" w:cs="Times New Roman"/>
          <w:sz w:val="24"/>
          <w:szCs w:val="24"/>
        </w:rPr>
        <w:t>as sõnastuses sätestab</w:t>
      </w:r>
      <w:r w:rsidR="00241A9B" w:rsidRPr="00B92E7F">
        <w:rPr>
          <w:rFonts w:ascii="Times New Roman" w:hAnsi="Times New Roman" w:cs="Times New Roman"/>
          <w:sz w:val="24"/>
          <w:szCs w:val="24"/>
        </w:rPr>
        <w:t xml:space="preserve"> punkt 7, et nõukogu kohustuseks on ka</w:t>
      </w:r>
      <w:r w:rsidRPr="00B92E7F">
        <w:rPr>
          <w:rFonts w:ascii="Times New Roman" w:hAnsi="Times New Roman" w:cs="Times New Roman"/>
          <w:sz w:val="24"/>
          <w:szCs w:val="24"/>
        </w:rPr>
        <w:t xml:space="preserve"> </w:t>
      </w:r>
      <w:r w:rsidR="00241A9B" w:rsidRPr="00B92E7F">
        <w:rPr>
          <w:rFonts w:ascii="Times New Roman" w:hAnsi="Times New Roman" w:cs="Times New Roman"/>
          <w:sz w:val="24"/>
          <w:szCs w:val="24"/>
        </w:rPr>
        <w:t xml:space="preserve">krediidiasutuse siseauditi üksuse juhi ametisse nimetamine ja vabastamine ning siseauditi üksuse juhi ettepanekul siseauditi üksuse töötajate ametisse nimetamine ja vabastamine. Sarnaselt </w:t>
      </w:r>
      <w:r w:rsidR="6731D183" w:rsidRPr="00B92E7F">
        <w:rPr>
          <w:rFonts w:ascii="Times New Roman" w:hAnsi="Times New Roman" w:cs="Times New Roman"/>
          <w:sz w:val="24"/>
          <w:szCs w:val="24"/>
        </w:rPr>
        <w:t>lõike 4 punkti 5 muudatusega,</w:t>
      </w:r>
      <w:r w:rsidR="00241A9B" w:rsidRPr="00B92E7F">
        <w:rPr>
          <w:rFonts w:ascii="Times New Roman" w:hAnsi="Times New Roman" w:cs="Times New Roman"/>
          <w:sz w:val="24"/>
          <w:szCs w:val="24"/>
        </w:rPr>
        <w:t xml:space="preserve"> asendatakse siin siseauditi üksus laiemalt sisekontrolli üksustega. </w:t>
      </w:r>
    </w:p>
    <w:p w14:paraId="461E51BD" w14:textId="77777777" w:rsidR="00455F37" w:rsidRPr="00B92E7F" w:rsidRDefault="00455F37" w:rsidP="00B92E7F">
      <w:pPr>
        <w:spacing w:after="0" w:line="240" w:lineRule="auto"/>
        <w:jc w:val="both"/>
        <w:rPr>
          <w:rFonts w:ascii="Times New Roman" w:hAnsi="Times New Roman" w:cs="Times New Roman"/>
          <w:sz w:val="24"/>
          <w:szCs w:val="24"/>
        </w:rPr>
      </w:pPr>
    </w:p>
    <w:p w14:paraId="7845A50D" w14:textId="2149A085" w:rsidR="00455F37" w:rsidRPr="00B92E7F" w:rsidRDefault="00455F3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4 punkt 10 muutmine</w:t>
      </w:r>
      <w:r w:rsidR="70109CA9" w:rsidRPr="00B92E7F">
        <w:rPr>
          <w:rFonts w:ascii="Times New Roman" w:hAnsi="Times New Roman" w:cs="Times New Roman"/>
          <w:b/>
          <w:bCs/>
          <w:sz w:val="24"/>
          <w:szCs w:val="24"/>
        </w:rPr>
        <w:t xml:space="preserve">. </w:t>
      </w:r>
      <w:r w:rsidR="70109CA9" w:rsidRPr="00B92E7F">
        <w:rPr>
          <w:rFonts w:ascii="Times New Roman" w:hAnsi="Times New Roman" w:cs="Times New Roman"/>
          <w:sz w:val="24"/>
          <w:szCs w:val="24"/>
        </w:rPr>
        <w:t>K</w:t>
      </w:r>
      <w:r w:rsidRPr="00B92E7F">
        <w:rPr>
          <w:rFonts w:ascii="Times New Roman" w:hAnsi="Times New Roman" w:cs="Times New Roman"/>
          <w:sz w:val="24"/>
          <w:szCs w:val="24"/>
        </w:rPr>
        <w:t>ehtiv</w:t>
      </w:r>
      <w:r w:rsidR="3033ABB3" w:rsidRPr="00B92E7F">
        <w:rPr>
          <w:rFonts w:ascii="Times New Roman" w:hAnsi="Times New Roman" w:cs="Times New Roman"/>
          <w:sz w:val="24"/>
          <w:szCs w:val="24"/>
        </w:rPr>
        <w:t>as sõnastuses sätestab</w:t>
      </w:r>
      <w:r w:rsidRPr="00B92E7F">
        <w:rPr>
          <w:rFonts w:ascii="Times New Roman" w:hAnsi="Times New Roman" w:cs="Times New Roman"/>
          <w:sz w:val="24"/>
          <w:szCs w:val="24"/>
        </w:rPr>
        <w:t xml:space="preserve"> punkt 10, et</w:t>
      </w:r>
      <w:r w:rsidRPr="00B92E7F">
        <w:rPr>
          <w:rFonts w:ascii="Times New Roman" w:hAnsi="Times New Roman" w:cs="Times New Roman"/>
          <w:b/>
          <w:bCs/>
          <w:sz w:val="24"/>
          <w:szCs w:val="24"/>
        </w:rPr>
        <w:t xml:space="preserve"> </w:t>
      </w:r>
      <w:r w:rsidR="00055494" w:rsidRPr="00B92E7F">
        <w:rPr>
          <w:rFonts w:ascii="Times New Roman" w:hAnsi="Times New Roman" w:cs="Times New Roman"/>
          <w:sz w:val="24"/>
          <w:szCs w:val="24"/>
        </w:rPr>
        <w:t xml:space="preserve">nõukogu kohustuseks on krediidikomitee tegevuse üldpõhimõtete ja pädevuse kinnitamine. </w:t>
      </w:r>
      <w:r w:rsidR="002F06E8" w:rsidRPr="00B92E7F">
        <w:rPr>
          <w:rFonts w:ascii="Times New Roman" w:hAnsi="Times New Roman" w:cs="Times New Roman"/>
          <w:sz w:val="24"/>
          <w:szCs w:val="24"/>
        </w:rPr>
        <w:t xml:space="preserve">Läbi erinevate </w:t>
      </w:r>
      <w:proofErr w:type="spellStart"/>
      <w:r w:rsidR="002F06E8" w:rsidRPr="00B92E7F">
        <w:rPr>
          <w:rFonts w:ascii="Times New Roman" w:hAnsi="Times New Roman" w:cs="Times New Roman"/>
          <w:sz w:val="24"/>
          <w:szCs w:val="24"/>
        </w:rPr>
        <w:t>KAS</w:t>
      </w:r>
      <w:r w:rsidR="08E74F33" w:rsidRPr="00B92E7F">
        <w:rPr>
          <w:rFonts w:ascii="Times New Roman" w:hAnsi="Times New Roman" w:cs="Times New Roman"/>
          <w:sz w:val="24"/>
          <w:szCs w:val="24"/>
        </w:rPr>
        <w:t>-</w:t>
      </w:r>
      <w:r w:rsidR="002F06E8" w:rsidRPr="00B92E7F">
        <w:rPr>
          <w:rFonts w:ascii="Times New Roman" w:hAnsi="Times New Roman" w:cs="Times New Roman"/>
          <w:sz w:val="24"/>
          <w:szCs w:val="24"/>
        </w:rPr>
        <w:t>i</w:t>
      </w:r>
      <w:proofErr w:type="spellEnd"/>
      <w:r w:rsidR="002F06E8" w:rsidRPr="00B92E7F">
        <w:rPr>
          <w:rFonts w:ascii="Times New Roman" w:hAnsi="Times New Roman" w:cs="Times New Roman"/>
          <w:sz w:val="24"/>
          <w:szCs w:val="24"/>
        </w:rPr>
        <w:t xml:space="preserve"> normide tõlgendamise kaudu võib jõuda seisukohale, et sarnane kohustus on nõukogul juba täna ka muude komiteede puhul. Seega muudetakse punkti 10 nii, et sisuliselt asendatakse krediidikomitee kõigi komiteedega. </w:t>
      </w:r>
    </w:p>
    <w:p w14:paraId="22D9C9B4" w14:textId="77777777" w:rsidR="00455F37" w:rsidRPr="00B92E7F" w:rsidRDefault="00455F37"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sz w:val="24"/>
          <w:szCs w:val="24"/>
        </w:rPr>
        <w:t xml:space="preserve"> </w:t>
      </w:r>
    </w:p>
    <w:p w14:paraId="593201F5" w14:textId="33ECE570" w:rsidR="008C3B87" w:rsidRPr="00B92E7F" w:rsidRDefault="00A12EA3"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Paragrahv 55. </w:t>
      </w:r>
      <w:r w:rsidRPr="00B92E7F">
        <w:rPr>
          <w:rFonts w:ascii="Times New Roman" w:hAnsi="Times New Roman" w:cs="Times New Roman"/>
          <w:sz w:val="24"/>
          <w:szCs w:val="24"/>
        </w:rPr>
        <w:t xml:space="preserve">Kehtiv § 55 sätestab nõuded krediidiasutuse juhatusele. </w:t>
      </w:r>
    </w:p>
    <w:p w14:paraId="1737069C" w14:textId="0EF864B2" w:rsidR="008C3B87" w:rsidRPr="00B92E7F" w:rsidRDefault="008C3B87" w:rsidP="00B92E7F">
      <w:pPr>
        <w:spacing w:after="0" w:line="240" w:lineRule="auto"/>
        <w:jc w:val="both"/>
        <w:rPr>
          <w:rFonts w:ascii="Times New Roman" w:hAnsi="Times New Roman" w:cs="Times New Roman"/>
          <w:sz w:val="24"/>
          <w:szCs w:val="24"/>
        </w:rPr>
      </w:pPr>
    </w:p>
    <w:p w14:paraId="4F99428E" w14:textId="3533FE2B" w:rsidR="008C3B87" w:rsidRPr="00B92E7F" w:rsidRDefault="00A12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punkti 2 muutmine. </w:t>
      </w:r>
      <w:r w:rsidR="2A4B2563" w:rsidRPr="00B92E7F">
        <w:rPr>
          <w:rFonts w:ascii="Times New Roman" w:hAnsi="Times New Roman" w:cs="Times New Roman"/>
          <w:sz w:val="24"/>
          <w:szCs w:val="24"/>
        </w:rPr>
        <w:t xml:space="preserve">Lõige 2 reguleerib juhatuse ülesandeid. </w:t>
      </w:r>
      <w:r w:rsidR="009C1736" w:rsidRPr="00B92E7F">
        <w:rPr>
          <w:rFonts w:ascii="Times New Roman" w:hAnsi="Times New Roman" w:cs="Times New Roman"/>
          <w:sz w:val="24"/>
          <w:szCs w:val="24"/>
        </w:rPr>
        <w:t xml:space="preserve">Kehtiv punkt 2 näeb ette, et juhatus peab kehtestama krediidiasutuse riskide võtmise, juhtimise, jälgimise ning </w:t>
      </w:r>
      <w:r w:rsidR="009C1736" w:rsidRPr="00B92E7F">
        <w:rPr>
          <w:rFonts w:ascii="Times New Roman" w:hAnsi="Times New Roman" w:cs="Times New Roman"/>
          <w:sz w:val="24"/>
          <w:szCs w:val="24"/>
        </w:rPr>
        <w:lastRenderedPageBreak/>
        <w:t>maandamise põhimõtted ja protseduurid. Need põhimõtted ja protseduurid peavad hõlmama nii olemasolevaid kui ka potentsiaalseid riske, sealhulgas makromajanduskeskkonnast tulenevaid riske. Samuti näeb kehtiv punkt 2 ette, et neid põhimõtte</w:t>
      </w:r>
      <w:r w:rsidR="24D305E7" w:rsidRPr="00B92E7F">
        <w:rPr>
          <w:rFonts w:ascii="Times New Roman" w:hAnsi="Times New Roman" w:cs="Times New Roman"/>
          <w:sz w:val="24"/>
          <w:szCs w:val="24"/>
        </w:rPr>
        <w:t>d</w:t>
      </w:r>
      <w:r w:rsidR="009C1736" w:rsidRPr="00B92E7F">
        <w:rPr>
          <w:rFonts w:ascii="Times New Roman" w:hAnsi="Times New Roman" w:cs="Times New Roman"/>
          <w:sz w:val="24"/>
          <w:szCs w:val="24"/>
        </w:rPr>
        <w:t xml:space="preserve"> ja protseduur</w:t>
      </w:r>
      <w:r w:rsidR="01F611D8" w:rsidRPr="00B92E7F">
        <w:rPr>
          <w:rFonts w:ascii="Times New Roman" w:hAnsi="Times New Roman" w:cs="Times New Roman"/>
          <w:sz w:val="24"/>
          <w:szCs w:val="24"/>
        </w:rPr>
        <w:t>id</w:t>
      </w:r>
      <w:r w:rsidR="009C1736" w:rsidRPr="00B92E7F">
        <w:rPr>
          <w:rFonts w:ascii="Times New Roman" w:hAnsi="Times New Roman" w:cs="Times New Roman"/>
          <w:sz w:val="24"/>
          <w:szCs w:val="24"/>
        </w:rPr>
        <w:t xml:space="preserve"> tuleb</w:t>
      </w:r>
      <w:r w:rsidR="4172610B" w:rsidRPr="00B92E7F">
        <w:rPr>
          <w:rFonts w:ascii="Times New Roman" w:hAnsi="Times New Roman" w:cs="Times New Roman"/>
          <w:sz w:val="24"/>
          <w:szCs w:val="24"/>
        </w:rPr>
        <w:t xml:space="preserve"> </w:t>
      </w:r>
      <w:r w:rsidR="009C1736" w:rsidRPr="00B92E7F">
        <w:rPr>
          <w:rFonts w:ascii="Times New Roman" w:hAnsi="Times New Roman" w:cs="Times New Roman"/>
          <w:sz w:val="24"/>
          <w:szCs w:val="24"/>
        </w:rPr>
        <w:t xml:space="preserve"> regulaarselt üle vaadata. Eelnõuga muudetakse ja täpsustatakse selles sättes kahte aspekti</w:t>
      </w:r>
      <w:r w:rsidR="77356E2A" w:rsidRPr="00B92E7F">
        <w:rPr>
          <w:rFonts w:ascii="Times New Roman" w:hAnsi="Times New Roman" w:cs="Times New Roman"/>
          <w:sz w:val="24"/>
          <w:szCs w:val="24"/>
        </w:rPr>
        <w:t xml:space="preserve">. </w:t>
      </w:r>
      <w:r w:rsidR="3D9EA46E" w:rsidRPr="00B92E7F">
        <w:rPr>
          <w:rFonts w:ascii="Times New Roman" w:hAnsi="Times New Roman" w:cs="Times New Roman"/>
          <w:sz w:val="24"/>
          <w:szCs w:val="24"/>
        </w:rPr>
        <w:t xml:space="preserve"> </w:t>
      </w:r>
      <w:r w:rsidR="4C5AC6A7" w:rsidRPr="00B92E7F">
        <w:rPr>
          <w:rFonts w:ascii="Times New Roman" w:hAnsi="Times New Roman" w:cs="Times New Roman"/>
          <w:sz w:val="24"/>
          <w:szCs w:val="24"/>
        </w:rPr>
        <w:t>E</w:t>
      </w:r>
      <w:r w:rsidR="009C1736" w:rsidRPr="00B92E7F">
        <w:rPr>
          <w:rFonts w:ascii="Times New Roman" w:hAnsi="Times New Roman" w:cs="Times New Roman"/>
          <w:sz w:val="24"/>
          <w:szCs w:val="24"/>
        </w:rPr>
        <w:t xml:space="preserve">siteks, vastav regulaarne ülevaatamine peab toimuma </w:t>
      </w:r>
      <w:r w:rsidR="00A74C9A" w:rsidRPr="00B92E7F">
        <w:rPr>
          <w:rFonts w:ascii="Times New Roman" w:hAnsi="Times New Roman" w:cs="Times New Roman"/>
          <w:sz w:val="24"/>
          <w:szCs w:val="24"/>
        </w:rPr>
        <w:t xml:space="preserve">iga </w:t>
      </w:r>
      <w:r w:rsidR="009C1736" w:rsidRPr="00B92E7F">
        <w:rPr>
          <w:rFonts w:ascii="Times New Roman" w:hAnsi="Times New Roman" w:cs="Times New Roman"/>
          <w:sz w:val="24"/>
          <w:szCs w:val="24"/>
        </w:rPr>
        <w:t xml:space="preserve">kahe aasta </w:t>
      </w:r>
      <w:r w:rsidR="00A74C9A" w:rsidRPr="00B92E7F">
        <w:rPr>
          <w:rFonts w:ascii="Times New Roman" w:hAnsi="Times New Roman" w:cs="Times New Roman"/>
          <w:sz w:val="24"/>
          <w:szCs w:val="24"/>
        </w:rPr>
        <w:t>järel</w:t>
      </w:r>
      <w:r w:rsidR="0E612F42" w:rsidRPr="00B92E7F">
        <w:rPr>
          <w:rFonts w:ascii="Times New Roman" w:hAnsi="Times New Roman" w:cs="Times New Roman"/>
          <w:sz w:val="24"/>
          <w:szCs w:val="24"/>
        </w:rPr>
        <w:t>. T</w:t>
      </w:r>
      <w:r w:rsidR="009C1736" w:rsidRPr="00B92E7F">
        <w:rPr>
          <w:rFonts w:ascii="Times New Roman" w:hAnsi="Times New Roman" w:cs="Times New Roman"/>
          <w:sz w:val="24"/>
          <w:szCs w:val="24"/>
        </w:rPr>
        <w:t xml:space="preserve">eiseks, riskide puhul tuleb arvestada ka majandustsükli faasiga seotud riske ning keskkonna-, sotsiaalsete ja juhtimistegurite praegusest ja lühikesest, keskmisest ja pikaajalisest mõjust tingitud riske. Muudatus põhineb </w:t>
      </w:r>
      <w:r w:rsidR="003044BD" w:rsidRPr="00B92E7F">
        <w:rPr>
          <w:rFonts w:ascii="Times New Roman" w:hAnsi="Times New Roman" w:cs="Times New Roman"/>
          <w:sz w:val="24"/>
          <w:szCs w:val="24"/>
        </w:rPr>
        <w:t>CRD VI</w:t>
      </w:r>
      <w:r w:rsidR="009C1736" w:rsidRPr="00B92E7F">
        <w:rPr>
          <w:rFonts w:ascii="Times New Roman" w:hAnsi="Times New Roman" w:cs="Times New Roman"/>
          <w:sz w:val="24"/>
          <w:szCs w:val="24"/>
        </w:rPr>
        <w:t xml:space="preserve"> artikli 76</w:t>
      </w:r>
      <w:r w:rsidR="60886DE5" w:rsidRPr="00B92E7F">
        <w:rPr>
          <w:rFonts w:ascii="Times New Roman" w:hAnsi="Times New Roman" w:cs="Times New Roman"/>
          <w:sz w:val="24"/>
          <w:szCs w:val="24"/>
        </w:rPr>
        <w:t xml:space="preserve"> lõike 1</w:t>
      </w:r>
      <w:r w:rsidR="009C1736" w:rsidRPr="00B92E7F">
        <w:rPr>
          <w:rFonts w:ascii="Times New Roman" w:hAnsi="Times New Roman" w:cs="Times New Roman"/>
          <w:sz w:val="24"/>
          <w:szCs w:val="24"/>
        </w:rPr>
        <w:t xml:space="preserve"> esimesel </w:t>
      </w:r>
      <w:r w:rsidR="11DDF135" w:rsidRPr="00B92E7F">
        <w:rPr>
          <w:rFonts w:ascii="Times New Roman" w:hAnsi="Times New Roman" w:cs="Times New Roman"/>
          <w:sz w:val="24"/>
          <w:szCs w:val="24"/>
        </w:rPr>
        <w:t>alalõikel</w:t>
      </w:r>
      <w:r w:rsidR="009C1736" w:rsidRPr="00B92E7F">
        <w:rPr>
          <w:rFonts w:ascii="Times New Roman" w:hAnsi="Times New Roman" w:cs="Times New Roman"/>
          <w:sz w:val="24"/>
          <w:szCs w:val="24"/>
        </w:rPr>
        <w:t>.</w:t>
      </w:r>
    </w:p>
    <w:p w14:paraId="6ADC91BE" w14:textId="77777777" w:rsidR="008C3B87" w:rsidRPr="00B92E7F" w:rsidRDefault="008C3B87" w:rsidP="00B92E7F">
      <w:pPr>
        <w:spacing w:after="0" w:line="240" w:lineRule="auto"/>
        <w:jc w:val="both"/>
        <w:rPr>
          <w:rFonts w:ascii="Times New Roman" w:hAnsi="Times New Roman" w:cs="Times New Roman"/>
          <w:b/>
          <w:bCs/>
          <w:sz w:val="24"/>
          <w:szCs w:val="24"/>
        </w:rPr>
      </w:pPr>
    </w:p>
    <w:p w14:paraId="201BFF9A" w14:textId="7698A4AF" w:rsidR="008C3B87" w:rsidRPr="00B92E7F" w:rsidRDefault="00A12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lõikega 5. </w:t>
      </w:r>
      <w:r w:rsidR="00B22E80" w:rsidRPr="00B92E7F">
        <w:rPr>
          <w:rFonts w:ascii="Times New Roman" w:hAnsi="Times New Roman" w:cs="Times New Roman"/>
          <w:sz w:val="24"/>
          <w:szCs w:val="24"/>
        </w:rPr>
        <w:t xml:space="preserve">Uue lõike lisamine on seotud muudatusega </w:t>
      </w:r>
      <w:r w:rsidR="4310828A" w:rsidRPr="00B92E7F">
        <w:rPr>
          <w:rFonts w:ascii="Times New Roman" w:hAnsi="Times New Roman" w:cs="Times New Roman"/>
          <w:sz w:val="24"/>
          <w:szCs w:val="24"/>
        </w:rPr>
        <w:t xml:space="preserve">sama paragrahvi </w:t>
      </w:r>
      <w:r w:rsidR="7EB468F5" w:rsidRPr="00B92E7F">
        <w:rPr>
          <w:rFonts w:ascii="Times New Roman" w:hAnsi="Times New Roman" w:cs="Times New Roman"/>
          <w:sz w:val="24"/>
          <w:szCs w:val="24"/>
        </w:rPr>
        <w:t>2</w:t>
      </w:r>
      <w:r w:rsidR="00B22E80" w:rsidRPr="00B92E7F">
        <w:rPr>
          <w:rFonts w:ascii="Times New Roman" w:hAnsi="Times New Roman" w:cs="Times New Roman"/>
          <w:sz w:val="24"/>
          <w:szCs w:val="24"/>
        </w:rPr>
        <w:t xml:space="preserve"> lõike 2 punktis 2. </w:t>
      </w:r>
      <w:r w:rsidR="1F0E116C" w:rsidRPr="00B92E7F">
        <w:rPr>
          <w:rFonts w:ascii="Times New Roman" w:hAnsi="Times New Roman" w:cs="Times New Roman"/>
          <w:sz w:val="24"/>
          <w:szCs w:val="24"/>
        </w:rPr>
        <w:t>K</w:t>
      </w:r>
      <w:r w:rsidR="00B22E80" w:rsidRPr="00B92E7F">
        <w:rPr>
          <w:rFonts w:ascii="Times New Roman" w:hAnsi="Times New Roman" w:cs="Times New Roman"/>
          <w:sz w:val="24"/>
          <w:szCs w:val="24"/>
        </w:rPr>
        <w:t xml:space="preserve">ui üldjuhul tuleb vastavad riskide võtmise, juhtimise, jälgimise ning maandamise põhimõtted ja protseduurid üle vaadata krediidiasutuse juhatusel </w:t>
      </w:r>
      <w:r w:rsidR="00A74C9A" w:rsidRPr="00B92E7F">
        <w:rPr>
          <w:rFonts w:ascii="Times New Roman" w:hAnsi="Times New Roman" w:cs="Times New Roman"/>
          <w:sz w:val="24"/>
          <w:szCs w:val="24"/>
        </w:rPr>
        <w:t xml:space="preserve">iga </w:t>
      </w:r>
      <w:r w:rsidR="0C0DF6F3" w:rsidRPr="00B92E7F">
        <w:rPr>
          <w:rFonts w:ascii="Times New Roman" w:hAnsi="Times New Roman" w:cs="Times New Roman"/>
          <w:sz w:val="24"/>
          <w:szCs w:val="24"/>
        </w:rPr>
        <w:t>kahe</w:t>
      </w:r>
      <w:r w:rsidR="00B22E80" w:rsidRPr="00B92E7F">
        <w:rPr>
          <w:rFonts w:ascii="Times New Roman" w:hAnsi="Times New Roman" w:cs="Times New Roman"/>
          <w:sz w:val="24"/>
          <w:szCs w:val="24"/>
        </w:rPr>
        <w:t xml:space="preserve"> aasta </w:t>
      </w:r>
      <w:r w:rsidR="00A74C9A" w:rsidRPr="00B92E7F">
        <w:rPr>
          <w:rFonts w:ascii="Times New Roman" w:hAnsi="Times New Roman" w:cs="Times New Roman"/>
          <w:sz w:val="24"/>
          <w:szCs w:val="24"/>
        </w:rPr>
        <w:t>järel</w:t>
      </w:r>
      <w:r w:rsidR="00B22E80" w:rsidRPr="00B92E7F">
        <w:rPr>
          <w:rFonts w:ascii="Times New Roman" w:hAnsi="Times New Roman" w:cs="Times New Roman"/>
          <w:sz w:val="24"/>
          <w:szCs w:val="24"/>
        </w:rPr>
        <w:t xml:space="preserve">, siis antud juhul tehakse erand väikese ja mittekeeruka krediidiasutuse suhtes. </w:t>
      </w:r>
      <w:r w:rsidR="138BF3AC" w:rsidRPr="00B92E7F">
        <w:rPr>
          <w:rFonts w:ascii="Times New Roman" w:hAnsi="Times New Roman" w:cs="Times New Roman"/>
          <w:sz w:val="24"/>
          <w:szCs w:val="24"/>
        </w:rPr>
        <w:t>Taolise</w:t>
      </w:r>
      <w:r w:rsidR="00B22E80" w:rsidRPr="00B92E7F">
        <w:rPr>
          <w:rFonts w:ascii="Times New Roman" w:hAnsi="Times New Roman" w:cs="Times New Roman"/>
          <w:sz w:val="24"/>
          <w:szCs w:val="24"/>
        </w:rPr>
        <w:t xml:space="preserve"> krediidiasutuse juhatus võib seda teha mõnevõrra harvemini. Antud erand põhineb CRD VI </w:t>
      </w:r>
      <w:r w:rsidR="003B451D" w:rsidRPr="00B92E7F">
        <w:rPr>
          <w:rFonts w:ascii="Times New Roman" w:hAnsi="Times New Roman" w:cs="Times New Roman"/>
          <w:sz w:val="24"/>
          <w:szCs w:val="24"/>
        </w:rPr>
        <w:t>artikli 76</w:t>
      </w:r>
      <w:r w:rsidR="5965EE8D" w:rsidRPr="00B92E7F">
        <w:rPr>
          <w:rFonts w:ascii="Times New Roman" w:hAnsi="Times New Roman" w:cs="Times New Roman"/>
          <w:sz w:val="24"/>
          <w:szCs w:val="24"/>
        </w:rPr>
        <w:t xml:space="preserve"> lõike</w:t>
      </w:r>
      <w:r w:rsidR="003B451D" w:rsidRPr="00B92E7F">
        <w:rPr>
          <w:rFonts w:ascii="Times New Roman" w:hAnsi="Times New Roman" w:cs="Times New Roman"/>
          <w:sz w:val="24"/>
          <w:szCs w:val="24"/>
        </w:rPr>
        <w:t xml:space="preserve"> teisel </w:t>
      </w:r>
      <w:r w:rsidR="021F6041" w:rsidRPr="00B92E7F">
        <w:rPr>
          <w:rFonts w:ascii="Times New Roman" w:hAnsi="Times New Roman" w:cs="Times New Roman"/>
          <w:sz w:val="24"/>
          <w:szCs w:val="24"/>
        </w:rPr>
        <w:t>alalõikel</w:t>
      </w:r>
      <w:r w:rsidR="003B451D" w:rsidRPr="00B92E7F">
        <w:rPr>
          <w:rFonts w:ascii="Times New Roman" w:hAnsi="Times New Roman" w:cs="Times New Roman"/>
          <w:sz w:val="24"/>
          <w:szCs w:val="24"/>
        </w:rPr>
        <w:t xml:space="preserve">. Väike ja mittekeerukas krediidiasutus on defineeritud CRR artikli 4 lõike 1 punktis 145. </w:t>
      </w:r>
    </w:p>
    <w:p w14:paraId="345156E1" w14:textId="5962B405" w:rsidR="5451066A" w:rsidRPr="00B92E7F" w:rsidRDefault="5451066A" w:rsidP="00B92E7F">
      <w:pPr>
        <w:spacing w:after="0" w:line="240" w:lineRule="auto"/>
        <w:jc w:val="both"/>
        <w:rPr>
          <w:rFonts w:ascii="Times New Roman" w:hAnsi="Times New Roman" w:cs="Times New Roman"/>
          <w:sz w:val="24"/>
          <w:szCs w:val="24"/>
        </w:rPr>
      </w:pPr>
    </w:p>
    <w:p w14:paraId="38ABCEE6" w14:textId="4F5EFD91" w:rsidR="5451066A" w:rsidRPr="000E03EA" w:rsidRDefault="14E98D00" w:rsidP="00B92E7F">
      <w:pPr>
        <w:spacing w:after="0" w:line="240" w:lineRule="auto"/>
        <w:jc w:val="both"/>
        <w:rPr>
          <w:rFonts w:ascii="Times New Roman" w:hAnsi="Times New Roman" w:cs="Times New Roman"/>
          <w:sz w:val="24"/>
          <w:szCs w:val="24"/>
        </w:rPr>
      </w:pPr>
      <w:r w:rsidRPr="000141EA">
        <w:rPr>
          <w:rFonts w:ascii="Times New Roman" w:hAnsi="Times New Roman" w:cs="Times New Roman"/>
          <w:b/>
          <w:bCs/>
          <w:sz w:val="24"/>
          <w:szCs w:val="24"/>
        </w:rPr>
        <w:t>Paragrahv 57</w:t>
      </w:r>
      <w:r w:rsidRPr="000141EA">
        <w:rPr>
          <w:rFonts w:ascii="Times New Roman" w:hAnsi="Times New Roman" w:cs="Times New Roman"/>
          <w:b/>
          <w:bCs/>
          <w:sz w:val="24"/>
          <w:szCs w:val="24"/>
          <w:vertAlign w:val="superscript"/>
        </w:rPr>
        <w:t>1</w:t>
      </w:r>
      <w:r w:rsidRPr="000141EA">
        <w:rPr>
          <w:rFonts w:ascii="Times New Roman" w:hAnsi="Times New Roman" w:cs="Times New Roman"/>
          <w:b/>
          <w:bCs/>
          <w:sz w:val="24"/>
          <w:szCs w:val="24"/>
        </w:rPr>
        <w:t xml:space="preserve">. </w:t>
      </w:r>
      <w:r w:rsidR="000E03EA">
        <w:rPr>
          <w:rFonts w:ascii="Times New Roman" w:hAnsi="Times New Roman" w:cs="Times New Roman"/>
          <w:sz w:val="24"/>
          <w:szCs w:val="24"/>
        </w:rPr>
        <w:t>Kehtiv § 57</w:t>
      </w:r>
      <w:r w:rsidR="000E03EA" w:rsidRPr="000E03EA">
        <w:rPr>
          <w:rFonts w:ascii="Times New Roman" w:hAnsi="Times New Roman" w:cs="Times New Roman"/>
          <w:sz w:val="24"/>
          <w:szCs w:val="24"/>
          <w:vertAlign w:val="superscript"/>
        </w:rPr>
        <w:t xml:space="preserve">1 </w:t>
      </w:r>
      <w:r w:rsidR="000E03EA">
        <w:rPr>
          <w:rFonts w:ascii="Times New Roman" w:hAnsi="Times New Roman" w:cs="Times New Roman"/>
          <w:sz w:val="24"/>
          <w:szCs w:val="24"/>
        </w:rPr>
        <w:t>reguleerib krediidiasutuse juhtide ja töötajate tasustamist.</w:t>
      </w:r>
    </w:p>
    <w:p w14:paraId="6C899F02" w14:textId="77777777" w:rsidR="000E03EA" w:rsidRPr="000141EA" w:rsidRDefault="000E03EA" w:rsidP="00B92E7F">
      <w:pPr>
        <w:spacing w:after="0" w:line="240" w:lineRule="auto"/>
        <w:jc w:val="both"/>
        <w:rPr>
          <w:rFonts w:ascii="Times New Roman" w:hAnsi="Times New Roman" w:cs="Times New Roman"/>
          <w:b/>
          <w:bCs/>
          <w:sz w:val="24"/>
          <w:szCs w:val="24"/>
        </w:rPr>
      </w:pPr>
    </w:p>
    <w:p w14:paraId="007F7E87" w14:textId="09CF457C" w:rsidR="5EF185A2" w:rsidRPr="000141EA" w:rsidRDefault="14E98D00" w:rsidP="00B92E7F">
      <w:pPr>
        <w:spacing w:after="0" w:line="240" w:lineRule="auto"/>
        <w:jc w:val="both"/>
        <w:rPr>
          <w:rFonts w:ascii="Times New Roman" w:hAnsi="Times New Roman" w:cs="Times New Roman"/>
          <w:sz w:val="24"/>
          <w:szCs w:val="24"/>
        </w:rPr>
      </w:pPr>
      <w:r w:rsidRPr="000141EA">
        <w:rPr>
          <w:rFonts w:ascii="Times New Roman" w:hAnsi="Times New Roman" w:cs="Times New Roman"/>
          <w:b/>
          <w:bCs/>
          <w:sz w:val="24"/>
          <w:szCs w:val="24"/>
        </w:rPr>
        <w:t>Lõike 1</w:t>
      </w:r>
      <w:r w:rsidR="59DA1BF1" w:rsidRPr="000141EA">
        <w:rPr>
          <w:rFonts w:ascii="Times New Roman" w:hAnsi="Times New Roman" w:cs="Times New Roman"/>
          <w:b/>
          <w:bCs/>
          <w:sz w:val="24"/>
          <w:szCs w:val="24"/>
          <w:vertAlign w:val="superscript"/>
        </w:rPr>
        <w:t>2</w:t>
      </w:r>
      <w:r w:rsidRPr="000141EA">
        <w:rPr>
          <w:rFonts w:ascii="Times New Roman" w:hAnsi="Times New Roman" w:cs="Times New Roman"/>
          <w:b/>
          <w:bCs/>
          <w:sz w:val="24"/>
          <w:szCs w:val="24"/>
        </w:rPr>
        <w:t xml:space="preserve"> </w:t>
      </w:r>
      <w:r w:rsidR="00E772C1">
        <w:rPr>
          <w:rFonts w:ascii="Times New Roman" w:hAnsi="Times New Roman" w:cs="Times New Roman"/>
          <w:b/>
          <w:bCs/>
          <w:sz w:val="24"/>
          <w:szCs w:val="24"/>
        </w:rPr>
        <w:t>ja l</w:t>
      </w:r>
      <w:r w:rsidR="00E772C1" w:rsidRPr="000141EA">
        <w:rPr>
          <w:rFonts w:ascii="Times New Roman" w:hAnsi="Times New Roman" w:cs="Times New Roman"/>
          <w:b/>
          <w:bCs/>
          <w:sz w:val="24"/>
          <w:szCs w:val="24"/>
        </w:rPr>
        <w:t xml:space="preserve">õike 3 punkti 1 </w:t>
      </w:r>
      <w:r w:rsidR="0EA70CCF" w:rsidRPr="000141EA">
        <w:rPr>
          <w:rFonts w:ascii="Times New Roman" w:hAnsi="Times New Roman" w:cs="Times New Roman"/>
          <w:b/>
          <w:bCs/>
          <w:sz w:val="24"/>
          <w:szCs w:val="24"/>
        </w:rPr>
        <w:t xml:space="preserve">muutmine. </w:t>
      </w:r>
      <w:r w:rsidR="000141EA" w:rsidRPr="000141EA">
        <w:rPr>
          <w:rFonts w:ascii="Times New Roman" w:hAnsi="Times New Roman" w:cs="Times New Roman"/>
          <w:sz w:val="24"/>
          <w:szCs w:val="24"/>
        </w:rPr>
        <w:t>Muudatus</w:t>
      </w:r>
      <w:r w:rsidR="000141EA">
        <w:rPr>
          <w:rFonts w:ascii="Times New Roman" w:hAnsi="Times New Roman" w:cs="Times New Roman"/>
          <w:sz w:val="24"/>
          <w:szCs w:val="24"/>
        </w:rPr>
        <w:t>ed on pigem täpsustava iseloomuga. Sõnad „Kontrollifunktsioon“ ja „kontrolliüksus“ asendatakse sõnadega, mis väljendavad täpsemalt teostatavate funktsioonide iseloomu. CRD VI määratleb uue mõistena sisekontrollifunktsiooni (art</w:t>
      </w:r>
      <w:r w:rsidR="000E03EA">
        <w:rPr>
          <w:rFonts w:ascii="Times New Roman" w:hAnsi="Times New Roman" w:cs="Times New Roman"/>
          <w:sz w:val="24"/>
          <w:szCs w:val="24"/>
        </w:rPr>
        <w:t>ikli</w:t>
      </w:r>
      <w:r w:rsidR="000141EA">
        <w:rPr>
          <w:rFonts w:ascii="Times New Roman" w:hAnsi="Times New Roman" w:cs="Times New Roman"/>
          <w:sz w:val="24"/>
          <w:szCs w:val="24"/>
        </w:rPr>
        <w:t xml:space="preserve"> 3 lõike 1 uus punkt 9b), see tingib ka vajaduse </w:t>
      </w:r>
      <w:r w:rsidR="00E772C1">
        <w:rPr>
          <w:rFonts w:ascii="Times New Roman" w:hAnsi="Times New Roman" w:cs="Times New Roman"/>
          <w:sz w:val="24"/>
          <w:szCs w:val="24"/>
        </w:rPr>
        <w:t>muuta sätteid, mis kasutasid seni sõna „kontrollifunktsioon“.</w:t>
      </w:r>
    </w:p>
    <w:p w14:paraId="014F1E36" w14:textId="6A23FAF7" w:rsidR="5EF185A2" w:rsidRPr="000141EA" w:rsidRDefault="5EF185A2" w:rsidP="00B92E7F">
      <w:pPr>
        <w:spacing w:after="0" w:line="240" w:lineRule="auto"/>
        <w:jc w:val="both"/>
        <w:rPr>
          <w:rFonts w:ascii="Times New Roman" w:hAnsi="Times New Roman" w:cs="Times New Roman"/>
          <w:b/>
          <w:bCs/>
          <w:sz w:val="24"/>
          <w:szCs w:val="24"/>
        </w:rPr>
      </w:pPr>
    </w:p>
    <w:p w14:paraId="3913B532" w14:textId="7F93607A" w:rsidR="44A6948B" w:rsidRPr="00B92E7F" w:rsidRDefault="4E78628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57</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57</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reguleerib tulemustasu maksmist krediidiasutuses. </w:t>
      </w:r>
    </w:p>
    <w:p w14:paraId="127BDFB7" w14:textId="0B755FC3" w:rsidR="5451066A" w:rsidRPr="00B92E7F" w:rsidRDefault="5451066A" w:rsidP="00B92E7F">
      <w:pPr>
        <w:spacing w:after="0" w:line="240" w:lineRule="auto"/>
        <w:jc w:val="both"/>
        <w:rPr>
          <w:rFonts w:ascii="Times New Roman" w:hAnsi="Times New Roman" w:cs="Times New Roman"/>
          <w:b/>
          <w:bCs/>
          <w:sz w:val="24"/>
          <w:szCs w:val="24"/>
        </w:rPr>
      </w:pPr>
    </w:p>
    <w:p w14:paraId="6B965F43" w14:textId="7A1469A4" w:rsidR="08B1DE02" w:rsidRPr="00B92E7F" w:rsidRDefault="54C16AC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punkti 3 muutmine. </w:t>
      </w:r>
      <w:r w:rsidR="5E370132" w:rsidRPr="00B92E7F">
        <w:rPr>
          <w:rFonts w:ascii="Times New Roman" w:hAnsi="Times New Roman" w:cs="Times New Roman"/>
          <w:sz w:val="24"/>
          <w:szCs w:val="24"/>
        </w:rPr>
        <w:t xml:space="preserve">Lõikega 2 </w:t>
      </w:r>
      <w:r w:rsidR="00F05898">
        <w:rPr>
          <w:rFonts w:ascii="Times New Roman" w:hAnsi="Times New Roman" w:cs="Times New Roman"/>
          <w:sz w:val="24"/>
          <w:szCs w:val="24"/>
        </w:rPr>
        <w:t>s</w:t>
      </w:r>
      <w:r w:rsidR="5E370132" w:rsidRPr="00B92E7F">
        <w:rPr>
          <w:rFonts w:ascii="Times New Roman" w:hAnsi="Times New Roman" w:cs="Times New Roman"/>
          <w:sz w:val="24"/>
          <w:szCs w:val="24"/>
        </w:rPr>
        <w:t>ätestat</w:t>
      </w:r>
      <w:r w:rsidR="00F05898">
        <w:rPr>
          <w:rFonts w:ascii="Times New Roman" w:hAnsi="Times New Roman" w:cs="Times New Roman"/>
          <w:sz w:val="24"/>
          <w:szCs w:val="24"/>
        </w:rPr>
        <w:t>akse</w:t>
      </w:r>
      <w:r w:rsidR="5E370132" w:rsidRPr="00B92E7F">
        <w:rPr>
          <w:rFonts w:ascii="Times New Roman" w:hAnsi="Times New Roman" w:cs="Times New Roman"/>
          <w:sz w:val="24"/>
          <w:szCs w:val="24"/>
        </w:rPr>
        <w:t xml:space="preserve"> tingimused, mida tuleb võtta arvesse tulemustasu määramisel ja väljamaksmisel krediidiasutuse juhile ja töötajale. Punkti 3 kohaselt tuleb arvestada isiku personaa</w:t>
      </w:r>
      <w:r w:rsidR="5591E609" w:rsidRPr="00B92E7F">
        <w:rPr>
          <w:rFonts w:ascii="Times New Roman" w:hAnsi="Times New Roman" w:cs="Times New Roman"/>
          <w:sz w:val="24"/>
          <w:szCs w:val="24"/>
        </w:rPr>
        <w:t xml:space="preserve">lseid töötulemusi, arvestades nii rahalisi kui ka muid </w:t>
      </w:r>
      <w:proofErr w:type="spellStart"/>
      <w:r w:rsidR="5591E609" w:rsidRPr="00B92E7F">
        <w:rPr>
          <w:rFonts w:ascii="Times New Roman" w:hAnsi="Times New Roman" w:cs="Times New Roman"/>
          <w:sz w:val="24"/>
          <w:szCs w:val="24"/>
        </w:rPr>
        <w:t>sise</w:t>
      </w:r>
      <w:proofErr w:type="spellEnd"/>
      <w:r w:rsidR="5591E609" w:rsidRPr="00B92E7F">
        <w:rPr>
          <w:rFonts w:ascii="Times New Roman" w:hAnsi="Times New Roman" w:cs="Times New Roman"/>
          <w:sz w:val="24"/>
          <w:szCs w:val="24"/>
        </w:rPr>
        <w:t xml:space="preserve">-eeskirjadest ja protseduurireeglitest tulenevaid kriteeriume, jätkusuutlikke ja riskiga korrigeeritud töötulemusi ning tööülesandeid, mida on täidetud lisaks lepingust tulenevatele ülesannetele. </w:t>
      </w:r>
      <w:r w:rsidR="586738A4" w:rsidRPr="00B92E7F">
        <w:rPr>
          <w:rFonts w:ascii="Times New Roman" w:hAnsi="Times New Roman" w:cs="Times New Roman"/>
          <w:sz w:val="24"/>
          <w:szCs w:val="24"/>
        </w:rPr>
        <w:t>CRD VI artikli 94 lõike 1 punktiga a laiendatakse punktis 3 nimetatud tingimust ning lisatakse kohustus arvestada ESG riske</w:t>
      </w:r>
      <w:r w:rsidR="00A43C7E">
        <w:rPr>
          <w:rFonts w:ascii="Times New Roman" w:hAnsi="Times New Roman" w:cs="Times New Roman"/>
          <w:sz w:val="24"/>
          <w:szCs w:val="24"/>
        </w:rPr>
        <w:t xml:space="preserve"> – sätet täiendatakse lauseosaga „</w:t>
      </w:r>
      <w:r w:rsidR="00A43C7E" w:rsidRPr="00A43C7E">
        <w:rPr>
          <w:rFonts w:ascii="Times New Roman" w:hAnsi="Times New Roman" w:cs="Times New Roman"/>
          <w:sz w:val="24"/>
          <w:szCs w:val="24"/>
        </w:rPr>
        <w:t>sealhulgas keskkonna-, sotsiaalseid ja juhtimisriskid</w:t>
      </w:r>
      <w:r w:rsidR="00A43C7E">
        <w:rPr>
          <w:rFonts w:ascii="Times New Roman" w:hAnsi="Times New Roman" w:cs="Times New Roman"/>
          <w:sz w:val="24"/>
          <w:szCs w:val="24"/>
        </w:rPr>
        <w:t>“</w:t>
      </w:r>
      <w:r w:rsidR="586738A4" w:rsidRPr="00B92E7F">
        <w:rPr>
          <w:rFonts w:ascii="Times New Roman" w:hAnsi="Times New Roman" w:cs="Times New Roman"/>
          <w:sz w:val="24"/>
          <w:szCs w:val="24"/>
        </w:rPr>
        <w:t>.</w:t>
      </w:r>
    </w:p>
    <w:p w14:paraId="78F5772F" w14:textId="508F7A87" w:rsidR="5451066A" w:rsidRPr="00B92E7F" w:rsidRDefault="5451066A" w:rsidP="00B92E7F">
      <w:pPr>
        <w:spacing w:after="0" w:line="240" w:lineRule="auto"/>
        <w:jc w:val="both"/>
        <w:rPr>
          <w:rFonts w:ascii="Times New Roman" w:hAnsi="Times New Roman" w:cs="Times New Roman"/>
          <w:b/>
          <w:bCs/>
          <w:sz w:val="24"/>
          <w:szCs w:val="24"/>
        </w:rPr>
      </w:pPr>
    </w:p>
    <w:p w14:paraId="3E088CA6" w14:textId="790BDD0A" w:rsidR="44A6948B" w:rsidRPr="00B92E7F" w:rsidRDefault="4E78628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10 punkti 1 muutmine. </w:t>
      </w:r>
      <w:r w:rsidR="17E0CAA2" w:rsidRPr="00B92E7F">
        <w:rPr>
          <w:rFonts w:ascii="Times New Roman" w:hAnsi="Times New Roman" w:cs="Times New Roman"/>
          <w:sz w:val="24"/>
          <w:szCs w:val="24"/>
        </w:rPr>
        <w:t>Lõike 10 punkti 1 kohaselt ei kohaldata § 57</w:t>
      </w:r>
      <w:r w:rsidR="17E0CAA2" w:rsidRPr="00B92E7F">
        <w:rPr>
          <w:rFonts w:ascii="Times New Roman" w:hAnsi="Times New Roman" w:cs="Times New Roman"/>
          <w:sz w:val="24"/>
          <w:szCs w:val="24"/>
          <w:vertAlign w:val="superscript"/>
        </w:rPr>
        <w:t>2</w:t>
      </w:r>
      <w:r w:rsidR="17E0CAA2" w:rsidRPr="00B92E7F">
        <w:rPr>
          <w:rFonts w:ascii="Times New Roman" w:hAnsi="Times New Roman" w:cs="Times New Roman"/>
          <w:sz w:val="24"/>
          <w:szCs w:val="24"/>
        </w:rPr>
        <w:t xml:space="preserve"> lõigetes 4 ja 5 ning § 57</w:t>
      </w:r>
      <w:r w:rsidR="17E0CAA2" w:rsidRPr="00B92E7F">
        <w:rPr>
          <w:rFonts w:ascii="Times New Roman" w:hAnsi="Times New Roman" w:cs="Times New Roman"/>
          <w:sz w:val="24"/>
          <w:szCs w:val="24"/>
          <w:vertAlign w:val="superscript"/>
        </w:rPr>
        <w:t>3</w:t>
      </w:r>
      <w:r w:rsidR="17E0CAA2" w:rsidRPr="00B92E7F">
        <w:rPr>
          <w:rFonts w:ascii="Times New Roman" w:hAnsi="Times New Roman" w:cs="Times New Roman"/>
          <w:sz w:val="24"/>
          <w:szCs w:val="24"/>
        </w:rPr>
        <w:t xml:space="preserve"> lõigetes 3 ja 4 sätestatud nõudeid, kui krediidiasutusele, mis ei ole CRR artikl</w:t>
      </w:r>
      <w:r w:rsidR="156CE737" w:rsidRPr="00B92E7F">
        <w:rPr>
          <w:rFonts w:ascii="Times New Roman" w:hAnsi="Times New Roman" w:cs="Times New Roman"/>
          <w:sz w:val="24"/>
          <w:szCs w:val="24"/>
        </w:rPr>
        <w:t>i 4 lõike 1 punkti 146 kohaselt süsteemselt oluline krediidiasutus ning mille varade väärtus on keskmiselt ja individuaalsel alusel jooksvale majandusaastale eelnenud nelja aasta jooksul väiksem kui viis miljardit eurot.</w:t>
      </w:r>
      <w:r w:rsidR="4A0CD8BB" w:rsidRPr="00B92E7F">
        <w:rPr>
          <w:rFonts w:ascii="Times New Roman" w:hAnsi="Times New Roman" w:cs="Times New Roman"/>
          <w:sz w:val="24"/>
          <w:szCs w:val="24"/>
        </w:rPr>
        <w:t xml:space="preserve"> Tulenevalt CRD VI artikli 94 lõike 3 punkti a muudatusest, asendatakse punktis 1 sõnad ,,süsteemselt oluline krediidiasutus” sõnadega ,,suur krediidiasutus”. </w:t>
      </w:r>
      <w:r w:rsidR="00A43C7E">
        <w:rPr>
          <w:rFonts w:ascii="Times New Roman" w:hAnsi="Times New Roman" w:cs="Times New Roman"/>
          <w:sz w:val="24"/>
          <w:szCs w:val="24"/>
        </w:rPr>
        <w:t>Samuti täpsustatakse varade väärtuse künnist – kehtiva „</w:t>
      </w:r>
      <w:r w:rsidR="00A43C7E" w:rsidRPr="00A43C7E">
        <w:rPr>
          <w:rFonts w:ascii="Times New Roman" w:hAnsi="Times New Roman" w:cs="Times New Roman"/>
          <w:sz w:val="24"/>
          <w:szCs w:val="24"/>
        </w:rPr>
        <w:t>väiksem kui viis miljardit eurot</w:t>
      </w:r>
      <w:r w:rsidR="00A43C7E">
        <w:rPr>
          <w:rFonts w:ascii="Times New Roman" w:hAnsi="Times New Roman" w:cs="Times New Roman"/>
          <w:sz w:val="24"/>
          <w:szCs w:val="24"/>
        </w:rPr>
        <w:t xml:space="preserve">“ asemel sätestatakse, et </w:t>
      </w:r>
      <w:r w:rsidR="00A43C7E" w:rsidRPr="00A43C7E">
        <w:rPr>
          <w:rFonts w:ascii="Times New Roman" w:hAnsi="Times New Roman" w:cs="Times New Roman"/>
          <w:sz w:val="24"/>
          <w:szCs w:val="24"/>
        </w:rPr>
        <w:t xml:space="preserve">varade väärtus </w:t>
      </w:r>
      <w:r w:rsidR="00A43C7E">
        <w:rPr>
          <w:rFonts w:ascii="Times New Roman" w:hAnsi="Times New Roman" w:cs="Times New Roman"/>
          <w:sz w:val="24"/>
          <w:szCs w:val="24"/>
        </w:rPr>
        <w:t>peab olema</w:t>
      </w:r>
      <w:r w:rsidR="00A43C7E" w:rsidRPr="00A43C7E">
        <w:rPr>
          <w:rFonts w:ascii="Times New Roman" w:hAnsi="Times New Roman" w:cs="Times New Roman"/>
          <w:sz w:val="24"/>
          <w:szCs w:val="24"/>
        </w:rPr>
        <w:t xml:space="preserve"> keskmiselt ja individuaalsel alusel jooksvale majandusaastale vahetult eelnenud nelja aasta jooksul viis miljardit eurot või vähem</w:t>
      </w:r>
      <w:r w:rsidR="00A43C7E">
        <w:rPr>
          <w:rFonts w:ascii="Times New Roman" w:hAnsi="Times New Roman" w:cs="Times New Roman"/>
          <w:sz w:val="24"/>
          <w:szCs w:val="24"/>
        </w:rPr>
        <w:t>.</w:t>
      </w:r>
    </w:p>
    <w:p w14:paraId="31C757A8" w14:textId="244F0EBD" w:rsidR="6CD40AF8" w:rsidRPr="00B92E7F" w:rsidRDefault="6CD40AF8" w:rsidP="00B92E7F">
      <w:pPr>
        <w:spacing w:after="0" w:line="240" w:lineRule="auto"/>
        <w:jc w:val="both"/>
        <w:rPr>
          <w:rFonts w:ascii="Times New Roman" w:hAnsi="Times New Roman" w:cs="Times New Roman"/>
          <w:b/>
          <w:bCs/>
          <w:sz w:val="24"/>
          <w:szCs w:val="24"/>
          <w:highlight w:val="yellow"/>
        </w:rPr>
      </w:pPr>
    </w:p>
    <w:p w14:paraId="6EB42725" w14:textId="414D35C6" w:rsidR="008C3B87" w:rsidRPr="00B92E7F" w:rsidRDefault="00A12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57</w:t>
      </w:r>
      <w:r w:rsidRPr="00B92E7F">
        <w:rPr>
          <w:rFonts w:ascii="Times New Roman" w:hAnsi="Times New Roman" w:cs="Times New Roman"/>
          <w:b/>
          <w:bCs/>
          <w:sz w:val="24"/>
          <w:szCs w:val="24"/>
          <w:vertAlign w:val="superscript"/>
        </w:rPr>
        <w:t>4</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57</w:t>
      </w:r>
      <w:r w:rsidRPr="00B92E7F">
        <w:rPr>
          <w:rFonts w:ascii="Times New Roman" w:hAnsi="Times New Roman" w:cs="Times New Roman"/>
          <w:sz w:val="24"/>
          <w:szCs w:val="24"/>
          <w:vertAlign w:val="superscript"/>
        </w:rPr>
        <w:t>4</w:t>
      </w:r>
      <w:r w:rsidRPr="00B92E7F">
        <w:rPr>
          <w:rFonts w:ascii="Times New Roman" w:hAnsi="Times New Roman" w:cs="Times New Roman"/>
          <w:sz w:val="24"/>
          <w:szCs w:val="24"/>
        </w:rPr>
        <w:t xml:space="preserve"> sätestab nõuded töötasukomiteele. </w:t>
      </w:r>
    </w:p>
    <w:p w14:paraId="400DBD40" w14:textId="5F309B5C" w:rsidR="008C3B87" w:rsidRPr="00B92E7F" w:rsidRDefault="008C3B87" w:rsidP="00B92E7F">
      <w:pPr>
        <w:spacing w:after="0" w:line="240" w:lineRule="auto"/>
        <w:jc w:val="both"/>
        <w:rPr>
          <w:rFonts w:ascii="Times New Roman" w:hAnsi="Times New Roman" w:cs="Times New Roman"/>
          <w:sz w:val="24"/>
          <w:szCs w:val="24"/>
        </w:rPr>
      </w:pPr>
    </w:p>
    <w:p w14:paraId="2EA24569" w14:textId="031A9A43" w:rsidR="008C3B87" w:rsidRPr="00B92E7F" w:rsidRDefault="408C307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H</w:t>
      </w:r>
      <w:r w:rsidR="00277D70" w:rsidRPr="00B92E7F">
        <w:rPr>
          <w:rFonts w:ascii="Times New Roman" w:hAnsi="Times New Roman" w:cs="Times New Roman"/>
          <w:sz w:val="24"/>
          <w:szCs w:val="24"/>
        </w:rPr>
        <w:t xml:space="preserve">etkel on krediidiasutusele ettenähtud komiteed ja nende ülesanded </w:t>
      </w:r>
      <w:r w:rsidR="47078A37" w:rsidRPr="00B92E7F">
        <w:rPr>
          <w:rFonts w:ascii="Times New Roman" w:hAnsi="Times New Roman" w:cs="Times New Roman"/>
          <w:sz w:val="24"/>
          <w:szCs w:val="24"/>
        </w:rPr>
        <w:t xml:space="preserve">n-ö </w:t>
      </w:r>
      <w:r w:rsidR="00277D70" w:rsidRPr="00B92E7F">
        <w:rPr>
          <w:rFonts w:ascii="Times New Roman" w:hAnsi="Times New Roman" w:cs="Times New Roman"/>
          <w:sz w:val="24"/>
          <w:szCs w:val="24"/>
        </w:rPr>
        <w:t xml:space="preserve">pillutatud laiali erinevatesse </w:t>
      </w:r>
      <w:proofErr w:type="spellStart"/>
      <w:r w:rsidR="00D07C16" w:rsidRPr="00B92E7F">
        <w:rPr>
          <w:rFonts w:ascii="Times New Roman" w:hAnsi="Times New Roman" w:cs="Times New Roman"/>
          <w:sz w:val="24"/>
          <w:szCs w:val="24"/>
        </w:rPr>
        <w:t>KAS</w:t>
      </w:r>
      <w:r w:rsidR="7D400345" w:rsidRPr="00B92E7F">
        <w:rPr>
          <w:rFonts w:ascii="Times New Roman" w:hAnsi="Times New Roman" w:cs="Times New Roman"/>
          <w:sz w:val="24"/>
          <w:szCs w:val="24"/>
        </w:rPr>
        <w:t>-i</w:t>
      </w:r>
      <w:proofErr w:type="spellEnd"/>
      <w:r w:rsidR="7D400345" w:rsidRPr="00B92E7F">
        <w:rPr>
          <w:rFonts w:ascii="Times New Roman" w:hAnsi="Times New Roman" w:cs="Times New Roman"/>
          <w:sz w:val="24"/>
          <w:szCs w:val="24"/>
        </w:rPr>
        <w:t xml:space="preserve"> paragrahvi</w:t>
      </w:r>
      <w:r w:rsidR="00277D70" w:rsidRPr="00B92E7F">
        <w:rPr>
          <w:rFonts w:ascii="Times New Roman" w:hAnsi="Times New Roman" w:cs="Times New Roman"/>
          <w:sz w:val="24"/>
          <w:szCs w:val="24"/>
        </w:rPr>
        <w:t xml:space="preserve">desse ja kohati </w:t>
      </w:r>
      <w:r w:rsidR="00D07C16" w:rsidRPr="00B92E7F">
        <w:rPr>
          <w:rFonts w:ascii="Times New Roman" w:hAnsi="Times New Roman" w:cs="Times New Roman"/>
          <w:sz w:val="24"/>
          <w:szCs w:val="24"/>
        </w:rPr>
        <w:t xml:space="preserve">on </w:t>
      </w:r>
      <w:r w:rsidR="00277D70" w:rsidRPr="00B92E7F">
        <w:rPr>
          <w:rFonts w:ascii="Times New Roman" w:hAnsi="Times New Roman" w:cs="Times New Roman"/>
          <w:sz w:val="24"/>
          <w:szCs w:val="24"/>
        </w:rPr>
        <w:t xml:space="preserve">keeruline aru saada, kas vastava komitee </w:t>
      </w:r>
      <w:r w:rsidR="00277D70" w:rsidRPr="00B92E7F">
        <w:rPr>
          <w:rFonts w:ascii="Times New Roman" w:hAnsi="Times New Roman" w:cs="Times New Roman"/>
          <w:sz w:val="24"/>
          <w:szCs w:val="24"/>
        </w:rPr>
        <w:lastRenderedPageBreak/>
        <w:t>moodustamine on kohustuslik või mitte</w:t>
      </w:r>
      <w:r w:rsidR="430C66E4" w:rsidRPr="00B92E7F">
        <w:rPr>
          <w:rFonts w:ascii="Times New Roman" w:hAnsi="Times New Roman" w:cs="Times New Roman"/>
          <w:sz w:val="24"/>
          <w:szCs w:val="24"/>
        </w:rPr>
        <w:t>.</w:t>
      </w:r>
      <w:r w:rsidR="00277D70" w:rsidRPr="00B92E7F">
        <w:rPr>
          <w:rFonts w:ascii="Times New Roman" w:hAnsi="Times New Roman" w:cs="Times New Roman"/>
          <w:sz w:val="24"/>
          <w:szCs w:val="24"/>
        </w:rPr>
        <w:t xml:space="preserve"> </w:t>
      </w:r>
      <w:r w:rsidR="36BC327B" w:rsidRPr="00B92E7F">
        <w:rPr>
          <w:rFonts w:ascii="Times New Roman" w:hAnsi="Times New Roman" w:cs="Times New Roman"/>
          <w:sz w:val="24"/>
          <w:szCs w:val="24"/>
        </w:rPr>
        <w:t xml:space="preserve">Paragrahvi </w:t>
      </w:r>
      <w:r w:rsidR="00277D70" w:rsidRPr="00B92E7F">
        <w:rPr>
          <w:rFonts w:ascii="Times New Roman" w:hAnsi="Times New Roman" w:cs="Times New Roman"/>
          <w:sz w:val="24"/>
          <w:szCs w:val="24"/>
        </w:rPr>
        <w:t xml:space="preserve">muutmise tulemusena luuakse terviklik lähenemine </w:t>
      </w:r>
      <w:r w:rsidR="5BBB8E1F" w:rsidRPr="00B92E7F">
        <w:rPr>
          <w:rFonts w:ascii="Times New Roman" w:hAnsi="Times New Roman" w:cs="Times New Roman"/>
          <w:sz w:val="24"/>
          <w:szCs w:val="24"/>
        </w:rPr>
        <w:t>ning</w:t>
      </w:r>
      <w:r w:rsidR="00277D70" w:rsidRPr="00B92E7F">
        <w:rPr>
          <w:rFonts w:ascii="Times New Roman" w:hAnsi="Times New Roman" w:cs="Times New Roman"/>
          <w:sz w:val="24"/>
          <w:szCs w:val="24"/>
        </w:rPr>
        <w:t xml:space="preserve"> nähakse ette, millised komiteed tuleb krediidiasutusel moodustada kohustuslikus korras ja milliste komiteede puhul ei ole see teatud tingimuste täitmise korral nõutud. Samuti</w:t>
      </w:r>
      <w:r w:rsidR="4CC91030" w:rsidRPr="00B92E7F">
        <w:rPr>
          <w:rFonts w:ascii="Times New Roman" w:hAnsi="Times New Roman" w:cs="Times New Roman"/>
          <w:sz w:val="24"/>
          <w:szCs w:val="24"/>
        </w:rPr>
        <w:t xml:space="preserve"> sätesta</w:t>
      </w:r>
      <w:r w:rsidR="0033683E" w:rsidRPr="00B92E7F">
        <w:rPr>
          <w:rFonts w:ascii="Times New Roman" w:hAnsi="Times New Roman" w:cs="Times New Roman"/>
          <w:sz w:val="24"/>
          <w:szCs w:val="24"/>
        </w:rPr>
        <w:t>ta</w:t>
      </w:r>
      <w:r w:rsidR="4CC91030" w:rsidRPr="00B92E7F">
        <w:rPr>
          <w:rFonts w:ascii="Times New Roman" w:hAnsi="Times New Roman" w:cs="Times New Roman"/>
          <w:sz w:val="24"/>
          <w:szCs w:val="24"/>
        </w:rPr>
        <w:t>kse</w:t>
      </w:r>
      <w:r w:rsidR="00277D70" w:rsidRPr="00B92E7F">
        <w:rPr>
          <w:rFonts w:ascii="Times New Roman" w:hAnsi="Times New Roman" w:cs="Times New Roman"/>
          <w:sz w:val="24"/>
          <w:szCs w:val="24"/>
        </w:rPr>
        <w:t xml:space="preserve"> nende komiteedes olevate isikute koosseis</w:t>
      </w:r>
      <w:r w:rsidR="6926D31E" w:rsidRPr="00B92E7F">
        <w:rPr>
          <w:rFonts w:ascii="Times New Roman" w:hAnsi="Times New Roman" w:cs="Times New Roman"/>
          <w:sz w:val="24"/>
          <w:szCs w:val="24"/>
        </w:rPr>
        <w:t>u nõuded</w:t>
      </w:r>
      <w:r w:rsidR="00277D70" w:rsidRPr="00B92E7F">
        <w:rPr>
          <w:rFonts w:ascii="Times New Roman" w:hAnsi="Times New Roman" w:cs="Times New Roman"/>
          <w:sz w:val="24"/>
          <w:szCs w:val="24"/>
        </w:rPr>
        <w:t>.</w:t>
      </w:r>
    </w:p>
    <w:p w14:paraId="5E55752F" w14:textId="438A1DA2" w:rsidR="008C3B87" w:rsidRPr="00B92E7F" w:rsidRDefault="008C3B87" w:rsidP="00B92E7F">
      <w:pPr>
        <w:spacing w:after="0" w:line="240" w:lineRule="auto"/>
        <w:jc w:val="both"/>
        <w:rPr>
          <w:rFonts w:ascii="Times New Roman" w:hAnsi="Times New Roman" w:cs="Times New Roman"/>
          <w:b/>
          <w:bCs/>
          <w:sz w:val="24"/>
          <w:szCs w:val="24"/>
        </w:rPr>
      </w:pPr>
    </w:p>
    <w:p w14:paraId="5AD80ED7" w14:textId="4AB5E640" w:rsidR="00921A8C" w:rsidRPr="00B92E7F" w:rsidRDefault="006F1E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w:t>
      </w:r>
      <w:r w:rsidR="6A8591D6" w:rsidRPr="00B92E7F">
        <w:rPr>
          <w:rFonts w:ascii="Times New Roman" w:hAnsi="Times New Roman" w:cs="Times New Roman"/>
          <w:b/>
          <w:bCs/>
          <w:sz w:val="24"/>
          <w:szCs w:val="24"/>
        </w:rPr>
        <w:t>kega 1</w:t>
      </w:r>
      <w:r w:rsidRPr="00B92E7F">
        <w:rPr>
          <w:rFonts w:ascii="Times New Roman" w:hAnsi="Times New Roman" w:cs="Times New Roman"/>
          <w:sz w:val="24"/>
          <w:szCs w:val="24"/>
        </w:rPr>
        <w:t xml:space="preserve"> nähakse ette, et kohustuslikus korras </w:t>
      </w:r>
      <w:r w:rsidR="005D191D" w:rsidRPr="00B92E7F">
        <w:rPr>
          <w:rFonts w:ascii="Times New Roman" w:hAnsi="Times New Roman" w:cs="Times New Roman"/>
          <w:sz w:val="24"/>
          <w:szCs w:val="24"/>
        </w:rPr>
        <w:t>tuleb moodustada auditikomitee</w:t>
      </w:r>
      <w:r w:rsidR="00E418FB" w:rsidRPr="00B92E7F">
        <w:rPr>
          <w:rFonts w:ascii="Times New Roman" w:hAnsi="Times New Roman" w:cs="Times New Roman"/>
          <w:sz w:val="24"/>
          <w:szCs w:val="24"/>
        </w:rPr>
        <w:t xml:space="preserve"> ja krediidikomitee. </w:t>
      </w:r>
      <w:r w:rsidR="002F36B3" w:rsidRPr="00B92E7F">
        <w:rPr>
          <w:rFonts w:ascii="Times New Roman" w:hAnsi="Times New Roman" w:cs="Times New Roman"/>
          <w:sz w:val="24"/>
          <w:szCs w:val="24"/>
        </w:rPr>
        <w:t xml:space="preserve">See on sisuliselt ette nähtud ka </w:t>
      </w:r>
      <w:r w:rsidR="00C77CA5" w:rsidRPr="00B92E7F">
        <w:rPr>
          <w:rFonts w:ascii="Times New Roman" w:hAnsi="Times New Roman" w:cs="Times New Roman"/>
          <w:sz w:val="24"/>
          <w:szCs w:val="24"/>
        </w:rPr>
        <w:t xml:space="preserve">kehtivates </w:t>
      </w:r>
      <w:r w:rsidR="002F36B3" w:rsidRPr="00B92E7F">
        <w:rPr>
          <w:rFonts w:ascii="Times New Roman" w:hAnsi="Times New Roman" w:cs="Times New Roman"/>
          <w:sz w:val="24"/>
          <w:szCs w:val="24"/>
        </w:rPr>
        <w:t xml:space="preserve">KAS §-des </w:t>
      </w:r>
      <w:r w:rsidR="00C77CA5" w:rsidRPr="00B92E7F">
        <w:rPr>
          <w:rFonts w:ascii="Times New Roman" w:hAnsi="Times New Roman" w:cs="Times New Roman"/>
          <w:sz w:val="24"/>
          <w:szCs w:val="24"/>
        </w:rPr>
        <w:t xml:space="preserve">58 ja </w:t>
      </w:r>
      <w:r w:rsidR="002F36B3" w:rsidRPr="00B92E7F">
        <w:rPr>
          <w:rFonts w:ascii="Times New Roman" w:hAnsi="Times New Roman" w:cs="Times New Roman"/>
          <w:sz w:val="24"/>
          <w:szCs w:val="24"/>
        </w:rPr>
        <w:t>62</w:t>
      </w:r>
      <w:r w:rsidR="00C77CA5" w:rsidRPr="00B92E7F">
        <w:rPr>
          <w:rFonts w:ascii="Times New Roman" w:hAnsi="Times New Roman" w:cs="Times New Roman"/>
          <w:sz w:val="24"/>
          <w:szCs w:val="24"/>
        </w:rPr>
        <w:t>.</w:t>
      </w:r>
    </w:p>
    <w:p w14:paraId="755C8612" w14:textId="77777777" w:rsidR="00921A8C" w:rsidRPr="00B92E7F" w:rsidRDefault="00921A8C" w:rsidP="00B92E7F">
      <w:pPr>
        <w:spacing w:after="0" w:line="240" w:lineRule="auto"/>
        <w:jc w:val="both"/>
        <w:rPr>
          <w:rFonts w:ascii="Times New Roman" w:hAnsi="Times New Roman" w:cs="Times New Roman"/>
          <w:sz w:val="24"/>
          <w:szCs w:val="24"/>
        </w:rPr>
      </w:pPr>
    </w:p>
    <w:p w14:paraId="424D1391" w14:textId="3F4EEF34" w:rsidR="008E12EC" w:rsidRPr="00B92E7F" w:rsidRDefault="00921A8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2</w:t>
      </w:r>
      <w:r w:rsidRPr="00B92E7F">
        <w:rPr>
          <w:rFonts w:ascii="Times New Roman" w:hAnsi="Times New Roman" w:cs="Times New Roman"/>
          <w:sz w:val="24"/>
          <w:szCs w:val="24"/>
        </w:rPr>
        <w:t xml:space="preserve"> nähakse ette,  milliste </w:t>
      </w:r>
      <w:r w:rsidR="000906FE" w:rsidRPr="00B92E7F">
        <w:rPr>
          <w:rFonts w:ascii="Times New Roman" w:hAnsi="Times New Roman" w:cs="Times New Roman"/>
          <w:sz w:val="24"/>
          <w:szCs w:val="24"/>
        </w:rPr>
        <w:t xml:space="preserve">komiteede moodustamisel tuleb </w:t>
      </w:r>
      <w:r w:rsidR="001151D8" w:rsidRPr="00B92E7F">
        <w:rPr>
          <w:rFonts w:ascii="Times New Roman" w:hAnsi="Times New Roman" w:cs="Times New Roman"/>
          <w:sz w:val="24"/>
          <w:szCs w:val="24"/>
        </w:rPr>
        <w:t>lähtuda proportsionaalsuse põhimõttest. Lihtsustatult</w:t>
      </w:r>
      <w:r w:rsidR="6CA01C38" w:rsidRPr="00B92E7F">
        <w:rPr>
          <w:rFonts w:ascii="Times New Roman" w:hAnsi="Times New Roman" w:cs="Times New Roman"/>
          <w:sz w:val="24"/>
          <w:szCs w:val="24"/>
        </w:rPr>
        <w:t xml:space="preserve">: </w:t>
      </w:r>
      <w:r w:rsidR="001151D8" w:rsidRPr="00B92E7F">
        <w:rPr>
          <w:rFonts w:ascii="Times New Roman" w:hAnsi="Times New Roman" w:cs="Times New Roman"/>
          <w:sz w:val="24"/>
          <w:szCs w:val="24"/>
        </w:rPr>
        <w:t xml:space="preserve">nn väiksemate krediidiasutuste puhul ei pea tingimata moodustama </w:t>
      </w:r>
      <w:r w:rsidR="00B50C86" w:rsidRPr="00B92E7F">
        <w:rPr>
          <w:rFonts w:ascii="Times New Roman" w:hAnsi="Times New Roman" w:cs="Times New Roman"/>
          <w:sz w:val="24"/>
          <w:szCs w:val="24"/>
        </w:rPr>
        <w:t xml:space="preserve">riskikomiteed, </w:t>
      </w:r>
      <w:proofErr w:type="spellStart"/>
      <w:r w:rsidR="00B50C86" w:rsidRPr="00B92E7F">
        <w:rPr>
          <w:rFonts w:ascii="Times New Roman" w:hAnsi="Times New Roman" w:cs="Times New Roman"/>
          <w:sz w:val="24"/>
          <w:szCs w:val="24"/>
        </w:rPr>
        <w:t>nomineerimiskomiteed</w:t>
      </w:r>
      <w:proofErr w:type="spellEnd"/>
      <w:r w:rsidR="00B50C86" w:rsidRPr="00B92E7F">
        <w:rPr>
          <w:rFonts w:ascii="Times New Roman" w:hAnsi="Times New Roman" w:cs="Times New Roman"/>
          <w:sz w:val="24"/>
          <w:szCs w:val="24"/>
        </w:rPr>
        <w:t xml:space="preserve"> ja </w:t>
      </w:r>
      <w:r w:rsidR="008E12EC" w:rsidRPr="00B92E7F">
        <w:rPr>
          <w:rFonts w:ascii="Times New Roman" w:hAnsi="Times New Roman" w:cs="Times New Roman"/>
          <w:sz w:val="24"/>
          <w:szCs w:val="24"/>
        </w:rPr>
        <w:t>töötasukomiteed. Krediidiasutus peab suutma seda aga piisavalt ise põhistada.</w:t>
      </w:r>
    </w:p>
    <w:p w14:paraId="384DA9FE" w14:textId="77777777" w:rsidR="008E12EC" w:rsidRPr="00B92E7F" w:rsidRDefault="008E12EC" w:rsidP="00B92E7F">
      <w:pPr>
        <w:spacing w:after="0" w:line="240" w:lineRule="auto"/>
        <w:jc w:val="both"/>
        <w:rPr>
          <w:rFonts w:ascii="Times New Roman" w:hAnsi="Times New Roman" w:cs="Times New Roman"/>
          <w:sz w:val="24"/>
          <w:szCs w:val="24"/>
        </w:rPr>
      </w:pPr>
    </w:p>
    <w:p w14:paraId="74F3834F" w14:textId="31054CC0" w:rsidR="006F1E85" w:rsidRPr="00B92E7F" w:rsidRDefault="008E12E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3</w:t>
      </w:r>
      <w:r w:rsidRPr="00B92E7F">
        <w:rPr>
          <w:rFonts w:ascii="Times New Roman" w:hAnsi="Times New Roman" w:cs="Times New Roman"/>
          <w:sz w:val="24"/>
          <w:szCs w:val="24"/>
        </w:rPr>
        <w:t xml:space="preserve"> tehakse omakorda täiendav erand</w:t>
      </w:r>
      <w:r w:rsidR="43211D0C" w:rsidRPr="00B92E7F">
        <w:rPr>
          <w:rFonts w:ascii="Times New Roman" w:hAnsi="Times New Roman" w:cs="Times New Roman"/>
          <w:sz w:val="24"/>
          <w:szCs w:val="24"/>
        </w:rPr>
        <w:t xml:space="preserve">, mille kohaselt võib </w:t>
      </w:r>
      <w:r w:rsidRPr="00B92E7F">
        <w:rPr>
          <w:rFonts w:ascii="Times New Roman" w:hAnsi="Times New Roman" w:cs="Times New Roman"/>
          <w:sz w:val="24"/>
          <w:szCs w:val="24"/>
        </w:rPr>
        <w:t xml:space="preserve"> lähtuvalt proportsionaalsuse põhimõttest</w:t>
      </w:r>
      <w:r w:rsidR="7A80B342" w:rsidRPr="00B92E7F">
        <w:rPr>
          <w:rFonts w:ascii="Times New Roman" w:hAnsi="Times New Roman" w:cs="Times New Roman"/>
          <w:sz w:val="24"/>
          <w:szCs w:val="24"/>
        </w:rPr>
        <w:t xml:space="preserve"> </w:t>
      </w:r>
      <w:r w:rsidRPr="00B92E7F">
        <w:rPr>
          <w:rFonts w:ascii="Times New Roman" w:hAnsi="Times New Roman" w:cs="Times New Roman"/>
          <w:sz w:val="24"/>
          <w:szCs w:val="24"/>
        </w:rPr>
        <w:t>auditikomiteed ja riskikomiteed kombineerida. Sel juhul on aga oluline, et selle nn ühendkomiteede liikmed suudaksid mõlema komiteede ülesandeid täita</w:t>
      </w:r>
      <w:r w:rsidR="00D67E94" w:rsidRPr="00B92E7F">
        <w:rPr>
          <w:rFonts w:ascii="Times New Roman" w:hAnsi="Times New Roman" w:cs="Times New Roman"/>
          <w:sz w:val="24"/>
          <w:szCs w:val="24"/>
        </w:rPr>
        <w:t xml:space="preserve"> ja neil o</w:t>
      </w:r>
      <w:r w:rsidR="37CD9650" w:rsidRPr="00B92E7F">
        <w:rPr>
          <w:rFonts w:ascii="Times New Roman" w:hAnsi="Times New Roman" w:cs="Times New Roman"/>
          <w:sz w:val="24"/>
          <w:szCs w:val="24"/>
        </w:rPr>
        <w:t>n</w:t>
      </w:r>
      <w:r w:rsidR="00D67E94" w:rsidRPr="00B92E7F">
        <w:rPr>
          <w:rFonts w:ascii="Times New Roman" w:hAnsi="Times New Roman" w:cs="Times New Roman"/>
          <w:sz w:val="24"/>
          <w:szCs w:val="24"/>
        </w:rPr>
        <w:t xml:space="preserve"> selle</w:t>
      </w:r>
      <w:r w:rsidR="1754B55F" w:rsidRPr="00B92E7F">
        <w:rPr>
          <w:rFonts w:ascii="Times New Roman" w:hAnsi="Times New Roman" w:cs="Times New Roman"/>
          <w:sz w:val="24"/>
          <w:szCs w:val="24"/>
        </w:rPr>
        <w:t>ks</w:t>
      </w:r>
      <w:r w:rsidR="00D67E94" w:rsidRPr="00B92E7F">
        <w:rPr>
          <w:rFonts w:ascii="Times New Roman" w:hAnsi="Times New Roman" w:cs="Times New Roman"/>
          <w:sz w:val="24"/>
          <w:szCs w:val="24"/>
        </w:rPr>
        <w:t xml:space="preserve"> vastavad teadmised, oskused ja kogemused. See võimalus on sisuliselt ett nähtud ka kehtiva KAS § </w:t>
      </w:r>
      <w:r w:rsidR="006A6E86" w:rsidRPr="00B92E7F">
        <w:rPr>
          <w:rFonts w:ascii="Times New Roman" w:hAnsi="Times New Roman" w:cs="Times New Roman"/>
          <w:sz w:val="24"/>
          <w:szCs w:val="24"/>
        </w:rPr>
        <w:t xml:space="preserve">62 lõikes 6. Antud kombineerimise võimalus põhineb omakorda CRD </w:t>
      </w:r>
      <w:r w:rsidR="1B74CE68" w:rsidRPr="00B92E7F">
        <w:rPr>
          <w:rFonts w:ascii="Times New Roman" w:hAnsi="Times New Roman" w:cs="Times New Roman"/>
          <w:sz w:val="24"/>
          <w:szCs w:val="24"/>
        </w:rPr>
        <w:t xml:space="preserve">VI </w:t>
      </w:r>
      <w:r w:rsidR="006A6E86" w:rsidRPr="00B92E7F">
        <w:rPr>
          <w:rFonts w:ascii="Times New Roman" w:hAnsi="Times New Roman" w:cs="Times New Roman"/>
          <w:sz w:val="24"/>
          <w:szCs w:val="24"/>
        </w:rPr>
        <w:t>artikli 76</w:t>
      </w:r>
      <w:r w:rsidR="6018609F" w:rsidRPr="00B92E7F">
        <w:rPr>
          <w:rFonts w:ascii="Times New Roman" w:hAnsi="Times New Roman" w:cs="Times New Roman"/>
          <w:sz w:val="24"/>
          <w:szCs w:val="24"/>
        </w:rPr>
        <w:t xml:space="preserve"> lõikel 3</w:t>
      </w:r>
      <w:r w:rsidR="006A6E86" w:rsidRPr="00B92E7F">
        <w:rPr>
          <w:rFonts w:ascii="Times New Roman" w:hAnsi="Times New Roman" w:cs="Times New Roman"/>
          <w:sz w:val="24"/>
          <w:szCs w:val="24"/>
        </w:rPr>
        <w:t>.</w:t>
      </w:r>
    </w:p>
    <w:p w14:paraId="63B7B066" w14:textId="77777777" w:rsidR="006A6E86" w:rsidRPr="00B92E7F" w:rsidRDefault="006A6E86" w:rsidP="00B92E7F">
      <w:pPr>
        <w:spacing w:after="0" w:line="240" w:lineRule="auto"/>
        <w:jc w:val="both"/>
        <w:rPr>
          <w:rFonts w:ascii="Times New Roman" w:hAnsi="Times New Roman" w:cs="Times New Roman"/>
          <w:sz w:val="24"/>
          <w:szCs w:val="24"/>
        </w:rPr>
      </w:pPr>
    </w:p>
    <w:p w14:paraId="0C9E47C9" w14:textId="03260755" w:rsidR="003B47C8" w:rsidRPr="00B92E7F" w:rsidRDefault="006A6E8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4</w:t>
      </w:r>
      <w:r w:rsidRPr="00B92E7F">
        <w:rPr>
          <w:rFonts w:ascii="Times New Roman" w:hAnsi="Times New Roman" w:cs="Times New Roman"/>
          <w:sz w:val="24"/>
          <w:szCs w:val="24"/>
        </w:rPr>
        <w:t xml:space="preserve"> kohaselt nähakse ette, et </w:t>
      </w:r>
      <w:r w:rsidR="00ED2845" w:rsidRPr="00B92E7F">
        <w:rPr>
          <w:rFonts w:ascii="Times New Roman" w:hAnsi="Times New Roman" w:cs="Times New Roman"/>
          <w:sz w:val="24"/>
          <w:szCs w:val="24"/>
        </w:rPr>
        <w:t xml:space="preserve">komiteed tuleb </w:t>
      </w:r>
      <w:r w:rsidR="007A3969" w:rsidRPr="00B92E7F">
        <w:rPr>
          <w:rFonts w:ascii="Times New Roman" w:hAnsi="Times New Roman" w:cs="Times New Roman"/>
          <w:sz w:val="24"/>
          <w:szCs w:val="24"/>
        </w:rPr>
        <w:t>üldjuhul moodustada krediidiasutuse nõukogu liikmetest.</w:t>
      </w:r>
      <w:r w:rsidR="003B47C8" w:rsidRPr="00B92E7F">
        <w:rPr>
          <w:rFonts w:ascii="Times New Roman" w:hAnsi="Times New Roman" w:cs="Times New Roman"/>
          <w:sz w:val="24"/>
          <w:szCs w:val="24"/>
        </w:rPr>
        <w:t xml:space="preserve"> </w:t>
      </w:r>
      <w:r w:rsidR="008E48C1" w:rsidRPr="00B92E7F">
        <w:rPr>
          <w:rFonts w:ascii="Times New Roman" w:hAnsi="Times New Roman" w:cs="Times New Roman"/>
          <w:sz w:val="24"/>
          <w:szCs w:val="24"/>
        </w:rPr>
        <w:t xml:space="preserve">Komiteede liikmete koosseisu täpsustab omakorda veel </w:t>
      </w:r>
      <w:r w:rsidR="33027CEE" w:rsidRPr="00B92E7F">
        <w:rPr>
          <w:rFonts w:ascii="Times New Roman" w:hAnsi="Times New Roman" w:cs="Times New Roman"/>
          <w:sz w:val="24"/>
          <w:szCs w:val="24"/>
        </w:rPr>
        <w:t>EBA</w:t>
      </w:r>
      <w:r w:rsidR="008E48C1" w:rsidRPr="00B92E7F">
        <w:rPr>
          <w:rFonts w:ascii="Times New Roman" w:hAnsi="Times New Roman" w:cs="Times New Roman"/>
          <w:sz w:val="24"/>
          <w:szCs w:val="24"/>
        </w:rPr>
        <w:t xml:space="preserve"> suunise</w:t>
      </w:r>
      <w:r w:rsidR="0010544A" w:rsidRPr="00B92E7F">
        <w:rPr>
          <w:rStyle w:val="Allmrkuseviide"/>
          <w:rFonts w:ascii="Times New Roman" w:hAnsi="Times New Roman" w:cs="Times New Roman"/>
          <w:sz w:val="24"/>
          <w:szCs w:val="24"/>
        </w:rPr>
        <w:footnoteReference w:id="31"/>
      </w:r>
      <w:r w:rsidR="008E48C1" w:rsidRPr="00B92E7F">
        <w:rPr>
          <w:rFonts w:ascii="Times New Roman" w:hAnsi="Times New Roman" w:cs="Times New Roman"/>
          <w:sz w:val="24"/>
          <w:szCs w:val="24"/>
        </w:rPr>
        <w:t>punkt</w:t>
      </w:r>
      <w:r w:rsidR="009E32D4" w:rsidRPr="00B92E7F">
        <w:rPr>
          <w:rFonts w:ascii="Times New Roman" w:hAnsi="Times New Roman" w:cs="Times New Roman"/>
          <w:sz w:val="24"/>
          <w:szCs w:val="24"/>
        </w:rPr>
        <w:t>id</w:t>
      </w:r>
      <w:r w:rsidR="008E48C1" w:rsidRPr="00B92E7F">
        <w:rPr>
          <w:rFonts w:ascii="Times New Roman" w:hAnsi="Times New Roman" w:cs="Times New Roman"/>
          <w:sz w:val="24"/>
          <w:szCs w:val="24"/>
        </w:rPr>
        <w:t xml:space="preserve"> 49</w:t>
      </w:r>
      <w:r w:rsidR="009E32D4" w:rsidRPr="00B92E7F">
        <w:rPr>
          <w:rFonts w:ascii="Times New Roman" w:hAnsi="Times New Roman" w:cs="Times New Roman"/>
          <w:sz w:val="24"/>
          <w:szCs w:val="24"/>
        </w:rPr>
        <w:t xml:space="preserve"> ja 54</w:t>
      </w:r>
      <w:r w:rsidR="008E48C1" w:rsidRPr="00B92E7F">
        <w:rPr>
          <w:rFonts w:ascii="Times New Roman" w:hAnsi="Times New Roman" w:cs="Times New Roman"/>
          <w:sz w:val="24"/>
          <w:szCs w:val="24"/>
        </w:rPr>
        <w:t xml:space="preserve">. </w:t>
      </w:r>
      <w:r w:rsidR="009E32D4" w:rsidRPr="00B92E7F">
        <w:rPr>
          <w:rFonts w:ascii="Times New Roman" w:hAnsi="Times New Roman" w:cs="Times New Roman"/>
          <w:sz w:val="24"/>
          <w:szCs w:val="24"/>
        </w:rPr>
        <w:t>Punkt 49</w:t>
      </w:r>
      <w:r w:rsidR="008E48C1" w:rsidRPr="00B92E7F">
        <w:rPr>
          <w:rFonts w:ascii="Times New Roman" w:hAnsi="Times New Roman" w:cs="Times New Roman"/>
          <w:sz w:val="24"/>
          <w:szCs w:val="24"/>
        </w:rPr>
        <w:t xml:space="preserve"> kohaselt ei tohiks</w:t>
      </w:r>
      <w:r w:rsidR="005879E1" w:rsidRPr="00B92E7F">
        <w:rPr>
          <w:rFonts w:ascii="Times New Roman" w:hAnsi="Times New Roman" w:cs="Times New Roman"/>
          <w:sz w:val="24"/>
          <w:szCs w:val="24"/>
        </w:rPr>
        <w:t xml:space="preserve"> </w:t>
      </w:r>
      <w:r w:rsidR="003E27FF" w:rsidRPr="00B92E7F">
        <w:rPr>
          <w:rFonts w:ascii="Times New Roman" w:hAnsi="Times New Roman" w:cs="Times New Roman"/>
          <w:sz w:val="24"/>
          <w:szCs w:val="24"/>
        </w:rPr>
        <w:t xml:space="preserve">erinevate </w:t>
      </w:r>
      <w:r w:rsidR="001D520A" w:rsidRPr="00B92E7F">
        <w:rPr>
          <w:rFonts w:ascii="Times New Roman" w:hAnsi="Times New Roman" w:cs="Times New Roman"/>
          <w:sz w:val="24"/>
          <w:szCs w:val="24"/>
        </w:rPr>
        <w:t xml:space="preserve">komiteede koosseis </w:t>
      </w:r>
      <w:r w:rsidR="003E27FF" w:rsidRPr="00B92E7F">
        <w:rPr>
          <w:rFonts w:ascii="Times New Roman" w:hAnsi="Times New Roman" w:cs="Times New Roman"/>
          <w:sz w:val="24"/>
          <w:szCs w:val="24"/>
        </w:rPr>
        <w:t xml:space="preserve">ülemäära palju kattuda. </w:t>
      </w:r>
      <w:r w:rsidR="009E32D4" w:rsidRPr="00B92E7F">
        <w:rPr>
          <w:rFonts w:ascii="Times New Roman" w:hAnsi="Times New Roman" w:cs="Times New Roman"/>
          <w:sz w:val="24"/>
          <w:szCs w:val="24"/>
        </w:rPr>
        <w:t xml:space="preserve">Punkti 54 kohaselt </w:t>
      </w:r>
      <w:r w:rsidR="00537521" w:rsidRPr="00B92E7F">
        <w:rPr>
          <w:rFonts w:ascii="Times New Roman" w:hAnsi="Times New Roman" w:cs="Times New Roman"/>
          <w:sz w:val="24"/>
          <w:szCs w:val="24"/>
        </w:rPr>
        <w:t>tuleks suuremate krediidiasutuste (G-SII</w:t>
      </w:r>
      <w:r w:rsidR="0033683E" w:rsidRPr="00B92E7F">
        <w:rPr>
          <w:rStyle w:val="Allmrkuseviide"/>
          <w:rFonts w:ascii="Times New Roman" w:hAnsi="Times New Roman" w:cs="Times New Roman"/>
          <w:sz w:val="24"/>
          <w:szCs w:val="24"/>
        </w:rPr>
        <w:footnoteReference w:id="32"/>
      </w:r>
      <w:r w:rsidR="00537521" w:rsidRPr="00B92E7F">
        <w:rPr>
          <w:rFonts w:ascii="Times New Roman" w:hAnsi="Times New Roman" w:cs="Times New Roman"/>
          <w:sz w:val="24"/>
          <w:szCs w:val="24"/>
        </w:rPr>
        <w:t xml:space="preserve"> ja O-SII</w:t>
      </w:r>
      <w:r w:rsidR="0033683E" w:rsidRPr="00B92E7F">
        <w:rPr>
          <w:rStyle w:val="Allmrkuseviide"/>
          <w:rFonts w:ascii="Times New Roman" w:hAnsi="Times New Roman" w:cs="Times New Roman"/>
          <w:sz w:val="24"/>
          <w:szCs w:val="24"/>
        </w:rPr>
        <w:footnoteReference w:id="33"/>
      </w:r>
      <w:r w:rsidR="00537521" w:rsidRPr="00B92E7F">
        <w:rPr>
          <w:rFonts w:ascii="Times New Roman" w:hAnsi="Times New Roman" w:cs="Times New Roman"/>
          <w:sz w:val="24"/>
          <w:szCs w:val="24"/>
        </w:rPr>
        <w:t xml:space="preserve">) </w:t>
      </w:r>
      <w:r w:rsidR="005A719B" w:rsidRPr="00B92E7F">
        <w:rPr>
          <w:rFonts w:ascii="Times New Roman" w:hAnsi="Times New Roman" w:cs="Times New Roman"/>
          <w:sz w:val="24"/>
          <w:szCs w:val="24"/>
        </w:rPr>
        <w:t>puhul riskikomitee</w:t>
      </w:r>
      <w:r w:rsidR="00511B39" w:rsidRPr="00B92E7F">
        <w:rPr>
          <w:rFonts w:ascii="Times New Roman" w:hAnsi="Times New Roman" w:cs="Times New Roman"/>
          <w:sz w:val="24"/>
          <w:szCs w:val="24"/>
        </w:rPr>
        <w:t xml:space="preserve"> moodustada enamuses sõltumatutest liikmetest</w:t>
      </w:r>
      <w:r w:rsidR="006F05D8" w:rsidRPr="00B92E7F">
        <w:rPr>
          <w:rFonts w:ascii="Times New Roman" w:hAnsi="Times New Roman" w:cs="Times New Roman"/>
          <w:sz w:val="24"/>
          <w:szCs w:val="24"/>
        </w:rPr>
        <w:t>, s</w:t>
      </w:r>
      <w:r w:rsidR="4AA16FA2" w:rsidRPr="00B92E7F">
        <w:rPr>
          <w:rFonts w:ascii="Times New Roman" w:hAnsi="Times New Roman" w:cs="Times New Roman"/>
          <w:sz w:val="24"/>
          <w:szCs w:val="24"/>
        </w:rPr>
        <w:t>ealhulgas</w:t>
      </w:r>
      <w:r w:rsidR="006F05D8" w:rsidRPr="00B92E7F">
        <w:rPr>
          <w:rFonts w:ascii="Times New Roman" w:hAnsi="Times New Roman" w:cs="Times New Roman"/>
          <w:sz w:val="24"/>
          <w:szCs w:val="24"/>
        </w:rPr>
        <w:t xml:space="preserve"> esimees. </w:t>
      </w:r>
      <w:r w:rsidR="5B55457D" w:rsidRPr="00B92E7F">
        <w:rPr>
          <w:rFonts w:ascii="Times New Roman" w:hAnsi="Times New Roman" w:cs="Times New Roman"/>
          <w:sz w:val="24"/>
          <w:szCs w:val="24"/>
        </w:rPr>
        <w:t>H</w:t>
      </w:r>
      <w:r w:rsidR="00BD33DD" w:rsidRPr="00B92E7F">
        <w:rPr>
          <w:rFonts w:ascii="Times New Roman" w:hAnsi="Times New Roman" w:cs="Times New Roman"/>
          <w:sz w:val="24"/>
          <w:szCs w:val="24"/>
        </w:rPr>
        <w:t xml:space="preserve">oolimata krediidiasutuse suurusest </w:t>
      </w:r>
      <w:r w:rsidR="0033683E" w:rsidRPr="00B92E7F">
        <w:rPr>
          <w:rFonts w:ascii="Times New Roman" w:hAnsi="Times New Roman" w:cs="Times New Roman"/>
          <w:sz w:val="24"/>
          <w:szCs w:val="24"/>
        </w:rPr>
        <w:t xml:space="preserve">ei tohiks </w:t>
      </w:r>
      <w:r w:rsidR="00BD33DD" w:rsidRPr="00B92E7F">
        <w:rPr>
          <w:rFonts w:ascii="Times New Roman" w:hAnsi="Times New Roman" w:cs="Times New Roman"/>
          <w:sz w:val="24"/>
          <w:szCs w:val="24"/>
        </w:rPr>
        <w:t xml:space="preserve">riskikomitee esimees </w:t>
      </w:r>
      <w:r w:rsidR="0033683E" w:rsidRPr="00B92E7F">
        <w:rPr>
          <w:rFonts w:ascii="Times New Roman" w:hAnsi="Times New Roman" w:cs="Times New Roman"/>
          <w:sz w:val="24"/>
          <w:szCs w:val="24"/>
        </w:rPr>
        <w:t>olla</w:t>
      </w:r>
      <w:r w:rsidR="00BD33DD" w:rsidRPr="00B92E7F">
        <w:rPr>
          <w:rFonts w:ascii="Times New Roman" w:hAnsi="Times New Roman" w:cs="Times New Roman"/>
          <w:sz w:val="24"/>
          <w:szCs w:val="24"/>
        </w:rPr>
        <w:t xml:space="preserve"> </w:t>
      </w:r>
      <w:r w:rsidR="007C4808" w:rsidRPr="00B92E7F">
        <w:rPr>
          <w:rFonts w:ascii="Times New Roman" w:hAnsi="Times New Roman" w:cs="Times New Roman"/>
          <w:sz w:val="24"/>
          <w:szCs w:val="24"/>
        </w:rPr>
        <w:t>mõni selline isik, kes on juba mõne teise komitee juht.</w:t>
      </w:r>
    </w:p>
    <w:p w14:paraId="130BE5F9" w14:textId="77777777" w:rsidR="003B47C8" w:rsidRPr="00B92E7F" w:rsidRDefault="003B47C8" w:rsidP="00B92E7F">
      <w:pPr>
        <w:spacing w:after="0" w:line="240" w:lineRule="auto"/>
        <w:jc w:val="both"/>
        <w:rPr>
          <w:rFonts w:ascii="Times New Roman" w:hAnsi="Times New Roman" w:cs="Times New Roman"/>
          <w:sz w:val="24"/>
          <w:szCs w:val="24"/>
        </w:rPr>
      </w:pPr>
    </w:p>
    <w:p w14:paraId="0066644D" w14:textId="04EBCEA2" w:rsidR="003B47C8" w:rsidRPr="00B92E7F" w:rsidRDefault="0069312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w:t>
      </w:r>
      <w:r w:rsidR="00572825" w:rsidRPr="00B92E7F">
        <w:rPr>
          <w:rFonts w:ascii="Times New Roman" w:hAnsi="Times New Roman" w:cs="Times New Roman"/>
          <w:b/>
          <w:bCs/>
          <w:sz w:val="24"/>
          <w:szCs w:val="24"/>
        </w:rPr>
        <w:t>5</w:t>
      </w:r>
      <w:r w:rsidR="00572825" w:rsidRPr="00B92E7F">
        <w:rPr>
          <w:rFonts w:ascii="Times New Roman" w:hAnsi="Times New Roman" w:cs="Times New Roman"/>
          <w:sz w:val="24"/>
          <w:szCs w:val="24"/>
        </w:rPr>
        <w:t xml:space="preserve"> tehakse omakorda erand lõikest 4</w:t>
      </w:r>
      <w:r w:rsidR="3E03E66C" w:rsidRPr="00B92E7F">
        <w:rPr>
          <w:rFonts w:ascii="Times New Roman" w:hAnsi="Times New Roman" w:cs="Times New Roman"/>
          <w:sz w:val="24"/>
          <w:szCs w:val="24"/>
        </w:rPr>
        <w:t xml:space="preserve"> ning sätestatakse, et </w:t>
      </w:r>
      <w:r w:rsidR="007C3F9E" w:rsidRPr="00B92E7F">
        <w:rPr>
          <w:rFonts w:ascii="Times New Roman" w:hAnsi="Times New Roman" w:cs="Times New Roman"/>
          <w:sz w:val="24"/>
          <w:szCs w:val="24"/>
        </w:rPr>
        <w:t xml:space="preserve">auditikomitees </w:t>
      </w:r>
      <w:r w:rsidR="34CDF673" w:rsidRPr="00B92E7F">
        <w:rPr>
          <w:rFonts w:ascii="Times New Roman" w:hAnsi="Times New Roman" w:cs="Times New Roman"/>
          <w:sz w:val="24"/>
          <w:szCs w:val="24"/>
        </w:rPr>
        <w:t xml:space="preserve">võib </w:t>
      </w:r>
      <w:r w:rsidR="007C3F9E" w:rsidRPr="00B92E7F">
        <w:rPr>
          <w:rFonts w:ascii="Times New Roman" w:hAnsi="Times New Roman" w:cs="Times New Roman"/>
          <w:sz w:val="24"/>
          <w:szCs w:val="24"/>
        </w:rPr>
        <w:t xml:space="preserve">olla </w:t>
      </w:r>
      <w:r w:rsidR="00967C4C" w:rsidRPr="00B92E7F">
        <w:rPr>
          <w:rFonts w:ascii="Times New Roman" w:hAnsi="Times New Roman" w:cs="Times New Roman"/>
          <w:sz w:val="24"/>
          <w:szCs w:val="24"/>
        </w:rPr>
        <w:t>nõukogu liikmete asemel ka muid isikuid</w:t>
      </w:r>
      <w:r w:rsidR="008B0B07" w:rsidRPr="00B92E7F">
        <w:rPr>
          <w:rFonts w:ascii="Times New Roman" w:hAnsi="Times New Roman" w:cs="Times New Roman"/>
          <w:sz w:val="24"/>
          <w:szCs w:val="24"/>
        </w:rPr>
        <w:t>, välja arvatud krediidiasutuse enda juhatuse liikmed ja töötajad.</w:t>
      </w:r>
    </w:p>
    <w:p w14:paraId="029F2703" w14:textId="77777777" w:rsidR="008B0B07" w:rsidRPr="00B92E7F" w:rsidRDefault="008B0B07" w:rsidP="00B92E7F">
      <w:pPr>
        <w:spacing w:after="0" w:line="240" w:lineRule="auto"/>
        <w:jc w:val="both"/>
        <w:rPr>
          <w:rFonts w:ascii="Times New Roman" w:hAnsi="Times New Roman" w:cs="Times New Roman"/>
          <w:sz w:val="24"/>
          <w:szCs w:val="24"/>
        </w:rPr>
      </w:pPr>
    </w:p>
    <w:p w14:paraId="085F8F99" w14:textId="46D47030" w:rsidR="008B0B07" w:rsidRPr="00B92E7F" w:rsidRDefault="008B0B0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w:t>
      </w:r>
      <w:r w:rsidR="00D131E3" w:rsidRPr="00B92E7F">
        <w:rPr>
          <w:rFonts w:ascii="Times New Roman" w:hAnsi="Times New Roman" w:cs="Times New Roman"/>
          <w:b/>
          <w:bCs/>
          <w:sz w:val="24"/>
          <w:szCs w:val="24"/>
        </w:rPr>
        <w:t>ikega 6</w:t>
      </w:r>
      <w:r w:rsidR="00D131E3" w:rsidRPr="00B92E7F">
        <w:rPr>
          <w:rFonts w:ascii="Times New Roman" w:hAnsi="Times New Roman" w:cs="Times New Roman"/>
          <w:sz w:val="24"/>
          <w:szCs w:val="24"/>
        </w:rPr>
        <w:t xml:space="preserve"> tehakse samuti erand lõikest 4</w:t>
      </w:r>
      <w:r w:rsidR="44E9D6CB" w:rsidRPr="00B92E7F">
        <w:rPr>
          <w:rFonts w:ascii="Times New Roman" w:hAnsi="Times New Roman" w:cs="Times New Roman"/>
          <w:sz w:val="24"/>
          <w:szCs w:val="24"/>
        </w:rPr>
        <w:t xml:space="preserve"> ja sätestatakse, et </w:t>
      </w:r>
      <w:r w:rsidR="002401CD" w:rsidRPr="00B92E7F">
        <w:rPr>
          <w:rFonts w:ascii="Times New Roman" w:hAnsi="Times New Roman" w:cs="Times New Roman"/>
          <w:sz w:val="24"/>
          <w:szCs w:val="24"/>
        </w:rPr>
        <w:t>krediidikomitee liikme</w:t>
      </w:r>
      <w:r w:rsidR="001F611A" w:rsidRPr="00B92E7F">
        <w:rPr>
          <w:rFonts w:ascii="Times New Roman" w:hAnsi="Times New Roman" w:cs="Times New Roman"/>
          <w:sz w:val="24"/>
          <w:szCs w:val="24"/>
        </w:rPr>
        <w:t xml:space="preserve">d </w:t>
      </w:r>
      <w:r w:rsidR="4C34726D" w:rsidRPr="00B92E7F">
        <w:rPr>
          <w:rFonts w:ascii="Times New Roman" w:hAnsi="Times New Roman" w:cs="Times New Roman"/>
          <w:sz w:val="24"/>
          <w:szCs w:val="24"/>
        </w:rPr>
        <w:t xml:space="preserve">võivad </w:t>
      </w:r>
      <w:r w:rsidR="001F611A" w:rsidRPr="00B92E7F">
        <w:rPr>
          <w:rFonts w:ascii="Times New Roman" w:hAnsi="Times New Roman" w:cs="Times New Roman"/>
          <w:sz w:val="24"/>
          <w:szCs w:val="24"/>
        </w:rPr>
        <w:t xml:space="preserve">olla </w:t>
      </w:r>
      <w:r w:rsidR="5F3CD5E7" w:rsidRPr="00B92E7F">
        <w:rPr>
          <w:rFonts w:ascii="Times New Roman" w:hAnsi="Times New Roman" w:cs="Times New Roman"/>
          <w:sz w:val="24"/>
          <w:szCs w:val="24"/>
        </w:rPr>
        <w:t xml:space="preserve">nii </w:t>
      </w:r>
      <w:r w:rsidR="00AB4374" w:rsidRPr="00B92E7F">
        <w:rPr>
          <w:rFonts w:ascii="Times New Roman" w:hAnsi="Times New Roman" w:cs="Times New Roman"/>
          <w:sz w:val="24"/>
          <w:szCs w:val="24"/>
        </w:rPr>
        <w:t xml:space="preserve">krediidiasutuse juhatuse liikmed kui ka töötajad. </w:t>
      </w:r>
      <w:r w:rsidR="6A660DBB" w:rsidRPr="00B92E7F">
        <w:rPr>
          <w:rFonts w:ascii="Times New Roman" w:hAnsi="Times New Roman" w:cs="Times New Roman"/>
          <w:sz w:val="24"/>
          <w:szCs w:val="24"/>
        </w:rPr>
        <w:t>Samas näeb kehtiv</w:t>
      </w:r>
      <w:r w:rsidR="00AB4374" w:rsidRPr="00B92E7F">
        <w:rPr>
          <w:rFonts w:ascii="Times New Roman" w:hAnsi="Times New Roman" w:cs="Times New Roman"/>
          <w:sz w:val="24"/>
          <w:szCs w:val="24"/>
        </w:rPr>
        <w:t xml:space="preserve"> KAS § 58 lõige 1  ette, et krediidiasutuse juhatuse esimees ei saa olla krediidikomitee juht. See on sätestatud võimalike huvide konfliktide vältimiseks. See nõue/põhimõte jääb kehtima ka</w:t>
      </w:r>
      <w:r w:rsidR="00C743DF">
        <w:rPr>
          <w:rFonts w:ascii="Times New Roman" w:hAnsi="Times New Roman" w:cs="Times New Roman"/>
          <w:sz w:val="24"/>
          <w:szCs w:val="24"/>
        </w:rPr>
        <w:t xml:space="preserve"> </w:t>
      </w:r>
      <w:r w:rsidR="00AB4374" w:rsidRPr="00B92E7F">
        <w:rPr>
          <w:rFonts w:ascii="Times New Roman" w:hAnsi="Times New Roman" w:cs="Times New Roman"/>
          <w:sz w:val="24"/>
          <w:szCs w:val="24"/>
        </w:rPr>
        <w:t>eelnõuga.</w:t>
      </w:r>
      <w:r w:rsidR="006412D1" w:rsidRPr="00B92E7F">
        <w:rPr>
          <w:rFonts w:ascii="Times New Roman" w:hAnsi="Times New Roman" w:cs="Times New Roman"/>
          <w:sz w:val="24"/>
          <w:szCs w:val="24"/>
        </w:rPr>
        <w:t xml:space="preserve"> Lisaks </w:t>
      </w:r>
      <w:r w:rsidR="5B48B6C4" w:rsidRPr="00B92E7F">
        <w:rPr>
          <w:rFonts w:ascii="Times New Roman" w:hAnsi="Times New Roman" w:cs="Times New Roman"/>
          <w:sz w:val="24"/>
          <w:szCs w:val="24"/>
        </w:rPr>
        <w:t>sätestatakse lõikega 6</w:t>
      </w:r>
      <w:r w:rsidR="006412D1" w:rsidRPr="00B92E7F">
        <w:rPr>
          <w:rFonts w:ascii="Times New Roman" w:hAnsi="Times New Roman" w:cs="Times New Roman"/>
          <w:sz w:val="24"/>
          <w:szCs w:val="24"/>
        </w:rPr>
        <w:t xml:space="preserve">, et </w:t>
      </w:r>
      <w:r w:rsidR="008271E1" w:rsidRPr="00B92E7F">
        <w:rPr>
          <w:rFonts w:ascii="Times New Roman" w:hAnsi="Times New Roman" w:cs="Times New Roman"/>
          <w:sz w:val="24"/>
          <w:szCs w:val="24"/>
        </w:rPr>
        <w:t>vähemalt pooled ühistupanga krediidikomitee liikmed peavad olema ühistupanga liikmed või ühistupanga liikmete esindajad. See sama nõue on ka kehtivas KAS § 58 lõikes 1.</w:t>
      </w:r>
    </w:p>
    <w:p w14:paraId="798ED574" w14:textId="77777777" w:rsidR="00A74C9A" w:rsidRPr="00B92E7F" w:rsidRDefault="00A74C9A" w:rsidP="00B92E7F">
      <w:pPr>
        <w:spacing w:after="0" w:line="240" w:lineRule="auto"/>
        <w:jc w:val="both"/>
        <w:rPr>
          <w:rFonts w:ascii="Times New Roman" w:hAnsi="Times New Roman" w:cs="Times New Roman"/>
          <w:sz w:val="24"/>
          <w:szCs w:val="24"/>
        </w:rPr>
      </w:pPr>
    </w:p>
    <w:p w14:paraId="596BEA14" w14:textId="2CB499F8" w:rsidR="00750985" w:rsidRPr="00B92E7F" w:rsidRDefault="00A74C9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7</w:t>
      </w:r>
      <w:r w:rsidRPr="00B92E7F">
        <w:rPr>
          <w:rFonts w:ascii="Times New Roman" w:hAnsi="Times New Roman" w:cs="Times New Roman"/>
          <w:sz w:val="24"/>
          <w:szCs w:val="24"/>
        </w:rPr>
        <w:t xml:space="preserve"> täpsustakse, et riskikomitee liikmete koosseis peab olema piisavalt pädev</w:t>
      </w:r>
      <w:r w:rsidR="70229521" w:rsidRPr="00B92E7F">
        <w:rPr>
          <w:rFonts w:ascii="Times New Roman" w:hAnsi="Times New Roman" w:cs="Times New Roman"/>
          <w:sz w:val="24"/>
          <w:szCs w:val="24"/>
        </w:rPr>
        <w:t>, et mõista ja jälgida</w:t>
      </w:r>
      <w:r w:rsidRPr="00B92E7F">
        <w:rPr>
          <w:rFonts w:ascii="Times New Roman" w:hAnsi="Times New Roman" w:cs="Times New Roman"/>
          <w:sz w:val="24"/>
          <w:szCs w:val="24"/>
        </w:rPr>
        <w:t xml:space="preserve"> krediidiasutuse riskijuhtimise põhimõtteid ja riskitaluvust. Sama norm on sätestatud juba kehtiva KAS § 62 lõikes 5 </w:t>
      </w:r>
      <w:r w:rsidR="1A9AA96C" w:rsidRPr="00B92E7F">
        <w:rPr>
          <w:rFonts w:ascii="Times New Roman" w:hAnsi="Times New Roman" w:cs="Times New Roman"/>
          <w:sz w:val="24"/>
          <w:szCs w:val="24"/>
        </w:rPr>
        <w:t>ning</w:t>
      </w:r>
      <w:r w:rsidRPr="00B92E7F">
        <w:rPr>
          <w:rFonts w:ascii="Times New Roman" w:hAnsi="Times New Roman" w:cs="Times New Roman"/>
          <w:sz w:val="24"/>
          <w:szCs w:val="24"/>
        </w:rPr>
        <w:t xml:space="preserve"> põhineb omakorda CRD artikli</w:t>
      </w:r>
      <w:r w:rsidR="0078808B" w:rsidRPr="00B92E7F">
        <w:rPr>
          <w:rFonts w:ascii="Times New Roman" w:hAnsi="Times New Roman" w:cs="Times New Roman"/>
          <w:sz w:val="24"/>
          <w:szCs w:val="24"/>
        </w:rPr>
        <w:t xml:space="preserve"> 76 lõikel </w:t>
      </w:r>
      <w:r w:rsidRPr="00B92E7F">
        <w:rPr>
          <w:rFonts w:ascii="Times New Roman" w:hAnsi="Times New Roman" w:cs="Times New Roman"/>
          <w:sz w:val="24"/>
          <w:szCs w:val="24"/>
        </w:rPr>
        <w:t>3.</w:t>
      </w:r>
    </w:p>
    <w:p w14:paraId="42D5BD59" w14:textId="1C0B5AAD" w:rsidR="00750985" w:rsidRPr="00B92E7F" w:rsidRDefault="007509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Lõige </w:t>
      </w:r>
      <w:r w:rsidR="00A74C9A" w:rsidRPr="00B92E7F">
        <w:rPr>
          <w:rFonts w:ascii="Times New Roman" w:hAnsi="Times New Roman" w:cs="Times New Roman"/>
          <w:b/>
          <w:bCs/>
          <w:sz w:val="24"/>
          <w:szCs w:val="24"/>
        </w:rPr>
        <w:t xml:space="preserve">8 </w:t>
      </w:r>
      <w:r w:rsidR="00C65A99" w:rsidRPr="00B92E7F">
        <w:rPr>
          <w:rFonts w:ascii="Times New Roman" w:hAnsi="Times New Roman" w:cs="Times New Roman"/>
          <w:sz w:val="24"/>
          <w:szCs w:val="24"/>
        </w:rPr>
        <w:t>sätestab, et</w:t>
      </w:r>
      <w:r w:rsidR="00756A5B" w:rsidRPr="00B92E7F">
        <w:rPr>
          <w:rFonts w:ascii="Times New Roman" w:hAnsi="Times New Roman" w:cs="Times New Roman"/>
          <w:sz w:val="24"/>
          <w:szCs w:val="24"/>
        </w:rPr>
        <w:t xml:space="preserve"> kõikide komiteede</w:t>
      </w:r>
      <w:r w:rsidR="00C65A99" w:rsidRPr="00B92E7F">
        <w:rPr>
          <w:rFonts w:ascii="Times New Roman" w:hAnsi="Times New Roman" w:cs="Times New Roman"/>
          <w:sz w:val="24"/>
          <w:szCs w:val="24"/>
        </w:rPr>
        <w:t xml:space="preserve"> </w:t>
      </w:r>
      <w:r w:rsidR="00756A5B" w:rsidRPr="00B92E7F">
        <w:rPr>
          <w:rFonts w:ascii="Times New Roman" w:hAnsi="Times New Roman" w:cs="Times New Roman"/>
          <w:sz w:val="24"/>
          <w:szCs w:val="24"/>
        </w:rPr>
        <w:t xml:space="preserve">tegevuse täpsem kord määratakse kindlaks krediidiasutuse </w:t>
      </w:r>
      <w:proofErr w:type="spellStart"/>
      <w:r w:rsidR="00756A5B" w:rsidRPr="00B92E7F">
        <w:rPr>
          <w:rFonts w:ascii="Times New Roman" w:hAnsi="Times New Roman" w:cs="Times New Roman"/>
          <w:sz w:val="24"/>
          <w:szCs w:val="24"/>
        </w:rPr>
        <w:t>sise</w:t>
      </w:r>
      <w:proofErr w:type="spellEnd"/>
      <w:r w:rsidR="00756A5B" w:rsidRPr="00B92E7F">
        <w:rPr>
          <w:rFonts w:ascii="Times New Roman" w:hAnsi="Times New Roman" w:cs="Times New Roman"/>
          <w:sz w:val="24"/>
          <w:szCs w:val="24"/>
        </w:rPr>
        <w:t>-eeskirjades ja protseduurireeglites.</w:t>
      </w:r>
      <w:r w:rsidR="00B97AA2" w:rsidRPr="00B92E7F">
        <w:rPr>
          <w:rFonts w:ascii="Times New Roman" w:hAnsi="Times New Roman" w:cs="Times New Roman"/>
          <w:sz w:val="24"/>
          <w:szCs w:val="24"/>
        </w:rPr>
        <w:t xml:space="preserve"> Analoogiline säte on ka kehtiva KAS §</w:t>
      </w:r>
      <w:r w:rsidR="00A60A27" w:rsidRPr="00B92E7F">
        <w:rPr>
          <w:rFonts w:ascii="Times New Roman" w:hAnsi="Times New Roman" w:cs="Times New Roman"/>
          <w:sz w:val="24"/>
          <w:szCs w:val="24"/>
        </w:rPr>
        <w:t xml:space="preserve"> 62 lõikes 2.</w:t>
      </w:r>
    </w:p>
    <w:p w14:paraId="77C2EC9D" w14:textId="4A823635" w:rsidR="006F1E85" w:rsidRPr="00B92E7F" w:rsidRDefault="007C4808"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sz w:val="24"/>
          <w:szCs w:val="24"/>
        </w:rPr>
        <w:lastRenderedPageBreak/>
        <w:t xml:space="preserve"> </w:t>
      </w:r>
    </w:p>
    <w:p w14:paraId="3EF9CC3F" w14:textId="0A7D4B1B" w:rsidR="008C3B87" w:rsidRPr="00B92E7F" w:rsidRDefault="00A12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58. </w:t>
      </w:r>
      <w:r w:rsidRPr="00B92E7F">
        <w:rPr>
          <w:rFonts w:ascii="Times New Roman" w:hAnsi="Times New Roman" w:cs="Times New Roman"/>
          <w:sz w:val="24"/>
          <w:szCs w:val="24"/>
        </w:rPr>
        <w:t xml:space="preserve">Kehtiv § 58 sätestab nõuded krediidikomiteele. </w:t>
      </w:r>
    </w:p>
    <w:p w14:paraId="58AE5C97" w14:textId="1A058F9A" w:rsidR="008C3B87" w:rsidRPr="00B92E7F" w:rsidRDefault="008C3B87" w:rsidP="00B92E7F">
      <w:pPr>
        <w:spacing w:after="0" w:line="240" w:lineRule="auto"/>
        <w:jc w:val="both"/>
        <w:rPr>
          <w:rFonts w:ascii="Times New Roman" w:hAnsi="Times New Roman" w:cs="Times New Roman"/>
          <w:sz w:val="24"/>
          <w:szCs w:val="24"/>
        </w:rPr>
      </w:pPr>
    </w:p>
    <w:p w14:paraId="741CC7F9" w14:textId="0F7D044F" w:rsidR="008C3B87" w:rsidRPr="00B92E7F" w:rsidRDefault="00CD747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Lähtuvalt </w:t>
      </w:r>
      <w:r w:rsidR="2714962D" w:rsidRPr="00B92E7F">
        <w:rPr>
          <w:rFonts w:ascii="Times New Roman" w:hAnsi="Times New Roman" w:cs="Times New Roman"/>
          <w:sz w:val="24"/>
          <w:szCs w:val="24"/>
        </w:rPr>
        <w:t>muudatustest §-s 57</w:t>
      </w:r>
      <w:r w:rsidR="2714962D" w:rsidRPr="00B92E7F">
        <w:rPr>
          <w:rFonts w:ascii="Times New Roman" w:hAnsi="Times New Roman" w:cs="Times New Roman"/>
          <w:sz w:val="24"/>
          <w:szCs w:val="24"/>
          <w:vertAlign w:val="superscript"/>
        </w:rPr>
        <w:t>4</w:t>
      </w:r>
      <w:r w:rsidR="2714962D" w:rsidRPr="00B92E7F">
        <w:rPr>
          <w:rFonts w:ascii="Times New Roman" w:hAnsi="Times New Roman" w:cs="Times New Roman"/>
          <w:sz w:val="24"/>
          <w:szCs w:val="24"/>
        </w:rPr>
        <w:t xml:space="preserve"> </w:t>
      </w:r>
      <w:r w:rsidR="14BD78B8" w:rsidRPr="00B92E7F">
        <w:rPr>
          <w:rFonts w:ascii="Times New Roman" w:hAnsi="Times New Roman" w:cs="Times New Roman"/>
          <w:sz w:val="24"/>
          <w:szCs w:val="24"/>
        </w:rPr>
        <w:t>(vt eelviidatud paragrahvi muudatuste selgitusi) muudetakse</w:t>
      </w:r>
      <w:r w:rsidR="04EDC89E" w:rsidRPr="00B92E7F">
        <w:rPr>
          <w:rFonts w:ascii="Times New Roman" w:hAnsi="Times New Roman" w:cs="Times New Roman"/>
          <w:sz w:val="24"/>
          <w:szCs w:val="24"/>
        </w:rPr>
        <w:t xml:space="preserve"> </w:t>
      </w:r>
      <w:r w:rsidR="000E03EA">
        <w:rPr>
          <w:rFonts w:ascii="Times New Roman" w:hAnsi="Times New Roman" w:cs="Times New Roman"/>
          <w:sz w:val="24"/>
          <w:szCs w:val="24"/>
        </w:rPr>
        <w:t>§-i</w:t>
      </w:r>
      <w:r w:rsidR="4D23C5B0" w:rsidRPr="00B92E7F">
        <w:rPr>
          <w:rFonts w:ascii="Times New Roman" w:hAnsi="Times New Roman" w:cs="Times New Roman"/>
          <w:sz w:val="24"/>
          <w:szCs w:val="24"/>
        </w:rPr>
        <w:t xml:space="preserve"> </w:t>
      </w:r>
      <w:r w:rsidRPr="00B92E7F">
        <w:rPr>
          <w:rFonts w:ascii="Times New Roman" w:hAnsi="Times New Roman" w:cs="Times New Roman"/>
          <w:sz w:val="24"/>
          <w:szCs w:val="24"/>
        </w:rPr>
        <w:t>58</w:t>
      </w:r>
      <w:r w:rsidR="00BE04F8" w:rsidRPr="00B92E7F">
        <w:rPr>
          <w:rFonts w:ascii="Times New Roman" w:hAnsi="Times New Roman" w:cs="Times New Roman"/>
          <w:sz w:val="24"/>
          <w:szCs w:val="24"/>
        </w:rPr>
        <w:t xml:space="preserve"> </w:t>
      </w:r>
      <w:r w:rsidR="37960B4E" w:rsidRPr="00B92E7F">
        <w:rPr>
          <w:rFonts w:ascii="Times New Roman" w:hAnsi="Times New Roman" w:cs="Times New Roman"/>
          <w:sz w:val="24"/>
          <w:szCs w:val="24"/>
        </w:rPr>
        <w:t>selliselt,</w:t>
      </w:r>
      <w:r w:rsidRPr="00B92E7F">
        <w:rPr>
          <w:rFonts w:ascii="Times New Roman" w:hAnsi="Times New Roman" w:cs="Times New Roman"/>
          <w:sz w:val="24"/>
          <w:szCs w:val="24"/>
        </w:rPr>
        <w:t xml:space="preserve"> et </w:t>
      </w:r>
      <w:r w:rsidR="6604D3E4" w:rsidRPr="00B92E7F">
        <w:rPr>
          <w:rFonts w:ascii="Times New Roman" w:hAnsi="Times New Roman" w:cs="Times New Roman"/>
          <w:sz w:val="24"/>
          <w:szCs w:val="24"/>
        </w:rPr>
        <w:t>see hõlmab endas</w:t>
      </w:r>
      <w:r w:rsidRPr="00B92E7F">
        <w:rPr>
          <w:rFonts w:ascii="Times New Roman" w:hAnsi="Times New Roman" w:cs="Times New Roman"/>
          <w:sz w:val="24"/>
          <w:szCs w:val="24"/>
        </w:rPr>
        <w:t xml:space="preserve"> kõikide erinevate </w:t>
      </w:r>
      <w:r w:rsidR="00BE04F8" w:rsidRPr="00B92E7F">
        <w:rPr>
          <w:rFonts w:ascii="Times New Roman" w:hAnsi="Times New Roman" w:cs="Times New Roman"/>
          <w:sz w:val="24"/>
          <w:szCs w:val="24"/>
        </w:rPr>
        <w:t xml:space="preserve">komiteede ülesanded. </w:t>
      </w:r>
      <w:r w:rsidR="1237F44B" w:rsidRPr="00B92E7F">
        <w:rPr>
          <w:rFonts w:ascii="Times New Roman" w:hAnsi="Times New Roman" w:cs="Times New Roman"/>
          <w:sz w:val="24"/>
          <w:szCs w:val="24"/>
        </w:rPr>
        <w:t xml:space="preserve">Seetõttu </w:t>
      </w:r>
      <w:r w:rsidR="1237F44B" w:rsidRPr="00B92E7F">
        <w:rPr>
          <w:rFonts w:ascii="Times New Roman" w:hAnsi="Times New Roman" w:cs="Times New Roman"/>
          <w:b/>
          <w:bCs/>
          <w:sz w:val="24"/>
          <w:szCs w:val="24"/>
        </w:rPr>
        <w:t>muudetakse</w:t>
      </w:r>
      <w:r w:rsidR="1237F44B" w:rsidRPr="00B92E7F">
        <w:rPr>
          <w:rFonts w:ascii="Times New Roman" w:hAnsi="Times New Roman" w:cs="Times New Roman"/>
          <w:sz w:val="24"/>
          <w:szCs w:val="24"/>
        </w:rPr>
        <w:t xml:space="preserve"> ka </w:t>
      </w:r>
      <w:r w:rsidR="1237F44B" w:rsidRPr="00B92E7F">
        <w:rPr>
          <w:rFonts w:ascii="Times New Roman" w:hAnsi="Times New Roman" w:cs="Times New Roman"/>
          <w:b/>
          <w:bCs/>
          <w:sz w:val="24"/>
          <w:szCs w:val="24"/>
        </w:rPr>
        <w:t>paragrahvi pealkirja</w:t>
      </w:r>
      <w:r w:rsidR="1237F44B" w:rsidRPr="00B92E7F">
        <w:rPr>
          <w:rFonts w:ascii="Times New Roman" w:hAnsi="Times New Roman" w:cs="Times New Roman"/>
          <w:sz w:val="24"/>
          <w:szCs w:val="24"/>
        </w:rPr>
        <w:t>.</w:t>
      </w:r>
    </w:p>
    <w:p w14:paraId="465C9746" w14:textId="77777777" w:rsidR="00AE1948" w:rsidRPr="00B92E7F" w:rsidRDefault="00AE1948" w:rsidP="00B92E7F">
      <w:pPr>
        <w:spacing w:after="0" w:line="240" w:lineRule="auto"/>
        <w:jc w:val="both"/>
        <w:rPr>
          <w:rFonts w:ascii="Times New Roman" w:hAnsi="Times New Roman" w:cs="Times New Roman"/>
          <w:sz w:val="24"/>
          <w:szCs w:val="24"/>
        </w:rPr>
      </w:pPr>
    </w:p>
    <w:p w14:paraId="2D4E2297" w14:textId="0753DA78" w:rsidR="00BB484D" w:rsidRPr="00B92E7F" w:rsidRDefault="00AE194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1</w:t>
      </w:r>
      <w:r w:rsidRPr="00B92E7F">
        <w:rPr>
          <w:rFonts w:ascii="Times New Roman" w:hAnsi="Times New Roman" w:cs="Times New Roman"/>
          <w:sz w:val="24"/>
          <w:szCs w:val="24"/>
        </w:rPr>
        <w:t xml:space="preserve"> sätestatakse, et auditikomitee ülesandeks on </w:t>
      </w:r>
      <w:r w:rsidR="001A7730" w:rsidRPr="00B92E7F">
        <w:rPr>
          <w:rFonts w:ascii="Times New Roman" w:hAnsi="Times New Roman" w:cs="Times New Roman"/>
          <w:sz w:val="24"/>
          <w:szCs w:val="24"/>
        </w:rPr>
        <w:t xml:space="preserve">kontrollida krediidiasutuse juhatuse tegevust. </w:t>
      </w:r>
      <w:r w:rsidR="00C16C05" w:rsidRPr="00B92E7F">
        <w:rPr>
          <w:rFonts w:ascii="Times New Roman" w:hAnsi="Times New Roman" w:cs="Times New Roman"/>
          <w:sz w:val="24"/>
          <w:szCs w:val="24"/>
        </w:rPr>
        <w:t xml:space="preserve">See on samamoodi sätestatud ka kehtiva KAS § </w:t>
      </w:r>
      <w:r w:rsidR="00BB484D" w:rsidRPr="00B92E7F">
        <w:rPr>
          <w:rFonts w:ascii="Times New Roman" w:hAnsi="Times New Roman" w:cs="Times New Roman"/>
          <w:sz w:val="24"/>
          <w:szCs w:val="24"/>
        </w:rPr>
        <w:t>62 lõikes 1.</w:t>
      </w:r>
    </w:p>
    <w:p w14:paraId="101F6436" w14:textId="77777777" w:rsidR="00BB484D" w:rsidRPr="00B92E7F" w:rsidRDefault="00BB484D" w:rsidP="00B92E7F">
      <w:pPr>
        <w:spacing w:after="0" w:line="240" w:lineRule="auto"/>
        <w:jc w:val="both"/>
        <w:rPr>
          <w:rFonts w:ascii="Times New Roman" w:hAnsi="Times New Roman" w:cs="Times New Roman"/>
          <w:sz w:val="24"/>
          <w:szCs w:val="24"/>
        </w:rPr>
      </w:pPr>
    </w:p>
    <w:p w14:paraId="7C89A73C" w14:textId="36F0E62A" w:rsidR="00BB484D" w:rsidRPr="00B92E7F" w:rsidRDefault="00BB484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2</w:t>
      </w:r>
      <w:r w:rsidRPr="00B92E7F">
        <w:rPr>
          <w:rFonts w:ascii="Times New Roman" w:hAnsi="Times New Roman" w:cs="Times New Roman"/>
          <w:sz w:val="24"/>
          <w:szCs w:val="24"/>
        </w:rPr>
        <w:t xml:space="preserve"> sätestatakse, et krediidikomitee ülesandeks on </w:t>
      </w:r>
      <w:r w:rsidR="00105997" w:rsidRPr="00B92E7F">
        <w:rPr>
          <w:rFonts w:ascii="Times New Roman" w:hAnsi="Times New Roman" w:cs="Times New Roman"/>
          <w:sz w:val="24"/>
          <w:szCs w:val="24"/>
        </w:rPr>
        <w:t xml:space="preserve">sisuliselt otsustada </w:t>
      </w:r>
      <w:r w:rsidR="00FC6919" w:rsidRPr="00B92E7F">
        <w:rPr>
          <w:rFonts w:ascii="Times New Roman" w:hAnsi="Times New Roman" w:cs="Times New Roman"/>
          <w:sz w:val="24"/>
          <w:szCs w:val="24"/>
        </w:rPr>
        <w:t xml:space="preserve">nn suurte laenude andmise üle. </w:t>
      </w:r>
      <w:r w:rsidR="003F1878" w:rsidRPr="00B92E7F">
        <w:rPr>
          <w:rFonts w:ascii="Times New Roman" w:hAnsi="Times New Roman" w:cs="Times New Roman"/>
          <w:sz w:val="24"/>
          <w:szCs w:val="24"/>
        </w:rPr>
        <w:t>Sarnane regulatsioon on ka kehtiva KAS §</w:t>
      </w:r>
      <w:r w:rsidR="0014149A" w:rsidRPr="00B92E7F">
        <w:rPr>
          <w:rFonts w:ascii="Times New Roman" w:hAnsi="Times New Roman" w:cs="Times New Roman"/>
          <w:sz w:val="24"/>
          <w:szCs w:val="24"/>
        </w:rPr>
        <w:t>-s 58.</w:t>
      </w:r>
      <w:r w:rsidR="003F1878" w:rsidRPr="00B92E7F">
        <w:rPr>
          <w:rFonts w:ascii="Times New Roman" w:hAnsi="Times New Roman" w:cs="Times New Roman"/>
          <w:sz w:val="24"/>
          <w:szCs w:val="24"/>
        </w:rPr>
        <w:t xml:space="preserve"> </w:t>
      </w:r>
    </w:p>
    <w:p w14:paraId="29811E0D" w14:textId="77777777" w:rsidR="0014149A" w:rsidRPr="00B92E7F" w:rsidRDefault="0014149A" w:rsidP="00B92E7F">
      <w:pPr>
        <w:spacing w:after="0" w:line="240" w:lineRule="auto"/>
        <w:jc w:val="both"/>
        <w:rPr>
          <w:rFonts w:ascii="Times New Roman" w:hAnsi="Times New Roman" w:cs="Times New Roman"/>
          <w:sz w:val="24"/>
          <w:szCs w:val="24"/>
        </w:rPr>
      </w:pPr>
    </w:p>
    <w:p w14:paraId="2A4A67D4" w14:textId="7D95A43A" w:rsidR="00D86131" w:rsidRPr="00B92E7F" w:rsidRDefault="0014149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3</w:t>
      </w:r>
      <w:r w:rsidRPr="00B92E7F">
        <w:rPr>
          <w:rFonts w:ascii="Times New Roman" w:hAnsi="Times New Roman" w:cs="Times New Roman"/>
          <w:sz w:val="24"/>
          <w:szCs w:val="24"/>
        </w:rPr>
        <w:t xml:space="preserve"> sätestatakse</w:t>
      </w:r>
      <w:r w:rsidR="00D86131" w:rsidRPr="00B92E7F">
        <w:rPr>
          <w:rFonts w:ascii="Times New Roman" w:hAnsi="Times New Roman" w:cs="Times New Roman"/>
          <w:sz w:val="24"/>
          <w:szCs w:val="24"/>
        </w:rPr>
        <w:t xml:space="preserve"> </w:t>
      </w:r>
      <w:r w:rsidRPr="00B92E7F">
        <w:rPr>
          <w:rFonts w:ascii="Times New Roman" w:hAnsi="Times New Roman" w:cs="Times New Roman"/>
          <w:sz w:val="24"/>
          <w:szCs w:val="24"/>
        </w:rPr>
        <w:t>riskikomitee ülesande</w:t>
      </w:r>
      <w:r w:rsidR="00D86131" w:rsidRPr="00B92E7F">
        <w:rPr>
          <w:rFonts w:ascii="Times New Roman" w:hAnsi="Times New Roman" w:cs="Times New Roman"/>
          <w:sz w:val="24"/>
          <w:szCs w:val="24"/>
        </w:rPr>
        <w:t>d. Direktiivi kohaselt on oluline, et krediidi</w:t>
      </w:r>
      <w:r w:rsidR="00320F7E" w:rsidRPr="00B92E7F">
        <w:rPr>
          <w:rFonts w:ascii="Times New Roman" w:hAnsi="Times New Roman" w:cs="Times New Roman"/>
          <w:sz w:val="24"/>
          <w:szCs w:val="24"/>
        </w:rPr>
        <w:t xml:space="preserve">asutuse </w:t>
      </w:r>
      <w:r w:rsidR="00D86131" w:rsidRPr="00B92E7F">
        <w:rPr>
          <w:rFonts w:ascii="Times New Roman" w:hAnsi="Times New Roman" w:cs="Times New Roman"/>
          <w:sz w:val="24"/>
          <w:szCs w:val="24"/>
        </w:rPr>
        <w:t>juhid kinnitavad ja teostavad järelevalvet riskistrateegia rakendamise üle. Seega lisaks riskijuhtimise protsessile, kinnitab nõukogu panga strateegia raames ka riskijuhtimise strateegia ning selles on nõustav roll riskikomiteel. Riskikomitee kohustuseks on pidevalt jälgida panga riskistrateegiat, riskiprofiili ja riskitaluvust ning abistada nõukogu järelevalve teostamisel riskistrateegia rakendamise üle. Komitee loomine ei vähenda aga juhtorgani vastutust riskijuhtimise nõuete rakendamise eest.</w:t>
      </w:r>
    </w:p>
    <w:p w14:paraId="037DFBFF" w14:textId="77777777" w:rsidR="00D86131" w:rsidRPr="00B92E7F" w:rsidRDefault="00D86131" w:rsidP="00B92E7F">
      <w:pPr>
        <w:spacing w:after="0" w:line="240" w:lineRule="auto"/>
        <w:jc w:val="both"/>
        <w:rPr>
          <w:rFonts w:ascii="Times New Roman" w:hAnsi="Times New Roman" w:cs="Times New Roman"/>
          <w:sz w:val="24"/>
          <w:szCs w:val="24"/>
        </w:rPr>
      </w:pPr>
    </w:p>
    <w:p w14:paraId="13392029" w14:textId="77777777" w:rsidR="00D86131" w:rsidRPr="00B92E7F" w:rsidRDefault="00D8613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Täiendavalt on riskikomitee ülesandeks kontrollida, kas klientidele pakutavate varade ja kohustuste hinnas võetakse täielikult arvesse krediidiasutuse ärimudelit ja riskistrateegiat. Juhul kui riskid ei kajastu asjakohaselt hindades kooskõlas ärimudeli ja riskistrateegiaga, esitab riskikomitee juhtorganile paranduskava. Lisaks tuleb tagada panga nõukogule ja olemasolul riskikomiteele ligipääs piisavale teabele krediidiasutuse riskiolukorra ning, kui see on vajalik ja asjakohane, teabele riskikontrolli funktsiooni kohta ja vajadusel ettevõttevälise nõustajaga konsulteerimise võimalus. Nõukogu ja riskikomitee määravad kindlaks saadava teabe laadi, hulga, vormi ja selle esitamise sageduse. Täiendavalt, selleks et aidata luua usaldusväärseid tasustamise põhimõtteid ja -tavasid, kontrollib riskikomitee töötasukomitee ülesandeid hindamaks, kas tasustamise põhimõtetega pakutavates stiimulites võetakse arvesse riski, kapitali, likviidsust ning tulude tõenäosust ja ajastust.</w:t>
      </w:r>
    </w:p>
    <w:p w14:paraId="05D62ACA" w14:textId="77777777" w:rsidR="00A3260E" w:rsidRPr="00B92E7F" w:rsidRDefault="00A3260E" w:rsidP="00B92E7F">
      <w:pPr>
        <w:spacing w:after="0" w:line="240" w:lineRule="auto"/>
        <w:jc w:val="both"/>
        <w:rPr>
          <w:rFonts w:ascii="Times New Roman" w:hAnsi="Times New Roman" w:cs="Times New Roman"/>
          <w:sz w:val="24"/>
          <w:szCs w:val="24"/>
        </w:rPr>
      </w:pPr>
    </w:p>
    <w:p w14:paraId="60C3329D" w14:textId="0383817D" w:rsidR="00A3260E" w:rsidRPr="00B92E7F" w:rsidRDefault="00A3260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Võrreldes kehtiva seadusega siin suuri sisulisi muudatusi ei ole. </w:t>
      </w:r>
      <w:r w:rsidR="00DD24B2" w:rsidRPr="00B92E7F">
        <w:rPr>
          <w:rFonts w:ascii="Times New Roman" w:hAnsi="Times New Roman" w:cs="Times New Roman"/>
          <w:sz w:val="24"/>
          <w:szCs w:val="24"/>
        </w:rPr>
        <w:t xml:space="preserve">Peamiseks muutuseks on eelkõige see, et </w:t>
      </w:r>
      <w:r w:rsidR="00C621F6" w:rsidRPr="00B92E7F">
        <w:rPr>
          <w:rFonts w:ascii="Times New Roman" w:hAnsi="Times New Roman" w:cs="Times New Roman"/>
          <w:sz w:val="24"/>
          <w:szCs w:val="24"/>
        </w:rPr>
        <w:t>vastavate m</w:t>
      </w:r>
      <w:r w:rsidR="003606A0" w:rsidRPr="00B92E7F">
        <w:rPr>
          <w:rFonts w:ascii="Times New Roman" w:hAnsi="Times New Roman" w:cs="Times New Roman"/>
          <w:sz w:val="24"/>
          <w:szCs w:val="24"/>
        </w:rPr>
        <w:t xml:space="preserve">otivaatorite pakkumises tuleb nüüd arvestada ka ESG riske </w:t>
      </w:r>
      <w:r w:rsidR="003645F1" w:rsidRPr="00B92E7F">
        <w:rPr>
          <w:rFonts w:ascii="Times New Roman" w:hAnsi="Times New Roman" w:cs="Times New Roman"/>
          <w:sz w:val="24"/>
          <w:szCs w:val="24"/>
        </w:rPr>
        <w:t>ja riskikomitee ülesanne on kontrollida, kas seda ikka tehakse. Antud muudatus põhineb CRD IV artikli</w:t>
      </w:r>
      <w:r w:rsidR="00D24102" w:rsidRPr="00B92E7F">
        <w:rPr>
          <w:rFonts w:ascii="Times New Roman" w:hAnsi="Times New Roman" w:cs="Times New Roman"/>
          <w:sz w:val="24"/>
          <w:szCs w:val="24"/>
        </w:rPr>
        <w:t xml:space="preserve"> 76</w:t>
      </w:r>
      <w:r w:rsidR="5ACC174C" w:rsidRPr="00B92E7F">
        <w:rPr>
          <w:rFonts w:ascii="Times New Roman" w:hAnsi="Times New Roman" w:cs="Times New Roman"/>
          <w:sz w:val="24"/>
          <w:szCs w:val="24"/>
        </w:rPr>
        <w:t xml:space="preserve"> lõike 4</w:t>
      </w:r>
      <w:r w:rsidR="00D24102" w:rsidRPr="00B92E7F">
        <w:rPr>
          <w:rFonts w:ascii="Times New Roman" w:hAnsi="Times New Roman" w:cs="Times New Roman"/>
          <w:sz w:val="24"/>
          <w:szCs w:val="24"/>
        </w:rPr>
        <w:t xml:space="preserve"> teise </w:t>
      </w:r>
      <w:r w:rsidR="4D22F0C6" w:rsidRPr="00B92E7F">
        <w:rPr>
          <w:rFonts w:ascii="Times New Roman" w:hAnsi="Times New Roman" w:cs="Times New Roman"/>
          <w:sz w:val="24"/>
          <w:szCs w:val="24"/>
        </w:rPr>
        <w:t>ala</w:t>
      </w:r>
      <w:r w:rsidR="00D24102" w:rsidRPr="00B92E7F">
        <w:rPr>
          <w:rFonts w:ascii="Times New Roman" w:hAnsi="Times New Roman" w:cs="Times New Roman"/>
          <w:sz w:val="24"/>
          <w:szCs w:val="24"/>
        </w:rPr>
        <w:t>lõi</w:t>
      </w:r>
      <w:r w:rsidR="4D4870B6" w:rsidRPr="00B92E7F">
        <w:rPr>
          <w:rFonts w:ascii="Times New Roman" w:hAnsi="Times New Roman" w:cs="Times New Roman"/>
          <w:sz w:val="24"/>
          <w:szCs w:val="24"/>
        </w:rPr>
        <w:t>ke</w:t>
      </w:r>
      <w:r w:rsidR="00D24102" w:rsidRPr="00B92E7F">
        <w:rPr>
          <w:rFonts w:ascii="Times New Roman" w:hAnsi="Times New Roman" w:cs="Times New Roman"/>
          <w:sz w:val="24"/>
          <w:szCs w:val="24"/>
        </w:rPr>
        <w:t xml:space="preserve"> teisel lausel.</w:t>
      </w:r>
    </w:p>
    <w:p w14:paraId="5C091A44" w14:textId="77777777" w:rsidR="00195F18" w:rsidRPr="00B92E7F" w:rsidRDefault="00195F18" w:rsidP="00B92E7F">
      <w:pPr>
        <w:spacing w:after="0" w:line="240" w:lineRule="auto"/>
        <w:jc w:val="both"/>
        <w:rPr>
          <w:rFonts w:ascii="Times New Roman" w:hAnsi="Times New Roman" w:cs="Times New Roman"/>
          <w:sz w:val="24"/>
          <w:szCs w:val="24"/>
        </w:rPr>
      </w:pPr>
    </w:p>
    <w:p w14:paraId="3A04B342" w14:textId="5C028F33" w:rsidR="00D24102" w:rsidRPr="00B92E7F" w:rsidRDefault="00D2410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w:t>
      </w:r>
      <w:r w:rsidR="00585D0B" w:rsidRPr="00B92E7F">
        <w:rPr>
          <w:rFonts w:ascii="Times New Roman" w:hAnsi="Times New Roman" w:cs="Times New Roman"/>
          <w:b/>
          <w:bCs/>
          <w:sz w:val="24"/>
          <w:szCs w:val="24"/>
        </w:rPr>
        <w:t>te</w:t>
      </w:r>
      <w:r w:rsidRPr="00B92E7F">
        <w:rPr>
          <w:rFonts w:ascii="Times New Roman" w:hAnsi="Times New Roman" w:cs="Times New Roman"/>
          <w:b/>
          <w:bCs/>
          <w:sz w:val="24"/>
          <w:szCs w:val="24"/>
        </w:rPr>
        <w:t xml:space="preserve">ga </w:t>
      </w:r>
      <w:r w:rsidR="00A74C9A" w:rsidRPr="00B92E7F">
        <w:rPr>
          <w:rFonts w:ascii="Times New Roman" w:hAnsi="Times New Roman" w:cs="Times New Roman"/>
          <w:b/>
          <w:bCs/>
          <w:sz w:val="24"/>
          <w:szCs w:val="24"/>
        </w:rPr>
        <w:t xml:space="preserve">4 </w:t>
      </w:r>
      <w:r w:rsidR="00585D0B" w:rsidRPr="00B92E7F">
        <w:rPr>
          <w:rFonts w:ascii="Times New Roman" w:hAnsi="Times New Roman" w:cs="Times New Roman"/>
          <w:b/>
          <w:bCs/>
          <w:sz w:val="24"/>
          <w:szCs w:val="24"/>
        </w:rPr>
        <w:t xml:space="preserve">ja </w:t>
      </w:r>
      <w:r w:rsidR="00A74C9A" w:rsidRPr="00B92E7F">
        <w:rPr>
          <w:rFonts w:ascii="Times New Roman" w:hAnsi="Times New Roman" w:cs="Times New Roman"/>
          <w:b/>
          <w:bCs/>
          <w:sz w:val="24"/>
          <w:szCs w:val="24"/>
        </w:rPr>
        <w:t>5</w:t>
      </w:r>
      <w:r w:rsidR="00A74C9A"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sätestatakse </w:t>
      </w:r>
      <w:proofErr w:type="spellStart"/>
      <w:r w:rsidRPr="00B92E7F">
        <w:rPr>
          <w:rFonts w:ascii="Times New Roman" w:hAnsi="Times New Roman" w:cs="Times New Roman"/>
          <w:sz w:val="24"/>
          <w:szCs w:val="24"/>
        </w:rPr>
        <w:t>nomineerimiskomitee</w:t>
      </w:r>
      <w:proofErr w:type="spellEnd"/>
      <w:r w:rsidRPr="00B92E7F">
        <w:rPr>
          <w:rFonts w:ascii="Times New Roman" w:hAnsi="Times New Roman" w:cs="Times New Roman"/>
          <w:sz w:val="24"/>
          <w:szCs w:val="24"/>
        </w:rPr>
        <w:t xml:space="preserve"> ülesanded.</w:t>
      </w:r>
      <w:r w:rsidR="00BD0119" w:rsidRPr="00B92E7F">
        <w:rPr>
          <w:rFonts w:ascii="Times New Roman" w:hAnsi="Times New Roman" w:cs="Times New Roman"/>
          <w:sz w:val="24"/>
          <w:szCs w:val="24"/>
        </w:rPr>
        <w:t xml:space="preserve"> Selle komitee eesmärgiks on osaleda juhatuse kandidaatide välja valimisel ning vastavate poliitikate kujundamisel, tagades selle, et kandidaadid vastavad üldistele juhtidele esitatud nõuetele ning nende valik on piisavalt mitmekesine, esindades sealhulgas isikuid erineva taustaga ja võimalusel erinevast soost. </w:t>
      </w:r>
      <w:proofErr w:type="spellStart"/>
      <w:r w:rsidR="00BD0119" w:rsidRPr="00B92E7F">
        <w:rPr>
          <w:rFonts w:ascii="Times New Roman" w:hAnsi="Times New Roman" w:cs="Times New Roman"/>
          <w:sz w:val="24"/>
          <w:szCs w:val="24"/>
        </w:rPr>
        <w:t>Nomineerimiskomiteel</w:t>
      </w:r>
      <w:proofErr w:type="spellEnd"/>
      <w:r w:rsidR="00BD0119" w:rsidRPr="00B92E7F">
        <w:rPr>
          <w:rFonts w:ascii="Times New Roman" w:hAnsi="Times New Roman" w:cs="Times New Roman"/>
          <w:sz w:val="24"/>
          <w:szCs w:val="24"/>
        </w:rPr>
        <w:t xml:space="preserve"> tuleb juhtkonna mitmekesisuse tagamiseks välja töötada põhimõtted, millest lähtuvalt vähendatakse soolist </w:t>
      </w:r>
      <w:proofErr w:type="spellStart"/>
      <w:r w:rsidR="00BD0119" w:rsidRPr="00B92E7F">
        <w:rPr>
          <w:rFonts w:ascii="Times New Roman" w:hAnsi="Times New Roman" w:cs="Times New Roman"/>
          <w:sz w:val="24"/>
          <w:szCs w:val="24"/>
        </w:rPr>
        <w:t>tasakaalustamatust</w:t>
      </w:r>
      <w:proofErr w:type="spellEnd"/>
      <w:r w:rsidR="00BD0119" w:rsidRPr="00B92E7F">
        <w:rPr>
          <w:rFonts w:ascii="Times New Roman" w:hAnsi="Times New Roman" w:cs="Times New Roman"/>
          <w:sz w:val="24"/>
          <w:szCs w:val="24"/>
        </w:rPr>
        <w:t xml:space="preserve"> juhtorganites ning määratleda proportsioon, et tagada vähemesindatud soo osalemine krediidiasutuse juhtimisel.</w:t>
      </w:r>
      <w:r w:rsidR="00585D0B" w:rsidRPr="00B92E7F">
        <w:rPr>
          <w:rFonts w:ascii="Times New Roman" w:hAnsi="Times New Roman" w:cs="Times New Roman"/>
          <w:sz w:val="24"/>
          <w:szCs w:val="24"/>
        </w:rPr>
        <w:t xml:space="preserve"> Need nõuded on suuresti aga samal kujul ette nähtud kehtiva KAS</w:t>
      </w:r>
      <w:r w:rsidR="0C3D4E1C" w:rsidRPr="00B92E7F">
        <w:rPr>
          <w:rFonts w:ascii="Times New Roman" w:hAnsi="Times New Roman" w:cs="Times New Roman"/>
          <w:sz w:val="24"/>
          <w:szCs w:val="24"/>
        </w:rPr>
        <w:t xml:space="preserve"> </w:t>
      </w:r>
      <w:r w:rsidR="00585D0B" w:rsidRPr="00B92E7F">
        <w:rPr>
          <w:rFonts w:ascii="Times New Roman" w:hAnsi="Times New Roman" w:cs="Times New Roman"/>
          <w:sz w:val="24"/>
          <w:szCs w:val="24"/>
        </w:rPr>
        <w:t>§-s 62.</w:t>
      </w:r>
    </w:p>
    <w:p w14:paraId="7AE171ED" w14:textId="77777777" w:rsidR="00585D0B" w:rsidRPr="00B92E7F" w:rsidRDefault="00585D0B" w:rsidP="00B92E7F">
      <w:pPr>
        <w:spacing w:after="0" w:line="240" w:lineRule="auto"/>
        <w:jc w:val="both"/>
        <w:rPr>
          <w:rFonts w:ascii="Times New Roman" w:hAnsi="Times New Roman" w:cs="Times New Roman"/>
          <w:sz w:val="24"/>
          <w:szCs w:val="24"/>
        </w:rPr>
      </w:pPr>
    </w:p>
    <w:p w14:paraId="6BC181F5" w14:textId="506582D8" w:rsidR="0014149A" w:rsidRPr="00B92E7F" w:rsidRDefault="00585D0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w:t>
      </w:r>
      <w:r w:rsidR="00A74C9A" w:rsidRPr="00B92E7F">
        <w:rPr>
          <w:rFonts w:ascii="Times New Roman" w:hAnsi="Times New Roman" w:cs="Times New Roman"/>
          <w:b/>
          <w:bCs/>
          <w:sz w:val="24"/>
          <w:szCs w:val="24"/>
        </w:rPr>
        <w:t>6</w:t>
      </w:r>
      <w:r w:rsidR="00A74C9A" w:rsidRPr="00B92E7F">
        <w:rPr>
          <w:rFonts w:ascii="Times New Roman" w:hAnsi="Times New Roman" w:cs="Times New Roman"/>
          <w:sz w:val="24"/>
          <w:szCs w:val="24"/>
        </w:rPr>
        <w:t xml:space="preserve"> </w:t>
      </w:r>
      <w:r w:rsidR="00642A45" w:rsidRPr="00B92E7F">
        <w:rPr>
          <w:rFonts w:ascii="Times New Roman" w:hAnsi="Times New Roman" w:cs="Times New Roman"/>
          <w:sz w:val="24"/>
          <w:szCs w:val="24"/>
        </w:rPr>
        <w:t>nähakse ette töötasukomitee ü</w:t>
      </w:r>
      <w:r w:rsidR="00A30630" w:rsidRPr="00B92E7F">
        <w:rPr>
          <w:rFonts w:ascii="Times New Roman" w:hAnsi="Times New Roman" w:cs="Times New Roman"/>
          <w:sz w:val="24"/>
          <w:szCs w:val="24"/>
        </w:rPr>
        <w:t xml:space="preserve">lesanded. </w:t>
      </w:r>
      <w:r w:rsidR="00BE2CBD" w:rsidRPr="00B92E7F">
        <w:rPr>
          <w:rFonts w:ascii="Times New Roman" w:hAnsi="Times New Roman" w:cs="Times New Roman"/>
          <w:sz w:val="24"/>
          <w:szCs w:val="24"/>
        </w:rPr>
        <w:t>Sisuliselt jäävad töötasukomitee ülesanded võrreldes kehtiva KAS §-s 57</w:t>
      </w:r>
      <w:r w:rsidR="00BE2CBD" w:rsidRPr="00B92E7F">
        <w:rPr>
          <w:rFonts w:ascii="Times New Roman" w:hAnsi="Times New Roman" w:cs="Times New Roman"/>
          <w:sz w:val="24"/>
          <w:szCs w:val="24"/>
          <w:vertAlign w:val="superscript"/>
        </w:rPr>
        <w:t>4</w:t>
      </w:r>
      <w:r w:rsidR="00BE2CBD" w:rsidRPr="00B92E7F">
        <w:rPr>
          <w:rFonts w:ascii="Times New Roman" w:hAnsi="Times New Roman" w:cs="Times New Roman"/>
          <w:sz w:val="24"/>
          <w:szCs w:val="24"/>
        </w:rPr>
        <w:t xml:space="preserve"> sätestatuga samaks.</w:t>
      </w:r>
      <w:r w:rsidR="00444D1F" w:rsidRPr="00B92E7F">
        <w:rPr>
          <w:rFonts w:ascii="Times New Roman" w:hAnsi="Times New Roman" w:cs="Times New Roman"/>
          <w:sz w:val="24"/>
          <w:szCs w:val="24"/>
        </w:rPr>
        <w:t xml:space="preserve"> Üldiselt on t</w:t>
      </w:r>
      <w:r w:rsidR="00A30630" w:rsidRPr="00B92E7F">
        <w:rPr>
          <w:rFonts w:ascii="Times New Roman" w:hAnsi="Times New Roman" w:cs="Times New Roman"/>
          <w:sz w:val="24"/>
          <w:szCs w:val="24"/>
        </w:rPr>
        <w:t xml:space="preserve">öötasukomitee organiks, mis suunab ja rakendab oma </w:t>
      </w:r>
      <w:proofErr w:type="spellStart"/>
      <w:r w:rsidR="00A30630" w:rsidRPr="00B92E7F">
        <w:rPr>
          <w:rFonts w:ascii="Times New Roman" w:hAnsi="Times New Roman" w:cs="Times New Roman"/>
          <w:sz w:val="24"/>
          <w:szCs w:val="24"/>
        </w:rPr>
        <w:t>järelevalvelise</w:t>
      </w:r>
      <w:proofErr w:type="spellEnd"/>
      <w:r w:rsidR="00A30630" w:rsidRPr="00B92E7F">
        <w:rPr>
          <w:rFonts w:ascii="Times New Roman" w:hAnsi="Times New Roman" w:cs="Times New Roman"/>
          <w:sz w:val="24"/>
          <w:szCs w:val="24"/>
        </w:rPr>
        <w:t xml:space="preserve"> tegevusega </w:t>
      </w:r>
      <w:r w:rsidR="00444D1F" w:rsidRPr="00B92E7F">
        <w:rPr>
          <w:rFonts w:ascii="Times New Roman" w:hAnsi="Times New Roman" w:cs="Times New Roman"/>
          <w:sz w:val="24"/>
          <w:szCs w:val="24"/>
        </w:rPr>
        <w:t>krediidiasutuses</w:t>
      </w:r>
      <w:r w:rsidR="00A30630" w:rsidRPr="00B92E7F">
        <w:rPr>
          <w:rFonts w:ascii="Times New Roman" w:hAnsi="Times New Roman" w:cs="Times New Roman"/>
          <w:sz w:val="24"/>
          <w:szCs w:val="24"/>
        </w:rPr>
        <w:t xml:space="preserve"> kehtivaid tasustamise </w:t>
      </w:r>
      <w:r w:rsidR="00A30630" w:rsidRPr="00B92E7F">
        <w:rPr>
          <w:rFonts w:ascii="Times New Roman" w:hAnsi="Times New Roman" w:cs="Times New Roman"/>
          <w:sz w:val="24"/>
          <w:szCs w:val="24"/>
        </w:rPr>
        <w:lastRenderedPageBreak/>
        <w:t>põhimõtteid, mistõttu tuleb töötasukomiteel oma otsustes lähtuda eelkõige panga pikaajalistest huvidest ja riskiprofiilist.</w:t>
      </w:r>
      <w:r w:rsidRPr="00B92E7F">
        <w:rPr>
          <w:rFonts w:ascii="Times New Roman" w:hAnsi="Times New Roman" w:cs="Times New Roman"/>
          <w:sz w:val="24"/>
          <w:szCs w:val="24"/>
        </w:rPr>
        <w:t xml:space="preserve"> </w:t>
      </w:r>
      <w:r w:rsidR="0014149A" w:rsidRPr="00B92E7F">
        <w:rPr>
          <w:rFonts w:ascii="Times New Roman" w:hAnsi="Times New Roman" w:cs="Times New Roman"/>
          <w:sz w:val="24"/>
          <w:szCs w:val="24"/>
        </w:rPr>
        <w:t xml:space="preserve"> </w:t>
      </w:r>
    </w:p>
    <w:p w14:paraId="52D401FA" w14:textId="77777777" w:rsidR="008C3B87" w:rsidRPr="00B92E7F" w:rsidRDefault="008C3B87" w:rsidP="00B92E7F">
      <w:pPr>
        <w:spacing w:after="0" w:line="240" w:lineRule="auto"/>
        <w:jc w:val="both"/>
        <w:rPr>
          <w:rFonts w:ascii="Times New Roman" w:hAnsi="Times New Roman" w:cs="Times New Roman"/>
          <w:b/>
          <w:bCs/>
          <w:sz w:val="24"/>
          <w:szCs w:val="24"/>
        </w:rPr>
      </w:pPr>
    </w:p>
    <w:p w14:paraId="087EFD8D" w14:textId="6154A9B6" w:rsidR="00892C98" w:rsidRPr="00B92E7F" w:rsidRDefault="00A12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Paragrahvide 58</w:t>
      </w:r>
      <w:r w:rsidRPr="00B92E7F">
        <w:rPr>
          <w:rFonts w:ascii="Times New Roman" w:hAnsi="Times New Roman" w:cs="Times New Roman"/>
          <w:b/>
          <w:bCs/>
          <w:sz w:val="24"/>
          <w:szCs w:val="24"/>
          <w:vertAlign w:val="superscript"/>
        </w:rPr>
        <w:t xml:space="preserve">1 </w:t>
      </w:r>
      <w:r w:rsidRPr="00B92E7F">
        <w:rPr>
          <w:rFonts w:ascii="Times New Roman" w:hAnsi="Times New Roman" w:cs="Times New Roman"/>
          <w:b/>
          <w:bCs/>
          <w:sz w:val="24"/>
          <w:szCs w:val="24"/>
        </w:rPr>
        <w:t>ja 58</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kehtetuks tunnistamine. </w:t>
      </w:r>
    </w:p>
    <w:p w14:paraId="70C7445A" w14:textId="090FD8C4" w:rsidR="00892C98" w:rsidRPr="00B92E7F" w:rsidRDefault="00892C98" w:rsidP="00B92E7F">
      <w:pPr>
        <w:spacing w:after="0" w:line="240" w:lineRule="auto"/>
        <w:jc w:val="both"/>
        <w:rPr>
          <w:rFonts w:ascii="Times New Roman" w:hAnsi="Times New Roman" w:cs="Times New Roman"/>
          <w:sz w:val="24"/>
          <w:szCs w:val="24"/>
        </w:rPr>
      </w:pPr>
    </w:p>
    <w:p w14:paraId="0F91964E" w14:textId="205E9EBC" w:rsidR="00892C98" w:rsidRPr="00B92E7F" w:rsidRDefault="00DE4C8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w:t>
      </w:r>
      <w:r w:rsidR="007947BE" w:rsidRPr="00B92E7F">
        <w:rPr>
          <w:rFonts w:ascii="Times New Roman" w:hAnsi="Times New Roman" w:cs="Times New Roman"/>
          <w:sz w:val="24"/>
          <w:szCs w:val="24"/>
        </w:rPr>
        <w:t>ehtiv 58</w:t>
      </w:r>
      <w:r w:rsidR="007947BE" w:rsidRPr="00B92E7F">
        <w:rPr>
          <w:rFonts w:ascii="Times New Roman" w:hAnsi="Times New Roman" w:cs="Times New Roman"/>
          <w:sz w:val="24"/>
          <w:szCs w:val="24"/>
          <w:vertAlign w:val="superscript"/>
        </w:rPr>
        <w:t>1</w:t>
      </w:r>
      <w:r w:rsidR="007947BE" w:rsidRPr="00B92E7F">
        <w:rPr>
          <w:rFonts w:ascii="Times New Roman" w:hAnsi="Times New Roman" w:cs="Times New Roman"/>
          <w:sz w:val="24"/>
          <w:szCs w:val="24"/>
        </w:rPr>
        <w:t xml:space="preserve"> sätestab hetkel riskikontrolli funktsiooni ja kehtiv § 58</w:t>
      </w:r>
      <w:r w:rsidR="007947BE" w:rsidRPr="00B92E7F">
        <w:rPr>
          <w:rFonts w:ascii="Times New Roman" w:hAnsi="Times New Roman" w:cs="Times New Roman"/>
          <w:sz w:val="24"/>
          <w:szCs w:val="24"/>
          <w:vertAlign w:val="superscript"/>
        </w:rPr>
        <w:t>2</w:t>
      </w:r>
      <w:r w:rsidR="007947BE" w:rsidRPr="00B92E7F">
        <w:rPr>
          <w:rFonts w:ascii="Times New Roman" w:hAnsi="Times New Roman" w:cs="Times New Roman"/>
          <w:sz w:val="24"/>
          <w:szCs w:val="24"/>
        </w:rPr>
        <w:t xml:space="preserve"> vastavuskontrolli funktsiooni. Need </w:t>
      </w:r>
      <w:r w:rsidR="008D4EA7" w:rsidRPr="00B92E7F">
        <w:rPr>
          <w:rFonts w:ascii="Times New Roman" w:hAnsi="Times New Roman" w:cs="Times New Roman"/>
          <w:sz w:val="24"/>
          <w:szCs w:val="24"/>
        </w:rPr>
        <w:t xml:space="preserve">funktsioonid </w:t>
      </w:r>
      <w:r w:rsidR="33B75819" w:rsidRPr="00B92E7F">
        <w:rPr>
          <w:rFonts w:ascii="Times New Roman" w:hAnsi="Times New Roman" w:cs="Times New Roman"/>
          <w:sz w:val="24"/>
          <w:szCs w:val="24"/>
        </w:rPr>
        <w:t>paragrahvide</w:t>
      </w:r>
      <w:r w:rsidR="008D4EA7" w:rsidRPr="00B92E7F">
        <w:rPr>
          <w:rFonts w:ascii="Times New Roman" w:hAnsi="Times New Roman" w:cs="Times New Roman"/>
          <w:sz w:val="24"/>
          <w:szCs w:val="24"/>
        </w:rPr>
        <w:t xml:space="preserve"> kehte</w:t>
      </w:r>
      <w:r w:rsidR="009E175E" w:rsidRPr="00B92E7F">
        <w:rPr>
          <w:rFonts w:ascii="Times New Roman" w:hAnsi="Times New Roman" w:cs="Times New Roman"/>
          <w:sz w:val="24"/>
          <w:szCs w:val="24"/>
        </w:rPr>
        <w:t>tuks</w:t>
      </w:r>
      <w:r w:rsidR="008D4EA7" w:rsidRPr="00B92E7F">
        <w:rPr>
          <w:rFonts w:ascii="Times New Roman" w:hAnsi="Times New Roman" w:cs="Times New Roman"/>
          <w:sz w:val="24"/>
          <w:szCs w:val="24"/>
        </w:rPr>
        <w:t xml:space="preserve"> tunnistamise näo</w:t>
      </w:r>
      <w:r w:rsidR="009E175E" w:rsidRPr="00B92E7F">
        <w:rPr>
          <w:rFonts w:ascii="Times New Roman" w:hAnsi="Times New Roman" w:cs="Times New Roman"/>
          <w:sz w:val="24"/>
          <w:szCs w:val="24"/>
        </w:rPr>
        <w:t>l</w:t>
      </w:r>
      <w:r w:rsidR="008D4EA7" w:rsidRPr="00B92E7F">
        <w:rPr>
          <w:rFonts w:ascii="Times New Roman" w:hAnsi="Times New Roman" w:cs="Times New Roman"/>
          <w:sz w:val="24"/>
          <w:szCs w:val="24"/>
        </w:rPr>
        <w:t xml:space="preserve"> ei kao, kuid viiakse mõnevõrra muudetud sõnastuses üle </w:t>
      </w:r>
      <w:r w:rsidR="40D90A8C" w:rsidRPr="00B92E7F">
        <w:rPr>
          <w:rFonts w:ascii="Times New Roman" w:hAnsi="Times New Roman" w:cs="Times New Roman"/>
          <w:sz w:val="24"/>
          <w:szCs w:val="24"/>
        </w:rPr>
        <w:t>paragrahvi</w:t>
      </w:r>
      <w:r w:rsidR="008D4EA7" w:rsidRPr="00B92E7F">
        <w:rPr>
          <w:rFonts w:ascii="Times New Roman" w:hAnsi="Times New Roman" w:cs="Times New Roman"/>
          <w:sz w:val="24"/>
          <w:szCs w:val="24"/>
        </w:rPr>
        <w:t xml:space="preserve"> 59 ja </w:t>
      </w:r>
      <w:r w:rsidR="00DF6B4C" w:rsidRPr="00B92E7F">
        <w:rPr>
          <w:rFonts w:ascii="Times New Roman" w:hAnsi="Times New Roman" w:cs="Times New Roman"/>
          <w:sz w:val="24"/>
          <w:szCs w:val="24"/>
        </w:rPr>
        <w:t xml:space="preserve">järgmistesse </w:t>
      </w:r>
      <w:r w:rsidR="7A27C158" w:rsidRPr="00B92E7F">
        <w:rPr>
          <w:rFonts w:ascii="Times New Roman" w:hAnsi="Times New Roman" w:cs="Times New Roman"/>
          <w:sz w:val="24"/>
          <w:szCs w:val="24"/>
        </w:rPr>
        <w:t>paragrahvidesse.</w:t>
      </w:r>
      <w:r w:rsidR="00DF6B4C" w:rsidRPr="00B92E7F">
        <w:rPr>
          <w:rFonts w:ascii="Times New Roman" w:hAnsi="Times New Roman" w:cs="Times New Roman"/>
          <w:sz w:val="24"/>
          <w:szCs w:val="24"/>
        </w:rPr>
        <w:t xml:space="preserve"> </w:t>
      </w:r>
      <w:r w:rsidR="008732A7" w:rsidRPr="00B92E7F">
        <w:rPr>
          <w:rFonts w:ascii="Times New Roman" w:hAnsi="Times New Roman" w:cs="Times New Roman"/>
          <w:sz w:val="24"/>
          <w:szCs w:val="24"/>
        </w:rPr>
        <w:t xml:space="preserve">Seda eelkõige põhjusel, et </w:t>
      </w:r>
      <w:r w:rsidR="0018600F" w:rsidRPr="00B92E7F">
        <w:rPr>
          <w:rFonts w:ascii="Times New Roman" w:hAnsi="Times New Roman" w:cs="Times New Roman"/>
          <w:sz w:val="24"/>
          <w:szCs w:val="24"/>
        </w:rPr>
        <w:t>vastava</w:t>
      </w:r>
      <w:r w:rsidR="00892C98" w:rsidRPr="00B92E7F">
        <w:rPr>
          <w:rFonts w:ascii="Times New Roman" w:hAnsi="Times New Roman" w:cs="Times New Roman"/>
          <w:sz w:val="24"/>
          <w:szCs w:val="24"/>
        </w:rPr>
        <w:t>id</w:t>
      </w:r>
      <w:r w:rsidR="0018600F" w:rsidRPr="00B92E7F">
        <w:rPr>
          <w:rFonts w:ascii="Times New Roman" w:hAnsi="Times New Roman" w:cs="Times New Roman"/>
          <w:sz w:val="24"/>
          <w:szCs w:val="24"/>
        </w:rPr>
        <w:t xml:space="preserve"> funktsioon</w:t>
      </w:r>
      <w:r w:rsidR="00892C98" w:rsidRPr="00B92E7F">
        <w:rPr>
          <w:rFonts w:ascii="Times New Roman" w:hAnsi="Times New Roman" w:cs="Times New Roman"/>
          <w:sz w:val="24"/>
          <w:szCs w:val="24"/>
        </w:rPr>
        <w:t>e reguleerivate normide</w:t>
      </w:r>
      <w:r w:rsidR="0018600F" w:rsidRPr="00B92E7F">
        <w:rPr>
          <w:rFonts w:ascii="Times New Roman" w:hAnsi="Times New Roman" w:cs="Times New Roman"/>
          <w:sz w:val="24"/>
          <w:szCs w:val="24"/>
        </w:rPr>
        <w:t xml:space="preserve"> sõnastus oleks ühtlasem ja </w:t>
      </w:r>
      <w:r w:rsidR="00892C98" w:rsidRPr="00B92E7F">
        <w:rPr>
          <w:rFonts w:ascii="Times New Roman" w:hAnsi="Times New Roman" w:cs="Times New Roman"/>
          <w:sz w:val="24"/>
          <w:szCs w:val="24"/>
        </w:rPr>
        <w:t xml:space="preserve">loogilisemalt üles ehitatud (vt täpsemalt järgmiste </w:t>
      </w:r>
      <w:r w:rsidR="29535031" w:rsidRPr="00B92E7F">
        <w:rPr>
          <w:rFonts w:ascii="Times New Roman" w:hAnsi="Times New Roman" w:cs="Times New Roman"/>
          <w:sz w:val="24"/>
          <w:szCs w:val="24"/>
        </w:rPr>
        <w:t>paragrahvide muutmise</w:t>
      </w:r>
      <w:r w:rsidR="00892C98" w:rsidRPr="00B92E7F">
        <w:rPr>
          <w:rFonts w:ascii="Times New Roman" w:hAnsi="Times New Roman" w:cs="Times New Roman"/>
          <w:sz w:val="24"/>
          <w:szCs w:val="24"/>
        </w:rPr>
        <w:t xml:space="preserve"> </w:t>
      </w:r>
      <w:r w:rsidR="06F547C2" w:rsidRPr="00B92E7F">
        <w:rPr>
          <w:rFonts w:ascii="Times New Roman" w:hAnsi="Times New Roman" w:cs="Times New Roman"/>
          <w:sz w:val="24"/>
          <w:szCs w:val="24"/>
        </w:rPr>
        <w:t xml:space="preserve">ja lisamise </w:t>
      </w:r>
      <w:r w:rsidR="00892C98" w:rsidRPr="00B92E7F">
        <w:rPr>
          <w:rFonts w:ascii="Times New Roman" w:hAnsi="Times New Roman" w:cs="Times New Roman"/>
          <w:sz w:val="24"/>
          <w:szCs w:val="24"/>
        </w:rPr>
        <w:t>selgitusi).</w:t>
      </w:r>
    </w:p>
    <w:p w14:paraId="031214EC" w14:textId="77777777" w:rsidR="008C3B87" w:rsidRPr="00B92E7F" w:rsidRDefault="008C3B87" w:rsidP="00B92E7F">
      <w:pPr>
        <w:spacing w:after="0" w:line="240" w:lineRule="auto"/>
        <w:jc w:val="both"/>
        <w:rPr>
          <w:rFonts w:ascii="Times New Roman" w:hAnsi="Times New Roman" w:cs="Times New Roman"/>
          <w:b/>
          <w:bCs/>
          <w:sz w:val="24"/>
          <w:szCs w:val="24"/>
        </w:rPr>
      </w:pPr>
    </w:p>
    <w:p w14:paraId="280A0C36" w14:textId="77777777" w:rsidR="008C3B87" w:rsidRPr="00B92E7F" w:rsidRDefault="009C1B2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59. </w:t>
      </w:r>
      <w:r w:rsidRPr="00B92E7F">
        <w:rPr>
          <w:rFonts w:ascii="Times New Roman" w:hAnsi="Times New Roman" w:cs="Times New Roman"/>
          <w:sz w:val="24"/>
          <w:szCs w:val="24"/>
        </w:rPr>
        <w:t xml:space="preserve">Kehtiv § 59 sätestab nõuded sisekontrolli süsteemile. </w:t>
      </w:r>
    </w:p>
    <w:p w14:paraId="5D51CC5B" w14:textId="77777777" w:rsidR="00AD5510" w:rsidRPr="00B92E7F" w:rsidRDefault="00AD5510" w:rsidP="00B92E7F">
      <w:pPr>
        <w:spacing w:after="0" w:line="240" w:lineRule="auto"/>
        <w:jc w:val="both"/>
        <w:rPr>
          <w:rFonts w:ascii="Times New Roman" w:hAnsi="Times New Roman" w:cs="Times New Roman"/>
          <w:sz w:val="24"/>
          <w:szCs w:val="24"/>
        </w:rPr>
      </w:pPr>
    </w:p>
    <w:p w14:paraId="4050529D" w14:textId="22D42671" w:rsidR="00AD5510" w:rsidRPr="00B92E7F" w:rsidRDefault="00AD551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1</w:t>
      </w:r>
      <w:r w:rsidRPr="00B92E7F">
        <w:rPr>
          <w:rFonts w:ascii="Times New Roman" w:hAnsi="Times New Roman" w:cs="Times New Roman"/>
          <w:sz w:val="24"/>
          <w:szCs w:val="24"/>
        </w:rPr>
        <w:t xml:space="preserve"> nähakse ette </w:t>
      </w:r>
      <w:r w:rsidR="007C5213" w:rsidRPr="00B92E7F">
        <w:rPr>
          <w:rFonts w:ascii="Times New Roman" w:hAnsi="Times New Roman" w:cs="Times New Roman"/>
          <w:sz w:val="24"/>
          <w:szCs w:val="24"/>
        </w:rPr>
        <w:t xml:space="preserve">üldistatud kujul, et </w:t>
      </w:r>
      <w:r w:rsidR="004E3E39" w:rsidRPr="00B92E7F">
        <w:rPr>
          <w:rFonts w:ascii="Times New Roman" w:hAnsi="Times New Roman" w:cs="Times New Roman"/>
          <w:sz w:val="24"/>
          <w:szCs w:val="24"/>
        </w:rPr>
        <w:t xml:space="preserve">igal krediidiasutusel peab olema </w:t>
      </w:r>
      <w:r w:rsidR="007C5213" w:rsidRPr="00B92E7F">
        <w:rPr>
          <w:rFonts w:ascii="Times New Roman" w:hAnsi="Times New Roman" w:cs="Times New Roman"/>
          <w:sz w:val="24"/>
          <w:szCs w:val="24"/>
        </w:rPr>
        <w:t xml:space="preserve">sisekontrolli süsteem </w:t>
      </w:r>
      <w:r w:rsidR="004E3E39" w:rsidRPr="00B92E7F">
        <w:rPr>
          <w:rFonts w:ascii="Times New Roman" w:hAnsi="Times New Roman" w:cs="Times New Roman"/>
          <w:sz w:val="24"/>
          <w:szCs w:val="24"/>
        </w:rPr>
        <w:t xml:space="preserve">ja lihtsustatult tuleb alati seejuures arvestada ka krediidiasutuse suurust. Põhimõtteliselt on lõike 1 sõnastus sama, mis on kehtivas § 59 lõikes 1, kuid lõike lõpust on välja jäetud </w:t>
      </w:r>
      <w:r w:rsidR="6FF82ADE" w:rsidRPr="00B92E7F">
        <w:rPr>
          <w:rFonts w:ascii="Times New Roman" w:hAnsi="Times New Roman" w:cs="Times New Roman"/>
          <w:sz w:val="24"/>
          <w:szCs w:val="24"/>
        </w:rPr>
        <w:t>osa</w:t>
      </w:r>
      <w:r w:rsidR="004E3E39" w:rsidRPr="00B92E7F">
        <w:rPr>
          <w:rFonts w:ascii="Times New Roman" w:hAnsi="Times New Roman" w:cs="Times New Roman"/>
          <w:sz w:val="24"/>
          <w:szCs w:val="24"/>
        </w:rPr>
        <w:t>,</w:t>
      </w:r>
      <w:r w:rsidR="51C25BF6" w:rsidRPr="00B92E7F">
        <w:rPr>
          <w:rFonts w:ascii="Times New Roman" w:hAnsi="Times New Roman" w:cs="Times New Roman"/>
          <w:sz w:val="24"/>
          <w:szCs w:val="24"/>
        </w:rPr>
        <w:t xml:space="preserve"> mille kohaselt peab </w:t>
      </w:r>
      <w:r w:rsidR="004E3E39" w:rsidRPr="00B92E7F">
        <w:rPr>
          <w:rFonts w:ascii="Times New Roman" w:hAnsi="Times New Roman" w:cs="Times New Roman"/>
          <w:sz w:val="24"/>
          <w:szCs w:val="24"/>
        </w:rPr>
        <w:t xml:space="preserve">sisekontroll tagama </w:t>
      </w:r>
      <w:r w:rsidR="00B52417" w:rsidRPr="00B92E7F">
        <w:rPr>
          <w:rFonts w:ascii="Times New Roman" w:hAnsi="Times New Roman" w:cs="Times New Roman"/>
          <w:sz w:val="24"/>
          <w:szCs w:val="24"/>
        </w:rPr>
        <w:t>riskide kontrolli ja siseauditi funktsiooni täitmise. Nende elementide rõhutamine ei ole siin vajalik, kuna sisuliselt avatakse neid juba täpsemalt järgmistes normides.</w:t>
      </w:r>
    </w:p>
    <w:p w14:paraId="2170BCC5" w14:textId="77777777" w:rsidR="00B52417" w:rsidRPr="00B92E7F" w:rsidRDefault="00B52417" w:rsidP="00B92E7F">
      <w:pPr>
        <w:spacing w:after="0" w:line="240" w:lineRule="auto"/>
        <w:jc w:val="both"/>
        <w:rPr>
          <w:rFonts w:ascii="Times New Roman" w:hAnsi="Times New Roman" w:cs="Times New Roman"/>
          <w:sz w:val="24"/>
          <w:szCs w:val="24"/>
        </w:rPr>
      </w:pPr>
    </w:p>
    <w:p w14:paraId="7FE574C0" w14:textId="30BB583F" w:rsidR="00B52417" w:rsidRPr="00B92E7F" w:rsidRDefault="00B5241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2</w:t>
      </w:r>
      <w:r w:rsidRPr="00B92E7F">
        <w:rPr>
          <w:rFonts w:ascii="Times New Roman" w:hAnsi="Times New Roman" w:cs="Times New Roman"/>
          <w:sz w:val="24"/>
          <w:szCs w:val="24"/>
        </w:rPr>
        <w:t xml:space="preserve"> on ainuke lõige antud </w:t>
      </w:r>
      <w:r w:rsidR="268A7488" w:rsidRPr="00B92E7F">
        <w:rPr>
          <w:rFonts w:ascii="Times New Roman" w:hAnsi="Times New Roman" w:cs="Times New Roman"/>
          <w:sz w:val="24"/>
          <w:szCs w:val="24"/>
        </w:rPr>
        <w:t>paragrahvis</w:t>
      </w:r>
      <w:r w:rsidRPr="00B92E7F">
        <w:rPr>
          <w:rFonts w:ascii="Times New Roman" w:hAnsi="Times New Roman" w:cs="Times New Roman"/>
          <w:sz w:val="24"/>
          <w:szCs w:val="24"/>
        </w:rPr>
        <w:t xml:space="preserve">, mis võrreldes kehtiva </w:t>
      </w:r>
      <w:r w:rsidR="19283D18" w:rsidRPr="00B92E7F">
        <w:rPr>
          <w:rFonts w:ascii="Times New Roman" w:hAnsi="Times New Roman" w:cs="Times New Roman"/>
          <w:sz w:val="24"/>
          <w:szCs w:val="24"/>
        </w:rPr>
        <w:t>paragrahvi</w:t>
      </w:r>
      <w:r w:rsidRPr="00B92E7F">
        <w:rPr>
          <w:rFonts w:ascii="Times New Roman" w:hAnsi="Times New Roman" w:cs="Times New Roman"/>
          <w:sz w:val="24"/>
          <w:szCs w:val="24"/>
        </w:rPr>
        <w:t xml:space="preserve"> sõnastusega ei muuta. </w:t>
      </w:r>
      <w:r w:rsidR="00862C2D" w:rsidRPr="00B92E7F">
        <w:rPr>
          <w:rFonts w:ascii="Times New Roman" w:hAnsi="Times New Roman" w:cs="Times New Roman"/>
          <w:sz w:val="24"/>
          <w:szCs w:val="24"/>
        </w:rPr>
        <w:t>Lühidalt sätestab lõige 2</w:t>
      </w:r>
      <w:r w:rsidR="133EEC4B" w:rsidRPr="00B92E7F">
        <w:rPr>
          <w:rFonts w:ascii="Times New Roman" w:hAnsi="Times New Roman" w:cs="Times New Roman"/>
          <w:sz w:val="24"/>
          <w:szCs w:val="24"/>
        </w:rPr>
        <w:t xml:space="preserve"> </w:t>
      </w:r>
      <w:r w:rsidR="00862C2D" w:rsidRPr="00B92E7F">
        <w:rPr>
          <w:rFonts w:ascii="Times New Roman" w:hAnsi="Times New Roman" w:cs="Times New Roman"/>
          <w:sz w:val="24"/>
          <w:szCs w:val="24"/>
        </w:rPr>
        <w:t>, et krediidiasutuse sisekontrolli süsteem peab hõlmama kõiki krediidiasutuse tasandeid</w:t>
      </w:r>
      <w:r w:rsidR="0048597A" w:rsidRPr="00B92E7F">
        <w:rPr>
          <w:rFonts w:ascii="Times New Roman" w:hAnsi="Times New Roman" w:cs="Times New Roman"/>
          <w:sz w:val="24"/>
          <w:szCs w:val="24"/>
        </w:rPr>
        <w:t xml:space="preserve"> ja</w:t>
      </w:r>
      <w:r w:rsidR="0085634B" w:rsidRPr="00B92E7F">
        <w:rPr>
          <w:rFonts w:ascii="Times New Roman" w:hAnsi="Times New Roman" w:cs="Times New Roman"/>
          <w:sz w:val="24"/>
          <w:szCs w:val="24"/>
        </w:rPr>
        <w:t xml:space="preserve"> selle süsteemi eesmärgiks on see, et oleks tagatud, et</w:t>
      </w:r>
      <w:r w:rsidR="0048597A" w:rsidRPr="00B92E7F">
        <w:rPr>
          <w:rFonts w:ascii="Times New Roman" w:hAnsi="Times New Roman" w:cs="Times New Roman"/>
          <w:sz w:val="24"/>
          <w:szCs w:val="24"/>
        </w:rPr>
        <w:t xml:space="preserve"> krediidiasutuse tegevus </w:t>
      </w:r>
      <w:r w:rsidR="0085634B" w:rsidRPr="00B92E7F">
        <w:rPr>
          <w:rFonts w:ascii="Times New Roman" w:hAnsi="Times New Roman" w:cs="Times New Roman"/>
          <w:sz w:val="24"/>
          <w:szCs w:val="24"/>
        </w:rPr>
        <w:t>vastaks</w:t>
      </w:r>
      <w:r w:rsidR="0048597A" w:rsidRPr="00B92E7F">
        <w:rPr>
          <w:rFonts w:ascii="Times New Roman" w:hAnsi="Times New Roman" w:cs="Times New Roman"/>
          <w:sz w:val="24"/>
          <w:szCs w:val="24"/>
        </w:rPr>
        <w:t xml:space="preserve"> kõigile vastavatele õigusnormidele, juhistele ja tavadele.</w:t>
      </w:r>
    </w:p>
    <w:p w14:paraId="2A948026" w14:textId="77777777" w:rsidR="0085634B" w:rsidRPr="00B92E7F" w:rsidRDefault="0085634B" w:rsidP="00B92E7F">
      <w:pPr>
        <w:spacing w:after="0" w:line="240" w:lineRule="auto"/>
        <w:jc w:val="both"/>
        <w:rPr>
          <w:rFonts w:ascii="Times New Roman" w:hAnsi="Times New Roman" w:cs="Times New Roman"/>
          <w:sz w:val="24"/>
          <w:szCs w:val="24"/>
        </w:rPr>
      </w:pPr>
    </w:p>
    <w:p w14:paraId="42FB6658" w14:textId="7E4435C8" w:rsidR="0085634B" w:rsidRPr="00B92E7F" w:rsidRDefault="0085634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3</w:t>
      </w:r>
      <w:r w:rsidRPr="00B92E7F">
        <w:rPr>
          <w:rFonts w:ascii="Times New Roman" w:hAnsi="Times New Roman" w:cs="Times New Roman"/>
          <w:sz w:val="24"/>
          <w:szCs w:val="24"/>
        </w:rPr>
        <w:t xml:space="preserve"> sätestab</w:t>
      </w:r>
      <w:r w:rsidR="009D0EB1" w:rsidRPr="00B92E7F">
        <w:rPr>
          <w:rFonts w:ascii="Times New Roman" w:hAnsi="Times New Roman" w:cs="Times New Roman"/>
          <w:sz w:val="24"/>
          <w:szCs w:val="24"/>
        </w:rPr>
        <w:t xml:space="preserve"> </w:t>
      </w:r>
      <w:r w:rsidR="1A85432F" w:rsidRPr="00B92E7F">
        <w:rPr>
          <w:rFonts w:ascii="Times New Roman" w:hAnsi="Times New Roman" w:cs="Times New Roman"/>
          <w:sz w:val="24"/>
          <w:szCs w:val="24"/>
        </w:rPr>
        <w:t>osad,</w:t>
      </w:r>
      <w:r w:rsidR="009D0EB1" w:rsidRPr="00B92E7F">
        <w:rPr>
          <w:rFonts w:ascii="Times New Roman" w:hAnsi="Times New Roman" w:cs="Times New Roman"/>
          <w:sz w:val="24"/>
          <w:szCs w:val="24"/>
        </w:rPr>
        <w:t xml:space="preserve"> millest sisekontrolli süsteem koosneb. </w:t>
      </w:r>
      <w:r w:rsidR="367AC5C8" w:rsidRPr="00B92E7F">
        <w:rPr>
          <w:rFonts w:ascii="Times New Roman" w:hAnsi="Times New Roman" w:cs="Times New Roman"/>
          <w:sz w:val="24"/>
          <w:szCs w:val="24"/>
        </w:rPr>
        <w:t>Ü</w:t>
      </w:r>
      <w:r w:rsidR="009D0EB1" w:rsidRPr="00B92E7F">
        <w:rPr>
          <w:rFonts w:ascii="Times New Roman" w:hAnsi="Times New Roman" w:cs="Times New Roman"/>
          <w:sz w:val="24"/>
          <w:szCs w:val="24"/>
        </w:rPr>
        <w:t>ldjuhul</w:t>
      </w:r>
      <w:r w:rsidR="0CCD9428" w:rsidRPr="00B92E7F">
        <w:rPr>
          <w:rFonts w:ascii="Times New Roman" w:hAnsi="Times New Roman" w:cs="Times New Roman"/>
          <w:sz w:val="24"/>
          <w:szCs w:val="24"/>
        </w:rPr>
        <w:t xml:space="preserve"> peab sisekontroll </w:t>
      </w:r>
      <w:r w:rsidR="009D0EB1" w:rsidRPr="00B92E7F">
        <w:rPr>
          <w:rFonts w:ascii="Times New Roman" w:hAnsi="Times New Roman" w:cs="Times New Roman"/>
          <w:sz w:val="24"/>
          <w:szCs w:val="24"/>
        </w:rPr>
        <w:t>koosnema kolmest funktsioonist: a) siseaudit</w:t>
      </w:r>
      <w:r w:rsidR="00EE6E2C" w:rsidRPr="00B92E7F">
        <w:rPr>
          <w:rFonts w:ascii="Times New Roman" w:hAnsi="Times New Roman" w:cs="Times New Roman"/>
          <w:sz w:val="24"/>
          <w:szCs w:val="24"/>
        </w:rPr>
        <w:t xml:space="preserve">; b) riskikontroll; c) vastavuskontroll. Selline määratlus põhineb otseselt </w:t>
      </w:r>
      <w:r w:rsidR="0033683E" w:rsidRPr="00B92E7F">
        <w:rPr>
          <w:rFonts w:ascii="Times New Roman" w:hAnsi="Times New Roman" w:cs="Times New Roman"/>
          <w:sz w:val="24"/>
          <w:szCs w:val="24"/>
        </w:rPr>
        <w:t xml:space="preserve">CRD VI </w:t>
      </w:r>
      <w:r w:rsidR="00EE6E2C" w:rsidRPr="00B92E7F">
        <w:rPr>
          <w:rFonts w:ascii="Times New Roman" w:hAnsi="Times New Roman" w:cs="Times New Roman"/>
          <w:sz w:val="24"/>
          <w:szCs w:val="24"/>
        </w:rPr>
        <w:t>artikli 3</w:t>
      </w:r>
      <w:r w:rsidR="6624CE4E" w:rsidRPr="00B92E7F">
        <w:rPr>
          <w:rFonts w:ascii="Times New Roman" w:hAnsi="Times New Roman" w:cs="Times New Roman"/>
          <w:sz w:val="24"/>
          <w:szCs w:val="24"/>
        </w:rPr>
        <w:t xml:space="preserve"> lõike 1</w:t>
      </w:r>
      <w:r w:rsidR="00EE6E2C" w:rsidRPr="00B92E7F">
        <w:rPr>
          <w:rFonts w:ascii="Times New Roman" w:hAnsi="Times New Roman" w:cs="Times New Roman"/>
          <w:sz w:val="24"/>
          <w:szCs w:val="24"/>
        </w:rPr>
        <w:t xml:space="preserve"> punktil 9b</w:t>
      </w:r>
      <w:r w:rsidR="00C95398" w:rsidRPr="00B92E7F">
        <w:rPr>
          <w:rFonts w:ascii="Times New Roman" w:hAnsi="Times New Roman" w:cs="Times New Roman"/>
          <w:sz w:val="24"/>
          <w:szCs w:val="24"/>
        </w:rPr>
        <w:t xml:space="preserve"> </w:t>
      </w:r>
      <w:r w:rsidR="0027423B">
        <w:rPr>
          <w:rFonts w:ascii="Times New Roman" w:hAnsi="Times New Roman" w:cs="Times New Roman"/>
          <w:sz w:val="24"/>
          <w:szCs w:val="24"/>
        </w:rPr>
        <w:t>(</w:t>
      </w:r>
      <w:r w:rsidR="34121C5F" w:rsidRPr="00B92E7F">
        <w:rPr>
          <w:rFonts w:ascii="Times New Roman" w:hAnsi="Times New Roman" w:cs="Times New Roman"/>
          <w:sz w:val="24"/>
          <w:szCs w:val="24"/>
        </w:rPr>
        <w:t>ingl. k.</w:t>
      </w:r>
      <w:r w:rsidR="00A72A06">
        <w:rPr>
          <w:rFonts w:ascii="Times New Roman" w:hAnsi="Times New Roman" w:cs="Times New Roman"/>
          <w:i/>
          <w:iCs/>
          <w:sz w:val="24"/>
          <w:szCs w:val="24"/>
        </w:rPr>
        <w:t xml:space="preserve"> </w:t>
      </w:r>
      <w:proofErr w:type="spellStart"/>
      <w:r w:rsidR="00C95398" w:rsidRPr="00B92E7F">
        <w:rPr>
          <w:rFonts w:ascii="Times New Roman" w:hAnsi="Times New Roman" w:cs="Times New Roman"/>
          <w:i/>
          <w:iCs/>
          <w:sz w:val="24"/>
          <w:szCs w:val="24"/>
        </w:rPr>
        <w:t>internal</w:t>
      </w:r>
      <w:proofErr w:type="spellEnd"/>
      <w:r w:rsidR="00C95398" w:rsidRPr="00B92E7F">
        <w:rPr>
          <w:rFonts w:ascii="Times New Roman" w:hAnsi="Times New Roman" w:cs="Times New Roman"/>
          <w:i/>
          <w:iCs/>
          <w:sz w:val="24"/>
          <w:szCs w:val="24"/>
        </w:rPr>
        <w:t xml:space="preserve"> </w:t>
      </w:r>
      <w:proofErr w:type="spellStart"/>
      <w:r w:rsidR="00C95398" w:rsidRPr="00B92E7F">
        <w:rPr>
          <w:rFonts w:ascii="Times New Roman" w:hAnsi="Times New Roman" w:cs="Times New Roman"/>
          <w:i/>
          <w:iCs/>
          <w:sz w:val="24"/>
          <w:szCs w:val="24"/>
        </w:rPr>
        <w:t>control</w:t>
      </w:r>
      <w:proofErr w:type="spellEnd"/>
      <w:r w:rsidR="00C95398" w:rsidRPr="00B92E7F">
        <w:rPr>
          <w:rFonts w:ascii="Times New Roman" w:hAnsi="Times New Roman" w:cs="Times New Roman"/>
          <w:i/>
          <w:iCs/>
          <w:sz w:val="24"/>
          <w:szCs w:val="24"/>
        </w:rPr>
        <w:t xml:space="preserve"> </w:t>
      </w:r>
      <w:proofErr w:type="spellStart"/>
      <w:r w:rsidR="00C95398" w:rsidRPr="00B92E7F">
        <w:rPr>
          <w:rFonts w:ascii="Times New Roman" w:hAnsi="Times New Roman" w:cs="Times New Roman"/>
          <w:i/>
          <w:iCs/>
          <w:sz w:val="24"/>
          <w:szCs w:val="24"/>
        </w:rPr>
        <w:t>functions</w:t>
      </w:r>
      <w:proofErr w:type="spellEnd"/>
      <w:r w:rsidR="00C95398" w:rsidRPr="00B92E7F">
        <w:rPr>
          <w:rFonts w:ascii="Times New Roman" w:hAnsi="Times New Roman" w:cs="Times New Roman"/>
          <w:i/>
          <w:iCs/>
          <w:sz w:val="24"/>
          <w:szCs w:val="24"/>
        </w:rPr>
        <w:t xml:space="preserve">” </w:t>
      </w:r>
      <w:proofErr w:type="spellStart"/>
      <w:r w:rsidR="00C95398" w:rsidRPr="00B92E7F">
        <w:rPr>
          <w:rFonts w:ascii="Times New Roman" w:hAnsi="Times New Roman" w:cs="Times New Roman"/>
          <w:i/>
          <w:iCs/>
          <w:sz w:val="24"/>
          <w:szCs w:val="24"/>
        </w:rPr>
        <w:t>means</w:t>
      </w:r>
      <w:proofErr w:type="spellEnd"/>
      <w:r w:rsidR="00C95398" w:rsidRPr="00B92E7F">
        <w:rPr>
          <w:rFonts w:ascii="Times New Roman" w:hAnsi="Times New Roman" w:cs="Times New Roman"/>
          <w:i/>
          <w:iCs/>
          <w:sz w:val="24"/>
          <w:szCs w:val="24"/>
        </w:rPr>
        <w:t xml:space="preserve"> risk </w:t>
      </w:r>
      <w:proofErr w:type="spellStart"/>
      <w:r w:rsidR="00C95398" w:rsidRPr="00B92E7F">
        <w:rPr>
          <w:rFonts w:ascii="Times New Roman" w:hAnsi="Times New Roman" w:cs="Times New Roman"/>
          <w:i/>
          <w:iCs/>
          <w:sz w:val="24"/>
          <w:szCs w:val="24"/>
        </w:rPr>
        <w:t>management</w:t>
      </w:r>
      <w:proofErr w:type="spellEnd"/>
      <w:r w:rsidR="00C95398" w:rsidRPr="00B92E7F">
        <w:rPr>
          <w:rFonts w:ascii="Times New Roman" w:hAnsi="Times New Roman" w:cs="Times New Roman"/>
          <w:i/>
          <w:iCs/>
          <w:sz w:val="24"/>
          <w:szCs w:val="24"/>
        </w:rPr>
        <w:t xml:space="preserve">, </w:t>
      </w:r>
      <w:proofErr w:type="spellStart"/>
      <w:r w:rsidR="00C95398" w:rsidRPr="00B92E7F">
        <w:rPr>
          <w:rFonts w:ascii="Times New Roman" w:hAnsi="Times New Roman" w:cs="Times New Roman"/>
          <w:i/>
          <w:iCs/>
          <w:sz w:val="24"/>
          <w:szCs w:val="24"/>
        </w:rPr>
        <w:t>compliance</w:t>
      </w:r>
      <w:proofErr w:type="spellEnd"/>
      <w:r w:rsidR="00C95398" w:rsidRPr="00B92E7F">
        <w:rPr>
          <w:rFonts w:ascii="Times New Roman" w:hAnsi="Times New Roman" w:cs="Times New Roman"/>
          <w:i/>
          <w:iCs/>
          <w:sz w:val="24"/>
          <w:szCs w:val="24"/>
        </w:rPr>
        <w:t xml:space="preserve"> and </w:t>
      </w:r>
      <w:proofErr w:type="spellStart"/>
      <w:r w:rsidR="00C95398" w:rsidRPr="00B92E7F">
        <w:rPr>
          <w:rFonts w:ascii="Times New Roman" w:hAnsi="Times New Roman" w:cs="Times New Roman"/>
          <w:i/>
          <w:iCs/>
          <w:sz w:val="24"/>
          <w:szCs w:val="24"/>
        </w:rPr>
        <w:t>internal</w:t>
      </w:r>
      <w:proofErr w:type="spellEnd"/>
      <w:r w:rsidR="00C95398" w:rsidRPr="00B92E7F">
        <w:rPr>
          <w:rFonts w:ascii="Times New Roman" w:hAnsi="Times New Roman" w:cs="Times New Roman"/>
          <w:i/>
          <w:iCs/>
          <w:sz w:val="24"/>
          <w:szCs w:val="24"/>
        </w:rPr>
        <w:t xml:space="preserve"> audit </w:t>
      </w:r>
      <w:proofErr w:type="spellStart"/>
      <w:r w:rsidR="00C95398" w:rsidRPr="00B92E7F">
        <w:rPr>
          <w:rFonts w:ascii="Times New Roman" w:hAnsi="Times New Roman" w:cs="Times New Roman"/>
          <w:i/>
          <w:iCs/>
          <w:sz w:val="24"/>
          <w:szCs w:val="24"/>
        </w:rPr>
        <w:t>functions</w:t>
      </w:r>
      <w:proofErr w:type="spellEnd"/>
      <w:r w:rsidR="00C95398" w:rsidRPr="00B92E7F">
        <w:rPr>
          <w:rFonts w:ascii="Times New Roman" w:hAnsi="Times New Roman" w:cs="Times New Roman"/>
          <w:sz w:val="24"/>
          <w:szCs w:val="24"/>
        </w:rPr>
        <w:t>)</w:t>
      </w:r>
      <w:r w:rsidR="00EE6E2C" w:rsidRPr="00B92E7F">
        <w:rPr>
          <w:rFonts w:ascii="Times New Roman" w:hAnsi="Times New Roman" w:cs="Times New Roman"/>
          <w:sz w:val="24"/>
          <w:szCs w:val="24"/>
        </w:rPr>
        <w:t xml:space="preserve">. </w:t>
      </w:r>
      <w:r w:rsidR="469E2DC5" w:rsidRPr="00B92E7F">
        <w:rPr>
          <w:rFonts w:ascii="Times New Roman" w:hAnsi="Times New Roman" w:cs="Times New Roman"/>
          <w:sz w:val="24"/>
          <w:szCs w:val="24"/>
        </w:rPr>
        <w:t>Lõike 3</w:t>
      </w:r>
      <w:r w:rsidR="00376249" w:rsidRPr="00B92E7F">
        <w:rPr>
          <w:rFonts w:ascii="Times New Roman" w:hAnsi="Times New Roman" w:cs="Times New Roman"/>
          <w:sz w:val="24"/>
          <w:szCs w:val="24"/>
        </w:rPr>
        <w:t xml:space="preserve"> teise lausega sätestatakse peamine sõltumatuse reegel – ehk kõik need funktsioonid peavad olema organisatsiooniliselt sõltumatud ja lahutatud riskide võtmisega seotud tegevustest</w:t>
      </w:r>
      <w:r w:rsidR="005F7C53" w:rsidRPr="00B92E7F">
        <w:rPr>
          <w:rFonts w:ascii="Times New Roman" w:hAnsi="Times New Roman" w:cs="Times New Roman"/>
          <w:sz w:val="24"/>
          <w:szCs w:val="24"/>
        </w:rPr>
        <w:t>.</w:t>
      </w:r>
    </w:p>
    <w:p w14:paraId="42D6369E" w14:textId="77777777" w:rsidR="005F7C53" w:rsidRPr="00B92E7F" w:rsidRDefault="005F7C53" w:rsidP="00B92E7F">
      <w:pPr>
        <w:spacing w:after="0" w:line="240" w:lineRule="auto"/>
        <w:jc w:val="both"/>
        <w:rPr>
          <w:rFonts w:ascii="Times New Roman" w:hAnsi="Times New Roman" w:cs="Times New Roman"/>
          <w:sz w:val="24"/>
          <w:szCs w:val="24"/>
        </w:rPr>
      </w:pPr>
    </w:p>
    <w:p w14:paraId="4B290137" w14:textId="4475C847" w:rsidR="005F7C53" w:rsidRPr="00B92E7F" w:rsidRDefault="005F7C5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4</w:t>
      </w:r>
      <w:r w:rsidRPr="00B92E7F">
        <w:rPr>
          <w:rFonts w:ascii="Times New Roman" w:hAnsi="Times New Roman" w:cs="Times New Roman"/>
          <w:sz w:val="24"/>
          <w:szCs w:val="24"/>
        </w:rPr>
        <w:t xml:space="preserve"> </w:t>
      </w:r>
      <w:r w:rsidR="00EB15B4" w:rsidRPr="00B92E7F">
        <w:rPr>
          <w:rFonts w:ascii="Times New Roman" w:hAnsi="Times New Roman" w:cs="Times New Roman"/>
          <w:sz w:val="24"/>
          <w:szCs w:val="24"/>
        </w:rPr>
        <w:t xml:space="preserve">nähakse ette </w:t>
      </w:r>
      <w:r w:rsidR="355558DE" w:rsidRPr="00B92E7F">
        <w:rPr>
          <w:rFonts w:ascii="Times New Roman" w:hAnsi="Times New Roman" w:cs="Times New Roman"/>
          <w:sz w:val="24"/>
          <w:szCs w:val="24"/>
        </w:rPr>
        <w:t xml:space="preserve">lõikes 3 </w:t>
      </w:r>
      <w:r w:rsidR="00EB15B4" w:rsidRPr="00B92E7F">
        <w:rPr>
          <w:rFonts w:ascii="Times New Roman" w:hAnsi="Times New Roman" w:cs="Times New Roman"/>
          <w:sz w:val="24"/>
          <w:szCs w:val="24"/>
        </w:rPr>
        <w:t>nimetatud funktsioonide täitja</w:t>
      </w:r>
      <w:r w:rsidR="009F79C2" w:rsidRPr="00B92E7F">
        <w:rPr>
          <w:rFonts w:ascii="Times New Roman" w:hAnsi="Times New Roman" w:cs="Times New Roman"/>
          <w:sz w:val="24"/>
          <w:szCs w:val="24"/>
        </w:rPr>
        <w:t>te peamised kohustused</w:t>
      </w:r>
      <w:r w:rsidR="3387CBD5" w:rsidRPr="00B92E7F">
        <w:rPr>
          <w:rFonts w:ascii="Times New Roman" w:hAnsi="Times New Roman" w:cs="Times New Roman"/>
          <w:sz w:val="24"/>
          <w:szCs w:val="24"/>
        </w:rPr>
        <w:t xml:space="preserve">. </w:t>
      </w:r>
      <w:r w:rsidR="009F79C2" w:rsidRPr="00B92E7F">
        <w:rPr>
          <w:rFonts w:ascii="Times New Roman" w:hAnsi="Times New Roman" w:cs="Times New Roman"/>
          <w:sz w:val="24"/>
          <w:szCs w:val="24"/>
        </w:rPr>
        <w:t xml:space="preserve"> </w:t>
      </w:r>
      <w:r w:rsidR="0A4B1947" w:rsidRPr="00B92E7F">
        <w:rPr>
          <w:rFonts w:ascii="Times New Roman" w:hAnsi="Times New Roman" w:cs="Times New Roman"/>
          <w:sz w:val="24"/>
          <w:szCs w:val="24"/>
        </w:rPr>
        <w:t>L</w:t>
      </w:r>
      <w:r w:rsidR="009F79C2" w:rsidRPr="00B92E7F">
        <w:rPr>
          <w:rFonts w:ascii="Times New Roman" w:hAnsi="Times New Roman" w:cs="Times New Roman"/>
          <w:sz w:val="24"/>
          <w:szCs w:val="24"/>
        </w:rPr>
        <w:t>ihtsustatult</w:t>
      </w:r>
      <w:r w:rsidR="0D0F3899" w:rsidRPr="00B92E7F">
        <w:rPr>
          <w:rFonts w:ascii="Times New Roman" w:hAnsi="Times New Roman" w:cs="Times New Roman"/>
          <w:sz w:val="24"/>
          <w:szCs w:val="24"/>
        </w:rPr>
        <w:t xml:space="preserve"> </w:t>
      </w:r>
      <w:r w:rsidR="00CC5079" w:rsidRPr="00B92E7F">
        <w:rPr>
          <w:rFonts w:ascii="Times New Roman" w:hAnsi="Times New Roman" w:cs="Times New Roman"/>
          <w:sz w:val="24"/>
          <w:szCs w:val="24"/>
        </w:rPr>
        <w:t xml:space="preserve">peavad </w:t>
      </w:r>
      <w:r w:rsidR="36B5404D" w:rsidRPr="00B92E7F">
        <w:rPr>
          <w:rFonts w:ascii="Times New Roman" w:hAnsi="Times New Roman" w:cs="Times New Roman"/>
          <w:sz w:val="24"/>
          <w:szCs w:val="24"/>
        </w:rPr>
        <w:t>nad</w:t>
      </w:r>
      <w:r w:rsidR="009F79C2" w:rsidRPr="00B92E7F">
        <w:rPr>
          <w:rFonts w:ascii="Times New Roman" w:hAnsi="Times New Roman" w:cs="Times New Roman"/>
          <w:sz w:val="24"/>
          <w:szCs w:val="24"/>
        </w:rPr>
        <w:t xml:space="preserve"> </w:t>
      </w:r>
      <w:r w:rsidR="00CC5079" w:rsidRPr="00B92E7F">
        <w:rPr>
          <w:rFonts w:ascii="Times New Roman" w:hAnsi="Times New Roman" w:cs="Times New Roman"/>
          <w:sz w:val="24"/>
          <w:szCs w:val="24"/>
        </w:rPr>
        <w:t>tuvastama kõik riskid</w:t>
      </w:r>
      <w:r w:rsidR="1F4EB469" w:rsidRPr="00B92E7F">
        <w:rPr>
          <w:rFonts w:ascii="Times New Roman" w:hAnsi="Times New Roman" w:cs="Times New Roman"/>
          <w:sz w:val="24"/>
          <w:szCs w:val="24"/>
        </w:rPr>
        <w:t xml:space="preserve"> ja</w:t>
      </w:r>
      <w:r w:rsidR="00CC5079" w:rsidRPr="00B92E7F">
        <w:rPr>
          <w:rFonts w:ascii="Times New Roman" w:hAnsi="Times New Roman" w:cs="Times New Roman"/>
          <w:sz w:val="24"/>
          <w:szCs w:val="24"/>
        </w:rPr>
        <w:t xml:space="preserve"> </w:t>
      </w:r>
      <w:r w:rsidR="00F6213D" w:rsidRPr="00B92E7F">
        <w:rPr>
          <w:rFonts w:ascii="Times New Roman" w:hAnsi="Times New Roman" w:cs="Times New Roman"/>
          <w:sz w:val="24"/>
          <w:szCs w:val="24"/>
        </w:rPr>
        <w:t xml:space="preserve">teavitama </w:t>
      </w:r>
      <w:r w:rsidR="5BF484D4" w:rsidRPr="00B92E7F">
        <w:rPr>
          <w:rFonts w:ascii="Times New Roman" w:hAnsi="Times New Roman" w:cs="Times New Roman"/>
          <w:sz w:val="24"/>
          <w:szCs w:val="24"/>
        </w:rPr>
        <w:t xml:space="preserve">tuvastatud riskidest </w:t>
      </w:r>
      <w:r w:rsidR="00F6213D" w:rsidRPr="00B92E7F">
        <w:rPr>
          <w:rFonts w:ascii="Times New Roman" w:hAnsi="Times New Roman" w:cs="Times New Roman"/>
          <w:sz w:val="24"/>
          <w:szCs w:val="24"/>
        </w:rPr>
        <w:t xml:space="preserve">juhtkonda. </w:t>
      </w:r>
      <w:r w:rsidR="4B4AB9A2" w:rsidRPr="00B92E7F">
        <w:rPr>
          <w:rFonts w:ascii="Times New Roman" w:hAnsi="Times New Roman" w:cs="Times New Roman"/>
          <w:sz w:val="24"/>
          <w:szCs w:val="24"/>
        </w:rPr>
        <w:t>Lõige 4</w:t>
      </w:r>
      <w:r w:rsidR="00F6213D" w:rsidRPr="00B92E7F">
        <w:rPr>
          <w:rFonts w:ascii="Times New Roman" w:hAnsi="Times New Roman" w:cs="Times New Roman"/>
          <w:sz w:val="24"/>
          <w:szCs w:val="24"/>
        </w:rPr>
        <w:t xml:space="preserve"> põhineb </w:t>
      </w:r>
      <w:r w:rsidR="0033683E" w:rsidRPr="00B92E7F">
        <w:rPr>
          <w:rFonts w:ascii="Times New Roman" w:hAnsi="Times New Roman" w:cs="Times New Roman"/>
          <w:sz w:val="24"/>
          <w:szCs w:val="24"/>
        </w:rPr>
        <w:t xml:space="preserve">CRD VI </w:t>
      </w:r>
      <w:r w:rsidR="00F6213D" w:rsidRPr="00B92E7F">
        <w:rPr>
          <w:rFonts w:ascii="Times New Roman" w:hAnsi="Times New Roman" w:cs="Times New Roman"/>
          <w:sz w:val="24"/>
          <w:szCs w:val="24"/>
        </w:rPr>
        <w:t xml:space="preserve">artiklil </w:t>
      </w:r>
      <w:r w:rsidR="008F5184" w:rsidRPr="00B92E7F">
        <w:rPr>
          <w:rFonts w:ascii="Times New Roman" w:hAnsi="Times New Roman" w:cs="Times New Roman"/>
          <w:sz w:val="24"/>
          <w:szCs w:val="24"/>
        </w:rPr>
        <w:t>76</w:t>
      </w:r>
      <w:r w:rsidR="28F476CA" w:rsidRPr="00B92E7F">
        <w:rPr>
          <w:rFonts w:ascii="Times New Roman" w:hAnsi="Times New Roman" w:cs="Times New Roman"/>
          <w:sz w:val="24"/>
          <w:szCs w:val="24"/>
        </w:rPr>
        <w:t xml:space="preserve"> lõike 5</w:t>
      </w:r>
      <w:r w:rsidR="008F5184" w:rsidRPr="00B92E7F">
        <w:rPr>
          <w:rFonts w:ascii="Times New Roman" w:hAnsi="Times New Roman" w:cs="Times New Roman"/>
          <w:sz w:val="24"/>
          <w:szCs w:val="24"/>
        </w:rPr>
        <w:t xml:space="preserve"> punktidel a ja </w:t>
      </w:r>
      <w:proofErr w:type="spellStart"/>
      <w:r w:rsidR="008F5184" w:rsidRPr="00B92E7F">
        <w:rPr>
          <w:rFonts w:ascii="Times New Roman" w:hAnsi="Times New Roman" w:cs="Times New Roman"/>
          <w:sz w:val="24"/>
          <w:szCs w:val="24"/>
        </w:rPr>
        <w:t>b.</w:t>
      </w:r>
      <w:proofErr w:type="spellEnd"/>
    </w:p>
    <w:p w14:paraId="536B95EB" w14:textId="77777777" w:rsidR="008404E4" w:rsidRPr="00B92E7F" w:rsidRDefault="008404E4" w:rsidP="00B92E7F">
      <w:pPr>
        <w:spacing w:after="0" w:line="240" w:lineRule="auto"/>
        <w:jc w:val="both"/>
        <w:rPr>
          <w:rFonts w:ascii="Times New Roman" w:hAnsi="Times New Roman" w:cs="Times New Roman"/>
          <w:sz w:val="24"/>
          <w:szCs w:val="24"/>
        </w:rPr>
      </w:pPr>
    </w:p>
    <w:p w14:paraId="5063A8C8" w14:textId="5DD058D7" w:rsidR="00B352BA" w:rsidRPr="00B92E7F" w:rsidRDefault="008404E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5</w:t>
      </w:r>
      <w:r w:rsidRPr="00B92E7F">
        <w:rPr>
          <w:rFonts w:ascii="Times New Roman" w:hAnsi="Times New Roman" w:cs="Times New Roman"/>
          <w:sz w:val="24"/>
          <w:szCs w:val="24"/>
        </w:rPr>
        <w:t xml:space="preserve"> </w:t>
      </w:r>
      <w:r w:rsidR="00DA15A1" w:rsidRPr="00B92E7F">
        <w:rPr>
          <w:rFonts w:ascii="Times New Roman" w:hAnsi="Times New Roman" w:cs="Times New Roman"/>
          <w:sz w:val="24"/>
          <w:szCs w:val="24"/>
        </w:rPr>
        <w:t xml:space="preserve">nähakse ette </w:t>
      </w:r>
      <w:r w:rsidR="00734139" w:rsidRPr="00B92E7F">
        <w:rPr>
          <w:rFonts w:ascii="Times New Roman" w:hAnsi="Times New Roman" w:cs="Times New Roman"/>
          <w:sz w:val="24"/>
          <w:szCs w:val="24"/>
        </w:rPr>
        <w:t>printsiip</w:t>
      </w:r>
      <w:r w:rsidR="00B352BA" w:rsidRPr="00B92E7F">
        <w:rPr>
          <w:rFonts w:ascii="Times New Roman" w:hAnsi="Times New Roman" w:cs="Times New Roman"/>
          <w:sz w:val="24"/>
          <w:szCs w:val="24"/>
        </w:rPr>
        <w:t>, mille kohaselt ei saa siseauditi funktsiooni kombineerida teiste krediidiasutuste funktsioonide ega äriliinidega. Eesmärk on tagada, et siseaudit oleks piisavalt sõltumatu ja ei tekiks ühelgi juhul huvide konflikti. Säte põhineb CRD VI artikli 76</w:t>
      </w:r>
      <w:r w:rsidR="7EFFC4D8" w:rsidRPr="00B92E7F">
        <w:rPr>
          <w:rFonts w:ascii="Times New Roman" w:hAnsi="Times New Roman" w:cs="Times New Roman"/>
          <w:sz w:val="24"/>
          <w:szCs w:val="24"/>
        </w:rPr>
        <w:t xml:space="preserve"> lõike 6</w:t>
      </w:r>
      <w:r w:rsidR="00B352BA" w:rsidRPr="00B92E7F">
        <w:rPr>
          <w:rFonts w:ascii="Times New Roman" w:hAnsi="Times New Roman" w:cs="Times New Roman"/>
          <w:sz w:val="24"/>
          <w:szCs w:val="24"/>
        </w:rPr>
        <w:t xml:space="preserve"> </w:t>
      </w:r>
      <w:r w:rsidR="56ADF945" w:rsidRPr="00B92E7F">
        <w:rPr>
          <w:rFonts w:ascii="Times New Roman" w:hAnsi="Times New Roman" w:cs="Times New Roman"/>
          <w:sz w:val="24"/>
          <w:szCs w:val="24"/>
        </w:rPr>
        <w:t>neljandal alalõikel</w:t>
      </w:r>
      <w:r w:rsidR="00B352BA" w:rsidRPr="00B92E7F">
        <w:rPr>
          <w:rFonts w:ascii="Times New Roman" w:hAnsi="Times New Roman" w:cs="Times New Roman"/>
          <w:sz w:val="24"/>
          <w:szCs w:val="24"/>
        </w:rPr>
        <w:t>.</w:t>
      </w:r>
    </w:p>
    <w:p w14:paraId="5EB964F4" w14:textId="77777777" w:rsidR="00B352BA" w:rsidRPr="00B92E7F" w:rsidRDefault="00B352BA" w:rsidP="00B92E7F">
      <w:pPr>
        <w:spacing w:after="0" w:line="240" w:lineRule="auto"/>
        <w:jc w:val="both"/>
        <w:rPr>
          <w:rFonts w:ascii="Times New Roman" w:hAnsi="Times New Roman" w:cs="Times New Roman"/>
          <w:sz w:val="24"/>
          <w:szCs w:val="24"/>
        </w:rPr>
      </w:pPr>
    </w:p>
    <w:p w14:paraId="38DFCCE1" w14:textId="1CED0F0B" w:rsidR="008404E4" w:rsidRPr="00B92E7F" w:rsidRDefault="00B352B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6</w:t>
      </w:r>
      <w:r w:rsidR="00734139"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 sätestatakse</w:t>
      </w:r>
      <w:r w:rsidR="005061FC" w:rsidRPr="00B92E7F">
        <w:rPr>
          <w:rFonts w:ascii="Times New Roman" w:hAnsi="Times New Roman" w:cs="Times New Roman"/>
          <w:sz w:val="24"/>
          <w:szCs w:val="24"/>
        </w:rPr>
        <w:t xml:space="preserve"> erinevalt eelmisest lõikest, et vastavuskontrolli võib komineerida mõne muu kontrolli teostava üksusega</w:t>
      </w:r>
      <w:r w:rsidR="36FF7551" w:rsidRPr="00B92E7F">
        <w:rPr>
          <w:rFonts w:ascii="Times New Roman" w:hAnsi="Times New Roman" w:cs="Times New Roman"/>
          <w:sz w:val="24"/>
          <w:szCs w:val="24"/>
        </w:rPr>
        <w:t>, näiteks</w:t>
      </w:r>
      <w:r w:rsidR="005061FC" w:rsidRPr="00B92E7F">
        <w:rPr>
          <w:rFonts w:ascii="Times New Roman" w:hAnsi="Times New Roman" w:cs="Times New Roman"/>
          <w:sz w:val="24"/>
          <w:szCs w:val="24"/>
        </w:rPr>
        <w:t xml:space="preserve"> </w:t>
      </w:r>
      <w:r w:rsidR="00432B1A" w:rsidRPr="00B92E7F">
        <w:rPr>
          <w:rFonts w:ascii="Times New Roman" w:hAnsi="Times New Roman" w:cs="Times New Roman"/>
          <w:sz w:val="24"/>
          <w:szCs w:val="24"/>
        </w:rPr>
        <w:t xml:space="preserve">riskikontrolliga. </w:t>
      </w:r>
      <w:r w:rsidR="005035E3" w:rsidRPr="00B92E7F">
        <w:rPr>
          <w:rFonts w:ascii="Times New Roman" w:hAnsi="Times New Roman" w:cs="Times New Roman"/>
          <w:sz w:val="24"/>
          <w:szCs w:val="24"/>
        </w:rPr>
        <w:t xml:space="preserve">Seda aga üksnes juhul kui see on proportsionaalne. </w:t>
      </w:r>
      <w:r w:rsidR="00AA29F4" w:rsidRPr="00B92E7F">
        <w:rPr>
          <w:rFonts w:ascii="Times New Roman" w:hAnsi="Times New Roman" w:cs="Times New Roman"/>
          <w:sz w:val="24"/>
          <w:szCs w:val="24"/>
        </w:rPr>
        <w:t>Sama reegel on sätestatud juba kehtiva KAS § 58</w:t>
      </w:r>
      <w:r w:rsidR="00AA29F4" w:rsidRPr="00B92E7F">
        <w:rPr>
          <w:rFonts w:ascii="Times New Roman" w:hAnsi="Times New Roman" w:cs="Times New Roman"/>
          <w:sz w:val="24"/>
          <w:szCs w:val="24"/>
          <w:vertAlign w:val="superscript"/>
        </w:rPr>
        <w:t>2</w:t>
      </w:r>
      <w:r w:rsidR="00AA29F4" w:rsidRPr="00B92E7F">
        <w:rPr>
          <w:rFonts w:ascii="Times New Roman" w:hAnsi="Times New Roman" w:cs="Times New Roman"/>
          <w:sz w:val="24"/>
          <w:szCs w:val="24"/>
        </w:rPr>
        <w:t xml:space="preserve"> lõikes 7. </w:t>
      </w:r>
    </w:p>
    <w:p w14:paraId="4F2ADF2A" w14:textId="77777777" w:rsidR="00FD1C6E" w:rsidRPr="00B92E7F" w:rsidRDefault="00FD1C6E" w:rsidP="00B92E7F">
      <w:pPr>
        <w:spacing w:after="0" w:line="240" w:lineRule="auto"/>
        <w:jc w:val="both"/>
        <w:rPr>
          <w:rFonts w:ascii="Times New Roman" w:hAnsi="Times New Roman" w:cs="Times New Roman"/>
          <w:sz w:val="24"/>
          <w:szCs w:val="24"/>
        </w:rPr>
      </w:pPr>
    </w:p>
    <w:p w14:paraId="771A2C69" w14:textId="7C8B2672" w:rsidR="00FD1C6E" w:rsidRPr="00B92E7F" w:rsidRDefault="000D390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Lõige </w:t>
      </w:r>
      <w:r w:rsidR="00B352BA" w:rsidRPr="00B92E7F">
        <w:rPr>
          <w:rFonts w:ascii="Times New Roman" w:hAnsi="Times New Roman" w:cs="Times New Roman"/>
          <w:b/>
          <w:bCs/>
          <w:sz w:val="24"/>
          <w:szCs w:val="24"/>
        </w:rPr>
        <w:t>7</w:t>
      </w:r>
      <w:r w:rsidRPr="00B92E7F">
        <w:rPr>
          <w:rFonts w:ascii="Times New Roman" w:hAnsi="Times New Roman" w:cs="Times New Roman"/>
          <w:sz w:val="24"/>
          <w:szCs w:val="24"/>
        </w:rPr>
        <w:t xml:space="preserve">  näeb hetkel ette, et ü</w:t>
      </w:r>
      <w:r w:rsidR="00FD1C6E" w:rsidRPr="00B92E7F">
        <w:rPr>
          <w:rFonts w:ascii="Times New Roman" w:hAnsi="Times New Roman" w:cs="Times New Roman"/>
          <w:sz w:val="24"/>
          <w:szCs w:val="24"/>
        </w:rPr>
        <w:t xml:space="preserve">histupangas täidab </w:t>
      </w:r>
      <w:r w:rsidR="004A4610" w:rsidRPr="00B92E7F">
        <w:rPr>
          <w:rFonts w:ascii="Times New Roman" w:hAnsi="Times New Roman" w:cs="Times New Roman"/>
          <w:sz w:val="24"/>
          <w:szCs w:val="24"/>
        </w:rPr>
        <w:t xml:space="preserve">kehtiva </w:t>
      </w:r>
      <w:r w:rsidR="545AFDDF" w:rsidRPr="00B92E7F">
        <w:rPr>
          <w:rFonts w:ascii="Times New Roman" w:hAnsi="Times New Roman" w:cs="Times New Roman"/>
          <w:sz w:val="24"/>
          <w:szCs w:val="24"/>
        </w:rPr>
        <w:t>paragrahvi</w:t>
      </w:r>
      <w:r w:rsidR="004A4610" w:rsidRPr="00B92E7F">
        <w:rPr>
          <w:rFonts w:ascii="Times New Roman" w:hAnsi="Times New Roman" w:cs="Times New Roman"/>
          <w:sz w:val="24"/>
          <w:szCs w:val="24"/>
        </w:rPr>
        <w:t xml:space="preserve"> 59</w:t>
      </w:r>
      <w:r w:rsidR="00FD1C6E" w:rsidRPr="00B92E7F">
        <w:rPr>
          <w:rFonts w:ascii="Times New Roman" w:hAnsi="Times New Roman" w:cs="Times New Roman"/>
          <w:sz w:val="24"/>
          <w:szCs w:val="24"/>
        </w:rPr>
        <w:t xml:space="preserve"> lõigetes 4 ja 5 sätestatud ülesandeid revisjonikomisjon ja tal on </w:t>
      </w:r>
      <w:r w:rsidR="004A4610" w:rsidRPr="00B92E7F">
        <w:rPr>
          <w:rFonts w:ascii="Times New Roman" w:hAnsi="Times New Roman" w:cs="Times New Roman"/>
          <w:sz w:val="24"/>
          <w:szCs w:val="24"/>
        </w:rPr>
        <w:t xml:space="preserve">kehtivas </w:t>
      </w:r>
      <w:r w:rsidR="00FD1C6E" w:rsidRPr="00B92E7F">
        <w:rPr>
          <w:rFonts w:ascii="Times New Roman" w:hAnsi="Times New Roman" w:cs="Times New Roman"/>
          <w:sz w:val="24"/>
          <w:szCs w:val="24"/>
        </w:rPr>
        <w:t>§-s 61 sätestatud õigused.</w:t>
      </w:r>
      <w:r w:rsidR="004A4610" w:rsidRPr="00B92E7F">
        <w:rPr>
          <w:rFonts w:ascii="Times New Roman" w:hAnsi="Times New Roman" w:cs="Times New Roman"/>
          <w:sz w:val="24"/>
          <w:szCs w:val="24"/>
        </w:rPr>
        <w:t xml:space="preserve"> Kuna eeltoodud sätete sisu muutub, siis </w:t>
      </w:r>
      <w:r w:rsidR="00D40732" w:rsidRPr="00B92E7F">
        <w:rPr>
          <w:rFonts w:ascii="Times New Roman" w:hAnsi="Times New Roman" w:cs="Times New Roman"/>
          <w:sz w:val="24"/>
          <w:szCs w:val="24"/>
        </w:rPr>
        <w:t>muudetud sõnastuses ei viidata enam konkreetsetele sätetele vaid nähakse ette üleüldisemalt, et põhimõtteliselt kõik mis on ettenähtud siseauditi funktsiooni üksusele ja tema liikmetele kohaldub ka revisjonikomisjonile ja tema liikmetele, s</w:t>
      </w:r>
      <w:r w:rsidR="3097B193" w:rsidRPr="00B92E7F">
        <w:rPr>
          <w:rFonts w:ascii="Times New Roman" w:hAnsi="Times New Roman" w:cs="Times New Roman"/>
          <w:sz w:val="24"/>
          <w:szCs w:val="24"/>
        </w:rPr>
        <w:t>ealhulgas</w:t>
      </w:r>
      <w:r w:rsidR="00D40732" w:rsidRPr="00B92E7F">
        <w:rPr>
          <w:rFonts w:ascii="Times New Roman" w:hAnsi="Times New Roman" w:cs="Times New Roman"/>
          <w:sz w:val="24"/>
          <w:szCs w:val="24"/>
        </w:rPr>
        <w:t xml:space="preserve"> nii õigused kui kohustused.</w:t>
      </w:r>
    </w:p>
    <w:p w14:paraId="59487551" w14:textId="77777777" w:rsidR="008C3B87" w:rsidRPr="00B92E7F" w:rsidRDefault="008C3B87" w:rsidP="00B92E7F">
      <w:pPr>
        <w:spacing w:after="0" w:line="240" w:lineRule="auto"/>
        <w:jc w:val="both"/>
        <w:rPr>
          <w:rFonts w:ascii="Times New Roman" w:hAnsi="Times New Roman" w:cs="Times New Roman"/>
          <w:b/>
          <w:bCs/>
          <w:sz w:val="24"/>
          <w:szCs w:val="24"/>
        </w:rPr>
      </w:pPr>
    </w:p>
    <w:p w14:paraId="4EF284CD" w14:textId="0C55673F" w:rsidR="008C3B87" w:rsidRPr="00B92E7F" w:rsidRDefault="009C1B2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Seadust täiendatakse §-ga 59</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0A771812" w:rsidRPr="00B92E7F">
        <w:rPr>
          <w:rFonts w:ascii="Times New Roman" w:hAnsi="Times New Roman" w:cs="Times New Roman"/>
          <w:sz w:val="24"/>
          <w:szCs w:val="24"/>
        </w:rPr>
        <w:t>Uus paragrahv</w:t>
      </w:r>
      <w:r w:rsidR="00310127" w:rsidRPr="00B92E7F">
        <w:rPr>
          <w:rFonts w:ascii="Times New Roman" w:hAnsi="Times New Roman" w:cs="Times New Roman"/>
          <w:sz w:val="24"/>
          <w:szCs w:val="24"/>
        </w:rPr>
        <w:t xml:space="preserve"> reguleerib kolme funktsiooni – siseauditi, riskikontrolli ja vastavuskontrolli funktsiooni ülesandeid.</w:t>
      </w:r>
      <w:r w:rsidR="00BC73C5" w:rsidRPr="00B92E7F">
        <w:rPr>
          <w:rFonts w:ascii="Times New Roman" w:hAnsi="Times New Roman" w:cs="Times New Roman"/>
          <w:sz w:val="24"/>
          <w:szCs w:val="24"/>
        </w:rPr>
        <w:t xml:space="preserve"> Sisuliselt eksisteerivad need nõuded sarnasel kujul juba kehtivas seaduses, kuid on n</w:t>
      </w:r>
      <w:r w:rsidR="318D921F" w:rsidRPr="00B92E7F">
        <w:rPr>
          <w:rFonts w:ascii="Times New Roman" w:hAnsi="Times New Roman" w:cs="Times New Roman"/>
          <w:sz w:val="24"/>
          <w:szCs w:val="24"/>
        </w:rPr>
        <w:t>-</w:t>
      </w:r>
      <w:r w:rsidR="00BC73C5" w:rsidRPr="00B92E7F">
        <w:rPr>
          <w:rFonts w:ascii="Times New Roman" w:hAnsi="Times New Roman" w:cs="Times New Roman"/>
          <w:sz w:val="24"/>
          <w:szCs w:val="24"/>
        </w:rPr>
        <w:t xml:space="preserve">ö pillatud erinevatesse </w:t>
      </w:r>
      <w:r w:rsidR="1E88AC95" w:rsidRPr="00B92E7F">
        <w:rPr>
          <w:rFonts w:ascii="Times New Roman" w:hAnsi="Times New Roman" w:cs="Times New Roman"/>
          <w:sz w:val="24"/>
          <w:szCs w:val="24"/>
        </w:rPr>
        <w:t>paragrahvi</w:t>
      </w:r>
      <w:r w:rsidR="00BC73C5" w:rsidRPr="00B92E7F">
        <w:rPr>
          <w:rFonts w:ascii="Times New Roman" w:hAnsi="Times New Roman" w:cs="Times New Roman"/>
          <w:sz w:val="24"/>
          <w:szCs w:val="24"/>
        </w:rPr>
        <w:t xml:space="preserve">desse. </w:t>
      </w:r>
      <w:r w:rsidR="00C80F98" w:rsidRPr="00B92E7F">
        <w:rPr>
          <w:rFonts w:ascii="Times New Roman" w:hAnsi="Times New Roman" w:cs="Times New Roman"/>
          <w:sz w:val="24"/>
          <w:szCs w:val="24"/>
        </w:rPr>
        <w:t>Uude §-i 59</w:t>
      </w:r>
      <w:r w:rsidR="00C80F98" w:rsidRPr="00B92E7F">
        <w:rPr>
          <w:rFonts w:ascii="Times New Roman" w:hAnsi="Times New Roman" w:cs="Times New Roman"/>
          <w:sz w:val="24"/>
          <w:szCs w:val="24"/>
          <w:vertAlign w:val="superscript"/>
        </w:rPr>
        <w:t>1</w:t>
      </w:r>
      <w:r w:rsidR="00CE6CBF" w:rsidRPr="00B92E7F">
        <w:rPr>
          <w:rFonts w:ascii="Times New Roman" w:hAnsi="Times New Roman" w:cs="Times New Roman"/>
          <w:sz w:val="24"/>
          <w:szCs w:val="24"/>
        </w:rPr>
        <w:t xml:space="preserve"> koondatakse kõik kontrolliga seonduv ühte kohta ja selle raames ühtlustatakse ka sõnastust.</w:t>
      </w:r>
    </w:p>
    <w:p w14:paraId="20302BA7" w14:textId="77777777" w:rsidR="00CE6CBF" w:rsidRPr="00B92E7F" w:rsidRDefault="00CE6CBF" w:rsidP="00B92E7F">
      <w:pPr>
        <w:spacing w:after="0" w:line="240" w:lineRule="auto"/>
        <w:jc w:val="both"/>
        <w:rPr>
          <w:rFonts w:ascii="Times New Roman" w:hAnsi="Times New Roman" w:cs="Times New Roman"/>
          <w:sz w:val="24"/>
          <w:szCs w:val="24"/>
        </w:rPr>
      </w:pPr>
    </w:p>
    <w:p w14:paraId="72D6A50A" w14:textId="5EE0B07C" w:rsidR="00EB1B2B" w:rsidRPr="00B92E7F" w:rsidRDefault="00CE6CB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1</w:t>
      </w:r>
      <w:r w:rsidRPr="00B92E7F">
        <w:rPr>
          <w:rFonts w:ascii="Times New Roman" w:hAnsi="Times New Roman" w:cs="Times New Roman"/>
          <w:sz w:val="24"/>
          <w:szCs w:val="24"/>
        </w:rPr>
        <w:t xml:space="preserve"> sätestab siseauditi funktsiooni täitja ülesanded.</w:t>
      </w:r>
      <w:r w:rsidR="00AD60C3" w:rsidRPr="00B92E7F">
        <w:rPr>
          <w:rFonts w:ascii="Times New Roman" w:hAnsi="Times New Roman" w:cs="Times New Roman"/>
          <w:sz w:val="24"/>
          <w:szCs w:val="24"/>
        </w:rPr>
        <w:t xml:space="preserve"> Hetkel on </w:t>
      </w:r>
      <w:r w:rsidR="007E047A" w:rsidRPr="00B92E7F">
        <w:rPr>
          <w:rFonts w:ascii="Times New Roman" w:hAnsi="Times New Roman" w:cs="Times New Roman"/>
          <w:sz w:val="24"/>
          <w:szCs w:val="24"/>
        </w:rPr>
        <w:t xml:space="preserve">siseauditi üksuse ülesanded mõnevõrra üldisemal kujul sätestatud §-s 59. Nüüd muudetakse lõikega siseauditi </w:t>
      </w:r>
      <w:r w:rsidR="00DE1C75" w:rsidRPr="00B92E7F">
        <w:rPr>
          <w:rFonts w:ascii="Times New Roman" w:hAnsi="Times New Roman" w:cs="Times New Roman"/>
          <w:sz w:val="24"/>
          <w:szCs w:val="24"/>
        </w:rPr>
        <w:t xml:space="preserve">funktsiooni ülesandeks täpsemaks. </w:t>
      </w:r>
      <w:r w:rsidR="00EB1B2B" w:rsidRPr="00B92E7F">
        <w:rPr>
          <w:rFonts w:ascii="Times New Roman" w:hAnsi="Times New Roman" w:cs="Times New Roman"/>
          <w:sz w:val="24"/>
          <w:szCs w:val="24"/>
        </w:rPr>
        <w:t>Oluline on märkida, et var</w:t>
      </w:r>
      <w:r w:rsidR="03319373" w:rsidRPr="00B92E7F">
        <w:rPr>
          <w:rFonts w:ascii="Times New Roman" w:hAnsi="Times New Roman" w:cs="Times New Roman"/>
          <w:sz w:val="24"/>
          <w:szCs w:val="24"/>
        </w:rPr>
        <w:t xml:space="preserve">asemates </w:t>
      </w:r>
      <w:r w:rsidR="00EB1B2B" w:rsidRPr="00B92E7F">
        <w:rPr>
          <w:rFonts w:ascii="Times New Roman" w:hAnsi="Times New Roman" w:cs="Times New Roman"/>
          <w:sz w:val="24"/>
          <w:szCs w:val="24"/>
        </w:rPr>
        <w:t>CRD versioon</w:t>
      </w:r>
      <w:r w:rsidR="6786A2E0" w:rsidRPr="00B92E7F">
        <w:rPr>
          <w:rFonts w:ascii="Times New Roman" w:hAnsi="Times New Roman" w:cs="Times New Roman"/>
          <w:sz w:val="24"/>
          <w:szCs w:val="24"/>
        </w:rPr>
        <w:t>ides</w:t>
      </w:r>
      <w:r w:rsidR="00EB1B2B" w:rsidRPr="00B92E7F">
        <w:rPr>
          <w:rFonts w:ascii="Times New Roman" w:hAnsi="Times New Roman" w:cs="Times New Roman"/>
          <w:sz w:val="24"/>
          <w:szCs w:val="24"/>
        </w:rPr>
        <w:t xml:space="preserve"> ei ole siseauditi</w:t>
      </w:r>
      <w:r w:rsidR="4742D0FC" w:rsidRPr="00B92E7F">
        <w:rPr>
          <w:rFonts w:ascii="Times New Roman" w:hAnsi="Times New Roman" w:cs="Times New Roman"/>
          <w:sz w:val="24"/>
          <w:szCs w:val="24"/>
        </w:rPr>
        <w:t xml:space="preserve">t </w:t>
      </w:r>
      <w:r w:rsidR="00EB1B2B" w:rsidRPr="00B92E7F">
        <w:rPr>
          <w:rFonts w:ascii="Times New Roman" w:hAnsi="Times New Roman" w:cs="Times New Roman"/>
          <w:sz w:val="24"/>
          <w:szCs w:val="24"/>
        </w:rPr>
        <w:t>eraldi reguleerinud (on käsitletud sisekontrolli üldisemas võtmes). Nüüd täpsusta</w:t>
      </w:r>
      <w:r w:rsidR="7A62A30F" w:rsidRPr="00B92E7F">
        <w:rPr>
          <w:rFonts w:ascii="Times New Roman" w:hAnsi="Times New Roman" w:cs="Times New Roman"/>
          <w:sz w:val="24"/>
          <w:szCs w:val="24"/>
        </w:rPr>
        <w:t>vad</w:t>
      </w:r>
      <w:r w:rsidR="00EB1B2B" w:rsidRPr="00B92E7F">
        <w:rPr>
          <w:rFonts w:ascii="Times New Roman" w:hAnsi="Times New Roman" w:cs="Times New Roman"/>
          <w:sz w:val="24"/>
          <w:szCs w:val="24"/>
        </w:rPr>
        <w:t xml:space="preserve"> CRD </w:t>
      </w:r>
      <w:r w:rsidR="315ECC33" w:rsidRPr="00B92E7F">
        <w:rPr>
          <w:rFonts w:ascii="Times New Roman" w:hAnsi="Times New Roman" w:cs="Times New Roman"/>
          <w:sz w:val="24"/>
          <w:szCs w:val="24"/>
        </w:rPr>
        <w:t xml:space="preserve">VI </w:t>
      </w:r>
      <w:r w:rsidR="00EB1B2B" w:rsidRPr="00B92E7F">
        <w:rPr>
          <w:rFonts w:ascii="Times New Roman" w:hAnsi="Times New Roman" w:cs="Times New Roman"/>
          <w:sz w:val="24"/>
          <w:szCs w:val="24"/>
        </w:rPr>
        <w:t>artik</w:t>
      </w:r>
      <w:r w:rsidR="00BB1DD2" w:rsidRPr="00B92E7F">
        <w:rPr>
          <w:rFonts w:ascii="Times New Roman" w:hAnsi="Times New Roman" w:cs="Times New Roman"/>
          <w:sz w:val="24"/>
          <w:szCs w:val="24"/>
        </w:rPr>
        <w:t>li</w:t>
      </w:r>
      <w:r w:rsidR="00EB1B2B" w:rsidRPr="00B92E7F">
        <w:rPr>
          <w:rFonts w:ascii="Times New Roman" w:hAnsi="Times New Roman" w:cs="Times New Roman"/>
          <w:sz w:val="24"/>
          <w:szCs w:val="24"/>
        </w:rPr>
        <w:t xml:space="preserve"> 76 </w:t>
      </w:r>
      <w:r w:rsidR="00BB1DD2" w:rsidRPr="00B92E7F">
        <w:rPr>
          <w:rFonts w:ascii="Times New Roman" w:hAnsi="Times New Roman" w:cs="Times New Roman"/>
          <w:sz w:val="24"/>
          <w:szCs w:val="24"/>
        </w:rPr>
        <w:t>lõiked 5 ja 6 siseauditi rolli ja ülesandeid.</w:t>
      </w:r>
    </w:p>
    <w:p w14:paraId="53645655" w14:textId="77777777" w:rsidR="00EB1B2B" w:rsidRPr="00B92E7F" w:rsidRDefault="00EB1B2B" w:rsidP="00B92E7F">
      <w:pPr>
        <w:spacing w:after="0" w:line="240" w:lineRule="auto"/>
        <w:jc w:val="both"/>
        <w:rPr>
          <w:rFonts w:ascii="Times New Roman" w:hAnsi="Times New Roman" w:cs="Times New Roman"/>
          <w:sz w:val="24"/>
          <w:szCs w:val="24"/>
        </w:rPr>
      </w:pPr>
    </w:p>
    <w:p w14:paraId="7DE21BDE" w14:textId="484EE29F" w:rsidR="00CE6CBF" w:rsidRPr="00B92E7F" w:rsidRDefault="00DE1C7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Sisuliselt on s</w:t>
      </w:r>
      <w:r w:rsidR="227B0AB1" w:rsidRPr="00B92E7F">
        <w:rPr>
          <w:rFonts w:ascii="Times New Roman" w:hAnsi="Times New Roman" w:cs="Times New Roman"/>
          <w:sz w:val="24"/>
          <w:szCs w:val="24"/>
        </w:rPr>
        <w:t>iseauditil viis</w:t>
      </w:r>
      <w:r w:rsidRPr="00B92E7F">
        <w:rPr>
          <w:rFonts w:ascii="Times New Roman" w:hAnsi="Times New Roman" w:cs="Times New Roman"/>
          <w:sz w:val="24"/>
          <w:szCs w:val="24"/>
        </w:rPr>
        <w:t xml:space="preserve"> ülesannet:</w:t>
      </w:r>
    </w:p>
    <w:p w14:paraId="2CFAA75C" w14:textId="1558BC11" w:rsidR="00695B12" w:rsidRPr="00B92E7F" w:rsidRDefault="645198D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 </w:t>
      </w:r>
      <w:r w:rsidR="0C15521C" w:rsidRPr="00B92E7F">
        <w:rPr>
          <w:rFonts w:ascii="Times New Roman" w:hAnsi="Times New Roman" w:cs="Times New Roman"/>
          <w:sz w:val="24"/>
          <w:szCs w:val="24"/>
        </w:rPr>
        <w:t>jälgida krediidiasutuse tegevust ja anda ülevaade kui efektiivselt riskistrateegiat rakendatakse</w:t>
      </w:r>
      <w:r w:rsidR="488BC956" w:rsidRPr="00B92E7F">
        <w:rPr>
          <w:rFonts w:ascii="Times New Roman" w:hAnsi="Times New Roman" w:cs="Times New Roman"/>
          <w:sz w:val="24"/>
          <w:szCs w:val="24"/>
        </w:rPr>
        <w:t xml:space="preserve"> (põhineb otseselt CRD </w:t>
      </w:r>
      <w:r w:rsidR="7BC94A2B" w:rsidRPr="00B92E7F">
        <w:rPr>
          <w:rFonts w:ascii="Times New Roman" w:hAnsi="Times New Roman" w:cs="Times New Roman"/>
          <w:sz w:val="24"/>
          <w:szCs w:val="24"/>
        </w:rPr>
        <w:t xml:space="preserve">VI </w:t>
      </w:r>
      <w:r w:rsidR="488BC956" w:rsidRPr="00B92E7F">
        <w:rPr>
          <w:rFonts w:ascii="Times New Roman" w:hAnsi="Times New Roman" w:cs="Times New Roman"/>
          <w:sz w:val="24"/>
          <w:szCs w:val="24"/>
        </w:rPr>
        <w:t>artikli 76</w:t>
      </w:r>
      <w:r w:rsidR="6FC020A8" w:rsidRPr="00B92E7F">
        <w:rPr>
          <w:rFonts w:ascii="Times New Roman" w:hAnsi="Times New Roman" w:cs="Times New Roman"/>
          <w:sz w:val="24"/>
          <w:szCs w:val="24"/>
        </w:rPr>
        <w:t xml:space="preserve"> lõike 5 </w:t>
      </w:r>
      <w:r w:rsidR="488BC956" w:rsidRPr="00B92E7F">
        <w:rPr>
          <w:rFonts w:ascii="Times New Roman" w:hAnsi="Times New Roman" w:cs="Times New Roman"/>
          <w:sz w:val="24"/>
          <w:szCs w:val="24"/>
        </w:rPr>
        <w:t>punktil d)</w:t>
      </w:r>
      <w:r w:rsidR="0C15521C" w:rsidRPr="00B92E7F">
        <w:rPr>
          <w:rFonts w:ascii="Times New Roman" w:hAnsi="Times New Roman" w:cs="Times New Roman"/>
          <w:sz w:val="24"/>
          <w:szCs w:val="24"/>
        </w:rPr>
        <w:t>;</w:t>
      </w:r>
    </w:p>
    <w:p w14:paraId="73966787" w14:textId="6BAC26A7" w:rsidR="003A7711" w:rsidRPr="00B92E7F" w:rsidRDefault="31A2E90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2) </w:t>
      </w:r>
      <w:r w:rsidR="0FD8236A" w:rsidRPr="00B92E7F">
        <w:rPr>
          <w:rFonts w:ascii="Times New Roman" w:hAnsi="Times New Roman" w:cs="Times New Roman"/>
          <w:sz w:val="24"/>
          <w:szCs w:val="24"/>
        </w:rPr>
        <w:t xml:space="preserve">hinnata, kas krediidiasutuse sisemised nõuded on piisavad </w:t>
      </w:r>
      <w:r w:rsidR="50A6121C" w:rsidRPr="00B92E7F">
        <w:rPr>
          <w:rFonts w:ascii="Times New Roman" w:hAnsi="Times New Roman" w:cs="Times New Roman"/>
          <w:sz w:val="24"/>
          <w:szCs w:val="24"/>
        </w:rPr>
        <w:t>arvestades krediidiasutuse reaalset äritegevust</w:t>
      </w:r>
      <w:r w:rsidR="2B512C16" w:rsidRPr="00B92E7F">
        <w:rPr>
          <w:rFonts w:ascii="Times New Roman" w:hAnsi="Times New Roman" w:cs="Times New Roman"/>
          <w:sz w:val="24"/>
          <w:szCs w:val="24"/>
        </w:rPr>
        <w:t xml:space="preserve"> ning samuti seda kas kõikidest õigusaktide normidest kui ka muudest reeglitest/juhenditest peetakse kinni;</w:t>
      </w:r>
    </w:p>
    <w:p w14:paraId="526561E1" w14:textId="0C492F32" w:rsidR="004B7FE8" w:rsidRPr="00B92E7F" w:rsidRDefault="61FDDF9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3) </w:t>
      </w:r>
      <w:r w:rsidR="1CABA0F7" w:rsidRPr="00B92E7F">
        <w:rPr>
          <w:rFonts w:ascii="Times New Roman" w:hAnsi="Times New Roman" w:cs="Times New Roman"/>
          <w:sz w:val="24"/>
          <w:szCs w:val="24"/>
        </w:rPr>
        <w:t>kontrollida</w:t>
      </w:r>
      <w:r w:rsidR="6B17912E" w:rsidRPr="00B92E7F">
        <w:rPr>
          <w:rFonts w:ascii="Times New Roman" w:hAnsi="Times New Roman" w:cs="Times New Roman"/>
          <w:sz w:val="24"/>
          <w:szCs w:val="24"/>
        </w:rPr>
        <w:t xml:space="preserve">, kuidas peetakse </w:t>
      </w:r>
      <w:r w:rsidR="632DC7B2" w:rsidRPr="00B92E7F">
        <w:rPr>
          <w:rFonts w:ascii="Times New Roman" w:hAnsi="Times New Roman" w:cs="Times New Roman"/>
          <w:sz w:val="24"/>
          <w:szCs w:val="24"/>
        </w:rPr>
        <w:t>töö tasustamise põhimõtetest kinni – seda ülesannet ei ole aga juhul kui krediidiasutuses on moodustatud töötasukomitee;</w:t>
      </w:r>
    </w:p>
    <w:p w14:paraId="416D627B" w14:textId="5CDF3261" w:rsidR="00DE1C75" w:rsidRPr="00B92E7F" w:rsidRDefault="3F2ED55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4) </w:t>
      </w:r>
      <w:r w:rsidR="390EDF6B" w:rsidRPr="00B92E7F">
        <w:rPr>
          <w:rFonts w:ascii="Times New Roman" w:hAnsi="Times New Roman" w:cs="Times New Roman"/>
          <w:sz w:val="24"/>
          <w:szCs w:val="24"/>
        </w:rPr>
        <w:t xml:space="preserve">analüüsida </w:t>
      </w:r>
      <w:r w:rsidR="50A6121C" w:rsidRPr="00B92E7F">
        <w:rPr>
          <w:rFonts w:ascii="Times New Roman" w:hAnsi="Times New Roman" w:cs="Times New Roman"/>
          <w:sz w:val="24"/>
          <w:szCs w:val="24"/>
        </w:rPr>
        <w:t xml:space="preserve"> </w:t>
      </w:r>
      <w:r w:rsidR="43424159" w:rsidRPr="00B92E7F">
        <w:rPr>
          <w:rFonts w:ascii="Times New Roman" w:hAnsi="Times New Roman" w:cs="Times New Roman"/>
          <w:sz w:val="24"/>
          <w:szCs w:val="24"/>
        </w:rPr>
        <w:t xml:space="preserve">puudusi, mida on avastatud </w:t>
      </w:r>
      <w:r w:rsidR="2C7D72DB" w:rsidRPr="00B92E7F">
        <w:rPr>
          <w:rFonts w:ascii="Times New Roman" w:hAnsi="Times New Roman" w:cs="Times New Roman"/>
          <w:sz w:val="24"/>
          <w:szCs w:val="24"/>
        </w:rPr>
        <w:t>juhtide/töötajate töös</w:t>
      </w:r>
      <w:r w:rsidR="719FF2D9" w:rsidRPr="00B92E7F">
        <w:rPr>
          <w:rFonts w:ascii="Times New Roman" w:hAnsi="Times New Roman" w:cs="Times New Roman"/>
          <w:sz w:val="24"/>
          <w:szCs w:val="24"/>
        </w:rPr>
        <w:t xml:space="preserve"> ja teha se</w:t>
      </w:r>
      <w:r w:rsidR="20B53132" w:rsidRPr="00B92E7F">
        <w:rPr>
          <w:rFonts w:ascii="Times New Roman" w:hAnsi="Times New Roman" w:cs="Times New Roman"/>
          <w:sz w:val="24"/>
          <w:szCs w:val="24"/>
        </w:rPr>
        <w:t>lles</w:t>
      </w:r>
      <w:r w:rsidR="719FF2D9" w:rsidRPr="00B92E7F">
        <w:rPr>
          <w:rFonts w:ascii="Times New Roman" w:hAnsi="Times New Roman" w:cs="Times New Roman"/>
          <w:sz w:val="24"/>
          <w:szCs w:val="24"/>
        </w:rPr>
        <w:t xml:space="preserve"> osas </w:t>
      </w:r>
      <w:r w:rsidR="6F28ED92" w:rsidRPr="00B92E7F">
        <w:rPr>
          <w:rFonts w:ascii="Times New Roman" w:hAnsi="Times New Roman" w:cs="Times New Roman"/>
          <w:sz w:val="24"/>
          <w:szCs w:val="24"/>
        </w:rPr>
        <w:t>parandusettepanekuid</w:t>
      </w:r>
      <w:r w:rsidR="719FF2D9" w:rsidRPr="00B92E7F">
        <w:rPr>
          <w:rFonts w:ascii="Times New Roman" w:hAnsi="Times New Roman" w:cs="Times New Roman"/>
          <w:sz w:val="24"/>
          <w:szCs w:val="24"/>
        </w:rPr>
        <w:t>;</w:t>
      </w:r>
    </w:p>
    <w:p w14:paraId="6B753A93" w14:textId="6554EAE0" w:rsidR="00E55684" w:rsidRPr="00B92E7F" w:rsidRDefault="1A24027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5) </w:t>
      </w:r>
      <w:r w:rsidR="246C2CBA" w:rsidRPr="00B92E7F">
        <w:rPr>
          <w:rFonts w:ascii="Times New Roman" w:hAnsi="Times New Roman" w:cs="Times New Roman"/>
          <w:sz w:val="24"/>
          <w:szCs w:val="24"/>
        </w:rPr>
        <w:t xml:space="preserve">anda </w:t>
      </w:r>
      <w:r w:rsidR="79B84485" w:rsidRPr="00B92E7F">
        <w:rPr>
          <w:rFonts w:ascii="Times New Roman" w:hAnsi="Times New Roman" w:cs="Times New Roman"/>
          <w:sz w:val="24"/>
          <w:szCs w:val="24"/>
        </w:rPr>
        <w:t>nõukogule/juhatusele regulaarseid ülevaateid oma tegevusest.</w:t>
      </w:r>
    </w:p>
    <w:p w14:paraId="3B81B2F5" w14:textId="77777777" w:rsidR="00E06E0E" w:rsidRPr="00B92E7F" w:rsidRDefault="00E06E0E" w:rsidP="00B92E7F">
      <w:pPr>
        <w:spacing w:after="0" w:line="240" w:lineRule="auto"/>
        <w:jc w:val="both"/>
        <w:rPr>
          <w:rFonts w:ascii="Times New Roman" w:hAnsi="Times New Roman" w:cs="Times New Roman"/>
          <w:sz w:val="24"/>
          <w:szCs w:val="24"/>
        </w:rPr>
      </w:pPr>
    </w:p>
    <w:p w14:paraId="7CEEE200" w14:textId="77777777" w:rsidR="008F3983" w:rsidRDefault="00BE04D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2</w:t>
      </w:r>
      <w:r w:rsidRPr="00B92E7F">
        <w:rPr>
          <w:rFonts w:ascii="Times New Roman" w:hAnsi="Times New Roman" w:cs="Times New Roman"/>
          <w:sz w:val="24"/>
          <w:szCs w:val="24"/>
        </w:rPr>
        <w:t xml:space="preserve"> sätestatakse riskikontrolli funktsiooni täitja ülesanded. </w:t>
      </w:r>
      <w:r w:rsidR="00D57F1A" w:rsidRPr="00B92E7F">
        <w:rPr>
          <w:rFonts w:ascii="Times New Roman" w:hAnsi="Times New Roman" w:cs="Times New Roman"/>
          <w:sz w:val="24"/>
          <w:szCs w:val="24"/>
        </w:rPr>
        <w:t xml:space="preserve">Siin on põhimõtteliselt </w:t>
      </w:r>
      <w:r w:rsidR="008F3983">
        <w:rPr>
          <w:rFonts w:ascii="Times New Roman" w:hAnsi="Times New Roman" w:cs="Times New Roman"/>
          <w:sz w:val="24"/>
          <w:szCs w:val="24"/>
        </w:rPr>
        <w:t>neli</w:t>
      </w:r>
      <w:r w:rsidR="00D57F1A" w:rsidRPr="00B92E7F">
        <w:rPr>
          <w:rFonts w:ascii="Times New Roman" w:hAnsi="Times New Roman" w:cs="Times New Roman"/>
          <w:sz w:val="24"/>
          <w:szCs w:val="24"/>
        </w:rPr>
        <w:t xml:space="preserve"> ülesa</w:t>
      </w:r>
      <w:r w:rsidR="00E62461" w:rsidRPr="00B92E7F">
        <w:rPr>
          <w:rFonts w:ascii="Times New Roman" w:hAnsi="Times New Roman" w:cs="Times New Roman"/>
          <w:sz w:val="24"/>
          <w:szCs w:val="24"/>
        </w:rPr>
        <w:t>nnet</w:t>
      </w:r>
      <w:r w:rsidR="008F3983">
        <w:rPr>
          <w:rFonts w:ascii="Times New Roman" w:hAnsi="Times New Roman" w:cs="Times New Roman"/>
          <w:sz w:val="24"/>
          <w:szCs w:val="24"/>
        </w:rPr>
        <w:t xml:space="preserve"> ja kohustust:</w:t>
      </w:r>
    </w:p>
    <w:p w14:paraId="6EF80C9B" w14:textId="71518E4E" w:rsidR="008F3983" w:rsidRDefault="008F3983"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62461" w:rsidRPr="00B92E7F">
        <w:rPr>
          <w:rFonts w:ascii="Times New Roman" w:hAnsi="Times New Roman" w:cs="Times New Roman"/>
          <w:sz w:val="24"/>
          <w:szCs w:val="24"/>
        </w:rPr>
        <w:t xml:space="preserve">) </w:t>
      </w:r>
      <w:r w:rsidR="00503F21" w:rsidRPr="00B92E7F">
        <w:rPr>
          <w:rFonts w:ascii="Times New Roman" w:hAnsi="Times New Roman" w:cs="Times New Roman"/>
          <w:sz w:val="24"/>
          <w:szCs w:val="24"/>
        </w:rPr>
        <w:t>vastav isik peab olema kaasatud riskijuhtimisse (alus tuleneb CRD</w:t>
      </w:r>
      <w:r w:rsidR="48483B78" w:rsidRPr="00B92E7F">
        <w:rPr>
          <w:rFonts w:ascii="Times New Roman" w:hAnsi="Times New Roman" w:cs="Times New Roman"/>
          <w:sz w:val="24"/>
          <w:szCs w:val="24"/>
        </w:rPr>
        <w:t xml:space="preserve"> VI</w:t>
      </w:r>
      <w:r w:rsidR="00503F21" w:rsidRPr="00B92E7F">
        <w:rPr>
          <w:rFonts w:ascii="Times New Roman" w:hAnsi="Times New Roman" w:cs="Times New Roman"/>
          <w:sz w:val="24"/>
          <w:szCs w:val="24"/>
        </w:rPr>
        <w:t xml:space="preserve"> artikli </w:t>
      </w:r>
      <w:r w:rsidR="00F47857" w:rsidRPr="00B92E7F">
        <w:rPr>
          <w:rFonts w:ascii="Times New Roman" w:hAnsi="Times New Roman" w:cs="Times New Roman"/>
          <w:sz w:val="24"/>
          <w:szCs w:val="24"/>
        </w:rPr>
        <w:t>76</w:t>
      </w:r>
      <w:r w:rsidR="5E2D95B9" w:rsidRPr="00B92E7F">
        <w:rPr>
          <w:rFonts w:ascii="Times New Roman" w:hAnsi="Times New Roman" w:cs="Times New Roman"/>
          <w:sz w:val="24"/>
          <w:szCs w:val="24"/>
        </w:rPr>
        <w:t xml:space="preserve"> lõike </w:t>
      </w:r>
      <w:r w:rsidR="00F47857" w:rsidRPr="00B92E7F">
        <w:rPr>
          <w:rFonts w:ascii="Times New Roman" w:hAnsi="Times New Roman" w:cs="Times New Roman"/>
          <w:sz w:val="24"/>
          <w:szCs w:val="24"/>
        </w:rPr>
        <w:t xml:space="preserve">5 </w:t>
      </w:r>
      <w:r w:rsidR="002E5456" w:rsidRPr="00B92E7F">
        <w:rPr>
          <w:rFonts w:ascii="Times New Roman" w:hAnsi="Times New Roman" w:cs="Times New Roman"/>
          <w:sz w:val="24"/>
          <w:szCs w:val="24"/>
        </w:rPr>
        <w:t>punktist c);</w:t>
      </w:r>
    </w:p>
    <w:p w14:paraId="0409B12B" w14:textId="48FEC828" w:rsidR="008F3983" w:rsidRDefault="008F3983"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2E5456" w:rsidRPr="00B92E7F">
        <w:rPr>
          <w:rFonts w:ascii="Times New Roman" w:hAnsi="Times New Roman" w:cs="Times New Roman"/>
          <w:sz w:val="24"/>
          <w:szCs w:val="24"/>
        </w:rPr>
        <w:t xml:space="preserve">) </w:t>
      </w:r>
      <w:r w:rsidR="009B6A3A" w:rsidRPr="00B92E7F">
        <w:rPr>
          <w:rFonts w:ascii="Times New Roman" w:hAnsi="Times New Roman" w:cs="Times New Roman"/>
          <w:sz w:val="24"/>
          <w:szCs w:val="24"/>
        </w:rPr>
        <w:t>tuleb</w:t>
      </w:r>
      <w:r w:rsidR="00085626" w:rsidRPr="00B92E7F">
        <w:rPr>
          <w:rFonts w:ascii="Times New Roman" w:hAnsi="Times New Roman" w:cs="Times New Roman"/>
          <w:sz w:val="24"/>
          <w:szCs w:val="24"/>
        </w:rPr>
        <w:t xml:space="preserve"> hallata või omada kontrolli vastavate põhimõtete/strateegia rakendamise üle</w:t>
      </w:r>
    </w:p>
    <w:p w14:paraId="135C5078" w14:textId="77777777" w:rsidR="008F3983" w:rsidRDefault="008F3983"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085626" w:rsidRPr="00B92E7F">
        <w:rPr>
          <w:rFonts w:ascii="Times New Roman" w:hAnsi="Times New Roman" w:cs="Times New Roman"/>
          <w:sz w:val="24"/>
          <w:szCs w:val="24"/>
        </w:rPr>
        <w:t xml:space="preserve">) peab aru saama kõikidest riskidest; </w:t>
      </w:r>
    </w:p>
    <w:p w14:paraId="6D7411BB" w14:textId="10CAA3E8" w:rsidR="00E06E0E" w:rsidRPr="00B92E7F" w:rsidRDefault="008F3983"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085626" w:rsidRPr="00B92E7F">
        <w:rPr>
          <w:rFonts w:ascii="Times New Roman" w:hAnsi="Times New Roman" w:cs="Times New Roman"/>
          <w:sz w:val="24"/>
          <w:szCs w:val="24"/>
        </w:rPr>
        <w:t xml:space="preserve">) </w:t>
      </w:r>
      <w:r w:rsidR="00630DC6" w:rsidRPr="00B92E7F">
        <w:rPr>
          <w:rFonts w:ascii="Times New Roman" w:hAnsi="Times New Roman" w:cs="Times New Roman"/>
          <w:sz w:val="24"/>
          <w:szCs w:val="24"/>
        </w:rPr>
        <w:t>esitama aruandeid.</w:t>
      </w:r>
    </w:p>
    <w:p w14:paraId="3359DDD8" w14:textId="77777777" w:rsidR="00630DC6" w:rsidRPr="00B92E7F" w:rsidRDefault="00630DC6" w:rsidP="00B92E7F">
      <w:pPr>
        <w:spacing w:after="0" w:line="240" w:lineRule="auto"/>
        <w:jc w:val="both"/>
        <w:rPr>
          <w:rFonts w:ascii="Times New Roman" w:hAnsi="Times New Roman" w:cs="Times New Roman"/>
          <w:sz w:val="24"/>
          <w:szCs w:val="24"/>
        </w:rPr>
      </w:pPr>
    </w:p>
    <w:p w14:paraId="2279C8BF" w14:textId="39C66320" w:rsidR="00C47A2C" w:rsidRPr="00B92E7F" w:rsidRDefault="6ECF32D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3 </w:t>
      </w:r>
      <w:r w:rsidR="5D6A2B96" w:rsidRPr="00B92E7F">
        <w:rPr>
          <w:rFonts w:ascii="Times New Roman" w:hAnsi="Times New Roman" w:cs="Times New Roman"/>
          <w:sz w:val="24"/>
          <w:szCs w:val="24"/>
        </w:rPr>
        <w:t>nähakse ette vastavuskontrolli funktsiooni täitja ülesanded.</w:t>
      </w:r>
      <w:r w:rsidR="37BDB479" w:rsidRPr="00B92E7F">
        <w:rPr>
          <w:rFonts w:ascii="Times New Roman" w:hAnsi="Times New Roman" w:cs="Times New Roman"/>
          <w:sz w:val="24"/>
          <w:szCs w:val="24"/>
        </w:rPr>
        <w:t xml:space="preserve"> </w:t>
      </w:r>
      <w:r w:rsidR="5B5F49C4" w:rsidRPr="00B92E7F">
        <w:rPr>
          <w:rFonts w:ascii="Times New Roman" w:hAnsi="Times New Roman" w:cs="Times New Roman"/>
          <w:sz w:val="24"/>
          <w:szCs w:val="24"/>
        </w:rPr>
        <w:t xml:space="preserve">Esiteks tuleb kontrollida krediidiasutuse tegevust ning selle kooskõla õigusaktidega, Finantsinspektsiooni ettekirjutuste, juhtorgani otsuste, </w:t>
      </w:r>
      <w:proofErr w:type="spellStart"/>
      <w:r w:rsidR="5B5F49C4" w:rsidRPr="00B92E7F">
        <w:rPr>
          <w:rFonts w:ascii="Times New Roman" w:hAnsi="Times New Roman" w:cs="Times New Roman"/>
          <w:sz w:val="24"/>
          <w:szCs w:val="24"/>
        </w:rPr>
        <w:t>sise</w:t>
      </w:r>
      <w:proofErr w:type="spellEnd"/>
      <w:r w:rsidR="5B5F49C4" w:rsidRPr="00B92E7F">
        <w:rPr>
          <w:rFonts w:ascii="Times New Roman" w:hAnsi="Times New Roman" w:cs="Times New Roman"/>
          <w:sz w:val="24"/>
          <w:szCs w:val="24"/>
        </w:rPr>
        <w:t>-eeskirjade jms</w:t>
      </w:r>
      <w:r w:rsidR="6E75775F" w:rsidRPr="00B92E7F">
        <w:rPr>
          <w:rFonts w:ascii="Times New Roman" w:hAnsi="Times New Roman" w:cs="Times New Roman"/>
          <w:sz w:val="24"/>
          <w:szCs w:val="24"/>
        </w:rPr>
        <w:t xml:space="preserve"> pehme õigusega </w:t>
      </w:r>
      <w:r w:rsidR="6E75775F" w:rsidRPr="00B92E7F">
        <w:rPr>
          <w:rFonts w:ascii="Times New Roman" w:hAnsi="Times New Roman" w:cs="Times New Roman"/>
          <w:b/>
          <w:bCs/>
          <w:sz w:val="24"/>
          <w:szCs w:val="24"/>
        </w:rPr>
        <w:t>(punkt 1)</w:t>
      </w:r>
      <w:r w:rsidR="6E75775F" w:rsidRPr="00B92E7F">
        <w:rPr>
          <w:rFonts w:ascii="Times New Roman" w:hAnsi="Times New Roman" w:cs="Times New Roman"/>
          <w:sz w:val="24"/>
          <w:szCs w:val="24"/>
        </w:rPr>
        <w:t>. Teiseks kontrollib vastavuskontrolli funktsiooni täitja, kas</w:t>
      </w:r>
      <w:r w:rsidR="11B59756" w:rsidRPr="00B92E7F">
        <w:rPr>
          <w:rFonts w:ascii="Times New Roman" w:hAnsi="Times New Roman" w:cs="Times New Roman"/>
          <w:sz w:val="24"/>
          <w:szCs w:val="24"/>
        </w:rPr>
        <w:t xml:space="preserve"> vastav</w:t>
      </w:r>
      <w:r w:rsidR="5A42DE77" w:rsidRPr="00B92E7F">
        <w:rPr>
          <w:rFonts w:ascii="Times New Roman" w:hAnsi="Times New Roman" w:cs="Times New Roman"/>
          <w:sz w:val="24"/>
          <w:szCs w:val="24"/>
        </w:rPr>
        <w:t>usriski ikkagi võetakse arvesse</w:t>
      </w:r>
      <w:r w:rsidR="1999752E" w:rsidRPr="00B92E7F">
        <w:rPr>
          <w:rFonts w:ascii="Times New Roman" w:hAnsi="Times New Roman" w:cs="Times New Roman"/>
          <w:sz w:val="24"/>
          <w:szCs w:val="24"/>
        </w:rPr>
        <w:t xml:space="preserve"> </w:t>
      </w:r>
      <w:r w:rsidR="1DDF633A" w:rsidRPr="00B92E7F">
        <w:rPr>
          <w:rFonts w:ascii="Times New Roman" w:hAnsi="Times New Roman" w:cs="Times New Roman"/>
          <w:sz w:val="24"/>
          <w:szCs w:val="24"/>
        </w:rPr>
        <w:t>laiemalt kõikide riskide juhtimisel</w:t>
      </w:r>
      <w:r w:rsidR="673876AD" w:rsidRPr="00B92E7F">
        <w:rPr>
          <w:rFonts w:ascii="Times New Roman" w:hAnsi="Times New Roman" w:cs="Times New Roman"/>
          <w:sz w:val="24"/>
          <w:szCs w:val="24"/>
        </w:rPr>
        <w:t xml:space="preserve"> (</w:t>
      </w:r>
      <w:r w:rsidR="673876AD" w:rsidRPr="00B92E7F">
        <w:rPr>
          <w:rFonts w:ascii="Times New Roman" w:hAnsi="Times New Roman" w:cs="Times New Roman"/>
          <w:b/>
          <w:bCs/>
          <w:sz w:val="24"/>
          <w:szCs w:val="24"/>
        </w:rPr>
        <w:t>p</w:t>
      </w:r>
      <w:r w:rsidR="6CDB9DBA" w:rsidRPr="00B92E7F">
        <w:rPr>
          <w:rFonts w:ascii="Times New Roman" w:hAnsi="Times New Roman" w:cs="Times New Roman"/>
          <w:b/>
          <w:bCs/>
          <w:sz w:val="24"/>
          <w:szCs w:val="24"/>
        </w:rPr>
        <w:t>unkt 2</w:t>
      </w:r>
      <w:r w:rsidR="6CDB9DBA" w:rsidRPr="00B92E7F">
        <w:rPr>
          <w:rFonts w:ascii="Times New Roman" w:hAnsi="Times New Roman" w:cs="Times New Roman"/>
          <w:sz w:val="24"/>
          <w:szCs w:val="24"/>
        </w:rPr>
        <w:t>, p</w:t>
      </w:r>
      <w:r w:rsidR="673876AD" w:rsidRPr="00B92E7F">
        <w:rPr>
          <w:rFonts w:ascii="Times New Roman" w:hAnsi="Times New Roman" w:cs="Times New Roman"/>
          <w:sz w:val="24"/>
          <w:szCs w:val="24"/>
        </w:rPr>
        <w:t>õhineb otseselt CRD</w:t>
      </w:r>
      <w:r w:rsidR="6D7E0BB4" w:rsidRPr="00B92E7F">
        <w:rPr>
          <w:rFonts w:ascii="Times New Roman" w:hAnsi="Times New Roman" w:cs="Times New Roman"/>
          <w:sz w:val="24"/>
          <w:szCs w:val="24"/>
        </w:rPr>
        <w:t xml:space="preserve"> VI</w:t>
      </w:r>
      <w:r w:rsidR="673876AD" w:rsidRPr="00B92E7F">
        <w:rPr>
          <w:rFonts w:ascii="Times New Roman" w:hAnsi="Times New Roman" w:cs="Times New Roman"/>
          <w:sz w:val="24"/>
          <w:szCs w:val="24"/>
        </w:rPr>
        <w:t xml:space="preserve"> artikli 76</w:t>
      </w:r>
      <w:r w:rsidR="65C79F8A" w:rsidRPr="00B92E7F">
        <w:rPr>
          <w:rFonts w:ascii="Times New Roman" w:hAnsi="Times New Roman" w:cs="Times New Roman"/>
          <w:sz w:val="24"/>
          <w:szCs w:val="24"/>
        </w:rPr>
        <w:t xml:space="preserve"> lõike </w:t>
      </w:r>
      <w:r w:rsidR="673876AD" w:rsidRPr="00B92E7F">
        <w:rPr>
          <w:rFonts w:ascii="Times New Roman" w:hAnsi="Times New Roman" w:cs="Times New Roman"/>
          <w:sz w:val="24"/>
          <w:szCs w:val="24"/>
        </w:rPr>
        <w:t>5 punktil e)</w:t>
      </w:r>
      <w:r w:rsidR="5D76AC4C" w:rsidRPr="00B92E7F">
        <w:rPr>
          <w:rFonts w:ascii="Times New Roman" w:hAnsi="Times New Roman" w:cs="Times New Roman"/>
          <w:sz w:val="24"/>
          <w:szCs w:val="24"/>
        </w:rPr>
        <w:t xml:space="preserve">. Kolmandaks on vastavuskontrolli funktsiooni täitja kohustatud tagama, et krediidiasutuse juhid ja töötajad saavad aru, mis </w:t>
      </w:r>
      <w:r w:rsidR="10D78BCC" w:rsidRPr="00B92E7F">
        <w:rPr>
          <w:rFonts w:ascii="Times New Roman" w:hAnsi="Times New Roman" w:cs="Times New Roman"/>
          <w:sz w:val="24"/>
          <w:szCs w:val="24"/>
        </w:rPr>
        <w:t xml:space="preserve">on vastavusrisk ning kuidas see mõjutab nende tööülesandeid </w:t>
      </w:r>
      <w:r w:rsidR="10D78BCC" w:rsidRPr="00B92E7F">
        <w:rPr>
          <w:rFonts w:ascii="Times New Roman" w:hAnsi="Times New Roman" w:cs="Times New Roman"/>
          <w:b/>
          <w:bCs/>
          <w:sz w:val="24"/>
          <w:szCs w:val="24"/>
        </w:rPr>
        <w:t>(punkt 3)</w:t>
      </w:r>
      <w:r w:rsidR="10D78BCC" w:rsidRPr="00B92E7F">
        <w:rPr>
          <w:rFonts w:ascii="Times New Roman" w:hAnsi="Times New Roman" w:cs="Times New Roman"/>
          <w:sz w:val="24"/>
          <w:szCs w:val="24"/>
        </w:rPr>
        <w:t xml:space="preserve">. Viimase ehk </w:t>
      </w:r>
      <w:r w:rsidR="10D78BCC" w:rsidRPr="00B92E7F">
        <w:rPr>
          <w:rFonts w:ascii="Times New Roman" w:hAnsi="Times New Roman" w:cs="Times New Roman"/>
          <w:b/>
          <w:bCs/>
          <w:sz w:val="24"/>
          <w:szCs w:val="24"/>
        </w:rPr>
        <w:t xml:space="preserve">punkt 4 </w:t>
      </w:r>
      <w:r w:rsidR="10D78BCC" w:rsidRPr="00B92E7F">
        <w:rPr>
          <w:rFonts w:ascii="Times New Roman" w:hAnsi="Times New Roman" w:cs="Times New Roman"/>
          <w:sz w:val="24"/>
          <w:szCs w:val="24"/>
        </w:rPr>
        <w:t>kohaselt peab funkts</w:t>
      </w:r>
      <w:r w:rsidR="0E45BAF0" w:rsidRPr="00B92E7F">
        <w:rPr>
          <w:rFonts w:ascii="Times New Roman" w:hAnsi="Times New Roman" w:cs="Times New Roman"/>
          <w:sz w:val="24"/>
          <w:szCs w:val="24"/>
        </w:rPr>
        <w:t xml:space="preserve">iooni täitja esitama juhatusele ja nõukogule regulaarselt ülevaateid, sealhulgas õigusaktide muudatustest tulenevate riskide kohta. </w:t>
      </w:r>
    </w:p>
    <w:p w14:paraId="7CC2A449" w14:textId="2543E356" w:rsidR="00522FF1" w:rsidRPr="00B92E7F" w:rsidRDefault="00522FF1" w:rsidP="00B92E7F">
      <w:pPr>
        <w:spacing w:after="0" w:line="240" w:lineRule="auto"/>
        <w:jc w:val="both"/>
        <w:rPr>
          <w:rFonts w:ascii="Times New Roman" w:hAnsi="Times New Roman" w:cs="Times New Roman"/>
          <w:sz w:val="24"/>
          <w:szCs w:val="24"/>
        </w:rPr>
      </w:pPr>
    </w:p>
    <w:p w14:paraId="473F4728" w14:textId="54D8AA27" w:rsidR="00522FF1" w:rsidRPr="00B92E7F" w:rsidRDefault="00522FF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4</w:t>
      </w:r>
      <w:r w:rsidRPr="00B92E7F">
        <w:rPr>
          <w:rFonts w:ascii="Times New Roman" w:hAnsi="Times New Roman" w:cs="Times New Roman"/>
          <w:sz w:val="24"/>
          <w:szCs w:val="24"/>
        </w:rPr>
        <w:t xml:space="preserve"> sätestatakse</w:t>
      </w:r>
      <w:r w:rsidR="008A7BD1" w:rsidRPr="00B92E7F">
        <w:rPr>
          <w:rFonts w:ascii="Times New Roman" w:hAnsi="Times New Roman" w:cs="Times New Roman"/>
          <w:sz w:val="24"/>
          <w:szCs w:val="24"/>
        </w:rPr>
        <w:t xml:space="preserve"> juba kehtiva § </w:t>
      </w:r>
      <w:r w:rsidR="00207CB5" w:rsidRPr="00B92E7F">
        <w:rPr>
          <w:rFonts w:ascii="Times New Roman" w:hAnsi="Times New Roman" w:cs="Times New Roman"/>
          <w:sz w:val="24"/>
          <w:szCs w:val="24"/>
        </w:rPr>
        <w:t>59 lõikes 4</w:t>
      </w:r>
      <w:r w:rsidR="00207CB5"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w:t>
      </w:r>
      <w:r w:rsidR="00F72D3E" w:rsidRPr="00B92E7F">
        <w:rPr>
          <w:rFonts w:ascii="Times New Roman" w:hAnsi="Times New Roman" w:cs="Times New Roman"/>
          <w:sz w:val="24"/>
          <w:szCs w:val="24"/>
        </w:rPr>
        <w:t>ettenähtud kohustus, et s</w:t>
      </w:r>
      <w:r w:rsidR="008A7BD1" w:rsidRPr="00B92E7F">
        <w:rPr>
          <w:rFonts w:ascii="Times New Roman" w:hAnsi="Times New Roman" w:cs="Times New Roman"/>
          <w:sz w:val="24"/>
          <w:szCs w:val="24"/>
        </w:rPr>
        <w:t xml:space="preserve">iseauditi funktsiooni täitja või muu kontrolli teostav osapool peab kontrollima ja hindama vähemalt üks kord aastas operatsiooniriski juhtimise korralduse toimimise ning operatsiooniriski standardmeetodi kasutamise korral regulaarselt äriliinide kaardistamise protsessi vastavust </w:t>
      </w:r>
      <w:proofErr w:type="spellStart"/>
      <w:r w:rsidR="00C5662D" w:rsidRPr="00B92E7F">
        <w:rPr>
          <w:rFonts w:ascii="Times New Roman" w:hAnsi="Times New Roman" w:cs="Times New Roman"/>
          <w:sz w:val="24"/>
          <w:szCs w:val="24"/>
        </w:rPr>
        <w:t>KAS-le</w:t>
      </w:r>
      <w:proofErr w:type="spellEnd"/>
      <w:r w:rsidR="008A7BD1" w:rsidRPr="00B92E7F">
        <w:rPr>
          <w:rFonts w:ascii="Times New Roman" w:hAnsi="Times New Roman" w:cs="Times New Roman"/>
          <w:sz w:val="24"/>
          <w:szCs w:val="24"/>
        </w:rPr>
        <w:t xml:space="preserve"> ja selle alusel antud õigusaktide nõuetele</w:t>
      </w:r>
      <w:r w:rsidR="00C5662D" w:rsidRPr="00B92E7F">
        <w:rPr>
          <w:rFonts w:ascii="Times New Roman" w:hAnsi="Times New Roman" w:cs="Times New Roman"/>
          <w:sz w:val="24"/>
          <w:szCs w:val="24"/>
        </w:rPr>
        <w:t>.</w:t>
      </w:r>
    </w:p>
    <w:p w14:paraId="3670207A" w14:textId="77777777" w:rsidR="00792E10" w:rsidRPr="00B92E7F" w:rsidRDefault="00792E10" w:rsidP="00B92E7F">
      <w:pPr>
        <w:spacing w:after="0" w:line="240" w:lineRule="auto"/>
        <w:jc w:val="both"/>
        <w:rPr>
          <w:rFonts w:ascii="Times New Roman" w:hAnsi="Times New Roman" w:cs="Times New Roman"/>
          <w:b/>
          <w:bCs/>
          <w:sz w:val="24"/>
          <w:szCs w:val="24"/>
        </w:rPr>
      </w:pPr>
    </w:p>
    <w:p w14:paraId="4349E554" w14:textId="77777777" w:rsidR="008C3B87" w:rsidRPr="00B92E7F" w:rsidRDefault="009C1B2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60. </w:t>
      </w:r>
      <w:r w:rsidRPr="00B92E7F">
        <w:rPr>
          <w:rFonts w:ascii="Times New Roman" w:hAnsi="Times New Roman" w:cs="Times New Roman"/>
          <w:sz w:val="24"/>
          <w:szCs w:val="24"/>
        </w:rPr>
        <w:t>Kehtiv § 60 sätestab nõuded siseauditi üksuse töötajatele ja revisjonikomisjoni liikmetele.</w:t>
      </w:r>
    </w:p>
    <w:p w14:paraId="5A592560" w14:textId="77777777" w:rsidR="009A5478" w:rsidRPr="00B92E7F" w:rsidRDefault="009A5478" w:rsidP="00B92E7F">
      <w:pPr>
        <w:spacing w:after="0" w:line="240" w:lineRule="auto"/>
        <w:jc w:val="both"/>
        <w:rPr>
          <w:rFonts w:ascii="Times New Roman" w:hAnsi="Times New Roman" w:cs="Times New Roman"/>
          <w:b/>
          <w:bCs/>
          <w:sz w:val="24"/>
          <w:szCs w:val="24"/>
        </w:rPr>
      </w:pPr>
    </w:p>
    <w:p w14:paraId="599D5EA7" w14:textId="52ECE0E7" w:rsidR="009A5478" w:rsidRPr="00B92E7F" w:rsidRDefault="2A89DBE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w:t>
      </w:r>
      <w:r w:rsidR="0012641C" w:rsidRPr="00B92E7F">
        <w:rPr>
          <w:rFonts w:ascii="Times New Roman" w:hAnsi="Times New Roman" w:cs="Times New Roman"/>
          <w:b/>
          <w:bCs/>
          <w:sz w:val="24"/>
          <w:szCs w:val="24"/>
        </w:rPr>
        <w:t xml:space="preserve"> pealkirja</w:t>
      </w:r>
      <w:r w:rsidR="1E81FE54" w:rsidRPr="00B92E7F">
        <w:rPr>
          <w:rFonts w:ascii="Times New Roman" w:hAnsi="Times New Roman" w:cs="Times New Roman"/>
          <w:b/>
          <w:bCs/>
          <w:sz w:val="24"/>
          <w:szCs w:val="24"/>
        </w:rPr>
        <w:t xml:space="preserve"> muutmine</w:t>
      </w:r>
      <w:r w:rsidR="000401C0" w:rsidRPr="00B92E7F">
        <w:rPr>
          <w:rFonts w:ascii="Times New Roman" w:hAnsi="Times New Roman" w:cs="Times New Roman"/>
          <w:b/>
          <w:bCs/>
          <w:sz w:val="24"/>
          <w:szCs w:val="24"/>
        </w:rPr>
        <w:t>.</w:t>
      </w:r>
      <w:r w:rsidR="000401C0" w:rsidRPr="00B92E7F">
        <w:rPr>
          <w:rFonts w:ascii="Times New Roman" w:hAnsi="Times New Roman" w:cs="Times New Roman"/>
          <w:sz w:val="24"/>
          <w:szCs w:val="24"/>
        </w:rPr>
        <w:t xml:space="preserve"> Kehtiv </w:t>
      </w:r>
      <w:r w:rsidR="0577A348" w:rsidRPr="00B92E7F">
        <w:rPr>
          <w:rFonts w:ascii="Times New Roman" w:hAnsi="Times New Roman" w:cs="Times New Roman"/>
          <w:sz w:val="24"/>
          <w:szCs w:val="24"/>
        </w:rPr>
        <w:t>paragrahvi sõnastus</w:t>
      </w:r>
      <w:r w:rsidR="000401C0" w:rsidRPr="00B92E7F">
        <w:rPr>
          <w:rFonts w:ascii="Times New Roman" w:hAnsi="Times New Roman" w:cs="Times New Roman"/>
          <w:sz w:val="24"/>
          <w:szCs w:val="24"/>
        </w:rPr>
        <w:t xml:space="preserve"> piirdub siseauditi töötajate ja revisjonikomisjoni liikmetega. </w:t>
      </w:r>
      <w:r w:rsidR="0073627D" w:rsidRPr="00B92E7F">
        <w:rPr>
          <w:rFonts w:ascii="Times New Roman" w:hAnsi="Times New Roman" w:cs="Times New Roman"/>
          <w:sz w:val="24"/>
          <w:szCs w:val="24"/>
        </w:rPr>
        <w:t xml:space="preserve">Kuna </w:t>
      </w:r>
      <w:r w:rsidR="57D5114D" w:rsidRPr="00B92E7F">
        <w:rPr>
          <w:rFonts w:ascii="Times New Roman" w:hAnsi="Times New Roman" w:cs="Times New Roman"/>
          <w:sz w:val="24"/>
          <w:szCs w:val="24"/>
        </w:rPr>
        <w:t>paragrahvi</w:t>
      </w:r>
      <w:r w:rsidR="0073627D" w:rsidRPr="00B92E7F">
        <w:rPr>
          <w:rFonts w:ascii="Times New Roman" w:hAnsi="Times New Roman" w:cs="Times New Roman"/>
          <w:sz w:val="24"/>
          <w:szCs w:val="24"/>
        </w:rPr>
        <w:t xml:space="preserve"> sisu laieneb</w:t>
      </w:r>
      <w:r w:rsidR="00EE3D75" w:rsidRPr="00B92E7F">
        <w:rPr>
          <w:rFonts w:ascii="Times New Roman" w:hAnsi="Times New Roman" w:cs="Times New Roman"/>
          <w:sz w:val="24"/>
          <w:szCs w:val="24"/>
        </w:rPr>
        <w:t xml:space="preserve"> ja siseauditi asemel käsitatakse laiemalt sisekontrolli funktsiooni (mis sisaldab lisaks siseauditile ka </w:t>
      </w:r>
      <w:r w:rsidR="00383FD3" w:rsidRPr="00B92E7F">
        <w:rPr>
          <w:rFonts w:ascii="Times New Roman" w:hAnsi="Times New Roman" w:cs="Times New Roman"/>
          <w:sz w:val="24"/>
          <w:szCs w:val="24"/>
        </w:rPr>
        <w:t xml:space="preserve">riskikontrolli ja vastavuskontrolli funktsiooni), siis laiendatakse vastavalt ka </w:t>
      </w:r>
      <w:r w:rsidR="23A6D70D" w:rsidRPr="00B92E7F">
        <w:rPr>
          <w:rFonts w:ascii="Times New Roman" w:hAnsi="Times New Roman" w:cs="Times New Roman"/>
          <w:sz w:val="24"/>
          <w:szCs w:val="24"/>
        </w:rPr>
        <w:t>paragrahvi</w:t>
      </w:r>
      <w:r w:rsidR="00383FD3" w:rsidRPr="00B92E7F">
        <w:rPr>
          <w:rFonts w:ascii="Times New Roman" w:hAnsi="Times New Roman" w:cs="Times New Roman"/>
          <w:sz w:val="24"/>
          <w:szCs w:val="24"/>
        </w:rPr>
        <w:t xml:space="preserve"> pealkirja. Samuti nähakse muudatustega ette nõuded nende funktsioonide juhtidele, mistõttu ei saa ka </w:t>
      </w:r>
      <w:r w:rsidR="7D4C3058" w:rsidRPr="00B92E7F">
        <w:rPr>
          <w:rFonts w:ascii="Times New Roman" w:hAnsi="Times New Roman" w:cs="Times New Roman"/>
          <w:sz w:val="24"/>
          <w:szCs w:val="24"/>
        </w:rPr>
        <w:t xml:space="preserve"> paragrahvi</w:t>
      </w:r>
      <w:r w:rsidR="00383FD3" w:rsidRPr="00B92E7F">
        <w:rPr>
          <w:rFonts w:ascii="Times New Roman" w:hAnsi="Times New Roman" w:cs="Times New Roman"/>
          <w:sz w:val="24"/>
          <w:szCs w:val="24"/>
        </w:rPr>
        <w:t xml:space="preserve"> pealkirjas piirduda enam töötajatega</w:t>
      </w:r>
      <w:r w:rsidR="00114F74" w:rsidRPr="00B92E7F">
        <w:rPr>
          <w:rFonts w:ascii="Times New Roman" w:hAnsi="Times New Roman" w:cs="Times New Roman"/>
          <w:sz w:val="24"/>
          <w:szCs w:val="24"/>
        </w:rPr>
        <w:t>, vaid räägitakse üldisemalt vastavaid funktsioone täitvatest isikutest. Kolmandaks, kuna edaspidi ei saa ühistupankadele sisekontrolli osas eriregulatsiooni olema, siis kaotatakse eraldi nõuded revisjonikomisjonile (seda asendabki tavapärane sisekontroll).</w:t>
      </w:r>
    </w:p>
    <w:p w14:paraId="413BAAB1" w14:textId="77777777" w:rsidR="00887E00" w:rsidRPr="00B92E7F" w:rsidRDefault="00887E00" w:rsidP="00B92E7F">
      <w:pPr>
        <w:spacing w:after="0" w:line="240" w:lineRule="auto"/>
        <w:jc w:val="both"/>
        <w:rPr>
          <w:rFonts w:ascii="Times New Roman" w:hAnsi="Times New Roman" w:cs="Times New Roman"/>
          <w:sz w:val="24"/>
          <w:szCs w:val="24"/>
        </w:rPr>
      </w:pPr>
    </w:p>
    <w:p w14:paraId="6F77B3FF" w14:textId="308509EF" w:rsidR="009628C9" w:rsidRPr="00B92E7F" w:rsidRDefault="2EBE53D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 muutmine.</w:t>
      </w:r>
      <w:r w:rsidRPr="00B92E7F">
        <w:rPr>
          <w:rFonts w:ascii="Times New Roman" w:hAnsi="Times New Roman" w:cs="Times New Roman"/>
          <w:sz w:val="24"/>
          <w:szCs w:val="24"/>
        </w:rPr>
        <w:t xml:space="preserve"> </w:t>
      </w:r>
      <w:r w:rsidR="4F459ED9" w:rsidRPr="00B92E7F">
        <w:rPr>
          <w:rFonts w:ascii="Times New Roman" w:hAnsi="Times New Roman" w:cs="Times New Roman"/>
          <w:sz w:val="24"/>
          <w:szCs w:val="24"/>
        </w:rPr>
        <w:t>Lõi</w:t>
      </w:r>
      <w:r w:rsidR="712FD9CD" w:rsidRPr="00B92E7F">
        <w:rPr>
          <w:rFonts w:ascii="Times New Roman" w:hAnsi="Times New Roman" w:cs="Times New Roman"/>
          <w:sz w:val="24"/>
          <w:szCs w:val="24"/>
        </w:rPr>
        <w:t>k</w:t>
      </w:r>
      <w:r w:rsidR="48F058F1" w:rsidRPr="00B92E7F">
        <w:rPr>
          <w:rFonts w:ascii="Times New Roman" w:hAnsi="Times New Roman" w:cs="Times New Roman"/>
          <w:sz w:val="24"/>
          <w:szCs w:val="24"/>
        </w:rPr>
        <w:t>e 1</w:t>
      </w:r>
      <w:r w:rsidR="712FD9CD" w:rsidRPr="00B92E7F">
        <w:rPr>
          <w:rFonts w:ascii="Times New Roman" w:hAnsi="Times New Roman" w:cs="Times New Roman"/>
          <w:sz w:val="24"/>
          <w:szCs w:val="24"/>
        </w:rPr>
        <w:t xml:space="preserve"> esimene</w:t>
      </w:r>
      <w:r w:rsidR="631891A8" w:rsidRPr="00B92E7F">
        <w:rPr>
          <w:rFonts w:ascii="Times New Roman" w:hAnsi="Times New Roman" w:cs="Times New Roman"/>
          <w:sz w:val="24"/>
          <w:szCs w:val="24"/>
        </w:rPr>
        <w:t xml:space="preserve"> lause</w:t>
      </w:r>
      <w:r w:rsidR="48F058F1" w:rsidRPr="00B92E7F">
        <w:rPr>
          <w:rFonts w:ascii="Times New Roman" w:hAnsi="Times New Roman" w:cs="Times New Roman"/>
          <w:sz w:val="24"/>
          <w:szCs w:val="24"/>
        </w:rPr>
        <w:t xml:space="preserve"> näeb hetkel ette nõuded siseauditi üksuse juhile ja revisjonikomisjoni </w:t>
      </w:r>
      <w:r w:rsidR="712FD9CD" w:rsidRPr="00B92E7F">
        <w:rPr>
          <w:rFonts w:ascii="Times New Roman" w:hAnsi="Times New Roman" w:cs="Times New Roman"/>
          <w:sz w:val="24"/>
          <w:szCs w:val="24"/>
        </w:rPr>
        <w:t xml:space="preserve">esimehele. Sisuliselt muutub </w:t>
      </w:r>
      <w:r w:rsidR="79D52D1C" w:rsidRPr="00B92E7F">
        <w:rPr>
          <w:rFonts w:ascii="Times New Roman" w:hAnsi="Times New Roman" w:cs="Times New Roman"/>
          <w:b/>
          <w:bCs/>
          <w:sz w:val="24"/>
          <w:szCs w:val="24"/>
        </w:rPr>
        <w:t>lõike esimeses lauses</w:t>
      </w:r>
      <w:r w:rsidR="712FD9CD" w:rsidRPr="00B92E7F">
        <w:rPr>
          <w:rFonts w:ascii="Times New Roman" w:hAnsi="Times New Roman" w:cs="Times New Roman"/>
          <w:sz w:val="24"/>
          <w:szCs w:val="24"/>
        </w:rPr>
        <w:t xml:space="preserve"> see, et siseaudit asendatakse laiemalt sisekontrolliga ja revisjonikomisjon kaotatakse (eeltoodud põhjustel). Teisisõnu</w:t>
      </w:r>
      <w:r w:rsidR="6AD9A594" w:rsidRPr="00B92E7F">
        <w:rPr>
          <w:rFonts w:ascii="Times New Roman" w:hAnsi="Times New Roman" w:cs="Times New Roman"/>
          <w:sz w:val="24"/>
          <w:szCs w:val="24"/>
        </w:rPr>
        <w:t>:</w:t>
      </w:r>
      <w:r w:rsidR="712FD9CD" w:rsidRPr="00B92E7F">
        <w:rPr>
          <w:rFonts w:ascii="Times New Roman" w:hAnsi="Times New Roman" w:cs="Times New Roman"/>
          <w:sz w:val="24"/>
          <w:szCs w:val="24"/>
        </w:rPr>
        <w:t xml:space="preserve"> hetkel kehtivaid nõudeid siseauditi üksuse juhile laienetakse ka teiste funktsioonide </w:t>
      </w:r>
      <w:r w:rsidR="75B8FC7B" w:rsidRPr="00B92E7F">
        <w:rPr>
          <w:rFonts w:ascii="Times New Roman" w:hAnsi="Times New Roman" w:cs="Times New Roman"/>
          <w:sz w:val="24"/>
          <w:szCs w:val="24"/>
        </w:rPr>
        <w:t xml:space="preserve">juhtidele. </w:t>
      </w:r>
      <w:r w:rsidR="75B8FC7B" w:rsidRPr="00B92E7F">
        <w:rPr>
          <w:rFonts w:ascii="Times New Roman" w:hAnsi="Times New Roman" w:cs="Times New Roman"/>
          <w:b/>
          <w:bCs/>
          <w:sz w:val="24"/>
          <w:szCs w:val="24"/>
        </w:rPr>
        <w:t>Lõike 1 teises lauses</w:t>
      </w:r>
      <w:r w:rsidR="75B8FC7B" w:rsidRPr="00B92E7F">
        <w:rPr>
          <w:rFonts w:ascii="Times New Roman" w:hAnsi="Times New Roman" w:cs="Times New Roman"/>
          <w:sz w:val="24"/>
          <w:szCs w:val="24"/>
        </w:rPr>
        <w:t xml:space="preserve"> tehakse üksnes sõnastuslik muudatus, kus siseauditi üksus asendatakse siseauditi funktsiooniga. </w:t>
      </w:r>
      <w:r w:rsidR="631891A8" w:rsidRPr="00B92E7F">
        <w:rPr>
          <w:rFonts w:ascii="Times New Roman" w:hAnsi="Times New Roman" w:cs="Times New Roman"/>
          <w:sz w:val="24"/>
          <w:szCs w:val="24"/>
        </w:rPr>
        <w:t>Seal säilib aga nõue, kus siseauditi funktsiooni juhtivale isikule kohaldatakse audiitortegevuse seaduses atesteeritud siseaudiitorile sätestatud nõudeid ja tegevuse õiguslikke aluseid.</w:t>
      </w:r>
    </w:p>
    <w:p w14:paraId="06532546" w14:textId="77777777" w:rsidR="009628C9" w:rsidRPr="00B92E7F" w:rsidRDefault="009628C9" w:rsidP="00B92E7F">
      <w:pPr>
        <w:spacing w:after="0" w:line="240" w:lineRule="auto"/>
        <w:jc w:val="both"/>
        <w:rPr>
          <w:rFonts w:ascii="Times New Roman" w:hAnsi="Times New Roman" w:cs="Times New Roman"/>
          <w:sz w:val="24"/>
          <w:szCs w:val="24"/>
        </w:rPr>
      </w:pPr>
    </w:p>
    <w:p w14:paraId="6BE92603" w14:textId="7EB91C77" w:rsidR="00887E00" w:rsidRPr="00B92E7F" w:rsidRDefault="00C54BA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Lõigete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ja 1</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lisamine</w:t>
      </w:r>
      <w:r w:rsidR="3B62FA2C" w:rsidRPr="00B92E7F">
        <w:rPr>
          <w:rFonts w:ascii="Times New Roman" w:hAnsi="Times New Roman" w:cs="Times New Roman"/>
          <w:b/>
          <w:bCs/>
          <w:sz w:val="24"/>
          <w:szCs w:val="24"/>
        </w:rPr>
        <w:t xml:space="preserve">. </w:t>
      </w:r>
      <w:r w:rsidR="3B62FA2C" w:rsidRPr="00B92E7F">
        <w:rPr>
          <w:rFonts w:ascii="Times New Roman" w:hAnsi="Times New Roman" w:cs="Times New Roman"/>
          <w:sz w:val="24"/>
          <w:szCs w:val="24"/>
        </w:rPr>
        <w:t>L</w:t>
      </w:r>
      <w:r w:rsidR="00184CE1" w:rsidRPr="00B92E7F">
        <w:rPr>
          <w:rFonts w:ascii="Times New Roman" w:hAnsi="Times New Roman" w:cs="Times New Roman"/>
          <w:sz w:val="24"/>
          <w:szCs w:val="24"/>
        </w:rPr>
        <w:t>õikega 1</w:t>
      </w:r>
      <w:r w:rsidR="00184CE1" w:rsidRPr="00B92E7F">
        <w:rPr>
          <w:rFonts w:ascii="Times New Roman" w:hAnsi="Times New Roman" w:cs="Times New Roman"/>
          <w:sz w:val="24"/>
          <w:szCs w:val="24"/>
          <w:vertAlign w:val="superscript"/>
        </w:rPr>
        <w:t>1</w:t>
      </w:r>
      <w:r w:rsidR="00184CE1" w:rsidRPr="00B92E7F">
        <w:rPr>
          <w:rFonts w:ascii="Times New Roman" w:hAnsi="Times New Roman" w:cs="Times New Roman"/>
          <w:sz w:val="24"/>
          <w:szCs w:val="24"/>
        </w:rPr>
        <w:t xml:space="preserve"> nähakse esiteks ette, et </w:t>
      </w:r>
      <w:r w:rsidR="004F4ED2" w:rsidRPr="00B92E7F">
        <w:rPr>
          <w:rFonts w:ascii="Times New Roman" w:hAnsi="Times New Roman" w:cs="Times New Roman"/>
          <w:sz w:val="24"/>
          <w:szCs w:val="24"/>
        </w:rPr>
        <w:t xml:space="preserve">kõigi kolme funktsioonide juhtide puhul </w:t>
      </w:r>
      <w:r w:rsidR="002B5100" w:rsidRPr="00B92E7F">
        <w:rPr>
          <w:rFonts w:ascii="Times New Roman" w:hAnsi="Times New Roman" w:cs="Times New Roman"/>
          <w:sz w:val="24"/>
          <w:szCs w:val="24"/>
        </w:rPr>
        <w:t>tuleb selgelt määratleda nende vastutusala</w:t>
      </w:r>
      <w:r w:rsidR="00FE2286" w:rsidRPr="00B92E7F">
        <w:rPr>
          <w:rFonts w:ascii="Times New Roman" w:hAnsi="Times New Roman" w:cs="Times New Roman"/>
          <w:sz w:val="24"/>
          <w:szCs w:val="24"/>
        </w:rPr>
        <w:t xml:space="preserve"> – et oleks üheselt arusaadav, mille eest iga funktsiooni juht vastutab. Lõikega 1</w:t>
      </w:r>
      <w:r w:rsidR="00FE2286" w:rsidRPr="00B92E7F">
        <w:rPr>
          <w:rFonts w:ascii="Times New Roman" w:hAnsi="Times New Roman" w:cs="Times New Roman"/>
          <w:sz w:val="24"/>
          <w:szCs w:val="24"/>
          <w:vertAlign w:val="superscript"/>
        </w:rPr>
        <w:t>2</w:t>
      </w:r>
      <w:r w:rsidR="00FE2286" w:rsidRPr="00B92E7F">
        <w:rPr>
          <w:rFonts w:ascii="Times New Roman" w:hAnsi="Times New Roman" w:cs="Times New Roman"/>
          <w:sz w:val="24"/>
          <w:szCs w:val="24"/>
        </w:rPr>
        <w:t xml:space="preserve"> nähakse ette</w:t>
      </w:r>
      <w:r w:rsidR="00262F24" w:rsidRPr="00B92E7F">
        <w:rPr>
          <w:rFonts w:ascii="Times New Roman" w:hAnsi="Times New Roman" w:cs="Times New Roman"/>
          <w:sz w:val="24"/>
          <w:szCs w:val="24"/>
        </w:rPr>
        <w:t xml:space="preserve"> erand – kahe funktsiooni tarvis (</w:t>
      </w:r>
      <w:r w:rsidR="00225FB9" w:rsidRPr="00B92E7F">
        <w:rPr>
          <w:rFonts w:ascii="Times New Roman" w:hAnsi="Times New Roman" w:cs="Times New Roman"/>
          <w:sz w:val="24"/>
          <w:szCs w:val="24"/>
        </w:rPr>
        <w:t>vastavus- ja riskikontrolli</w:t>
      </w:r>
      <w:r w:rsidR="006C7D07" w:rsidRPr="00B92E7F">
        <w:rPr>
          <w:rFonts w:ascii="Times New Roman" w:hAnsi="Times New Roman" w:cs="Times New Roman"/>
          <w:sz w:val="24"/>
          <w:szCs w:val="24"/>
        </w:rPr>
        <w:t xml:space="preserve"> funktsiooni) </w:t>
      </w:r>
      <w:r w:rsidR="00DC5258" w:rsidRPr="00B92E7F">
        <w:rPr>
          <w:rFonts w:ascii="Times New Roman" w:hAnsi="Times New Roman" w:cs="Times New Roman"/>
          <w:sz w:val="24"/>
          <w:szCs w:val="24"/>
        </w:rPr>
        <w:t>ei ole vaja eraldi juhti määrata</w:t>
      </w:r>
      <w:r w:rsidR="0053779F" w:rsidRPr="00B92E7F">
        <w:rPr>
          <w:rFonts w:ascii="Times New Roman" w:hAnsi="Times New Roman" w:cs="Times New Roman"/>
          <w:sz w:val="24"/>
          <w:szCs w:val="24"/>
        </w:rPr>
        <w:t xml:space="preserve">. Seda võib </w:t>
      </w:r>
      <w:r w:rsidR="00762EF4" w:rsidRPr="00B92E7F">
        <w:rPr>
          <w:rFonts w:ascii="Times New Roman" w:hAnsi="Times New Roman" w:cs="Times New Roman"/>
          <w:sz w:val="24"/>
          <w:szCs w:val="24"/>
        </w:rPr>
        <w:t>juhtide mõnel muul krediidiasutuse olulisel ametikohal olev isik (võtmeisik – n</w:t>
      </w:r>
      <w:r w:rsidR="00B12C3B">
        <w:rPr>
          <w:rFonts w:ascii="Times New Roman" w:hAnsi="Times New Roman" w:cs="Times New Roman"/>
          <w:sz w:val="24"/>
          <w:szCs w:val="24"/>
        </w:rPr>
        <w:t>äiteks</w:t>
      </w:r>
      <w:r w:rsidR="00762EF4" w:rsidRPr="00B92E7F">
        <w:rPr>
          <w:rFonts w:ascii="Times New Roman" w:hAnsi="Times New Roman" w:cs="Times New Roman"/>
          <w:sz w:val="24"/>
          <w:szCs w:val="24"/>
        </w:rPr>
        <w:t xml:space="preserve"> finantsjuht). </w:t>
      </w:r>
      <w:r w:rsidR="00BF7DEE" w:rsidRPr="00B92E7F">
        <w:rPr>
          <w:rFonts w:ascii="Times New Roman" w:hAnsi="Times New Roman" w:cs="Times New Roman"/>
          <w:sz w:val="24"/>
          <w:szCs w:val="24"/>
        </w:rPr>
        <w:t xml:space="preserve">Sel juhul on aga oluline tagada, et </w:t>
      </w:r>
      <w:r w:rsidR="00E6781C" w:rsidRPr="00B92E7F">
        <w:rPr>
          <w:rFonts w:ascii="Times New Roman" w:hAnsi="Times New Roman" w:cs="Times New Roman"/>
          <w:sz w:val="24"/>
          <w:szCs w:val="24"/>
        </w:rPr>
        <w:t xml:space="preserve">ei teki huvide konflikti ja </w:t>
      </w:r>
      <w:r w:rsidR="007C7E4B" w:rsidRPr="00B92E7F">
        <w:rPr>
          <w:rFonts w:ascii="Times New Roman" w:hAnsi="Times New Roman" w:cs="Times New Roman"/>
          <w:sz w:val="24"/>
          <w:szCs w:val="24"/>
        </w:rPr>
        <w:t>isik on piisavalt sobiv (omab vastavaid teadmisi)</w:t>
      </w:r>
      <w:r w:rsidR="00B516EB" w:rsidRPr="00B92E7F">
        <w:rPr>
          <w:rFonts w:ascii="Times New Roman" w:hAnsi="Times New Roman" w:cs="Times New Roman"/>
          <w:sz w:val="24"/>
          <w:szCs w:val="24"/>
        </w:rPr>
        <w:t xml:space="preserve"> selle koha täitmiseks ning tal on ka piisavalt aega. </w:t>
      </w:r>
      <w:r w:rsidR="00892D3E" w:rsidRPr="00B92E7F">
        <w:rPr>
          <w:rFonts w:ascii="Times New Roman" w:hAnsi="Times New Roman" w:cs="Times New Roman"/>
          <w:sz w:val="24"/>
          <w:szCs w:val="24"/>
        </w:rPr>
        <w:t>Vastavad muudatused põhinevad direktiivi artikli 76</w:t>
      </w:r>
      <w:r w:rsidR="1D1D19C3" w:rsidRPr="00B92E7F">
        <w:rPr>
          <w:rFonts w:ascii="Times New Roman" w:hAnsi="Times New Roman" w:cs="Times New Roman"/>
          <w:sz w:val="24"/>
          <w:szCs w:val="24"/>
        </w:rPr>
        <w:t xml:space="preserve"> lõike </w:t>
      </w:r>
      <w:r w:rsidR="00892D3E" w:rsidRPr="00B92E7F">
        <w:rPr>
          <w:rFonts w:ascii="Times New Roman" w:hAnsi="Times New Roman" w:cs="Times New Roman"/>
          <w:sz w:val="24"/>
          <w:szCs w:val="24"/>
        </w:rPr>
        <w:t xml:space="preserve">3 kolmanda lõike teisel lausel. </w:t>
      </w:r>
      <w:r w:rsidR="00E62378" w:rsidRPr="00B92E7F">
        <w:rPr>
          <w:rFonts w:ascii="Times New Roman" w:hAnsi="Times New Roman" w:cs="Times New Roman"/>
          <w:sz w:val="24"/>
          <w:szCs w:val="24"/>
        </w:rPr>
        <w:t xml:space="preserve">Nagu </w:t>
      </w:r>
      <w:r w:rsidR="00D94F78" w:rsidRPr="00B92E7F">
        <w:rPr>
          <w:rFonts w:ascii="Times New Roman" w:hAnsi="Times New Roman" w:cs="Times New Roman"/>
          <w:sz w:val="24"/>
          <w:szCs w:val="24"/>
        </w:rPr>
        <w:t>aga § 59 uus lõige</w:t>
      </w:r>
      <w:r w:rsidR="00FE2286" w:rsidRPr="00B92E7F">
        <w:rPr>
          <w:rFonts w:ascii="Times New Roman" w:hAnsi="Times New Roman" w:cs="Times New Roman"/>
          <w:sz w:val="24"/>
          <w:szCs w:val="24"/>
        </w:rPr>
        <w:t xml:space="preserve"> </w:t>
      </w:r>
      <w:r w:rsidR="00D94F78" w:rsidRPr="00B92E7F">
        <w:rPr>
          <w:rFonts w:ascii="Times New Roman" w:hAnsi="Times New Roman" w:cs="Times New Roman"/>
          <w:sz w:val="24"/>
          <w:szCs w:val="24"/>
        </w:rPr>
        <w:t xml:space="preserve">5 sätestab, siis ei saa see isik olla siseauditi funktsiooni </w:t>
      </w:r>
      <w:r w:rsidR="00DE7579" w:rsidRPr="00B92E7F">
        <w:rPr>
          <w:rFonts w:ascii="Times New Roman" w:hAnsi="Times New Roman" w:cs="Times New Roman"/>
          <w:sz w:val="24"/>
          <w:szCs w:val="24"/>
        </w:rPr>
        <w:t>juhti</w:t>
      </w:r>
      <w:r w:rsidR="00D94F78" w:rsidRPr="00B92E7F">
        <w:rPr>
          <w:rFonts w:ascii="Times New Roman" w:hAnsi="Times New Roman" w:cs="Times New Roman"/>
          <w:sz w:val="24"/>
          <w:szCs w:val="24"/>
        </w:rPr>
        <w:t>v</w:t>
      </w:r>
      <w:r w:rsidR="00DE7579" w:rsidRPr="00B92E7F">
        <w:rPr>
          <w:rFonts w:ascii="Times New Roman" w:hAnsi="Times New Roman" w:cs="Times New Roman"/>
          <w:sz w:val="24"/>
          <w:szCs w:val="24"/>
        </w:rPr>
        <w:t xml:space="preserve"> isik.</w:t>
      </w:r>
    </w:p>
    <w:p w14:paraId="6E0CD9B8" w14:textId="77777777" w:rsidR="00487285" w:rsidRPr="00B92E7F" w:rsidRDefault="00487285" w:rsidP="00B92E7F">
      <w:pPr>
        <w:spacing w:after="0" w:line="240" w:lineRule="auto"/>
        <w:jc w:val="both"/>
        <w:rPr>
          <w:rFonts w:ascii="Times New Roman" w:hAnsi="Times New Roman" w:cs="Times New Roman"/>
          <w:sz w:val="24"/>
          <w:szCs w:val="24"/>
        </w:rPr>
      </w:pPr>
    </w:p>
    <w:p w14:paraId="491A6F6B" w14:textId="799CAA99" w:rsidR="00487285" w:rsidRPr="00B92E7F" w:rsidRDefault="004872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w:t>
      </w:r>
      <w:r w:rsidR="3BA0EE27" w:rsidRPr="00B92E7F">
        <w:rPr>
          <w:rFonts w:ascii="Times New Roman" w:hAnsi="Times New Roman" w:cs="Times New Roman"/>
          <w:b/>
          <w:bCs/>
          <w:sz w:val="24"/>
          <w:szCs w:val="24"/>
        </w:rPr>
        <w:t>ke</w:t>
      </w:r>
      <w:r w:rsidRPr="00B92E7F">
        <w:rPr>
          <w:rFonts w:ascii="Times New Roman" w:hAnsi="Times New Roman" w:cs="Times New Roman"/>
          <w:b/>
          <w:bCs/>
          <w:sz w:val="24"/>
          <w:szCs w:val="24"/>
        </w:rPr>
        <w:t xml:space="preserve"> 2 muutmine</w:t>
      </w:r>
      <w:r w:rsidR="4F39BB7F" w:rsidRPr="00B92E7F">
        <w:rPr>
          <w:rFonts w:ascii="Times New Roman" w:hAnsi="Times New Roman" w:cs="Times New Roman"/>
          <w:b/>
          <w:bCs/>
          <w:sz w:val="24"/>
          <w:szCs w:val="24"/>
        </w:rPr>
        <w:t xml:space="preserve">. </w:t>
      </w:r>
      <w:r w:rsidR="4F39BB7F" w:rsidRPr="00B92E7F">
        <w:rPr>
          <w:rFonts w:ascii="Times New Roman" w:hAnsi="Times New Roman" w:cs="Times New Roman"/>
          <w:sz w:val="24"/>
          <w:szCs w:val="24"/>
        </w:rPr>
        <w:t>K</w:t>
      </w:r>
      <w:r w:rsidR="006F7814" w:rsidRPr="00B92E7F">
        <w:rPr>
          <w:rFonts w:ascii="Times New Roman" w:hAnsi="Times New Roman" w:cs="Times New Roman"/>
          <w:sz w:val="24"/>
          <w:szCs w:val="24"/>
        </w:rPr>
        <w:t xml:space="preserve">ehtivas lõikes 2 on sätestatud, et krediidiasutuse siseauditi üksuse töötaja ja revisjonikomisjoni liige peab olema teovõimeline füüsiline isik, kellel on laitmatu ärialane reputatsioon, sisekontrolli tööks vajalik haridus, teadmised ning kutsealane sobivus. Esiteks </w:t>
      </w:r>
      <w:r w:rsidR="008F014B" w:rsidRPr="00B92E7F">
        <w:rPr>
          <w:rFonts w:ascii="Times New Roman" w:hAnsi="Times New Roman" w:cs="Times New Roman"/>
          <w:sz w:val="24"/>
          <w:szCs w:val="24"/>
        </w:rPr>
        <w:t>asendatakse</w:t>
      </w:r>
      <w:r w:rsidR="0981B8CC" w:rsidRPr="00B92E7F">
        <w:rPr>
          <w:rFonts w:ascii="Times New Roman" w:hAnsi="Times New Roman" w:cs="Times New Roman"/>
          <w:sz w:val="24"/>
          <w:szCs w:val="24"/>
        </w:rPr>
        <w:t xml:space="preserve"> lõikes 2</w:t>
      </w:r>
      <w:r w:rsidR="006F7814" w:rsidRPr="00B92E7F">
        <w:rPr>
          <w:rFonts w:ascii="Times New Roman" w:hAnsi="Times New Roman" w:cs="Times New Roman"/>
          <w:sz w:val="24"/>
          <w:szCs w:val="24"/>
        </w:rPr>
        <w:t xml:space="preserve"> eeltoodust</w:t>
      </w:r>
      <w:r w:rsidR="008F014B" w:rsidRPr="00B92E7F">
        <w:rPr>
          <w:rFonts w:ascii="Times New Roman" w:hAnsi="Times New Roman" w:cs="Times New Roman"/>
          <w:sz w:val="24"/>
          <w:szCs w:val="24"/>
        </w:rPr>
        <w:t xml:space="preserve"> lähtuvalt siseauditi üksuse töötaja sisekontrolli funktsiooni täitva isikuga. </w:t>
      </w:r>
      <w:r w:rsidR="00497499" w:rsidRPr="00B92E7F">
        <w:rPr>
          <w:rFonts w:ascii="Times New Roman" w:hAnsi="Times New Roman" w:cs="Times New Roman"/>
          <w:sz w:val="24"/>
          <w:szCs w:val="24"/>
        </w:rPr>
        <w:t xml:space="preserve">Ehk vastavaid nõudeid laiendatakse ka </w:t>
      </w:r>
      <w:r w:rsidR="00007561" w:rsidRPr="00B92E7F">
        <w:rPr>
          <w:rFonts w:ascii="Times New Roman" w:hAnsi="Times New Roman" w:cs="Times New Roman"/>
          <w:sz w:val="24"/>
          <w:szCs w:val="24"/>
        </w:rPr>
        <w:t xml:space="preserve">vastavus- ja riskikontrolli funktsioone täitvatele isikutele. Teiseks asendatakse ärialane reputatsioon laiemalt laitmatu mainega. See lähenemine on ettenähtud ka </w:t>
      </w:r>
      <w:r w:rsidR="003A16E7" w:rsidRPr="00B92E7F">
        <w:rPr>
          <w:rFonts w:ascii="Times New Roman" w:hAnsi="Times New Roman" w:cs="Times New Roman"/>
          <w:sz w:val="24"/>
          <w:szCs w:val="24"/>
        </w:rPr>
        <w:t xml:space="preserve">krediidiasutuste juhtide puhul. </w:t>
      </w:r>
      <w:r w:rsidR="00677C2F" w:rsidRPr="00B92E7F">
        <w:rPr>
          <w:rFonts w:ascii="Times New Roman" w:hAnsi="Times New Roman" w:cs="Times New Roman"/>
          <w:sz w:val="24"/>
          <w:szCs w:val="24"/>
        </w:rPr>
        <w:t xml:space="preserve">Kolmandaks, kuna </w:t>
      </w:r>
      <w:r w:rsidR="0023080E" w:rsidRPr="00B92E7F">
        <w:rPr>
          <w:rFonts w:ascii="Times New Roman" w:hAnsi="Times New Roman" w:cs="Times New Roman"/>
          <w:sz w:val="24"/>
          <w:szCs w:val="24"/>
        </w:rPr>
        <w:t xml:space="preserve">muudetavas KAS § 59 lõikes 6 nähakse laiendatult ette, et kõik ühistupanga revisjonikomisjonile ja tema liikmetele kohaldatakse kõike siseauditi ja tema liikmete suhtes sätestatud, siis antud juhul kohaldub </w:t>
      </w:r>
      <w:r w:rsidR="000D664C" w:rsidRPr="00B92E7F">
        <w:rPr>
          <w:rFonts w:ascii="Times New Roman" w:hAnsi="Times New Roman" w:cs="Times New Roman"/>
          <w:sz w:val="24"/>
          <w:szCs w:val="24"/>
        </w:rPr>
        <w:t>käesolev lõige ka revisjonikomisjoni liikmetele (s.t. antud juhul ei ole vaja seda enam eraldi välja tuua).</w:t>
      </w:r>
    </w:p>
    <w:p w14:paraId="7C1F5CCA" w14:textId="2F8170A3" w:rsidR="0500FCD0" w:rsidRPr="00B92E7F" w:rsidRDefault="0500FCD0" w:rsidP="00B92E7F">
      <w:pPr>
        <w:spacing w:after="0" w:line="240" w:lineRule="auto"/>
        <w:jc w:val="both"/>
        <w:rPr>
          <w:rFonts w:ascii="Times New Roman" w:hAnsi="Times New Roman" w:cs="Times New Roman"/>
          <w:sz w:val="24"/>
          <w:szCs w:val="24"/>
        </w:rPr>
      </w:pPr>
    </w:p>
    <w:p w14:paraId="41905FFE" w14:textId="2E1AB680" w:rsidR="000D664C" w:rsidRPr="00B92E7F" w:rsidRDefault="70AA29E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muutmine. </w:t>
      </w:r>
      <w:r w:rsidR="000D664C" w:rsidRPr="00B92E7F">
        <w:rPr>
          <w:rFonts w:ascii="Times New Roman" w:hAnsi="Times New Roman" w:cs="Times New Roman"/>
          <w:sz w:val="24"/>
          <w:szCs w:val="24"/>
        </w:rPr>
        <w:t>Kehtivas lõikes 3</w:t>
      </w:r>
      <w:r w:rsidR="00053F96" w:rsidRPr="00B92E7F">
        <w:rPr>
          <w:rFonts w:ascii="Times New Roman" w:hAnsi="Times New Roman" w:cs="Times New Roman"/>
          <w:sz w:val="24"/>
          <w:szCs w:val="24"/>
        </w:rPr>
        <w:t xml:space="preserve"> on sätestatud, et siseauditi üksuse töötajad nimetatakse ametisse ja vabastatakse ametist krediidiasutuse nõukogu otsuse alusel</w:t>
      </w:r>
      <w:r w:rsidR="00ED4EAC" w:rsidRPr="00B92E7F">
        <w:rPr>
          <w:rFonts w:ascii="Times New Roman" w:hAnsi="Times New Roman" w:cs="Times New Roman"/>
          <w:sz w:val="24"/>
          <w:szCs w:val="24"/>
        </w:rPr>
        <w:t xml:space="preserve"> ning</w:t>
      </w:r>
      <w:r w:rsidR="00053F96" w:rsidRPr="00B92E7F">
        <w:rPr>
          <w:rFonts w:ascii="Times New Roman" w:hAnsi="Times New Roman" w:cs="Times New Roman"/>
          <w:sz w:val="24"/>
          <w:szCs w:val="24"/>
        </w:rPr>
        <w:t xml:space="preserve"> </w:t>
      </w:r>
      <w:r w:rsidR="00ED4EAC" w:rsidRPr="00B92E7F">
        <w:rPr>
          <w:rFonts w:ascii="Times New Roman" w:hAnsi="Times New Roman" w:cs="Times New Roman"/>
          <w:sz w:val="24"/>
          <w:szCs w:val="24"/>
        </w:rPr>
        <w:t>r</w:t>
      </w:r>
      <w:r w:rsidR="00053F96" w:rsidRPr="00B92E7F">
        <w:rPr>
          <w:rFonts w:ascii="Times New Roman" w:hAnsi="Times New Roman" w:cs="Times New Roman"/>
          <w:sz w:val="24"/>
          <w:szCs w:val="24"/>
        </w:rPr>
        <w:t>evisjonikomisjoni liikmed valib ja kutsub tagasi üldkoosolek.</w:t>
      </w:r>
      <w:r w:rsidR="00ED4EAC" w:rsidRPr="00B92E7F">
        <w:rPr>
          <w:rFonts w:ascii="Times New Roman" w:hAnsi="Times New Roman" w:cs="Times New Roman"/>
          <w:sz w:val="24"/>
          <w:szCs w:val="24"/>
        </w:rPr>
        <w:t xml:space="preserve"> Antud lõikes muutub sisuliselt see, et siseaudit asendatakse laiemalt sisekontrolliga, mis tähendab, et ka vastavus- ja riskikontrolli funktsiooni täitvad isikud määratakse ametisse ja vabastatakse ametist nõukogu poolt.</w:t>
      </w:r>
      <w:r w:rsidR="6187913D" w:rsidRPr="00B92E7F">
        <w:rPr>
          <w:rFonts w:ascii="Times New Roman" w:hAnsi="Times New Roman" w:cs="Times New Roman"/>
          <w:sz w:val="24"/>
          <w:szCs w:val="24"/>
        </w:rPr>
        <w:t xml:space="preserve"> Tulenevalt </w:t>
      </w:r>
      <w:r w:rsidR="003218E6" w:rsidRPr="00B92E7F">
        <w:rPr>
          <w:rFonts w:ascii="Times New Roman" w:hAnsi="Times New Roman" w:cs="Times New Roman"/>
          <w:sz w:val="24"/>
          <w:szCs w:val="24"/>
        </w:rPr>
        <w:t xml:space="preserve">§ 59 lõike 6 muudatusest </w:t>
      </w:r>
      <w:r w:rsidR="00ED4EAC" w:rsidRPr="00B92E7F">
        <w:rPr>
          <w:rFonts w:ascii="Times New Roman" w:hAnsi="Times New Roman" w:cs="Times New Roman"/>
          <w:sz w:val="24"/>
          <w:szCs w:val="24"/>
        </w:rPr>
        <w:t xml:space="preserve">jäetakse revisjonikomisjoni liikmete </w:t>
      </w:r>
      <w:r w:rsidR="003218E6" w:rsidRPr="00B92E7F">
        <w:rPr>
          <w:rFonts w:ascii="Times New Roman" w:hAnsi="Times New Roman" w:cs="Times New Roman"/>
          <w:sz w:val="24"/>
          <w:szCs w:val="24"/>
        </w:rPr>
        <w:t xml:space="preserve">eraldi </w:t>
      </w:r>
      <w:r w:rsidR="00ED4EAC" w:rsidRPr="00B92E7F">
        <w:rPr>
          <w:rFonts w:ascii="Times New Roman" w:hAnsi="Times New Roman" w:cs="Times New Roman"/>
          <w:sz w:val="24"/>
          <w:szCs w:val="24"/>
        </w:rPr>
        <w:t>käsitlemine</w:t>
      </w:r>
      <w:r w:rsidR="003218E6" w:rsidRPr="00B92E7F">
        <w:rPr>
          <w:rFonts w:ascii="Times New Roman" w:hAnsi="Times New Roman" w:cs="Times New Roman"/>
          <w:sz w:val="24"/>
          <w:szCs w:val="24"/>
        </w:rPr>
        <w:t xml:space="preserve"> antud lõikest</w:t>
      </w:r>
      <w:r w:rsidR="00ED4EAC" w:rsidRPr="00B92E7F">
        <w:rPr>
          <w:rFonts w:ascii="Times New Roman" w:hAnsi="Times New Roman" w:cs="Times New Roman"/>
          <w:sz w:val="24"/>
          <w:szCs w:val="24"/>
        </w:rPr>
        <w:t xml:space="preserve"> välja. </w:t>
      </w:r>
      <w:r w:rsidR="29E6A287" w:rsidRPr="00B92E7F">
        <w:rPr>
          <w:rFonts w:ascii="Times New Roman" w:hAnsi="Times New Roman" w:cs="Times New Roman"/>
          <w:sz w:val="24"/>
          <w:szCs w:val="24"/>
        </w:rPr>
        <w:t>Lõikega 3 võetakse üle CRD VI artikli 76 lõike 5 viies alalõige.</w:t>
      </w:r>
    </w:p>
    <w:p w14:paraId="63A2AA13" w14:textId="77777777" w:rsidR="00EB29D8" w:rsidRPr="00B92E7F" w:rsidRDefault="00EB29D8" w:rsidP="00B92E7F">
      <w:pPr>
        <w:spacing w:after="0" w:line="240" w:lineRule="auto"/>
        <w:jc w:val="both"/>
        <w:rPr>
          <w:rFonts w:ascii="Times New Roman" w:hAnsi="Times New Roman" w:cs="Times New Roman"/>
          <w:sz w:val="24"/>
          <w:szCs w:val="24"/>
        </w:rPr>
      </w:pPr>
    </w:p>
    <w:p w14:paraId="70E93BFF" w14:textId="67D6C0D7" w:rsidR="00EB29D8" w:rsidRPr="00B92E7F" w:rsidRDefault="4C66131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Paragrahvi täiendamine l</w:t>
      </w:r>
      <w:r w:rsidR="00EB29D8" w:rsidRPr="00B92E7F">
        <w:rPr>
          <w:rFonts w:ascii="Times New Roman" w:hAnsi="Times New Roman" w:cs="Times New Roman"/>
          <w:b/>
          <w:bCs/>
          <w:sz w:val="24"/>
          <w:szCs w:val="24"/>
        </w:rPr>
        <w:t>õikega 3</w:t>
      </w:r>
      <w:r w:rsidR="00EB29D8" w:rsidRPr="00B92E7F">
        <w:rPr>
          <w:rFonts w:ascii="Times New Roman" w:hAnsi="Times New Roman" w:cs="Times New Roman"/>
          <w:b/>
          <w:bCs/>
          <w:sz w:val="24"/>
          <w:szCs w:val="24"/>
          <w:vertAlign w:val="superscript"/>
        </w:rPr>
        <w:t>1</w:t>
      </w:r>
      <w:r w:rsidR="25275956" w:rsidRPr="00B92E7F">
        <w:rPr>
          <w:rFonts w:ascii="Times New Roman" w:hAnsi="Times New Roman" w:cs="Times New Roman"/>
          <w:b/>
          <w:bCs/>
          <w:sz w:val="24"/>
          <w:szCs w:val="24"/>
        </w:rPr>
        <w:t>.</w:t>
      </w:r>
      <w:r w:rsidR="25275956" w:rsidRPr="00B92E7F">
        <w:rPr>
          <w:rFonts w:ascii="Times New Roman" w:hAnsi="Times New Roman" w:cs="Times New Roman"/>
          <w:b/>
          <w:bCs/>
          <w:sz w:val="24"/>
          <w:szCs w:val="24"/>
          <w:vertAlign w:val="superscript"/>
        </w:rPr>
        <w:t xml:space="preserve"> </w:t>
      </w:r>
      <w:r w:rsidR="25275956" w:rsidRPr="00B92E7F">
        <w:rPr>
          <w:rFonts w:ascii="Times New Roman" w:hAnsi="Times New Roman" w:cs="Times New Roman"/>
          <w:sz w:val="24"/>
          <w:szCs w:val="24"/>
        </w:rPr>
        <w:t>U</w:t>
      </w:r>
      <w:r w:rsidR="00F43985" w:rsidRPr="00B92E7F">
        <w:rPr>
          <w:rFonts w:ascii="Times New Roman" w:hAnsi="Times New Roman" w:cs="Times New Roman"/>
          <w:sz w:val="24"/>
          <w:szCs w:val="24"/>
        </w:rPr>
        <w:t xml:space="preserve">ue lõikega nähakse ette, et sisekontrolli funktsiooni täitvad isikud peavad </w:t>
      </w:r>
      <w:r w:rsidR="005F0222" w:rsidRPr="00B92E7F">
        <w:rPr>
          <w:rFonts w:ascii="Times New Roman" w:hAnsi="Times New Roman" w:cs="Times New Roman"/>
          <w:sz w:val="24"/>
          <w:szCs w:val="24"/>
        </w:rPr>
        <w:t xml:space="preserve">esiteks </w:t>
      </w:r>
      <w:r w:rsidR="00F43985" w:rsidRPr="00B92E7F">
        <w:rPr>
          <w:rFonts w:ascii="Times New Roman" w:hAnsi="Times New Roman" w:cs="Times New Roman"/>
          <w:sz w:val="24"/>
          <w:szCs w:val="24"/>
        </w:rPr>
        <w:t>olema oma ülesannete täitmisel sõltumatud krediidiasutuse põhiäritegevuse funktsioonidest ja krediidiasutuse juhatuse liikmetest</w:t>
      </w:r>
      <w:r w:rsidR="005F0222" w:rsidRPr="00B92E7F">
        <w:rPr>
          <w:rFonts w:ascii="Times New Roman" w:hAnsi="Times New Roman" w:cs="Times New Roman"/>
          <w:sz w:val="24"/>
          <w:szCs w:val="24"/>
        </w:rPr>
        <w:t xml:space="preserve">. </w:t>
      </w:r>
      <w:r w:rsidR="00CA7A1D" w:rsidRPr="00B92E7F">
        <w:rPr>
          <w:rFonts w:ascii="Times New Roman" w:hAnsi="Times New Roman" w:cs="Times New Roman"/>
          <w:sz w:val="24"/>
          <w:szCs w:val="24"/>
        </w:rPr>
        <w:t xml:space="preserve">Ehk vastavad isikud </w:t>
      </w:r>
      <w:r w:rsidR="009742DA" w:rsidRPr="00B92E7F">
        <w:rPr>
          <w:rFonts w:ascii="Times New Roman" w:hAnsi="Times New Roman" w:cs="Times New Roman"/>
          <w:sz w:val="24"/>
          <w:szCs w:val="24"/>
        </w:rPr>
        <w:t>ei saa näiteks tegeleda laenude väljastamisega, mis on üks krediidiasutuse põhitegevusi.</w:t>
      </w:r>
      <w:r w:rsidR="49A34992" w:rsidRPr="00B92E7F">
        <w:rPr>
          <w:rFonts w:ascii="Times New Roman" w:hAnsi="Times New Roman" w:cs="Times New Roman"/>
          <w:sz w:val="24"/>
          <w:szCs w:val="24"/>
        </w:rPr>
        <w:t xml:space="preserve"> </w:t>
      </w:r>
      <w:r w:rsidR="005F0222" w:rsidRPr="00B92E7F">
        <w:rPr>
          <w:rFonts w:ascii="Times New Roman" w:hAnsi="Times New Roman" w:cs="Times New Roman"/>
          <w:sz w:val="24"/>
          <w:szCs w:val="24"/>
        </w:rPr>
        <w:t>Teiseks,</w:t>
      </w:r>
      <w:r w:rsidR="00F43985" w:rsidRPr="00B92E7F">
        <w:rPr>
          <w:rFonts w:ascii="Times New Roman" w:hAnsi="Times New Roman" w:cs="Times New Roman"/>
          <w:sz w:val="24"/>
          <w:szCs w:val="24"/>
        </w:rPr>
        <w:t xml:space="preserve"> </w:t>
      </w:r>
      <w:r w:rsidR="005F0222" w:rsidRPr="00B92E7F">
        <w:rPr>
          <w:rFonts w:ascii="Times New Roman" w:hAnsi="Times New Roman" w:cs="Times New Roman"/>
          <w:sz w:val="24"/>
          <w:szCs w:val="24"/>
        </w:rPr>
        <w:t>nad</w:t>
      </w:r>
      <w:r w:rsidR="00F43985" w:rsidRPr="00B92E7F">
        <w:rPr>
          <w:rFonts w:ascii="Times New Roman" w:hAnsi="Times New Roman" w:cs="Times New Roman"/>
          <w:sz w:val="24"/>
          <w:szCs w:val="24"/>
        </w:rPr>
        <w:t xml:space="preserve"> peavad olema eelkõige võimelised vajadusel teavitama ja hoiatama krediidiasutuse nõukogu tuvastatud kitsaskohtadest või riskidest, mis mõjutavad või võivad mõjutada krediidiasutust.</w:t>
      </w:r>
      <w:r w:rsidR="0016205D" w:rsidRPr="00B92E7F">
        <w:rPr>
          <w:rFonts w:ascii="Times New Roman" w:hAnsi="Times New Roman" w:cs="Times New Roman"/>
          <w:sz w:val="24"/>
          <w:szCs w:val="24"/>
        </w:rPr>
        <w:t xml:space="preserve"> Sisuliselt on seega sisekontrolli funktsiooni täitvate isikute näol tegemist n</w:t>
      </w:r>
      <w:r w:rsidR="00B12627">
        <w:rPr>
          <w:rFonts w:ascii="Times New Roman" w:hAnsi="Times New Roman" w:cs="Times New Roman"/>
          <w:sz w:val="24"/>
          <w:szCs w:val="24"/>
        </w:rPr>
        <w:t>-</w:t>
      </w:r>
      <w:r w:rsidR="0016205D" w:rsidRPr="00B92E7F">
        <w:rPr>
          <w:rFonts w:ascii="Times New Roman" w:hAnsi="Times New Roman" w:cs="Times New Roman"/>
          <w:sz w:val="24"/>
          <w:szCs w:val="24"/>
        </w:rPr>
        <w:t>ö nõukogu tööriistaga.</w:t>
      </w:r>
      <w:r w:rsidR="3624ACFE" w:rsidRPr="00B92E7F">
        <w:rPr>
          <w:rFonts w:ascii="Times New Roman" w:hAnsi="Times New Roman" w:cs="Times New Roman"/>
          <w:sz w:val="24"/>
          <w:szCs w:val="24"/>
        </w:rPr>
        <w:t xml:space="preserve"> </w:t>
      </w:r>
      <w:r w:rsidR="00F43985" w:rsidRPr="00B92E7F">
        <w:rPr>
          <w:rFonts w:ascii="Times New Roman" w:hAnsi="Times New Roman" w:cs="Times New Roman"/>
          <w:sz w:val="24"/>
          <w:szCs w:val="24"/>
        </w:rPr>
        <w:t xml:space="preserve">Antud säte põhineb </w:t>
      </w:r>
      <w:r w:rsidR="02646FD1" w:rsidRPr="00B92E7F">
        <w:rPr>
          <w:rFonts w:ascii="Times New Roman" w:hAnsi="Times New Roman" w:cs="Times New Roman"/>
          <w:sz w:val="24"/>
          <w:szCs w:val="24"/>
        </w:rPr>
        <w:t>CRD VI</w:t>
      </w:r>
      <w:r w:rsidR="00F43985" w:rsidRPr="00B92E7F">
        <w:rPr>
          <w:rFonts w:ascii="Times New Roman" w:hAnsi="Times New Roman" w:cs="Times New Roman"/>
          <w:sz w:val="24"/>
          <w:szCs w:val="24"/>
        </w:rPr>
        <w:t xml:space="preserve"> artiklil 76</w:t>
      </w:r>
      <w:r w:rsidR="439EE838" w:rsidRPr="00B92E7F">
        <w:rPr>
          <w:rFonts w:ascii="Times New Roman" w:hAnsi="Times New Roman" w:cs="Times New Roman"/>
          <w:sz w:val="24"/>
          <w:szCs w:val="24"/>
        </w:rPr>
        <w:t xml:space="preserve"> lõike </w:t>
      </w:r>
      <w:r w:rsidR="00F43985" w:rsidRPr="00B92E7F">
        <w:rPr>
          <w:rFonts w:ascii="Times New Roman" w:hAnsi="Times New Roman" w:cs="Times New Roman"/>
          <w:sz w:val="24"/>
          <w:szCs w:val="24"/>
        </w:rPr>
        <w:t xml:space="preserve">5 sissejuhataval osal ja </w:t>
      </w:r>
      <w:r w:rsidR="7B8160CB" w:rsidRPr="00B92E7F">
        <w:rPr>
          <w:rFonts w:ascii="Times New Roman" w:hAnsi="Times New Roman" w:cs="Times New Roman"/>
          <w:sz w:val="24"/>
          <w:szCs w:val="24"/>
        </w:rPr>
        <w:t xml:space="preserve">sama </w:t>
      </w:r>
      <w:r w:rsidR="00F43985" w:rsidRPr="00B92E7F">
        <w:rPr>
          <w:rFonts w:ascii="Times New Roman" w:hAnsi="Times New Roman" w:cs="Times New Roman"/>
          <w:sz w:val="24"/>
          <w:szCs w:val="24"/>
        </w:rPr>
        <w:t xml:space="preserve">artikli </w:t>
      </w:r>
      <w:r w:rsidR="5988BE2A" w:rsidRPr="00B92E7F">
        <w:rPr>
          <w:rFonts w:ascii="Times New Roman" w:hAnsi="Times New Roman" w:cs="Times New Roman"/>
          <w:sz w:val="24"/>
          <w:szCs w:val="24"/>
        </w:rPr>
        <w:t xml:space="preserve">lõike </w:t>
      </w:r>
      <w:r w:rsidR="00F43985" w:rsidRPr="00B92E7F">
        <w:rPr>
          <w:rFonts w:ascii="Times New Roman" w:hAnsi="Times New Roman" w:cs="Times New Roman"/>
          <w:sz w:val="24"/>
          <w:szCs w:val="24"/>
        </w:rPr>
        <w:t>6 teisel alalõikel.</w:t>
      </w:r>
    </w:p>
    <w:p w14:paraId="1B0DCDA9" w14:textId="77777777" w:rsidR="00D455EC" w:rsidRPr="00B92E7F" w:rsidRDefault="00D455EC" w:rsidP="00B92E7F">
      <w:pPr>
        <w:spacing w:after="0" w:line="240" w:lineRule="auto"/>
        <w:jc w:val="both"/>
        <w:rPr>
          <w:rFonts w:ascii="Times New Roman" w:hAnsi="Times New Roman" w:cs="Times New Roman"/>
          <w:sz w:val="24"/>
          <w:szCs w:val="24"/>
        </w:rPr>
      </w:pPr>
    </w:p>
    <w:p w14:paraId="7D4DFF7A" w14:textId="501FFF40" w:rsidR="00D455EC" w:rsidRPr="00B92E7F" w:rsidRDefault="00D455E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4 muutmine</w:t>
      </w:r>
      <w:r w:rsidR="3E7C14C0" w:rsidRPr="00B92E7F">
        <w:rPr>
          <w:rFonts w:ascii="Times New Roman" w:hAnsi="Times New Roman" w:cs="Times New Roman"/>
          <w:b/>
          <w:bCs/>
          <w:sz w:val="24"/>
          <w:szCs w:val="24"/>
        </w:rPr>
        <w:t xml:space="preserve">. </w:t>
      </w:r>
      <w:r w:rsidR="60F01CAE" w:rsidRPr="00B92E7F">
        <w:rPr>
          <w:rFonts w:ascii="Times New Roman" w:hAnsi="Times New Roman" w:cs="Times New Roman"/>
          <w:sz w:val="24"/>
          <w:szCs w:val="24"/>
        </w:rPr>
        <w:t>Lõige 4 sätestab</w:t>
      </w:r>
      <w:r w:rsidRPr="00B92E7F">
        <w:rPr>
          <w:rFonts w:ascii="Times New Roman" w:hAnsi="Times New Roman" w:cs="Times New Roman"/>
          <w:sz w:val="24"/>
          <w:szCs w:val="24"/>
        </w:rPr>
        <w:t>, et siseauditi üksuse töötajate või revisjonikomisjoni liikmete arv peab olema temale pandud ülesannete täitmiseks küllaldane.</w:t>
      </w:r>
      <w:r w:rsidR="009B2D46" w:rsidRPr="00B92E7F">
        <w:rPr>
          <w:rFonts w:ascii="Times New Roman" w:hAnsi="Times New Roman" w:cs="Times New Roman"/>
          <w:sz w:val="24"/>
          <w:szCs w:val="24"/>
        </w:rPr>
        <w:t xml:space="preserve"> </w:t>
      </w:r>
      <w:r w:rsidR="79BB4ECE" w:rsidRPr="00B92E7F">
        <w:rPr>
          <w:rFonts w:ascii="Times New Roman" w:hAnsi="Times New Roman" w:cs="Times New Roman"/>
          <w:sz w:val="24"/>
          <w:szCs w:val="24"/>
        </w:rPr>
        <w:t>M</w:t>
      </w:r>
      <w:r w:rsidR="009B2D46" w:rsidRPr="00B92E7F">
        <w:rPr>
          <w:rFonts w:ascii="Times New Roman" w:hAnsi="Times New Roman" w:cs="Times New Roman"/>
          <w:sz w:val="24"/>
          <w:szCs w:val="24"/>
        </w:rPr>
        <w:t xml:space="preserve">uudatusega asendatakse siseauditi </w:t>
      </w:r>
      <w:r w:rsidR="00D77C26" w:rsidRPr="00B92E7F">
        <w:rPr>
          <w:rFonts w:ascii="Times New Roman" w:hAnsi="Times New Roman" w:cs="Times New Roman"/>
          <w:sz w:val="24"/>
          <w:szCs w:val="24"/>
        </w:rPr>
        <w:t xml:space="preserve">üksuse töötajad ja revisjonikomisjoni liikmed laiemalt sisekontrolli funktsiooni täitvate isikutega. </w:t>
      </w:r>
      <w:r w:rsidR="00C80F98" w:rsidRPr="00B92E7F">
        <w:rPr>
          <w:rFonts w:ascii="Times New Roman" w:hAnsi="Times New Roman" w:cs="Times New Roman"/>
          <w:sz w:val="24"/>
          <w:szCs w:val="24"/>
        </w:rPr>
        <w:t xml:space="preserve">Võrreldes kehtiva lõikega põhimõttelist muudatust ei kaasne </w:t>
      </w:r>
      <w:r w:rsidR="00D77C26" w:rsidRPr="00B92E7F">
        <w:rPr>
          <w:rFonts w:ascii="Times New Roman" w:hAnsi="Times New Roman" w:cs="Times New Roman"/>
          <w:sz w:val="24"/>
          <w:szCs w:val="24"/>
        </w:rPr>
        <w:t>–</w:t>
      </w:r>
      <w:r w:rsidR="00B40056" w:rsidRPr="00B92E7F">
        <w:rPr>
          <w:rFonts w:ascii="Times New Roman" w:hAnsi="Times New Roman" w:cs="Times New Roman"/>
          <w:sz w:val="24"/>
          <w:szCs w:val="24"/>
        </w:rPr>
        <w:t>krediidiasutuses</w:t>
      </w:r>
      <w:r w:rsidR="00C80F98" w:rsidRPr="00B92E7F">
        <w:rPr>
          <w:rFonts w:ascii="Times New Roman" w:hAnsi="Times New Roman" w:cs="Times New Roman"/>
          <w:sz w:val="24"/>
          <w:szCs w:val="24"/>
        </w:rPr>
        <w:t xml:space="preserve"> peab olema</w:t>
      </w:r>
      <w:r w:rsidR="00B40056" w:rsidRPr="00B92E7F">
        <w:rPr>
          <w:rFonts w:ascii="Times New Roman" w:hAnsi="Times New Roman" w:cs="Times New Roman"/>
          <w:sz w:val="24"/>
          <w:szCs w:val="24"/>
        </w:rPr>
        <w:t xml:space="preserve"> piisavalt</w:t>
      </w:r>
      <w:r w:rsidR="00C80F98" w:rsidRPr="00B92E7F">
        <w:rPr>
          <w:rFonts w:ascii="Times New Roman" w:hAnsi="Times New Roman" w:cs="Times New Roman"/>
          <w:sz w:val="24"/>
          <w:szCs w:val="24"/>
        </w:rPr>
        <w:t xml:space="preserve"> selliseid isikuid</w:t>
      </w:r>
      <w:r w:rsidR="00B40056" w:rsidRPr="00B92E7F">
        <w:rPr>
          <w:rFonts w:ascii="Times New Roman" w:hAnsi="Times New Roman" w:cs="Times New Roman"/>
          <w:sz w:val="24"/>
          <w:szCs w:val="24"/>
        </w:rPr>
        <w:t xml:space="preserve"> sõltuvalt ülesannetest.</w:t>
      </w:r>
    </w:p>
    <w:p w14:paraId="553EE91A" w14:textId="77777777" w:rsidR="00B40056" w:rsidRPr="00B92E7F" w:rsidRDefault="00B40056" w:rsidP="00B92E7F">
      <w:pPr>
        <w:spacing w:after="0" w:line="240" w:lineRule="auto"/>
        <w:jc w:val="both"/>
        <w:rPr>
          <w:rFonts w:ascii="Times New Roman" w:hAnsi="Times New Roman" w:cs="Times New Roman"/>
          <w:sz w:val="24"/>
          <w:szCs w:val="24"/>
        </w:rPr>
      </w:pPr>
    </w:p>
    <w:p w14:paraId="23221F81" w14:textId="1EA64648" w:rsidR="00B40056" w:rsidRPr="00B92E7F" w:rsidRDefault="00B4005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5 muutmine</w:t>
      </w:r>
      <w:r w:rsidR="623A420C" w:rsidRPr="00B92E7F">
        <w:rPr>
          <w:rFonts w:ascii="Times New Roman" w:hAnsi="Times New Roman" w:cs="Times New Roman"/>
          <w:b/>
          <w:bCs/>
          <w:sz w:val="24"/>
          <w:szCs w:val="24"/>
        </w:rPr>
        <w:t xml:space="preserve">. </w:t>
      </w:r>
      <w:r w:rsidR="623A420C" w:rsidRPr="00B92E7F">
        <w:rPr>
          <w:rFonts w:ascii="Times New Roman" w:hAnsi="Times New Roman" w:cs="Times New Roman"/>
          <w:sz w:val="24"/>
          <w:szCs w:val="24"/>
        </w:rPr>
        <w:t>Lõike 5</w:t>
      </w:r>
      <w:r w:rsidR="00D633AC" w:rsidRPr="00B92E7F">
        <w:rPr>
          <w:rFonts w:ascii="Times New Roman" w:hAnsi="Times New Roman" w:cs="Times New Roman"/>
          <w:sz w:val="24"/>
          <w:szCs w:val="24"/>
        </w:rPr>
        <w:t xml:space="preserve"> esimene lause näeb ette, et s</w:t>
      </w:r>
      <w:r w:rsidR="00E44071" w:rsidRPr="00B92E7F">
        <w:rPr>
          <w:rFonts w:ascii="Times New Roman" w:hAnsi="Times New Roman" w:cs="Times New Roman"/>
          <w:sz w:val="24"/>
          <w:szCs w:val="24"/>
        </w:rPr>
        <w:t>iseauditi üksuse töötajad ja revisjonikomisjoni liikmed on kohustatud hoidma saladuses neile seoses nende tegevusega teatavaks saanud informatsiooni.</w:t>
      </w:r>
      <w:r w:rsidR="00D633AC" w:rsidRPr="00B92E7F">
        <w:rPr>
          <w:rFonts w:ascii="Times New Roman" w:hAnsi="Times New Roman" w:cs="Times New Roman"/>
          <w:sz w:val="24"/>
          <w:szCs w:val="24"/>
        </w:rPr>
        <w:t xml:space="preserve"> See nõue jääb sisuliselt kehtiva seadusega samaks, kuid</w:t>
      </w:r>
      <w:r w:rsidR="4E8AAD85" w:rsidRPr="00B92E7F">
        <w:rPr>
          <w:rFonts w:ascii="Times New Roman" w:hAnsi="Times New Roman" w:cs="Times New Roman"/>
          <w:sz w:val="24"/>
          <w:szCs w:val="24"/>
        </w:rPr>
        <w:t xml:space="preserve"> eelnõuga laiendatakse</w:t>
      </w:r>
      <w:r w:rsidR="00D633AC" w:rsidRPr="00B92E7F">
        <w:rPr>
          <w:rFonts w:ascii="Times New Roman" w:hAnsi="Times New Roman" w:cs="Times New Roman"/>
          <w:sz w:val="24"/>
          <w:szCs w:val="24"/>
        </w:rPr>
        <w:t xml:space="preserve"> </w:t>
      </w:r>
      <w:r w:rsidR="7C171340" w:rsidRPr="00B92E7F">
        <w:rPr>
          <w:rFonts w:ascii="Times New Roman" w:hAnsi="Times New Roman" w:cs="Times New Roman"/>
          <w:b/>
          <w:bCs/>
          <w:sz w:val="24"/>
          <w:szCs w:val="24"/>
        </w:rPr>
        <w:t>lõike esimeses lauses</w:t>
      </w:r>
      <w:r w:rsidR="7C171340" w:rsidRPr="00B92E7F">
        <w:rPr>
          <w:rFonts w:ascii="Times New Roman" w:hAnsi="Times New Roman" w:cs="Times New Roman"/>
          <w:sz w:val="24"/>
          <w:szCs w:val="24"/>
        </w:rPr>
        <w:t xml:space="preserve"> </w:t>
      </w:r>
      <w:r w:rsidR="60E6CF3E" w:rsidRPr="00B92E7F">
        <w:rPr>
          <w:rFonts w:ascii="Times New Roman" w:hAnsi="Times New Roman" w:cs="Times New Roman"/>
          <w:sz w:val="24"/>
          <w:szCs w:val="24"/>
        </w:rPr>
        <w:t>nõuet</w:t>
      </w:r>
      <w:r w:rsidR="60E6CF3E" w:rsidRPr="00B92E7F">
        <w:rPr>
          <w:rFonts w:ascii="Times New Roman" w:hAnsi="Times New Roman" w:cs="Times New Roman"/>
          <w:b/>
          <w:bCs/>
          <w:sz w:val="24"/>
          <w:szCs w:val="24"/>
        </w:rPr>
        <w:t xml:space="preserve"> </w:t>
      </w:r>
      <w:r w:rsidR="00D633AC" w:rsidRPr="00B92E7F">
        <w:rPr>
          <w:rFonts w:ascii="Times New Roman" w:hAnsi="Times New Roman" w:cs="Times New Roman"/>
          <w:sz w:val="24"/>
          <w:szCs w:val="24"/>
        </w:rPr>
        <w:t xml:space="preserve">kõikidele sisekontrolli </w:t>
      </w:r>
      <w:r w:rsidR="0046028E" w:rsidRPr="00B92E7F">
        <w:rPr>
          <w:rFonts w:ascii="Times New Roman" w:hAnsi="Times New Roman" w:cs="Times New Roman"/>
          <w:sz w:val="24"/>
          <w:szCs w:val="24"/>
        </w:rPr>
        <w:t>üksustele – ka vastavus- ja riskikontrolli üksustele.</w:t>
      </w:r>
    </w:p>
    <w:p w14:paraId="1E832023" w14:textId="77777777" w:rsidR="0046028E" w:rsidRPr="00B92E7F" w:rsidRDefault="0046028E" w:rsidP="00B92E7F">
      <w:pPr>
        <w:spacing w:after="0" w:line="240" w:lineRule="auto"/>
        <w:jc w:val="both"/>
        <w:rPr>
          <w:rFonts w:ascii="Times New Roman" w:hAnsi="Times New Roman" w:cs="Times New Roman"/>
          <w:sz w:val="24"/>
          <w:szCs w:val="24"/>
        </w:rPr>
      </w:pPr>
    </w:p>
    <w:p w14:paraId="413B2F64" w14:textId="3501F58E" w:rsidR="0046028E" w:rsidRPr="00B92E7F" w:rsidRDefault="0D61E53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Lõike</w:t>
      </w:r>
      <w:r w:rsidR="00564608" w:rsidRPr="00B92E7F">
        <w:rPr>
          <w:rFonts w:ascii="Times New Roman" w:hAnsi="Times New Roman" w:cs="Times New Roman"/>
          <w:sz w:val="24"/>
          <w:szCs w:val="24"/>
        </w:rPr>
        <w:t xml:space="preserve"> teise lause kohaselt on ette nähtud, et</w:t>
      </w:r>
      <w:r w:rsidR="005878D8" w:rsidRPr="00B92E7F">
        <w:rPr>
          <w:rFonts w:ascii="Times New Roman" w:hAnsi="Times New Roman" w:cs="Times New Roman"/>
          <w:sz w:val="24"/>
          <w:szCs w:val="24"/>
        </w:rPr>
        <w:t xml:space="preserve"> eeltööd </w:t>
      </w:r>
      <w:r w:rsidR="00564608" w:rsidRPr="00B92E7F">
        <w:rPr>
          <w:rFonts w:ascii="Times New Roman" w:hAnsi="Times New Roman" w:cs="Times New Roman"/>
          <w:sz w:val="24"/>
          <w:szCs w:val="24"/>
        </w:rPr>
        <w:t xml:space="preserve"> nõue ei kehti informatsiooni suhtes, mida edastatakse Finantsinspektsioonile, krediidiasutuse juhatusele ja nõukogule seaduses, krediidiasutuse põhikirjas või siseauditi üksuse põhimääruses sätestatud korras.</w:t>
      </w:r>
      <w:r w:rsidR="005878D8" w:rsidRPr="00B92E7F">
        <w:rPr>
          <w:rFonts w:ascii="Times New Roman" w:hAnsi="Times New Roman" w:cs="Times New Roman"/>
          <w:sz w:val="24"/>
          <w:szCs w:val="24"/>
        </w:rPr>
        <w:t xml:space="preserve"> Ka see põhimõte jääb kehtima, kuid</w:t>
      </w:r>
      <w:r w:rsidR="2B3EFA45" w:rsidRPr="00B92E7F">
        <w:rPr>
          <w:rFonts w:ascii="Times New Roman" w:hAnsi="Times New Roman" w:cs="Times New Roman"/>
          <w:sz w:val="24"/>
          <w:szCs w:val="24"/>
        </w:rPr>
        <w:t xml:space="preserve"> </w:t>
      </w:r>
      <w:r w:rsidR="2B3EFA45" w:rsidRPr="00B92E7F">
        <w:rPr>
          <w:rFonts w:ascii="Times New Roman" w:hAnsi="Times New Roman" w:cs="Times New Roman"/>
          <w:b/>
          <w:bCs/>
          <w:sz w:val="24"/>
          <w:szCs w:val="24"/>
        </w:rPr>
        <w:t>lõike teises lauses</w:t>
      </w:r>
      <w:r w:rsidR="2B3EFA45" w:rsidRPr="00B92E7F">
        <w:rPr>
          <w:rFonts w:ascii="Times New Roman" w:hAnsi="Times New Roman" w:cs="Times New Roman"/>
          <w:sz w:val="24"/>
          <w:szCs w:val="24"/>
        </w:rPr>
        <w:t xml:space="preserve"> asendatakse</w:t>
      </w:r>
      <w:r w:rsidR="005878D8" w:rsidRPr="00B92E7F">
        <w:rPr>
          <w:rFonts w:ascii="Times New Roman" w:hAnsi="Times New Roman" w:cs="Times New Roman"/>
          <w:sz w:val="24"/>
          <w:szCs w:val="24"/>
        </w:rPr>
        <w:t xml:space="preserve"> siseauditi üksuse põhimäärus  laiemalt sisekontrolli üksuste põhimäärusega.</w:t>
      </w:r>
    </w:p>
    <w:p w14:paraId="75F469E9" w14:textId="77777777" w:rsidR="008C3B87" w:rsidRPr="00B92E7F" w:rsidRDefault="008C3B87" w:rsidP="00B92E7F">
      <w:pPr>
        <w:spacing w:after="0" w:line="240" w:lineRule="auto"/>
        <w:jc w:val="both"/>
        <w:rPr>
          <w:rFonts w:ascii="Times New Roman" w:hAnsi="Times New Roman" w:cs="Times New Roman"/>
          <w:b/>
          <w:bCs/>
          <w:sz w:val="24"/>
          <w:szCs w:val="24"/>
        </w:rPr>
      </w:pPr>
    </w:p>
    <w:p w14:paraId="713F2F5A" w14:textId="007AD673" w:rsidR="00C23B3B" w:rsidRPr="00B92E7F" w:rsidRDefault="00C23B3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w:t>
      </w:r>
      <w:r w:rsidR="2C6471CE" w:rsidRPr="00B92E7F">
        <w:rPr>
          <w:rFonts w:ascii="Times New Roman" w:hAnsi="Times New Roman" w:cs="Times New Roman"/>
          <w:b/>
          <w:bCs/>
          <w:sz w:val="24"/>
          <w:szCs w:val="24"/>
        </w:rPr>
        <w:t xml:space="preserve"> </w:t>
      </w:r>
      <w:r w:rsidRPr="00B92E7F">
        <w:rPr>
          <w:rFonts w:ascii="Times New Roman" w:hAnsi="Times New Roman" w:cs="Times New Roman"/>
          <w:b/>
          <w:bCs/>
          <w:sz w:val="24"/>
          <w:szCs w:val="24"/>
        </w:rPr>
        <w:t>61</w:t>
      </w:r>
      <w:r w:rsidR="3503080C" w:rsidRPr="00B92E7F">
        <w:rPr>
          <w:rFonts w:ascii="Times New Roman" w:hAnsi="Times New Roman" w:cs="Times New Roman"/>
          <w:b/>
          <w:bCs/>
          <w:sz w:val="24"/>
          <w:szCs w:val="24"/>
        </w:rPr>
        <w:t xml:space="preserve">. </w:t>
      </w:r>
      <w:r w:rsidR="3503080C" w:rsidRPr="00B92E7F">
        <w:rPr>
          <w:rFonts w:ascii="Times New Roman" w:hAnsi="Times New Roman" w:cs="Times New Roman"/>
          <w:sz w:val="24"/>
          <w:szCs w:val="24"/>
        </w:rPr>
        <w:t>Kehtiv § 61 sätestab siseauditi üksuse õigused.</w:t>
      </w:r>
    </w:p>
    <w:p w14:paraId="10662ACD" w14:textId="4DA24662" w:rsidR="5451066A" w:rsidRPr="00B92E7F" w:rsidRDefault="5451066A" w:rsidP="00B92E7F">
      <w:pPr>
        <w:spacing w:after="0" w:line="240" w:lineRule="auto"/>
        <w:jc w:val="both"/>
        <w:rPr>
          <w:rFonts w:ascii="Times New Roman" w:hAnsi="Times New Roman" w:cs="Times New Roman"/>
          <w:b/>
          <w:bCs/>
          <w:sz w:val="24"/>
          <w:szCs w:val="24"/>
        </w:rPr>
      </w:pPr>
    </w:p>
    <w:p w14:paraId="2E9F6443" w14:textId="0E5401CE" w:rsidR="00C23B3B" w:rsidRPr="00B92E7F" w:rsidRDefault="46580FF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pealkirja muudetakse</w:t>
      </w:r>
      <w:r w:rsidRPr="00B92E7F">
        <w:rPr>
          <w:rFonts w:ascii="Times New Roman" w:hAnsi="Times New Roman" w:cs="Times New Roman"/>
          <w:sz w:val="24"/>
          <w:szCs w:val="24"/>
        </w:rPr>
        <w:t xml:space="preserve"> </w:t>
      </w:r>
      <w:r w:rsidR="62FBBE07" w:rsidRPr="00B92E7F">
        <w:rPr>
          <w:rFonts w:ascii="Times New Roman" w:hAnsi="Times New Roman" w:cs="Times New Roman"/>
          <w:sz w:val="24"/>
          <w:szCs w:val="24"/>
        </w:rPr>
        <w:t>ning</w:t>
      </w:r>
      <w:r w:rsidRPr="00B92E7F">
        <w:rPr>
          <w:rFonts w:ascii="Times New Roman" w:hAnsi="Times New Roman" w:cs="Times New Roman"/>
          <w:sz w:val="24"/>
          <w:szCs w:val="24"/>
        </w:rPr>
        <w:t xml:space="preserve"> siseaudit asendatakse laiemalt sisekontrolliga vastavalt eespool käsitletule</w:t>
      </w:r>
      <w:r w:rsidR="010C7E91" w:rsidRPr="00B92E7F">
        <w:rPr>
          <w:rFonts w:ascii="Times New Roman" w:hAnsi="Times New Roman" w:cs="Times New Roman"/>
          <w:sz w:val="24"/>
          <w:szCs w:val="24"/>
        </w:rPr>
        <w:t xml:space="preserve"> (vt eelkõige §-i 59</w:t>
      </w:r>
      <w:r w:rsidR="17E5C1C2" w:rsidRPr="00B92E7F">
        <w:rPr>
          <w:rFonts w:ascii="Times New Roman" w:hAnsi="Times New Roman" w:cs="Times New Roman"/>
          <w:sz w:val="24"/>
          <w:szCs w:val="24"/>
        </w:rPr>
        <w:t xml:space="preserve"> muutmise</w:t>
      </w:r>
      <w:r w:rsidR="010C7E91" w:rsidRPr="00B92E7F">
        <w:rPr>
          <w:rFonts w:ascii="Times New Roman" w:hAnsi="Times New Roman" w:cs="Times New Roman"/>
          <w:sz w:val="24"/>
          <w:szCs w:val="24"/>
        </w:rPr>
        <w:t xml:space="preserve"> selgitusi)</w:t>
      </w:r>
      <w:r w:rsidRPr="00B92E7F">
        <w:rPr>
          <w:rFonts w:ascii="Times New Roman" w:hAnsi="Times New Roman" w:cs="Times New Roman"/>
          <w:sz w:val="24"/>
          <w:szCs w:val="24"/>
        </w:rPr>
        <w:t xml:space="preserve">. </w:t>
      </w:r>
      <w:r w:rsidR="1EC6CD9B" w:rsidRPr="00B92E7F">
        <w:rPr>
          <w:rFonts w:ascii="Times New Roman" w:hAnsi="Times New Roman" w:cs="Times New Roman"/>
          <w:sz w:val="24"/>
          <w:szCs w:val="24"/>
        </w:rPr>
        <w:t xml:space="preserve">See tähendab, et </w:t>
      </w:r>
      <w:r w:rsidR="61C7DBB3" w:rsidRPr="00B92E7F">
        <w:rPr>
          <w:rFonts w:ascii="Times New Roman" w:hAnsi="Times New Roman" w:cs="Times New Roman"/>
          <w:sz w:val="24"/>
          <w:szCs w:val="24"/>
        </w:rPr>
        <w:t xml:space="preserve">§ 61 </w:t>
      </w:r>
      <w:r w:rsidR="1EC6CD9B" w:rsidRPr="00B92E7F">
        <w:rPr>
          <w:rFonts w:ascii="Times New Roman" w:hAnsi="Times New Roman" w:cs="Times New Roman"/>
          <w:sz w:val="24"/>
          <w:szCs w:val="24"/>
        </w:rPr>
        <w:t>hakkab lisaks siseauditi üksuse töötajatele reguleerima ka vastavuskontrolli ja riskikontrolli funktsioone täitvate isikute õiguseid.</w:t>
      </w:r>
    </w:p>
    <w:p w14:paraId="12BD2053" w14:textId="77777777" w:rsidR="00393C99" w:rsidRPr="00B92E7F" w:rsidRDefault="00393C99" w:rsidP="00B92E7F">
      <w:pPr>
        <w:spacing w:after="0" w:line="240" w:lineRule="auto"/>
        <w:jc w:val="both"/>
        <w:rPr>
          <w:rFonts w:ascii="Times New Roman" w:hAnsi="Times New Roman" w:cs="Times New Roman"/>
          <w:sz w:val="24"/>
          <w:szCs w:val="24"/>
        </w:rPr>
      </w:pPr>
    </w:p>
    <w:p w14:paraId="657CEA52" w14:textId="7D5B3A33" w:rsidR="00393C99" w:rsidRPr="00B92E7F" w:rsidRDefault="00393C9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 muutmine</w:t>
      </w:r>
      <w:r w:rsidR="01007A20" w:rsidRPr="00B92E7F">
        <w:rPr>
          <w:rFonts w:ascii="Times New Roman" w:hAnsi="Times New Roman" w:cs="Times New Roman"/>
          <w:b/>
          <w:bCs/>
          <w:sz w:val="24"/>
          <w:szCs w:val="24"/>
        </w:rPr>
        <w:t xml:space="preserve">. </w:t>
      </w:r>
      <w:r w:rsidR="01007A20" w:rsidRPr="00B92E7F">
        <w:rPr>
          <w:rFonts w:ascii="Times New Roman" w:hAnsi="Times New Roman" w:cs="Times New Roman"/>
          <w:sz w:val="24"/>
          <w:szCs w:val="24"/>
        </w:rPr>
        <w:t>M</w:t>
      </w:r>
      <w:r w:rsidRPr="00B92E7F">
        <w:rPr>
          <w:rFonts w:ascii="Times New Roman" w:hAnsi="Times New Roman" w:cs="Times New Roman"/>
          <w:sz w:val="24"/>
          <w:szCs w:val="24"/>
        </w:rPr>
        <w:t xml:space="preserve">uudatusega nähakse üheselt ette, et sisekontrolli funktsioone täitvad isikud </w:t>
      </w:r>
      <w:r w:rsidR="35659C1B" w:rsidRPr="00B92E7F">
        <w:rPr>
          <w:rFonts w:ascii="Times New Roman" w:hAnsi="Times New Roman" w:cs="Times New Roman"/>
          <w:sz w:val="24"/>
          <w:szCs w:val="24"/>
        </w:rPr>
        <w:t xml:space="preserve">peavad </w:t>
      </w:r>
      <w:r w:rsidRPr="00B92E7F">
        <w:rPr>
          <w:rFonts w:ascii="Times New Roman" w:hAnsi="Times New Roman" w:cs="Times New Roman"/>
          <w:sz w:val="24"/>
          <w:szCs w:val="24"/>
        </w:rPr>
        <w:t>oma</w:t>
      </w:r>
      <w:r w:rsidR="2B6ABE22" w:rsidRPr="00B92E7F">
        <w:rPr>
          <w:rFonts w:ascii="Times New Roman" w:hAnsi="Times New Roman" w:cs="Times New Roman"/>
          <w:sz w:val="24"/>
          <w:szCs w:val="24"/>
        </w:rPr>
        <w:t>ma</w:t>
      </w:r>
      <w:r w:rsidRPr="00B92E7F">
        <w:rPr>
          <w:rFonts w:ascii="Times New Roman" w:hAnsi="Times New Roman" w:cs="Times New Roman"/>
          <w:sz w:val="24"/>
          <w:szCs w:val="24"/>
        </w:rPr>
        <w:t xml:space="preserve"> vajalikke õiguseid</w:t>
      </w:r>
      <w:r w:rsidR="00DE680D" w:rsidRPr="00B92E7F">
        <w:rPr>
          <w:rFonts w:ascii="Times New Roman" w:hAnsi="Times New Roman" w:cs="Times New Roman"/>
          <w:sz w:val="24"/>
          <w:szCs w:val="24"/>
        </w:rPr>
        <w:t xml:space="preserve"> ja materiaalseid ressursse (</w:t>
      </w:r>
      <w:r w:rsidRPr="00B92E7F">
        <w:rPr>
          <w:rFonts w:ascii="Times New Roman" w:hAnsi="Times New Roman" w:cs="Times New Roman"/>
          <w:sz w:val="24"/>
          <w:szCs w:val="24"/>
        </w:rPr>
        <w:t>vahendeid ja töötingimusi</w:t>
      </w:r>
      <w:r w:rsidR="00DE680D" w:rsidRPr="00B92E7F">
        <w:rPr>
          <w:rFonts w:ascii="Times New Roman" w:hAnsi="Times New Roman" w:cs="Times New Roman"/>
          <w:sz w:val="24"/>
          <w:szCs w:val="24"/>
        </w:rPr>
        <w:t>)</w:t>
      </w:r>
      <w:r w:rsidRPr="00B92E7F">
        <w:rPr>
          <w:rFonts w:ascii="Times New Roman" w:hAnsi="Times New Roman" w:cs="Times New Roman"/>
          <w:sz w:val="24"/>
          <w:szCs w:val="24"/>
        </w:rPr>
        <w:t xml:space="preserve"> </w:t>
      </w:r>
      <w:r w:rsidR="00DE680D" w:rsidRPr="00B92E7F">
        <w:rPr>
          <w:rFonts w:ascii="Times New Roman" w:hAnsi="Times New Roman" w:cs="Times New Roman"/>
          <w:sz w:val="24"/>
          <w:szCs w:val="24"/>
        </w:rPr>
        <w:t>oma</w:t>
      </w:r>
      <w:r w:rsidRPr="00B92E7F">
        <w:rPr>
          <w:rFonts w:ascii="Times New Roman" w:hAnsi="Times New Roman" w:cs="Times New Roman"/>
          <w:sz w:val="24"/>
          <w:szCs w:val="24"/>
        </w:rPr>
        <w:t xml:space="preserve"> ülesannete täitmiseks</w:t>
      </w:r>
      <w:r w:rsidR="52FD83E6" w:rsidRPr="00B92E7F">
        <w:rPr>
          <w:rFonts w:ascii="Times New Roman" w:hAnsi="Times New Roman" w:cs="Times New Roman"/>
          <w:sz w:val="24"/>
          <w:szCs w:val="24"/>
        </w:rPr>
        <w:t xml:space="preserve"> ning vastavate tingimuste tagamise kohustus on krediidiasutuse juhatusel.</w:t>
      </w:r>
      <w:r w:rsidR="00DE680D" w:rsidRPr="00B92E7F">
        <w:rPr>
          <w:rFonts w:ascii="Times New Roman" w:hAnsi="Times New Roman" w:cs="Times New Roman"/>
          <w:sz w:val="24"/>
          <w:szCs w:val="24"/>
        </w:rPr>
        <w:t xml:space="preserve"> Säte põhineb</w:t>
      </w:r>
      <w:r w:rsidR="12C76152" w:rsidRPr="00B92E7F">
        <w:rPr>
          <w:rFonts w:ascii="Times New Roman" w:hAnsi="Times New Roman" w:cs="Times New Roman"/>
          <w:sz w:val="24"/>
          <w:szCs w:val="24"/>
        </w:rPr>
        <w:t xml:space="preserve"> CRD VI</w:t>
      </w:r>
      <w:r w:rsidR="00DE680D" w:rsidRPr="00B92E7F">
        <w:rPr>
          <w:rFonts w:ascii="Times New Roman" w:hAnsi="Times New Roman" w:cs="Times New Roman"/>
          <w:sz w:val="24"/>
          <w:szCs w:val="24"/>
        </w:rPr>
        <w:t xml:space="preserve"> artikli 76</w:t>
      </w:r>
      <w:r w:rsidR="34E96EBC" w:rsidRPr="00B92E7F">
        <w:rPr>
          <w:rFonts w:ascii="Times New Roman" w:hAnsi="Times New Roman" w:cs="Times New Roman"/>
          <w:sz w:val="24"/>
          <w:szCs w:val="24"/>
        </w:rPr>
        <w:t xml:space="preserve"> lõike </w:t>
      </w:r>
      <w:r w:rsidR="00DE680D" w:rsidRPr="00B92E7F">
        <w:rPr>
          <w:rFonts w:ascii="Times New Roman" w:hAnsi="Times New Roman" w:cs="Times New Roman"/>
          <w:sz w:val="24"/>
          <w:szCs w:val="24"/>
        </w:rPr>
        <w:t>5 sissejuhataval</w:t>
      </w:r>
      <w:r w:rsidR="18DE7FDA" w:rsidRPr="00B92E7F">
        <w:rPr>
          <w:rFonts w:ascii="Times New Roman" w:hAnsi="Times New Roman" w:cs="Times New Roman"/>
          <w:sz w:val="24"/>
          <w:szCs w:val="24"/>
        </w:rPr>
        <w:t xml:space="preserve"> lauseosal.</w:t>
      </w:r>
    </w:p>
    <w:p w14:paraId="652C8EC0" w14:textId="77777777" w:rsidR="00DE680D" w:rsidRPr="00B92E7F" w:rsidRDefault="00DE680D" w:rsidP="00B92E7F">
      <w:pPr>
        <w:spacing w:after="0" w:line="240" w:lineRule="auto"/>
        <w:jc w:val="both"/>
        <w:rPr>
          <w:rFonts w:ascii="Times New Roman" w:hAnsi="Times New Roman" w:cs="Times New Roman"/>
          <w:sz w:val="24"/>
          <w:szCs w:val="24"/>
        </w:rPr>
      </w:pPr>
    </w:p>
    <w:p w14:paraId="3EFC154F" w14:textId="1416FA3F" w:rsidR="00C949CC" w:rsidRPr="00B92E7F" w:rsidRDefault="00DE680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 muutmine</w:t>
      </w:r>
      <w:r w:rsidR="60784159" w:rsidRPr="00B92E7F">
        <w:rPr>
          <w:rFonts w:ascii="Times New Roman" w:hAnsi="Times New Roman" w:cs="Times New Roman"/>
          <w:b/>
          <w:bCs/>
          <w:sz w:val="24"/>
          <w:szCs w:val="24"/>
        </w:rPr>
        <w:t xml:space="preserve">. </w:t>
      </w:r>
      <w:r w:rsidR="60784159" w:rsidRPr="00B92E7F">
        <w:rPr>
          <w:rFonts w:ascii="Times New Roman" w:hAnsi="Times New Roman" w:cs="Times New Roman"/>
          <w:sz w:val="24"/>
          <w:szCs w:val="24"/>
        </w:rPr>
        <w:t>K</w:t>
      </w:r>
      <w:r w:rsidR="00FA684A" w:rsidRPr="00B92E7F">
        <w:rPr>
          <w:rFonts w:ascii="Times New Roman" w:hAnsi="Times New Roman" w:cs="Times New Roman"/>
          <w:sz w:val="24"/>
          <w:szCs w:val="24"/>
        </w:rPr>
        <w:t xml:space="preserve">ehtiv norm näeb ette, et siseauditi üksuse töötajatel on õigus tutvuda krediidiasutuse kõikide dokumentidega, jälgida piiranguteta krediidiasutuse tööd igas lõigus ning osaleda juhatuse ja </w:t>
      </w:r>
      <w:r w:rsidR="00C949CC" w:rsidRPr="00B92E7F">
        <w:rPr>
          <w:rFonts w:ascii="Times New Roman" w:hAnsi="Times New Roman" w:cs="Times New Roman"/>
          <w:sz w:val="24"/>
          <w:szCs w:val="24"/>
        </w:rPr>
        <w:t>erinevate</w:t>
      </w:r>
      <w:r w:rsidR="00FA684A" w:rsidRPr="00B92E7F">
        <w:rPr>
          <w:rFonts w:ascii="Times New Roman" w:hAnsi="Times New Roman" w:cs="Times New Roman"/>
          <w:sz w:val="24"/>
          <w:szCs w:val="24"/>
        </w:rPr>
        <w:t xml:space="preserve"> komiteede koosolekutel. </w:t>
      </w:r>
      <w:r w:rsidR="00C743DF">
        <w:rPr>
          <w:rFonts w:ascii="Times New Roman" w:hAnsi="Times New Roman" w:cs="Times New Roman"/>
          <w:sz w:val="24"/>
          <w:szCs w:val="24"/>
        </w:rPr>
        <w:t>Lõikes 2</w:t>
      </w:r>
      <w:r w:rsidRPr="00B92E7F">
        <w:rPr>
          <w:rFonts w:ascii="Times New Roman" w:hAnsi="Times New Roman" w:cs="Times New Roman"/>
          <w:sz w:val="24"/>
          <w:szCs w:val="24"/>
        </w:rPr>
        <w:t xml:space="preserve"> asendatakse siseaudit sisekontrolliga</w:t>
      </w:r>
      <w:r w:rsidR="00C949CC" w:rsidRPr="00B92E7F">
        <w:rPr>
          <w:rFonts w:ascii="Times New Roman" w:hAnsi="Times New Roman" w:cs="Times New Roman"/>
          <w:sz w:val="24"/>
          <w:szCs w:val="24"/>
        </w:rPr>
        <w:t>, muid muudatusi ei kaasne.</w:t>
      </w:r>
    </w:p>
    <w:p w14:paraId="57E629F5" w14:textId="77777777" w:rsidR="00C949CC" w:rsidRPr="00B92E7F" w:rsidRDefault="00C949CC" w:rsidP="00B92E7F">
      <w:pPr>
        <w:spacing w:after="0" w:line="240" w:lineRule="auto"/>
        <w:jc w:val="both"/>
        <w:rPr>
          <w:rFonts w:ascii="Times New Roman" w:hAnsi="Times New Roman" w:cs="Times New Roman"/>
          <w:sz w:val="24"/>
          <w:szCs w:val="24"/>
        </w:rPr>
      </w:pPr>
    </w:p>
    <w:p w14:paraId="6F965D8A" w14:textId="26CBF1CC" w:rsidR="00DE680D" w:rsidRPr="00B92E7F" w:rsidRDefault="00001D3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3 muutmine</w:t>
      </w:r>
      <w:r w:rsidR="3AB2BEFC" w:rsidRPr="00B92E7F">
        <w:rPr>
          <w:rFonts w:ascii="Times New Roman" w:hAnsi="Times New Roman" w:cs="Times New Roman"/>
          <w:b/>
          <w:bCs/>
          <w:sz w:val="24"/>
          <w:szCs w:val="24"/>
        </w:rPr>
        <w:t xml:space="preserve">. </w:t>
      </w:r>
      <w:r w:rsidR="3AB2BEFC" w:rsidRPr="00B92E7F">
        <w:rPr>
          <w:rFonts w:ascii="Times New Roman" w:hAnsi="Times New Roman" w:cs="Times New Roman"/>
          <w:sz w:val="24"/>
          <w:szCs w:val="24"/>
        </w:rPr>
        <w:t>K</w:t>
      </w:r>
      <w:r w:rsidRPr="00B92E7F">
        <w:rPr>
          <w:rFonts w:ascii="Times New Roman" w:hAnsi="Times New Roman" w:cs="Times New Roman"/>
          <w:sz w:val="24"/>
          <w:szCs w:val="24"/>
        </w:rPr>
        <w:t>ehtiv norm näeb ette, et siseauditi üksusel on õigus nõuda krediidiasutuse töötajatelt nende tegevuses ilmnenud puuduste ja eksimuste kohta kirjalikke seletusi ning ilmnenud puuduste kõrvaldamist.</w:t>
      </w:r>
      <w:r w:rsidR="00DE680D" w:rsidRPr="00B92E7F">
        <w:rPr>
          <w:rFonts w:ascii="Times New Roman" w:hAnsi="Times New Roman" w:cs="Times New Roman"/>
          <w:sz w:val="24"/>
          <w:szCs w:val="24"/>
        </w:rPr>
        <w:t xml:space="preserve"> </w:t>
      </w:r>
      <w:r w:rsidR="00C743DF">
        <w:rPr>
          <w:rFonts w:ascii="Times New Roman" w:hAnsi="Times New Roman" w:cs="Times New Roman"/>
          <w:sz w:val="24"/>
          <w:szCs w:val="24"/>
        </w:rPr>
        <w:t>Lõikes 3</w:t>
      </w:r>
      <w:r w:rsidRPr="00B92E7F">
        <w:rPr>
          <w:rFonts w:ascii="Times New Roman" w:hAnsi="Times New Roman" w:cs="Times New Roman"/>
          <w:sz w:val="24"/>
          <w:szCs w:val="24"/>
        </w:rPr>
        <w:t xml:space="preserve"> asendatakse siseaudit laiemalt sisekontrolliga.</w:t>
      </w:r>
    </w:p>
    <w:p w14:paraId="5135DC45" w14:textId="77777777" w:rsidR="003C1A71" w:rsidRPr="00B92E7F" w:rsidRDefault="003C1A71" w:rsidP="00B92E7F">
      <w:pPr>
        <w:spacing w:after="0" w:line="240" w:lineRule="auto"/>
        <w:jc w:val="both"/>
        <w:rPr>
          <w:rFonts w:ascii="Times New Roman" w:hAnsi="Times New Roman" w:cs="Times New Roman"/>
          <w:sz w:val="24"/>
          <w:szCs w:val="24"/>
        </w:rPr>
      </w:pPr>
    </w:p>
    <w:p w14:paraId="0E1E65B5" w14:textId="34B0DF82" w:rsidR="003C1A71" w:rsidRPr="00B92E7F" w:rsidRDefault="003C1A7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Lõike 3</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lisamine</w:t>
      </w:r>
      <w:r w:rsidR="02DE2336" w:rsidRPr="00B92E7F">
        <w:rPr>
          <w:rFonts w:ascii="Times New Roman" w:hAnsi="Times New Roman" w:cs="Times New Roman"/>
          <w:b/>
          <w:bCs/>
          <w:sz w:val="24"/>
          <w:szCs w:val="24"/>
        </w:rPr>
        <w:t xml:space="preserve">. </w:t>
      </w:r>
      <w:r w:rsidR="02DE2336" w:rsidRPr="00B92E7F">
        <w:rPr>
          <w:rFonts w:ascii="Times New Roman" w:hAnsi="Times New Roman" w:cs="Times New Roman"/>
          <w:sz w:val="24"/>
          <w:szCs w:val="24"/>
        </w:rPr>
        <w:t>U</w:t>
      </w:r>
      <w:r w:rsidR="00183237" w:rsidRPr="00B92E7F">
        <w:rPr>
          <w:rFonts w:ascii="Times New Roman" w:hAnsi="Times New Roman" w:cs="Times New Roman"/>
          <w:sz w:val="24"/>
          <w:szCs w:val="24"/>
        </w:rPr>
        <w:t xml:space="preserve">ue </w:t>
      </w:r>
      <w:r w:rsidR="0986264A" w:rsidRPr="00B92E7F">
        <w:rPr>
          <w:rFonts w:ascii="Times New Roman" w:hAnsi="Times New Roman" w:cs="Times New Roman"/>
          <w:sz w:val="24"/>
          <w:szCs w:val="24"/>
        </w:rPr>
        <w:t>lõikega sätestatakse</w:t>
      </w:r>
      <w:r w:rsidR="00183237" w:rsidRPr="00B92E7F">
        <w:rPr>
          <w:rFonts w:ascii="Times New Roman" w:hAnsi="Times New Roman" w:cs="Times New Roman"/>
          <w:sz w:val="24"/>
          <w:szCs w:val="24"/>
        </w:rPr>
        <w:t>, et sisekontrolli funktsiooni täitvatel isikutel peab olema n</w:t>
      </w:r>
      <w:r w:rsidR="00B12627">
        <w:rPr>
          <w:rFonts w:ascii="Times New Roman" w:hAnsi="Times New Roman" w:cs="Times New Roman"/>
          <w:sz w:val="24"/>
          <w:szCs w:val="24"/>
        </w:rPr>
        <w:t>-</w:t>
      </w:r>
      <w:r w:rsidR="00183237" w:rsidRPr="00B92E7F">
        <w:rPr>
          <w:rFonts w:ascii="Times New Roman" w:hAnsi="Times New Roman" w:cs="Times New Roman"/>
          <w:sz w:val="24"/>
          <w:szCs w:val="24"/>
        </w:rPr>
        <w:t>ö juurdepääs krediidiasutuse nõukogu liikmetele ehk neil peab olema võimalus nõukogu liikmetega kontakteeruda.</w:t>
      </w:r>
      <w:r w:rsidR="00B6588C" w:rsidRPr="00B92E7F">
        <w:rPr>
          <w:rFonts w:ascii="Times New Roman" w:hAnsi="Times New Roman" w:cs="Times New Roman"/>
          <w:sz w:val="24"/>
          <w:szCs w:val="24"/>
        </w:rPr>
        <w:t xml:space="preserve"> See nõue põhineb </w:t>
      </w:r>
      <w:r w:rsidR="0BAD3CFC" w:rsidRPr="00B92E7F">
        <w:rPr>
          <w:rFonts w:ascii="Times New Roman" w:hAnsi="Times New Roman" w:cs="Times New Roman"/>
          <w:sz w:val="24"/>
          <w:szCs w:val="24"/>
        </w:rPr>
        <w:t>CRD VI</w:t>
      </w:r>
      <w:r w:rsidR="00B6588C" w:rsidRPr="00B92E7F">
        <w:rPr>
          <w:rFonts w:ascii="Times New Roman" w:hAnsi="Times New Roman" w:cs="Times New Roman"/>
          <w:sz w:val="24"/>
          <w:szCs w:val="24"/>
        </w:rPr>
        <w:t xml:space="preserve"> artikli 76</w:t>
      </w:r>
      <w:r w:rsidR="21064F4C" w:rsidRPr="00B92E7F">
        <w:rPr>
          <w:rFonts w:ascii="Times New Roman" w:hAnsi="Times New Roman" w:cs="Times New Roman"/>
          <w:sz w:val="24"/>
          <w:szCs w:val="24"/>
        </w:rPr>
        <w:t xml:space="preserve"> lõike </w:t>
      </w:r>
      <w:r w:rsidR="00B6588C" w:rsidRPr="00B92E7F">
        <w:rPr>
          <w:rFonts w:ascii="Times New Roman" w:hAnsi="Times New Roman" w:cs="Times New Roman"/>
          <w:sz w:val="24"/>
          <w:szCs w:val="24"/>
        </w:rPr>
        <w:t>6 esimesel lausel.</w:t>
      </w:r>
    </w:p>
    <w:p w14:paraId="22DE4EB2" w14:textId="77777777" w:rsidR="00B6588C" w:rsidRPr="00B92E7F" w:rsidRDefault="00B6588C" w:rsidP="00B92E7F">
      <w:pPr>
        <w:spacing w:after="0" w:line="240" w:lineRule="auto"/>
        <w:jc w:val="both"/>
        <w:rPr>
          <w:rFonts w:ascii="Times New Roman" w:hAnsi="Times New Roman" w:cs="Times New Roman"/>
          <w:sz w:val="24"/>
          <w:szCs w:val="24"/>
        </w:rPr>
      </w:pPr>
    </w:p>
    <w:p w14:paraId="03DB0814" w14:textId="2DD01FE2" w:rsidR="00B6588C" w:rsidRPr="00B92E7F" w:rsidRDefault="6BF95D9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4 muutmine</w:t>
      </w:r>
      <w:r w:rsidR="455BFB86" w:rsidRPr="00B92E7F">
        <w:rPr>
          <w:rFonts w:ascii="Times New Roman" w:hAnsi="Times New Roman" w:cs="Times New Roman"/>
          <w:b/>
          <w:bCs/>
          <w:sz w:val="24"/>
          <w:szCs w:val="24"/>
        </w:rPr>
        <w:t xml:space="preserve">. </w:t>
      </w:r>
      <w:r w:rsidR="455BFB86" w:rsidRPr="00B92E7F">
        <w:rPr>
          <w:rFonts w:ascii="Times New Roman" w:hAnsi="Times New Roman" w:cs="Times New Roman"/>
          <w:sz w:val="24"/>
          <w:szCs w:val="24"/>
        </w:rPr>
        <w:t>Lõike 4 kohaselt on</w:t>
      </w:r>
      <w:r w:rsidR="604CC0EC" w:rsidRPr="00B92E7F">
        <w:rPr>
          <w:rFonts w:ascii="Times New Roman" w:hAnsi="Times New Roman" w:cs="Times New Roman"/>
          <w:sz w:val="24"/>
          <w:szCs w:val="24"/>
        </w:rPr>
        <w:t xml:space="preserve"> siseauditi üksus</w:t>
      </w:r>
      <w:r w:rsidR="2EE323FB" w:rsidRPr="00B92E7F">
        <w:rPr>
          <w:rFonts w:ascii="Times New Roman" w:hAnsi="Times New Roman" w:cs="Times New Roman"/>
          <w:sz w:val="24"/>
          <w:szCs w:val="24"/>
        </w:rPr>
        <w:t>el kohustus</w:t>
      </w:r>
      <w:r w:rsidR="604CC0EC" w:rsidRPr="00B92E7F">
        <w:rPr>
          <w:rFonts w:ascii="Times New Roman" w:hAnsi="Times New Roman" w:cs="Times New Roman"/>
          <w:sz w:val="24"/>
          <w:szCs w:val="24"/>
        </w:rPr>
        <w:t xml:space="preserve"> tööta</w:t>
      </w:r>
      <w:r w:rsidR="7F84E0E1" w:rsidRPr="00B92E7F">
        <w:rPr>
          <w:rFonts w:ascii="Times New Roman" w:hAnsi="Times New Roman" w:cs="Times New Roman"/>
          <w:sz w:val="24"/>
          <w:szCs w:val="24"/>
        </w:rPr>
        <w:t>da</w:t>
      </w:r>
      <w:r w:rsidR="604CC0EC" w:rsidRPr="00B92E7F">
        <w:rPr>
          <w:rFonts w:ascii="Times New Roman" w:hAnsi="Times New Roman" w:cs="Times New Roman"/>
          <w:sz w:val="24"/>
          <w:szCs w:val="24"/>
        </w:rPr>
        <w:t xml:space="preserve"> koostöös Finantsinspektsiooniga.</w:t>
      </w:r>
      <w:r w:rsidR="3E531022" w:rsidRPr="00B92E7F">
        <w:rPr>
          <w:rFonts w:ascii="Times New Roman" w:hAnsi="Times New Roman" w:cs="Times New Roman"/>
          <w:sz w:val="24"/>
          <w:szCs w:val="24"/>
        </w:rPr>
        <w:t xml:space="preserve"> </w:t>
      </w:r>
      <w:r w:rsidR="00C743DF">
        <w:rPr>
          <w:rFonts w:ascii="Times New Roman" w:hAnsi="Times New Roman" w:cs="Times New Roman"/>
          <w:sz w:val="24"/>
          <w:szCs w:val="24"/>
        </w:rPr>
        <w:t>Muudatusega</w:t>
      </w:r>
      <w:r w:rsidR="010C7E91" w:rsidRPr="00B92E7F">
        <w:rPr>
          <w:rFonts w:ascii="Times New Roman" w:hAnsi="Times New Roman" w:cs="Times New Roman"/>
          <w:sz w:val="24"/>
          <w:szCs w:val="24"/>
        </w:rPr>
        <w:t xml:space="preserve"> </w:t>
      </w:r>
      <w:r w:rsidR="3E531022" w:rsidRPr="00B92E7F">
        <w:rPr>
          <w:rFonts w:ascii="Times New Roman" w:hAnsi="Times New Roman" w:cs="Times New Roman"/>
          <w:sz w:val="24"/>
          <w:szCs w:val="24"/>
        </w:rPr>
        <w:t>laiendatakse vastavat koostöökohustust ka teistele sisekontrolli funktsioon</w:t>
      </w:r>
      <w:r w:rsidR="64504C7E" w:rsidRPr="00B92E7F">
        <w:rPr>
          <w:rFonts w:ascii="Times New Roman" w:hAnsi="Times New Roman" w:cs="Times New Roman"/>
          <w:sz w:val="24"/>
          <w:szCs w:val="24"/>
        </w:rPr>
        <w:t>e täitvatele isikutele.</w:t>
      </w:r>
    </w:p>
    <w:p w14:paraId="2038C863" w14:textId="77777777" w:rsidR="008C3B87" w:rsidRPr="00B92E7F" w:rsidRDefault="008C3B87" w:rsidP="00B92E7F">
      <w:pPr>
        <w:spacing w:after="0" w:line="240" w:lineRule="auto"/>
        <w:jc w:val="both"/>
        <w:rPr>
          <w:rFonts w:ascii="Times New Roman" w:hAnsi="Times New Roman" w:cs="Times New Roman"/>
          <w:b/>
          <w:bCs/>
          <w:sz w:val="24"/>
          <w:szCs w:val="24"/>
        </w:rPr>
      </w:pPr>
    </w:p>
    <w:p w14:paraId="5E9B6801" w14:textId="28E9B9F9" w:rsidR="008C3B87" w:rsidRPr="00B92E7F" w:rsidRDefault="00C23B3B"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r>
      <w:r w:rsidRPr="00B92E7F">
        <w:rPr>
          <w:rFonts w:ascii="Times New Roman" w:hAnsi="Times New Roman" w:cs="Times New Roman"/>
          <w:b/>
          <w:bCs/>
          <w:sz w:val="24"/>
          <w:szCs w:val="24"/>
        </w:rPr>
        <w:softHyphen/>
        <w:t xml:space="preserve">Paragrahvi 62 kehtetuks tunnistamine. </w:t>
      </w:r>
    </w:p>
    <w:p w14:paraId="6D75D491" w14:textId="1F6CF316" w:rsidR="5451066A" w:rsidRPr="00B92E7F" w:rsidRDefault="5451066A" w:rsidP="00B92E7F">
      <w:pPr>
        <w:spacing w:after="0" w:line="240" w:lineRule="auto"/>
        <w:jc w:val="both"/>
        <w:rPr>
          <w:rFonts w:ascii="Times New Roman" w:hAnsi="Times New Roman" w:cs="Times New Roman"/>
          <w:b/>
          <w:bCs/>
          <w:sz w:val="24"/>
          <w:szCs w:val="24"/>
        </w:rPr>
      </w:pPr>
    </w:p>
    <w:p w14:paraId="5425CDB5" w14:textId="7D1BDEC2" w:rsidR="008C3B87" w:rsidRPr="00B92E7F" w:rsidRDefault="00D1353F"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sz w:val="24"/>
          <w:szCs w:val="24"/>
        </w:rPr>
        <w:t xml:space="preserve">Kehtiv paragrahv reguleerib auditikomitee, riskikomitee ja </w:t>
      </w:r>
      <w:proofErr w:type="spellStart"/>
      <w:r w:rsidRPr="00B92E7F">
        <w:rPr>
          <w:rFonts w:ascii="Times New Roman" w:hAnsi="Times New Roman" w:cs="Times New Roman"/>
          <w:sz w:val="24"/>
          <w:szCs w:val="24"/>
        </w:rPr>
        <w:t>nomineerimiskomitee</w:t>
      </w:r>
      <w:proofErr w:type="spellEnd"/>
      <w:r w:rsidRPr="00B92E7F">
        <w:rPr>
          <w:rFonts w:ascii="Times New Roman" w:hAnsi="Times New Roman" w:cs="Times New Roman"/>
          <w:sz w:val="24"/>
          <w:szCs w:val="24"/>
        </w:rPr>
        <w:t xml:space="preserve"> tegevust.</w:t>
      </w:r>
      <w:r w:rsidR="00EB12E5" w:rsidRPr="00B92E7F">
        <w:rPr>
          <w:rFonts w:ascii="Times New Roman" w:hAnsi="Times New Roman" w:cs="Times New Roman"/>
          <w:sz w:val="24"/>
          <w:szCs w:val="24"/>
        </w:rPr>
        <w:t xml:space="preserve"> Kuna eelnõuga reguleeritakse kõigi komiteede tegevus kompaktsemalt ja ühtlustatud kujul §-</w:t>
      </w:r>
      <w:r w:rsidR="000729E1" w:rsidRPr="00B92E7F">
        <w:rPr>
          <w:rFonts w:ascii="Times New Roman" w:hAnsi="Times New Roman" w:cs="Times New Roman"/>
          <w:sz w:val="24"/>
          <w:szCs w:val="24"/>
        </w:rPr>
        <w:t>de</w:t>
      </w:r>
      <w:r w:rsidR="00EB12E5" w:rsidRPr="00B92E7F">
        <w:rPr>
          <w:rFonts w:ascii="Times New Roman" w:hAnsi="Times New Roman" w:cs="Times New Roman"/>
          <w:sz w:val="24"/>
          <w:szCs w:val="24"/>
        </w:rPr>
        <w:t xml:space="preserve">s </w:t>
      </w:r>
      <w:r w:rsidR="000729E1" w:rsidRPr="00B92E7F">
        <w:rPr>
          <w:rFonts w:ascii="Times New Roman" w:hAnsi="Times New Roman" w:cs="Times New Roman"/>
          <w:sz w:val="24"/>
          <w:szCs w:val="24"/>
        </w:rPr>
        <w:t>57</w:t>
      </w:r>
      <w:r w:rsidR="000729E1" w:rsidRPr="00B92E7F">
        <w:rPr>
          <w:rFonts w:ascii="Times New Roman" w:hAnsi="Times New Roman" w:cs="Times New Roman"/>
          <w:sz w:val="24"/>
          <w:szCs w:val="24"/>
          <w:vertAlign w:val="superscript"/>
        </w:rPr>
        <w:t>4</w:t>
      </w:r>
      <w:r w:rsidR="000729E1" w:rsidRPr="00B92E7F">
        <w:rPr>
          <w:rFonts w:ascii="Times New Roman" w:hAnsi="Times New Roman" w:cs="Times New Roman"/>
          <w:sz w:val="24"/>
          <w:szCs w:val="24"/>
        </w:rPr>
        <w:t xml:space="preserve"> ja </w:t>
      </w:r>
      <w:r w:rsidR="00EB12E5" w:rsidRPr="00B92E7F">
        <w:rPr>
          <w:rFonts w:ascii="Times New Roman" w:hAnsi="Times New Roman" w:cs="Times New Roman"/>
          <w:sz w:val="24"/>
          <w:szCs w:val="24"/>
        </w:rPr>
        <w:t>5</w:t>
      </w:r>
      <w:r w:rsidR="000729E1" w:rsidRPr="00B92E7F">
        <w:rPr>
          <w:rFonts w:ascii="Times New Roman" w:hAnsi="Times New Roman" w:cs="Times New Roman"/>
          <w:sz w:val="24"/>
          <w:szCs w:val="24"/>
        </w:rPr>
        <w:t>8</w:t>
      </w:r>
      <w:r w:rsidR="00EB12E5" w:rsidRPr="00B92E7F">
        <w:rPr>
          <w:rFonts w:ascii="Times New Roman" w:hAnsi="Times New Roman" w:cs="Times New Roman"/>
          <w:sz w:val="24"/>
          <w:szCs w:val="24"/>
        </w:rPr>
        <w:t>, siis tunnistatakse käesolev paragrahv tervikuna kehtetuks.</w:t>
      </w:r>
    </w:p>
    <w:p w14:paraId="6D8C0376" w14:textId="04823207" w:rsidR="2AD53B3E" w:rsidRPr="00B92E7F" w:rsidRDefault="2AD53B3E" w:rsidP="00B92E7F">
      <w:pPr>
        <w:spacing w:after="0" w:line="240" w:lineRule="auto"/>
        <w:jc w:val="both"/>
        <w:rPr>
          <w:rFonts w:ascii="Times New Roman" w:hAnsi="Times New Roman" w:cs="Times New Roman"/>
          <w:sz w:val="24"/>
          <w:szCs w:val="24"/>
        </w:rPr>
      </w:pPr>
    </w:p>
    <w:p w14:paraId="0F6A42B4" w14:textId="15619C1C" w:rsidR="6A0F615C" w:rsidRPr="00B92E7F" w:rsidRDefault="6A0F615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63. </w:t>
      </w:r>
      <w:r w:rsidRPr="00B92E7F">
        <w:rPr>
          <w:rFonts w:ascii="Times New Roman" w:hAnsi="Times New Roman" w:cs="Times New Roman"/>
          <w:sz w:val="24"/>
          <w:szCs w:val="24"/>
        </w:rPr>
        <w:t xml:space="preserve">Kehtiv § 63 sätestab nõuded krediidiasutuse </w:t>
      </w:r>
      <w:proofErr w:type="spellStart"/>
      <w:r w:rsidRPr="00B92E7F">
        <w:rPr>
          <w:rFonts w:ascii="Times New Roman" w:hAnsi="Times New Roman" w:cs="Times New Roman"/>
          <w:sz w:val="24"/>
          <w:szCs w:val="24"/>
        </w:rPr>
        <w:t>sise</w:t>
      </w:r>
      <w:proofErr w:type="spellEnd"/>
      <w:r w:rsidRPr="00B92E7F">
        <w:rPr>
          <w:rFonts w:ascii="Times New Roman" w:hAnsi="Times New Roman" w:cs="Times New Roman"/>
          <w:sz w:val="24"/>
          <w:szCs w:val="24"/>
        </w:rPr>
        <w:t xml:space="preserve">-eeskirjadele ja protseduurireeglitele. </w:t>
      </w:r>
    </w:p>
    <w:p w14:paraId="17481AA8" w14:textId="77777777" w:rsidR="005D7F18" w:rsidRPr="00B92E7F" w:rsidRDefault="005D7F18" w:rsidP="00B92E7F">
      <w:pPr>
        <w:spacing w:after="0" w:line="240" w:lineRule="auto"/>
        <w:jc w:val="both"/>
        <w:rPr>
          <w:rFonts w:ascii="Times New Roman" w:hAnsi="Times New Roman" w:cs="Times New Roman"/>
          <w:sz w:val="24"/>
          <w:szCs w:val="24"/>
        </w:rPr>
      </w:pPr>
    </w:p>
    <w:p w14:paraId="36E5A31B" w14:textId="737FDD31" w:rsidR="005D7F18" w:rsidRPr="00B92E7F" w:rsidRDefault="005D7F1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 sissejuhatava osa muutmine</w:t>
      </w:r>
      <w:r w:rsidRPr="00B92E7F">
        <w:rPr>
          <w:rFonts w:ascii="Times New Roman" w:hAnsi="Times New Roman" w:cs="Times New Roman"/>
          <w:sz w:val="24"/>
          <w:szCs w:val="24"/>
        </w:rPr>
        <w:t>. Tegemist on keelelise parandusega. Kehtivas lõikes 2 on sätestatud sõna "muuhulgas", mille asemel peaks olema aga  "muu hulgas". "Muuhulgas" tähendab Eesti õigekeelsussõnaraamatu järgi pigem muuseas, muide. </w:t>
      </w:r>
    </w:p>
    <w:p w14:paraId="05083D0D" w14:textId="328C29C0" w:rsidR="5451066A" w:rsidRPr="00B92E7F" w:rsidRDefault="5451066A" w:rsidP="00B92E7F">
      <w:pPr>
        <w:spacing w:after="0" w:line="240" w:lineRule="auto"/>
        <w:jc w:val="both"/>
        <w:rPr>
          <w:rFonts w:ascii="Times New Roman" w:hAnsi="Times New Roman" w:cs="Times New Roman"/>
          <w:sz w:val="24"/>
          <w:szCs w:val="24"/>
        </w:rPr>
      </w:pPr>
    </w:p>
    <w:p w14:paraId="75EF93EA" w14:textId="5EC13B09" w:rsidR="66A2F134" w:rsidRPr="00B92E7F" w:rsidRDefault="075E1E3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 täiendamine punktiga 3</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w:t>
      </w:r>
      <w:r w:rsidR="30B87079" w:rsidRPr="00B92E7F">
        <w:rPr>
          <w:rFonts w:ascii="Times New Roman" w:hAnsi="Times New Roman" w:cs="Times New Roman"/>
          <w:b/>
          <w:bCs/>
          <w:sz w:val="24"/>
          <w:szCs w:val="24"/>
        </w:rPr>
        <w:t xml:space="preserve"> </w:t>
      </w:r>
      <w:r w:rsidR="30B87079" w:rsidRPr="00B92E7F">
        <w:rPr>
          <w:rFonts w:ascii="Times New Roman" w:hAnsi="Times New Roman" w:cs="Times New Roman"/>
          <w:sz w:val="24"/>
          <w:szCs w:val="24"/>
        </w:rPr>
        <w:t>Lõikega 2 on sätestatud</w:t>
      </w:r>
      <w:r w:rsidR="27C4BABF" w:rsidRPr="00B92E7F">
        <w:rPr>
          <w:rFonts w:ascii="Times New Roman" w:hAnsi="Times New Roman" w:cs="Times New Roman"/>
          <w:sz w:val="24"/>
          <w:szCs w:val="24"/>
        </w:rPr>
        <w:t xml:space="preserve"> teemad, mida krediidiasutus peab </w:t>
      </w:r>
      <w:proofErr w:type="spellStart"/>
      <w:r w:rsidR="27C4BABF" w:rsidRPr="00B92E7F">
        <w:rPr>
          <w:rFonts w:ascii="Times New Roman" w:hAnsi="Times New Roman" w:cs="Times New Roman"/>
          <w:sz w:val="24"/>
          <w:szCs w:val="24"/>
        </w:rPr>
        <w:t>sise</w:t>
      </w:r>
      <w:proofErr w:type="spellEnd"/>
      <w:r w:rsidR="27C4BABF" w:rsidRPr="00B92E7F">
        <w:rPr>
          <w:rFonts w:ascii="Times New Roman" w:hAnsi="Times New Roman" w:cs="Times New Roman"/>
          <w:sz w:val="24"/>
          <w:szCs w:val="24"/>
        </w:rPr>
        <w:t xml:space="preserve">-eeskirjade ja protseduurireeglitega kindlaks määrama. Tulenevalt artikli 88 täiendamisest lõikega 3 CRD </w:t>
      </w:r>
      <w:proofErr w:type="spellStart"/>
      <w:r w:rsidR="27C4BABF" w:rsidRPr="00B92E7F">
        <w:rPr>
          <w:rFonts w:ascii="Times New Roman" w:hAnsi="Times New Roman" w:cs="Times New Roman"/>
          <w:sz w:val="24"/>
          <w:szCs w:val="24"/>
        </w:rPr>
        <w:t>VI-s</w:t>
      </w:r>
      <w:proofErr w:type="spellEnd"/>
      <w:r w:rsidR="27C4BABF" w:rsidRPr="00B92E7F">
        <w:rPr>
          <w:rFonts w:ascii="Times New Roman" w:hAnsi="Times New Roman" w:cs="Times New Roman"/>
          <w:sz w:val="24"/>
          <w:szCs w:val="24"/>
        </w:rPr>
        <w:t>, lisatakse lõikesse 2 punkt 3</w:t>
      </w:r>
      <w:r w:rsidR="27C4BABF" w:rsidRPr="00B92E7F">
        <w:rPr>
          <w:rFonts w:ascii="Times New Roman" w:hAnsi="Times New Roman" w:cs="Times New Roman"/>
          <w:sz w:val="24"/>
          <w:szCs w:val="24"/>
          <w:vertAlign w:val="superscript"/>
        </w:rPr>
        <w:t>2</w:t>
      </w:r>
      <w:r w:rsidR="49DE8322" w:rsidRPr="00B92E7F">
        <w:rPr>
          <w:rFonts w:ascii="Times New Roman" w:hAnsi="Times New Roman" w:cs="Times New Roman"/>
          <w:sz w:val="24"/>
          <w:szCs w:val="24"/>
        </w:rPr>
        <w:t xml:space="preserve">, mille kohaselt peab krediidiasutus tagama sellise ülevaate olemasolu, mis kajastab nõukogu ja juhatuse kõigi liikmete ning võtmeisikute töökohustusi, sealhulgas </w:t>
      </w:r>
      <w:proofErr w:type="spellStart"/>
      <w:r w:rsidR="49DE8322" w:rsidRPr="00B92E7F">
        <w:rPr>
          <w:rFonts w:ascii="Times New Roman" w:hAnsi="Times New Roman" w:cs="Times New Roman"/>
          <w:sz w:val="24"/>
          <w:szCs w:val="24"/>
        </w:rPr>
        <w:t>ükskikasjalikke</w:t>
      </w:r>
      <w:proofErr w:type="spellEnd"/>
      <w:r w:rsidR="49DE8322" w:rsidRPr="00B92E7F">
        <w:rPr>
          <w:rFonts w:ascii="Times New Roman" w:hAnsi="Times New Roman" w:cs="Times New Roman"/>
          <w:sz w:val="24"/>
          <w:szCs w:val="24"/>
        </w:rPr>
        <w:t xml:space="preserve"> andmeid aruandluse ja vastutuse korra kohta, samuti sama lõike punktis 4 sätestatud</w:t>
      </w:r>
      <w:r w:rsidR="6F8024A9" w:rsidRPr="00B92E7F">
        <w:rPr>
          <w:rFonts w:ascii="Times New Roman" w:hAnsi="Times New Roman" w:cs="Times New Roman"/>
          <w:sz w:val="24"/>
          <w:szCs w:val="24"/>
        </w:rPr>
        <w:t xml:space="preserve"> juhtimise korraldusse kuuluvate isikute ning nende töökohustuste kohta.</w:t>
      </w:r>
    </w:p>
    <w:p w14:paraId="558545C9" w14:textId="77777777" w:rsidR="008C3B87" w:rsidRPr="00B92E7F" w:rsidRDefault="008C3B87" w:rsidP="00B92E7F">
      <w:pPr>
        <w:spacing w:after="0" w:line="240" w:lineRule="auto"/>
        <w:rPr>
          <w:rFonts w:ascii="Times New Roman" w:hAnsi="Times New Roman" w:cs="Times New Roman"/>
          <w:b/>
          <w:bCs/>
          <w:sz w:val="24"/>
          <w:szCs w:val="24"/>
        </w:rPr>
      </w:pPr>
    </w:p>
    <w:p w14:paraId="2E023729" w14:textId="17FFCFD1" w:rsidR="00907334" w:rsidRPr="00B92E7F" w:rsidRDefault="5B4272D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w:t>
      </w:r>
      <w:r w:rsidR="00326DCD" w:rsidRPr="00B92E7F">
        <w:rPr>
          <w:rFonts w:ascii="Times New Roman" w:hAnsi="Times New Roman" w:cs="Times New Roman"/>
          <w:b/>
          <w:bCs/>
          <w:sz w:val="24"/>
          <w:szCs w:val="24"/>
        </w:rPr>
        <w:t xml:space="preserve"> 2 punkt</w:t>
      </w:r>
      <w:r w:rsidR="03514F26" w:rsidRPr="00B92E7F">
        <w:rPr>
          <w:rFonts w:ascii="Times New Roman" w:hAnsi="Times New Roman" w:cs="Times New Roman"/>
          <w:b/>
          <w:bCs/>
          <w:sz w:val="24"/>
          <w:szCs w:val="24"/>
        </w:rPr>
        <w:t>i</w:t>
      </w:r>
      <w:r w:rsidR="00326DCD" w:rsidRPr="00B92E7F">
        <w:rPr>
          <w:rFonts w:ascii="Times New Roman" w:hAnsi="Times New Roman" w:cs="Times New Roman"/>
          <w:b/>
          <w:bCs/>
          <w:sz w:val="24"/>
          <w:szCs w:val="24"/>
        </w:rPr>
        <w:t xml:space="preserve"> 4 muutmine</w:t>
      </w:r>
      <w:r w:rsidR="5014B077" w:rsidRPr="00B92E7F">
        <w:rPr>
          <w:rFonts w:ascii="Times New Roman" w:hAnsi="Times New Roman" w:cs="Times New Roman"/>
          <w:b/>
          <w:bCs/>
          <w:sz w:val="24"/>
          <w:szCs w:val="24"/>
        </w:rPr>
        <w:t xml:space="preserve">. </w:t>
      </w:r>
      <w:r w:rsidR="5014B077" w:rsidRPr="00B92E7F">
        <w:rPr>
          <w:rFonts w:ascii="Times New Roman" w:hAnsi="Times New Roman" w:cs="Times New Roman"/>
          <w:sz w:val="24"/>
          <w:szCs w:val="24"/>
        </w:rPr>
        <w:t>L</w:t>
      </w:r>
      <w:r w:rsidR="00326DCD" w:rsidRPr="00B92E7F">
        <w:rPr>
          <w:rFonts w:ascii="Times New Roman" w:hAnsi="Times New Roman" w:cs="Times New Roman"/>
          <w:sz w:val="24"/>
          <w:szCs w:val="24"/>
        </w:rPr>
        <w:t xml:space="preserve">õike 2 punktiga 4 nähakse hetkel ette, et krediidiasutus peab oma </w:t>
      </w:r>
      <w:proofErr w:type="spellStart"/>
      <w:r w:rsidR="00326DCD" w:rsidRPr="00B92E7F">
        <w:rPr>
          <w:rFonts w:ascii="Times New Roman" w:hAnsi="Times New Roman" w:cs="Times New Roman"/>
          <w:sz w:val="24"/>
          <w:szCs w:val="24"/>
        </w:rPr>
        <w:t>sise</w:t>
      </w:r>
      <w:proofErr w:type="spellEnd"/>
      <w:r w:rsidR="00326DCD" w:rsidRPr="00B92E7F">
        <w:rPr>
          <w:rFonts w:ascii="Times New Roman" w:hAnsi="Times New Roman" w:cs="Times New Roman"/>
          <w:sz w:val="24"/>
          <w:szCs w:val="24"/>
        </w:rPr>
        <w:t>-eeskirjade ja protseduurireeglitega kindlaks määrama</w:t>
      </w:r>
      <w:r w:rsidR="00DC0756" w:rsidRPr="00B92E7F">
        <w:rPr>
          <w:rFonts w:ascii="Times New Roman" w:hAnsi="Times New Roman" w:cs="Times New Roman"/>
          <w:sz w:val="24"/>
          <w:szCs w:val="24"/>
        </w:rPr>
        <w:t xml:space="preserve"> alluvussuhted, aruandluse esitamise protseduuri ja õiguste delegeerimise</w:t>
      </w:r>
      <w:r w:rsidR="008D3C0C" w:rsidRPr="00B92E7F">
        <w:rPr>
          <w:rFonts w:ascii="Times New Roman" w:hAnsi="Times New Roman" w:cs="Times New Roman"/>
          <w:sz w:val="24"/>
          <w:szCs w:val="24"/>
        </w:rPr>
        <w:t>. Samuti tuleb</w:t>
      </w:r>
      <w:r w:rsidR="00DC0756" w:rsidRPr="00B92E7F">
        <w:rPr>
          <w:rFonts w:ascii="Times New Roman" w:hAnsi="Times New Roman" w:cs="Times New Roman"/>
          <w:sz w:val="24"/>
          <w:szCs w:val="24"/>
        </w:rPr>
        <w:t xml:space="preserve"> sätestad</w:t>
      </w:r>
      <w:r w:rsidR="008D3C0C" w:rsidRPr="00B92E7F">
        <w:rPr>
          <w:rFonts w:ascii="Times New Roman" w:hAnsi="Times New Roman" w:cs="Times New Roman"/>
          <w:sz w:val="24"/>
          <w:szCs w:val="24"/>
        </w:rPr>
        <w:t>a</w:t>
      </w:r>
      <w:r w:rsidR="00DC0756" w:rsidRPr="00B92E7F">
        <w:rPr>
          <w:rFonts w:ascii="Times New Roman" w:hAnsi="Times New Roman" w:cs="Times New Roman"/>
          <w:sz w:val="24"/>
          <w:szCs w:val="24"/>
        </w:rPr>
        <w:t xml:space="preserve"> funktsioonide lahusus krediidiasutuse nimel kohustuste võtmisel, väljamaksete tegemisel, tehingute kajastamisel raamatupidamises ja aruandluses ning tehingute riskide hindamisel</w:t>
      </w:r>
      <w:r w:rsidR="008D3C0C" w:rsidRPr="00B92E7F">
        <w:rPr>
          <w:rFonts w:ascii="Times New Roman" w:hAnsi="Times New Roman" w:cs="Times New Roman"/>
          <w:sz w:val="24"/>
          <w:szCs w:val="24"/>
        </w:rPr>
        <w:t>. Muudatustega lisatakse punkti</w:t>
      </w:r>
      <w:r w:rsidR="3FD3B663" w:rsidRPr="00B92E7F">
        <w:rPr>
          <w:rFonts w:ascii="Times New Roman" w:hAnsi="Times New Roman" w:cs="Times New Roman"/>
          <w:sz w:val="24"/>
          <w:szCs w:val="24"/>
        </w:rPr>
        <w:t xml:space="preserve"> 4 täiend</w:t>
      </w:r>
      <w:r w:rsidR="008D3C0C" w:rsidRPr="00B92E7F">
        <w:rPr>
          <w:rFonts w:ascii="Times New Roman" w:hAnsi="Times New Roman" w:cs="Times New Roman"/>
          <w:sz w:val="24"/>
          <w:szCs w:val="24"/>
        </w:rPr>
        <w:t xml:space="preserve">, </w:t>
      </w:r>
      <w:r w:rsidR="7967BDDE" w:rsidRPr="00B92E7F">
        <w:rPr>
          <w:rFonts w:ascii="Times New Roman" w:hAnsi="Times New Roman" w:cs="Times New Roman"/>
          <w:sz w:val="24"/>
          <w:szCs w:val="24"/>
        </w:rPr>
        <w:t>mille kohaselt peab</w:t>
      </w:r>
      <w:r w:rsidR="008D3C0C" w:rsidRPr="00B92E7F">
        <w:rPr>
          <w:rFonts w:ascii="Times New Roman" w:hAnsi="Times New Roman" w:cs="Times New Roman"/>
          <w:sz w:val="24"/>
          <w:szCs w:val="24"/>
        </w:rPr>
        <w:t xml:space="preserve"> </w:t>
      </w:r>
      <w:proofErr w:type="spellStart"/>
      <w:r w:rsidR="008D3C0C" w:rsidRPr="00B92E7F">
        <w:rPr>
          <w:rFonts w:ascii="Times New Roman" w:hAnsi="Times New Roman" w:cs="Times New Roman"/>
          <w:sz w:val="24"/>
          <w:szCs w:val="24"/>
        </w:rPr>
        <w:t>sise</w:t>
      </w:r>
      <w:proofErr w:type="spellEnd"/>
      <w:r w:rsidR="008D3C0C" w:rsidRPr="00B92E7F">
        <w:rPr>
          <w:rFonts w:ascii="Times New Roman" w:hAnsi="Times New Roman" w:cs="Times New Roman"/>
          <w:sz w:val="24"/>
          <w:szCs w:val="24"/>
        </w:rPr>
        <w:t xml:space="preserve">-eeskirjade ja protseduurireeglitega kindlaks määrama ka </w:t>
      </w:r>
      <w:r w:rsidR="00351B11" w:rsidRPr="00B92E7F">
        <w:rPr>
          <w:rFonts w:ascii="Times New Roman" w:hAnsi="Times New Roman" w:cs="Times New Roman"/>
          <w:sz w:val="24"/>
          <w:szCs w:val="24"/>
        </w:rPr>
        <w:t xml:space="preserve">selge organisatsioonilise struktuuri ning läbipaistvad ja järjepidevad vastutusalad. Muudatus põhineb </w:t>
      </w:r>
      <w:r w:rsidR="123C2D46" w:rsidRPr="00B92E7F">
        <w:rPr>
          <w:rFonts w:ascii="Times New Roman" w:hAnsi="Times New Roman" w:cs="Times New Roman"/>
          <w:sz w:val="24"/>
          <w:szCs w:val="24"/>
        </w:rPr>
        <w:t>CRD VI</w:t>
      </w:r>
      <w:r w:rsidR="00351B11" w:rsidRPr="00B92E7F">
        <w:rPr>
          <w:rFonts w:ascii="Times New Roman" w:hAnsi="Times New Roman" w:cs="Times New Roman"/>
          <w:sz w:val="24"/>
          <w:szCs w:val="24"/>
        </w:rPr>
        <w:t xml:space="preserve"> artiklil 74</w:t>
      </w:r>
      <w:r w:rsidR="7143A9A7" w:rsidRPr="00B92E7F">
        <w:rPr>
          <w:rFonts w:ascii="Times New Roman" w:hAnsi="Times New Roman" w:cs="Times New Roman"/>
          <w:sz w:val="24"/>
          <w:szCs w:val="24"/>
        </w:rPr>
        <w:t xml:space="preserve"> lõike </w:t>
      </w:r>
      <w:r w:rsidR="00351B11" w:rsidRPr="00B92E7F">
        <w:rPr>
          <w:rFonts w:ascii="Times New Roman" w:hAnsi="Times New Roman" w:cs="Times New Roman"/>
          <w:sz w:val="24"/>
          <w:szCs w:val="24"/>
        </w:rPr>
        <w:t>1 punktil a.</w:t>
      </w:r>
    </w:p>
    <w:p w14:paraId="54E26A7A" w14:textId="77777777" w:rsidR="00852169" w:rsidRPr="00B92E7F" w:rsidRDefault="00852169" w:rsidP="00B92E7F">
      <w:pPr>
        <w:spacing w:after="0" w:line="240" w:lineRule="auto"/>
        <w:jc w:val="both"/>
        <w:rPr>
          <w:rFonts w:ascii="Times New Roman" w:hAnsi="Times New Roman" w:cs="Times New Roman"/>
          <w:sz w:val="24"/>
          <w:szCs w:val="24"/>
        </w:rPr>
      </w:pPr>
    </w:p>
    <w:p w14:paraId="3BE048A1" w14:textId="4156AC00" w:rsidR="00852169" w:rsidRPr="00B92E7F" w:rsidRDefault="57FB11D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3671FDA4" w:rsidRPr="00B92E7F">
        <w:rPr>
          <w:rFonts w:ascii="Times New Roman" w:hAnsi="Times New Roman" w:cs="Times New Roman"/>
          <w:b/>
          <w:bCs/>
          <w:sz w:val="24"/>
          <w:szCs w:val="24"/>
        </w:rPr>
        <w:t>õike 2 täiendamine punktidega 4</w:t>
      </w:r>
      <w:r w:rsidR="3B64B588" w:rsidRPr="00B92E7F">
        <w:rPr>
          <w:rFonts w:ascii="Times New Roman" w:hAnsi="Times New Roman" w:cs="Times New Roman"/>
          <w:b/>
          <w:bCs/>
          <w:sz w:val="24"/>
          <w:szCs w:val="24"/>
          <w:vertAlign w:val="superscript"/>
        </w:rPr>
        <w:t>2</w:t>
      </w:r>
      <w:r w:rsidR="3671FDA4" w:rsidRPr="00B92E7F">
        <w:rPr>
          <w:rFonts w:ascii="Times New Roman" w:hAnsi="Times New Roman" w:cs="Times New Roman"/>
          <w:b/>
          <w:bCs/>
          <w:sz w:val="24"/>
          <w:szCs w:val="24"/>
        </w:rPr>
        <w:t xml:space="preserve"> ja 4</w:t>
      </w:r>
      <w:r w:rsidR="3B64B588" w:rsidRPr="00B92E7F">
        <w:rPr>
          <w:rFonts w:ascii="Times New Roman" w:hAnsi="Times New Roman" w:cs="Times New Roman"/>
          <w:b/>
          <w:bCs/>
          <w:sz w:val="24"/>
          <w:szCs w:val="24"/>
          <w:vertAlign w:val="superscript"/>
        </w:rPr>
        <w:t>3</w:t>
      </w:r>
      <w:r w:rsidR="6FA456C0" w:rsidRPr="00B92E7F">
        <w:rPr>
          <w:rFonts w:ascii="Times New Roman" w:hAnsi="Times New Roman" w:cs="Times New Roman"/>
          <w:b/>
          <w:bCs/>
          <w:sz w:val="24"/>
          <w:szCs w:val="24"/>
        </w:rPr>
        <w:t>.</w:t>
      </w:r>
      <w:r w:rsidR="6FA456C0" w:rsidRPr="00B92E7F">
        <w:rPr>
          <w:rFonts w:ascii="Times New Roman" w:hAnsi="Times New Roman" w:cs="Times New Roman"/>
          <w:sz w:val="24"/>
          <w:szCs w:val="24"/>
        </w:rPr>
        <w:t xml:space="preserve"> A</w:t>
      </w:r>
      <w:r w:rsidR="3671FDA4" w:rsidRPr="00B92E7F">
        <w:rPr>
          <w:rFonts w:ascii="Times New Roman" w:hAnsi="Times New Roman" w:cs="Times New Roman"/>
          <w:sz w:val="24"/>
          <w:szCs w:val="24"/>
        </w:rPr>
        <w:t xml:space="preserve">ntud täiendiga nähakse ette kaks uut punkti, mille võrra tuleb krediidiasutuse </w:t>
      </w:r>
      <w:proofErr w:type="spellStart"/>
      <w:r w:rsidR="3671FDA4" w:rsidRPr="00B92E7F">
        <w:rPr>
          <w:rFonts w:ascii="Times New Roman" w:hAnsi="Times New Roman" w:cs="Times New Roman"/>
          <w:sz w:val="24"/>
          <w:szCs w:val="24"/>
        </w:rPr>
        <w:t>sise</w:t>
      </w:r>
      <w:proofErr w:type="spellEnd"/>
      <w:r w:rsidR="3671FDA4" w:rsidRPr="00B92E7F">
        <w:rPr>
          <w:rFonts w:ascii="Times New Roman" w:hAnsi="Times New Roman" w:cs="Times New Roman"/>
          <w:sz w:val="24"/>
          <w:szCs w:val="24"/>
        </w:rPr>
        <w:t>-eeskirju ja protseduurireegleid täiendada.</w:t>
      </w:r>
      <w:r w:rsidR="21AB75B9" w:rsidRPr="00B92E7F">
        <w:rPr>
          <w:rFonts w:ascii="Times New Roman" w:hAnsi="Times New Roman" w:cs="Times New Roman"/>
          <w:sz w:val="24"/>
          <w:szCs w:val="24"/>
        </w:rPr>
        <w:t xml:space="preserve"> </w:t>
      </w:r>
      <w:r w:rsidR="05D06294" w:rsidRPr="00B92E7F">
        <w:rPr>
          <w:rFonts w:ascii="Times New Roman" w:hAnsi="Times New Roman" w:cs="Times New Roman"/>
          <w:b/>
          <w:bCs/>
          <w:sz w:val="24"/>
          <w:szCs w:val="24"/>
        </w:rPr>
        <w:t>Punkti 4</w:t>
      </w:r>
      <w:r w:rsidR="05D06294" w:rsidRPr="00B92E7F">
        <w:rPr>
          <w:rFonts w:ascii="Times New Roman" w:hAnsi="Times New Roman" w:cs="Times New Roman"/>
          <w:b/>
          <w:bCs/>
          <w:sz w:val="24"/>
          <w:szCs w:val="24"/>
          <w:vertAlign w:val="superscript"/>
        </w:rPr>
        <w:t>2</w:t>
      </w:r>
      <w:r w:rsidR="05D06294" w:rsidRPr="00B92E7F">
        <w:rPr>
          <w:rFonts w:ascii="Times New Roman" w:hAnsi="Times New Roman" w:cs="Times New Roman"/>
          <w:b/>
          <w:bCs/>
          <w:sz w:val="24"/>
          <w:szCs w:val="24"/>
        </w:rPr>
        <w:t xml:space="preserve"> </w:t>
      </w:r>
      <w:r w:rsidR="05D06294" w:rsidRPr="00B92E7F">
        <w:rPr>
          <w:rFonts w:ascii="Times New Roman" w:hAnsi="Times New Roman" w:cs="Times New Roman"/>
          <w:sz w:val="24"/>
          <w:szCs w:val="24"/>
        </w:rPr>
        <w:t>kohaselt</w:t>
      </w:r>
      <w:r w:rsidR="3671FDA4" w:rsidRPr="00B92E7F">
        <w:rPr>
          <w:rFonts w:ascii="Times New Roman" w:hAnsi="Times New Roman" w:cs="Times New Roman"/>
          <w:sz w:val="24"/>
          <w:szCs w:val="24"/>
        </w:rPr>
        <w:t xml:space="preserve"> pea</w:t>
      </w:r>
      <w:r w:rsidR="179563C5" w:rsidRPr="00B92E7F">
        <w:rPr>
          <w:rFonts w:ascii="Times New Roman" w:hAnsi="Times New Roman" w:cs="Times New Roman"/>
          <w:sz w:val="24"/>
          <w:szCs w:val="24"/>
        </w:rPr>
        <w:t>vad</w:t>
      </w:r>
      <w:r w:rsidR="3671FDA4" w:rsidRPr="00B92E7F">
        <w:rPr>
          <w:rFonts w:ascii="Times New Roman" w:hAnsi="Times New Roman" w:cs="Times New Roman"/>
          <w:sz w:val="24"/>
          <w:szCs w:val="24"/>
        </w:rPr>
        <w:t xml:space="preserve"> </w:t>
      </w:r>
      <w:r w:rsidR="5E7B5A69" w:rsidRPr="00B92E7F">
        <w:rPr>
          <w:rFonts w:ascii="Times New Roman" w:hAnsi="Times New Roman" w:cs="Times New Roman"/>
          <w:sz w:val="24"/>
          <w:szCs w:val="24"/>
        </w:rPr>
        <w:t xml:space="preserve">krediidiasutuse </w:t>
      </w:r>
      <w:proofErr w:type="spellStart"/>
      <w:r w:rsidR="5E7B5A69" w:rsidRPr="00B92E7F">
        <w:rPr>
          <w:rFonts w:ascii="Times New Roman" w:hAnsi="Times New Roman" w:cs="Times New Roman"/>
          <w:sz w:val="24"/>
          <w:szCs w:val="24"/>
        </w:rPr>
        <w:t>sise</w:t>
      </w:r>
      <w:proofErr w:type="spellEnd"/>
      <w:r w:rsidR="5E7B5A69" w:rsidRPr="00B92E7F">
        <w:rPr>
          <w:rFonts w:ascii="Times New Roman" w:hAnsi="Times New Roman" w:cs="Times New Roman"/>
          <w:sz w:val="24"/>
          <w:szCs w:val="24"/>
        </w:rPr>
        <w:t>-eeskirjad</w:t>
      </w:r>
      <w:r w:rsidR="3671FDA4" w:rsidRPr="00B92E7F">
        <w:rPr>
          <w:rFonts w:ascii="Times New Roman" w:hAnsi="Times New Roman" w:cs="Times New Roman"/>
          <w:sz w:val="24"/>
          <w:szCs w:val="24"/>
        </w:rPr>
        <w:t xml:space="preserve"> </w:t>
      </w:r>
      <w:r w:rsidR="368BA9C9" w:rsidRPr="00B92E7F">
        <w:rPr>
          <w:rFonts w:ascii="Times New Roman" w:hAnsi="Times New Roman" w:cs="Times New Roman"/>
          <w:sz w:val="24"/>
          <w:szCs w:val="24"/>
        </w:rPr>
        <w:t xml:space="preserve">ja protseduurireeglid </w:t>
      </w:r>
      <w:r w:rsidR="3671FDA4" w:rsidRPr="00B92E7F">
        <w:rPr>
          <w:rFonts w:ascii="Times New Roman" w:hAnsi="Times New Roman" w:cs="Times New Roman"/>
          <w:sz w:val="24"/>
          <w:szCs w:val="24"/>
        </w:rPr>
        <w:t>sisaldama riskide tuvastamise, juhtimise, jälgimise ja raporteerimise ko</w:t>
      </w:r>
      <w:r w:rsidR="169F8871" w:rsidRPr="00B92E7F">
        <w:rPr>
          <w:rFonts w:ascii="Times New Roman" w:hAnsi="Times New Roman" w:cs="Times New Roman"/>
          <w:sz w:val="24"/>
          <w:szCs w:val="24"/>
        </w:rPr>
        <w:t>rd</w:t>
      </w:r>
      <w:r w:rsidR="3671FDA4" w:rsidRPr="00B92E7F">
        <w:rPr>
          <w:rFonts w:ascii="Times New Roman" w:hAnsi="Times New Roman" w:cs="Times New Roman"/>
          <w:sz w:val="24"/>
          <w:szCs w:val="24"/>
        </w:rPr>
        <w:t xml:space="preserve">a, </w:t>
      </w:r>
      <w:r w:rsidR="3671FDA4" w:rsidRPr="00B92E7F">
        <w:rPr>
          <w:rFonts w:ascii="Times New Roman" w:eastAsia="Times New Roman" w:hAnsi="Times New Roman" w:cs="Times New Roman"/>
          <w:color w:val="202020"/>
          <w:sz w:val="24"/>
          <w:szCs w:val="24"/>
        </w:rPr>
        <w:t xml:space="preserve">mis käsitleb neid riske ning </w:t>
      </w:r>
      <w:r w:rsidR="3671FDA4" w:rsidRPr="00B92E7F">
        <w:rPr>
          <w:rFonts w:ascii="Times New Roman" w:hAnsi="Times New Roman" w:cs="Times New Roman"/>
          <w:sz w:val="24"/>
          <w:szCs w:val="24"/>
        </w:rPr>
        <w:t>millele krediidiasutus on avatud või võib olla avatud</w:t>
      </w:r>
      <w:r w:rsidR="3B64B588" w:rsidRPr="00B92E7F">
        <w:rPr>
          <w:rFonts w:ascii="Times New Roman" w:hAnsi="Times New Roman" w:cs="Times New Roman"/>
          <w:sz w:val="24"/>
          <w:szCs w:val="24"/>
        </w:rPr>
        <w:t xml:space="preserve">. See puudutab ka ESG riske lühikeses, keskmises ja pikas perspektiivis. </w:t>
      </w:r>
      <w:r w:rsidR="340BDF9D" w:rsidRPr="00B92E7F">
        <w:rPr>
          <w:rFonts w:ascii="Times New Roman" w:hAnsi="Times New Roman" w:cs="Times New Roman"/>
          <w:sz w:val="24"/>
          <w:szCs w:val="24"/>
        </w:rPr>
        <w:t>Punktiga 4</w:t>
      </w:r>
      <w:r w:rsidR="340BDF9D" w:rsidRPr="00B92E7F">
        <w:rPr>
          <w:rFonts w:ascii="Times New Roman" w:hAnsi="Times New Roman" w:cs="Times New Roman"/>
          <w:sz w:val="24"/>
          <w:szCs w:val="24"/>
          <w:vertAlign w:val="superscript"/>
        </w:rPr>
        <w:t>2</w:t>
      </w:r>
      <w:r w:rsidR="340BDF9D" w:rsidRPr="00B92E7F">
        <w:rPr>
          <w:rFonts w:ascii="Times New Roman" w:hAnsi="Times New Roman" w:cs="Times New Roman"/>
          <w:sz w:val="24"/>
          <w:szCs w:val="24"/>
        </w:rPr>
        <w:t xml:space="preserve"> võetakse üle CRD VI artikli 74 lõike 1 punkt </w:t>
      </w:r>
      <w:proofErr w:type="spellStart"/>
      <w:r w:rsidR="340BDF9D" w:rsidRPr="00B92E7F">
        <w:rPr>
          <w:rFonts w:ascii="Times New Roman" w:hAnsi="Times New Roman" w:cs="Times New Roman"/>
          <w:sz w:val="24"/>
          <w:szCs w:val="24"/>
        </w:rPr>
        <w:t>b</w:t>
      </w:r>
      <w:r w:rsidR="3B64B588" w:rsidRPr="00B92E7F">
        <w:rPr>
          <w:rFonts w:ascii="Times New Roman" w:hAnsi="Times New Roman" w:cs="Times New Roman"/>
          <w:sz w:val="24"/>
          <w:szCs w:val="24"/>
        </w:rPr>
        <w:t>.</w:t>
      </w:r>
      <w:proofErr w:type="spellEnd"/>
      <w:r w:rsidR="3B64B588" w:rsidRPr="00B92E7F">
        <w:rPr>
          <w:rFonts w:ascii="Times New Roman" w:hAnsi="Times New Roman" w:cs="Times New Roman"/>
          <w:sz w:val="24"/>
          <w:szCs w:val="24"/>
        </w:rPr>
        <w:t xml:space="preserve"> </w:t>
      </w:r>
      <w:r w:rsidR="20586755" w:rsidRPr="00B92E7F">
        <w:rPr>
          <w:rFonts w:ascii="Times New Roman" w:hAnsi="Times New Roman" w:cs="Times New Roman"/>
          <w:b/>
          <w:bCs/>
          <w:sz w:val="24"/>
          <w:szCs w:val="24"/>
        </w:rPr>
        <w:t>Punkti 4</w:t>
      </w:r>
      <w:r w:rsidR="20586755" w:rsidRPr="00B92E7F">
        <w:rPr>
          <w:rFonts w:ascii="Times New Roman" w:hAnsi="Times New Roman" w:cs="Times New Roman"/>
          <w:b/>
          <w:bCs/>
          <w:sz w:val="24"/>
          <w:szCs w:val="24"/>
          <w:vertAlign w:val="superscript"/>
        </w:rPr>
        <w:t>3</w:t>
      </w:r>
      <w:r w:rsidR="20586755" w:rsidRPr="00B92E7F">
        <w:rPr>
          <w:rFonts w:ascii="Times New Roman" w:hAnsi="Times New Roman" w:cs="Times New Roman"/>
          <w:b/>
          <w:bCs/>
          <w:sz w:val="24"/>
          <w:szCs w:val="24"/>
        </w:rPr>
        <w:t xml:space="preserve"> </w:t>
      </w:r>
      <w:r w:rsidR="20586755" w:rsidRPr="00B92E7F">
        <w:rPr>
          <w:rFonts w:ascii="Times New Roman" w:hAnsi="Times New Roman" w:cs="Times New Roman"/>
          <w:sz w:val="24"/>
          <w:szCs w:val="24"/>
        </w:rPr>
        <w:t xml:space="preserve">kohaselt peavad </w:t>
      </w:r>
      <w:proofErr w:type="spellStart"/>
      <w:r w:rsidR="20586755" w:rsidRPr="00B92E7F">
        <w:rPr>
          <w:rFonts w:ascii="Times New Roman" w:hAnsi="Times New Roman" w:cs="Times New Roman"/>
          <w:sz w:val="24"/>
          <w:szCs w:val="24"/>
        </w:rPr>
        <w:t>sise</w:t>
      </w:r>
      <w:proofErr w:type="spellEnd"/>
      <w:r w:rsidR="20586755" w:rsidRPr="00B92E7F">
        <w:rPr>
          <w:rFonts w:ascii="Times New Roman" w:hAnsi="Times New Roman" w:cs="Times New Roman"/>
          <w:sz w:val="24"/>
          <w:szCs w:val="24"/>
        </w:rPr>
        <w:t>-eeskirjad ja protseduurireeglid</w:t>
      </w:r>
      <w:r w:rsidR="3B64B588" w:rsidRPr="00B92E7F">
        <w:rPr>
          <w:rFonts w:ascii="Times New Roman" w:hAnsi="Times New Roman" w:cs="Times New Roman"/>
          <w:sz w:val="24"/>
          <w:szCs w:val="24"/>
        </w:rPr>
        <w:t xml:space="preserve"> sisaldama </w:t>
      </w:r>
      <w:r w:rsidR="3671FDA4" w:rsidRPr="00B92E7F">
        <w:rPr>
          <w:rFonts w:ascii="Times New Roman" w:hAnsi="Times New Roman" w:cs="Times New Roman"/>
          <w:sz w:val="24"/>
          <w:szCs w:val="24"/>
        </w:rPr>
        <w:t>tegevuspõhimõtte</w:t>
      </w:r>
      <w:r w:rsidR="3B64B588" w:rsidRPr="00B92E7F">
        <w:rPr>
          <w:rFonts w:ascii="Times New Roman" w:hAnsi="Times New Roman" w:cs="Times New Roman"/>
          <w:sz w:val="24"/>
          <w:szCs w:val="24"/>
        </w:rPr>
        <w:t>i</w:t>
      </w:r>
      <w:r w:rsidR="3671FDA4" w:rsidRPr="00B92E7F">
        <w:rPr>
          <w:rFonts w:ascii="Times New Roman" w:hAnsi="Times New Roman" w:cs="Times New Roman"/>
          <w:sz w:val="24"/>
          <w:szCs w:val="24"/>
        </w:rPr>
        <w:t>d õigusaktidest tulenevate kohustuste täitmata järgmise õigusriskide ning nendega seonduvate muude riskide tuvastamiseks ja nende maandamiseks või vältimisek</w:t>
      </w:r>
      <w:r w:rsidR="3B64B588" w:rsidRPr="00B92E7F">
        <w:rPr>
          <w:rFonts w:ascii="Times New Roman" w:hAnsi="Times New Roman" w:cs="Times New Roman"/>
          <w:sz w:val="24"/>
          <w:szCs w:val="24"/>
        </w:rPr>
        <w:t xml:space="preserve">s. </w:t>
      </w:r>
    </w:p>
    <w:p w14:paraId="06470F2F" w14:textId="77777777" w:rsidR="00F62384" w:rsidRPr="00B92E7F" w:rsidRDefault="00F62384" w:rsidP="00B92E7F">
      <w:pPr>
        <w:spacing w:after="0" w:line="240" w:lineRule="auto"/>
        <w:jc w:val="both"/>
        <w:rPr>
          <w:rFonts w:ascii="Times New Roman" w:hAnsi="Times New Roman" w:cs="Times New Roman"/>
          <w:sz w:val="24"/>
          <w:szCs w:val="24"/>
        </w:rPr>
      </w:pPr>
    </w:p>
    <w:p w14:paraId="7659A921" w14:textId="558E975A" w:rsidR="00F62384" w:rsidRPr="00B92E7F" w:rsidRDefault="01CED1B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431BF401" w:rsidRPr="00B92E7F">
        <w:rPr>
          <w:rFonts w:ascii="Times New Roman" w:hAnsi="Times New Roman" w:cs="Times New Roman"/>
          <w:b/>
          <w:bCs/>
          <w:sz w:val="24"/>
          <w:szCs w:val="24"/>
        </w:rPr>
        <w:t>õike 2 punkti 5 muutmine</w:t>
      </w:r>
      <w:r w:rsidR="6F271BE5" w:rsidRPr="00B92E7F">
        <w:rPr>
          <w:rFonts w:ascii="Times New Roman" w:hAnsi="Times New Roman" w:cs="Times New Roman"/>
          <w:b/>
          <w:bCs/>
          <w:sz w:val="24"/>
          <w:szCs w:val="24"/>
        </w:rPr>
        <w:t xml:space="preserve">. </w:t>
      </w:r>
      <w:r w:rsidR="6F271BE5" w:rsidRPr="00B92E7F">
        <w:rPr>
          <w:rFonts w:ascii="Times New Roman" w:hAnsi="Times New Roman" w:cs="Times New Roman"/>
          <w:sz w:val="24"/>
          <w:szCs w:val="24"/>
        </w:rPr>
        <w:t>K</w:t>
      </w:r>
      <w:r w:rsidR="04CEC13E" w:rsidRPr="00B92E7F">
        <w:rPr>
          <w:rFonts w:ascii="Times New Roman" w:hAnsi="Times New Roman" w:cs="Times New Roman"/>
          <w:sz w:val="24"/>
          <w:szCs w:val="24"/>
        </w:rPr>
        <w:t xml:space="preserve">ehtiva punktiga 5 on ette nähtud, et krediidiasutus peab </w:t>
      </w:r>
      <w:proofErr w:type="spellStart"/>
      <w:r w:rsidR="04CEC13E" w:rsidRPr="00B92E7F">
        <w:rPr>
          <w:rFonts w:ascii="Times New Roman" w:hAnsi="Times New Roman" w:cs="Times New Roman"/>
          <w:sz w:val="24"/>
          <w:szCs w:val="24"/>
        </w:rPr>
        <w:t>sise</w:t>
      </w:r>
      <w:proofErr w:type="spellEnd"/>
      <w:r w:rsidR="04CEC13E" w:rsidRPr="00B92E7F">
        <w:rPr>
          <w:rFonts w:ascii="Times New Roman" w:hAnsi="Times New Roman" w:cs="Times New Roman"/>
          <w:sz w:val="24"/>
          <w:szCs w:val="24"/>
        </w:rPr>
        <w:t>-eeskirjade ja protseduurireeglitega määrama kindl</w:t>
      </w:r>
      <w:r w:rsidR="064E3BE4" w:rsidRPr="00B92E7F">
        <w:rPr>
          <w:rFonts w:ascii="Times New Roman" w:hAnsi="Times New Roman" w:cs="Times New Roman"/>
          <w:sz w:val="24"/>
          <w:szCs w:val="24"/>
        </w:rPr>
        <w:t>a</w:t>
      </w:r>
      <w:r w:rsidR="04CEC13E" w:rsidRPr="00B92E7F">
        <w:rPr>
          <w:rFonts w:ascii="Times New Roman" w:hAnsi="Times New Roman" w:cs="Times New Roman"/>
          <w:sz w:val="24"/>
          <w:szCs w:val="24"/>
        </w:rPr>
        <w:t>ks sisekontrolli süsteemi toimimise korra.</w:t>
      </w:r>
      <w:r w:rsidR="73A6739E" w:rsidRPr="00B92E7F">
        <w:rPr>
          <w:rFonts w:ascii="Times New Roman" w:hAnsi="Times New Roman" w:cs="Times New Roman"/>
          <w:sz w:val="24"/>
          <w:szCs w:val="24"/>
        </w:rPr>
        <w:t xml:space="preserve"> </w:t>
      </w:r>
      <w:r w:rsidR="50BB4DB1" w:rsidRPr="00B92E7F">
        <w:rPr>
          <w:rFonts w:ascii="Times New Roman" w:hAnsi="Times New Roman" w:cs="Times New Roman"/>
          <w:sz w:val="24"/>
          <w:szCs w:val="24"/>
        </w:rPr>
        <w:t>Eelnõuga</w:t>
      </w:r>
      <w:r w:rsidR="064E3BE4" w:rsidRPr="00B92E7F">
        <w:rPr>
          <w:rFonts w:ascii="Times New Roman" w:hAnsi="Times New Roman" w:cs="Times New Roman"/>
          <w:sz w:val="24"/>
          <w:szCs w:val="24"/>
        </w:rPr>
        <w:t xml:space="preserve"> täiendataks</w:t>
      </w:r>
      <w:r w:rsidR="0D42E003" w:rsidRPr="00B92E7F">
        <w:rPr>
          <w:rFonts w:ascii="Times New Roman" w:hAnsi="Times New Roman" w:cs="Times New Roman"/>
          <w:sz w:val="24"/>
          <w:szCs w:val="24"/>
        </w:rPr>
        <w:t>e</w:t>
      </w:r>
      <w:r w:rsidR="064E3BE4" w:rsidRPr="00B92E7F">
        <w:rPr>
          <w:rFonts w:ascii="Times New Roman" w:hAnsi="Times New Roman" w:cs="Times New Roman"/>
          <w:sz w:val="24"/>
          <w:szCs w:val="24"/>
        </w:rPr>
        <w:t xml:space="preserve"> punkti</w:t>
      </w:r>
      <w:r w:rsidR="25662F8A" w:rsidRPr="00B92E7F">
        <w:rPr>
          <w:rFonts w:ascii="Times New Roman" w:hAnsi="Times New Roman" w:cs="Times New Roman"/>
          <w:sz w:val="24"/>
          <w:szCs w:val="24"/>
        </w:rPr>
        <w:t xml:space="preserve"> 5</w:t>
      </w:r>
      <w:r w:rsidR="064E3BE4" w:rsidRPr="00B92E7F">
        <w:rPr>
          <w:rFonts w:ascii="Times New Roman" w:hAnsi="Times New Roman" w:cs="Times New Roman"/>
          <w:sz w:val="24"/>
          <w:szCs w:val="24"/>
        </w:rPr>
        <w:t xml:space="preserve"> ja lisatakse, et see kord </w:t>
      </w:r>
      <w:r w:rsidR="73A6739E" w:rsidRPr="00B92E7F">
        <w:rPr>
          <w:rFonts w:ascii="Times New Roman" w:hAnsi="Times New Roman" w:cs="Times New Roman"/>
          <w:sz w:val="24"/>
          <w:szCs w:val="24"/>
        </w:rPr>
        <w:t xml:space="preserve">peab sisaldama </w:t>
      </w:r>
      <w:r w:rsidR="064E3BE4" w:rsidRPr="00B92E7F">
        <w:rPr>
          <w:rFonts w:ascii="Times New Roman" w:hAnsi="Times New Roman" w:cs="Times New Roman"/>
          <w:sz w:val="24"/>
          <w:szCs w:val="24"/>
        </w:rPr>
        <w:t>ka</w:t>
      </w:r>
      <w:r w:rsidR="73A6739E" w:rsidRPr="00B92E7F">
        <w:rPr>
          <w:rFonts w:ascii="Times New Roman" w:hAnsi="Times New Roman" w:cs="Times New Roman"/>
          <w:sz w:val="24"/>
          <w:szCs w:val="24"/>
        </w:rPr>
        <w:t xml:space="preserve"> krediidiasutuse </w:t>
      </w:r>
      <w:r w:rsidR="73A6739E" w:rsidRPr="00B92E7F">
        <w:rPr>
          <w:rFonts w:ascii="Times New Roman" w:hAnsi="Times New Roman" w:cs="Times New Roman"/>
          <w:sz w:val="24"/>
          <w:szCs w:val="24"/>
        </w:rPr>
        <w:lastRenderedPageBreak/>
        <w:t xml:space="preserve">usaldusväärset administreerimiskorda ja raamatupidamise </w:t>
      </w:r>
      <w:proofErr w:type="spellStart"/>
      <w:r w:rsidR="73A6739E" w:rsidRPr="00B92E7F">
        <w:rPr>
          <w:rFonts w:ascii="Times New Roman" w:hAnsi="Times New Roman" w:cs="Times New Roman"/>
          <w:sz w:val="24"/>
          <w:szCs w:val="24"/>
        </w:rPr>
        <w:t>sise</w:t>
      </w:r>
      <w:proofErr w:type="spellEnd"/>
      <w:r w:rsidR="73A6739E" w:rsidRPr="00B92E7F">
        <w:rPr>
          <w:rFonts w:ascii="Times New Roman" w:hAnsi="Times New Roman" w:cs="Times New Roman"/>
          <w:sz w:val="24"/>
          <w:szCs w:val="24"/>
        </w:rPr>
        <w:t>-eeskirja</w:t>
      </w:r>
      <w:r w:rsidR="064E3BE4" w:rsidRPr="00B92E7F">
        <w:rPr>
          <w:rFonts w:ascii="Times New Roman" w:hAnsi="Times New Roman" w:cs="Times New Roman"/>
          <w:sz w:val="24"/>
          <w:szCs w:val="24"/>
        </w:rPr>
        <w:t xml:space="preserve">. Täiendamine põhineb </w:t>
      </w:r>
      <w:r w:rsidR="4A5AF733" w:rsidRPr="00B92E7F">
        <w:rPr>
          <w:rFonts w:ascii="Times New Roman" w:hAnsi="Times New Roman" w:cs="Times New Roman"/>
          <w:sz w:val="24"/>
          <w:szCs w:val="24"/>
        </w:rPr>
        <w:t xml:space="preserve">CRD VI </w:t>
      </w:r>
      <w:r w:rsidR="064E3BE4" w:rsidRPr="00B92E7F">
        <w:rPr>
          <w:rFonts w:ascii="Times New Roman" w:hAnsi="Times New Roman" w:cs="Times New Roman"/>
          <w:sz w:val="24"/>
          <w:szCs w:val="24"/>
        </w:rPr>
        <w:t>artikli 74</w:t>
      </w:r>
      <w:r w:rsidR="16A1999B" w:rsidRPr="00B92E7F">
        <w:rPr>
          <w:rFonts w:ascii="Times New Roman" w:hAnsi="Times New Roman" w:cs="Times New Roman"/>
          <w:sz w:val="24"/>
          <w:szCs w:val="24"/>
        </w:rPr>
        <w:t xml:space="preserve"> lõike </w:t>
      </w:r>
      <w:r w:rsidR="68A4955B" w:rsidRPr="00B92E7F">
        <w:rPr>
          <w:rFonts w:ascii="Times New Roman" w:hAnsi="Times New Roman" w:cs="Times New Roman"/>
          <w:sz w:val="24"/>
          <w:szCs w:val="24"/>
        </w:rPr>
        <w:t>1</w:t>
      </w:r>
      <w:r w:rsidR="5CA18455" w:rsidRPr="00B92E7F">
        <w:rPr>
          <w:rFonts w:ascii="Times New Roman" w:hAnsi="Times New Roman" w:cs="Times New Roman"/>
          <w:sz w:val="24"/>
          <w:szCs w:val="24"/>
        </w:rPr>
        <w:t xml:space="preserve"> </w:t>
      </w:r>
      <w:r w:rsidR="68A4955B" w:rsidRPr="00B92E7F">
        <w:rPr>
          <w:rFonts w:ascii="Times New Roman" w:hAnsi="Times New Roman" w:cs="Times New Roman"/>
          <w:sz w:val="24"/>
          <w:szCs w:val="24"/>
        </w:rPr>
        <w:t xml:space="preserve">punktil </w:t>
      </w:r>
      <w:proofErr w:type="spellStart"/>
      <w:r w:rsidR="68A4955B" w:rsidRPr="00B92E7F">
        <w:rPr>
          <w:rFonts w:ascii="Times New Roman" w:hAnsi="Times New Roman" w:cs="Times New Roman"/>
          <w:sz w:val="24"/>
          <w:szCs w:val="24"/>
        </w:rPr>
        <w:t>c.</w:t>
      </w:r>
      <w:proofErr w:type="spellEnd"/>
    </w:p>
    <w:p w14:paraId="6D25AEDE" w14:textId="77777777" w:rsidR="00821D53" w:rsidRPr="00B92E7F" w:rsidRDefault="00821D53" w:rsidP="00B92E7F">
      <w:pPr>
        <w:spacing w:after="0" w:line="240" w:lineRule="auto"/>
        <w:jc w:val="both"/>
        <w:rPr>
          <w:rFonts w:ascii="Times New Roman" w:hAnsi="Times New Roman" w:cs="Times New Roman"/>
          <w:sz w:val="24"/>
          <w:szCs w:val="24"/>
        </w:rPr>
      </w:pPr>
    </w:p>
    <w:p w14:paraId="2F1FCEF2" w14:textId="72279CD4" w:rsidR="00821D53" w:rsidRPr="00B92E7F" w:rsidRDefault="4AB2572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20084AE1" w:rsidRPr="00B92E7F">
        <w:rPr>
          <w:rFonts w:ascii="Times New Roman" w:hAnsi="Times New Roman" w:cs="Times New Roman"/>
          <w:b/>
          <w:bCs/>
          <w:sz w:val="24"/>
          <w:szCs w:val="24"/>
        </w:rPr>
        <w:t>õike 2 punkti 5</w:t>
      </w:r>
      <w:r w:rsidR="62BC15B2" w:rsidRPr="00B92E7F">
        <w:rPr>
          <w:rFonts w:ascii="Times New Roman" w:hAnsi="Times New Roman" w:cs="Times New Roman"/>
          <w:b/>
          <w:bCs/>
          <w:sz w:val="24"/>
          <w:szCs w:val="24"/>
          <w:vertAlign w:val="superscript"/>
        </w:rPr>
        <w:t>1</w:t>
      </w:r>
      <w:r w:rsidR="20084AE1" w:rsidRPr="00B92E7F">
        <w:rPr>
          <w:rFonts w:ascii="Times New Roman" w:hAnsi="Times New Roman" w:cs="Times New Roman"/>
          <w:b/>
          <w:bCs/>
          <w:sz w:val="24"/>
          <w:szCs w:val="24"/>
        </w:rPr>
        <w:t xml:space="preserve"> muutmine</w:t>
      </w:r>
      <w:r w:rsidR="4EE6D7DD" w:rsidRPr="00B92E7F">
        <w:rPr>
          <w:rFonts w:ascii="Times New Roman" w:hAnsi="Times New Roman" w:cs="Times New Roman"/>
          <w:b/>
          <w:bCs/>
          <w:sz w:val="24"/>
          <w:szCs w:val="24"/>
        </w:rPr>
        <w:t xml:space="preserve">. </w:t>
      </w:r>
      <w:r w:rsidR="4EE6D7DD" w:rsidRPr="00B92E7F">
        <w:rPr>
          <w:rFonts w:ascii="Times New Roman" w:hAnsi="Times New Roman" w:cs="Times New Roman"/>
          <w:sz w:val="24"/>
          <w:szCs w:val="24"/>
        </w:rPr>
        <w:t>K</w:t>
      </w:r>
      <w:r w:rsidR="20084AE1" w:rsidRPr="00B92E7F">
        <w:rPr>
          <w:rFonts w:ascii="Times New Roman" w:hAnsi="Times New Roman" w:cs="Times New Roman"/>
          <w:sz w:val="24"/>
          <w:szCs w:val="24"/>
        </w:rPr>
        <w:t>ehtiva punktiga 5</w:t>
      </w:r>
      <w:r w:rsidR="62BC15B2" w:rsidRPr="00B92E7F">
        <w:rPr>
          <w:rFonts w:ascii="Times New Roman" w:hAnsi="Times New Roman" w:cs="Times New Roman"/>
          <w:sz w:val="24"/>
          <w:szCs w:val="24"/>
          <w:vertAlign w:val="superscript"/>
        </w:rPr>
        <w:t>1</w:t>
      </w:r>
      <w:r w:rsidR="62BC15B2" w:rsidRPr="00B92E7F">
        <w:rPr>
          <w:rFonts w:ascii="Times New Roman" w:hAnsi="Times New Roman" w:cs="Times New Roman"/>
          <w:sz w:val="24"/>
          <w:szCs w:val="24"/>
        </w:rPr>
        <w:t xml:space="preserve"> on sätestatud, et krediidiasutuse </w:t>
      </w:r>
      <w:proofErr w:type="spellStart"/>
      <w:r w:rsidR="62BC15B2" w:rsidRPr="00B92E7F">
        <w:rPr>
          <w:rFonts w:ascii="Times New Roman" w:hAnsi="Times New Roman" w:cs="Times New Roman"/>
          <w:sz w:val="24"/>
          <w:szCs w:val="24"/>
        </w:rPr>
        <w:t>sise</w:t>
      </w:r>
      <w:proofErr w:type="spellEnd"/>
      <w:r w:rsidR="62BC15B2" w:rsidRPr="00B92E7F">
        <w:rPr>
          <w:rFonts w:ascii="Times New Roman" w:hAnsi="Times New Roman" w:cs="Times New Roman"/>
          <w:sz w:val="24"/>
          <w:szCs w:val="24"/>
        </w:rPr>
        <w:t xml:space="preserve">-eeskirjadega tuleb kindlaks määrata juhtide ja töötajate tasustamise põhimõtted, sealhulgas tulemustasude maksmise alused ning meetmed tasustamisega seotud huvide konfliktide maandamiseks ja vältimiseks, ning nende põhimõtete järgimise kontrollimise protseduuri. </w:t>
      </w:r>
      <w:r w:rsidR="5457E82E" w:rsidRPr="00B92E7F">
        <w:rPr>
          <w:rFonts w:ascii="Times New Roman" w:hAnsi="Times New Roman" w:cs="Times New Roman"/>
          <w:sz w:val="24"/>
          <w:szCs w:val="24"/>
        </w:rPr>
        <w:t>Antud muudatusega lisatakse sellesse punkti sisuliselt kaks nüanssi</w:t>
      </w:r>
      <w:r w:rsidR="7AF67157" w:rsidRPr="00B92E7F">
        <w:rPr>
          <w:rFonts w:ascii="Times New Roman" w:hAnsi="Times New Roman" w:cs="Times New Roman"/>
          <w:sz w:val="24"/>
          <w:szCs w:val="24"/>
        </w:rPr>
        <w:t xml:space="preserve"> – n</w:t>
      </w:r>
      <w:r w:rsidR="3CD37703" w:rsidRPr="00B92E7F">
        <w:rPr>
          <w:rFonts w:ascii="Times New Roman" w:hAnsi="Times New Roman" w:cs="Times New Roman"/>
          <w:sz w:val="24"/>
          <w:szCs w:val="24"/>
        </w:rPr>
        <w:t xml:space="preserve">eed põhimõtted peavad </w:t>
      </w:r>
      <w:r w:rsidR="7AF67157" w:rsidRPr="00B92E7F">
        <w:rPr>
          <w:rFonts w:ascii="Times New Roman" w:hAnsi="Times New Roman" w:cs="Times New Roman"/>
          <w:sz w:val="24"/>
          <w:szCs w:val="24"/>
        </w:rPr>
        <w:t xml:space="preserve">a) </w:t>
      </w:r>
      <w:r w:rsidR="3CD37703" w:rsidRPr="00B92E7F">
        <w:rPr>
          <w:rFonts w:ascii="Times New Roman" w:hAnsi="Times New Roman" w:cs="Times New Roman"/>
          <w:sz w:val="24"/>
          <w:szCs w:val="24"/>
        </w:rPr>
        <w:t>olema ka kooskõlas usaldusväärse ja tõhusa riskijuhtimisega</w:t>
      </w:r>
      <w:r w:rsidR="7AF67157" w:rsidRPr="00B92E7F">
        <w:rPr>
          <w:rFonts w:ascii="Times New Roman" w:hAnsi="Times New Roman" w:cs="Times New Roman"/>
          <w:sz w:val="24"/>
          <w:szCs w:val="24"/>
        </w:rPr>
        <w:t xml:space="preserve"> ja</w:t>
      </w:r>
      <w:r w:rsidR="3CD37703" w:rsidRPr="00B92E7F">
        <w:rPr>
          <w:rFonts w:ascii="Times New Roman" w:hAnsi="Times New Roman" w:cs="Times New Roman"/>
          <w:sz w:val="24"/>
          <w:szCs w:val="24"/>
        </w:rPr>
        <w:t xml:space="preserve"> b) </w:t>
      </w:r>
      <w:r w:rsidR="7AF67157" w:rsidRPr="00B92E7F">
        <w:rPr>
          <w:rFonts w:ascii="Times New Roman" w:hAnsi="Times New Roman" w:cs="Times New Roman"/>
          <w:sz w:val="24"/>
          <w:szCs w:val="24"/>
        </w:rPr>
        <w:t xml:space="preserve">arvestama ka krediidiasutuse riskiisu seoses ESG riskidega. Vastavad täiendused põhinevad </w:t>
      </w:r>
      <w:r w:rsidR="4275F3CE" w:rsidRPr="00B92E7F">
        <w:rPr>
          <w:rFonts w:ascii="Times New Roman" w:hAnsi="Times New Roman" w:cs="Times New Roman"/>
          <w:sz w:val="24"/>
          <w:szCs w:val="24"/>
        </w:rPr>
        <w:t>CRD VI</w:t>
      </w:r>
      <w:r w:rsidR="7AF67157" w:rsidRPr="00B92E7F">
        <w:rPr>
          <w:rFonts w:ascii="Times New Roman" w:hAnsi="Times New Roman" w:cs="Times New Roman"/>
          <w:sz w:val="24"/>
          <w:szCs w:val="24"/>
        </w:rPr>
        <w:t xml:space="preserve"> artikli 74</w:t>
      </w:r>
      <w:r w:rsidR="2F5B0DFF" w:rsidRPr="00B92E7F">
        <w:rPr>
          <w:rFonts w:ascii="Times New Roman" w:hAnsi="Times New Roman" w:cs="Times New Roman"/>
          <w:sz w:val="24"/>
          <w:szCs w:val="24"/>
        </w:rPr>
        <w:t xml:space="preserve"> lõike </w:t>
      </w:r>
      <w:r w:rsidR="7AF67157" w:rsidRPr="00B92E7F">
        <w:rPr>
          <w:rFonts w:ascii="Times New Roman" w:hAnsi="Times New Roman" w:cs="Times New Roman"/>
          <w:sz w:val="24"/>
          <w:szCs w:val="24"/>
        </w:rPr>
        <w:t xml:space="preserve">1 punktil </w:t>
      </w:r>
      <w:proofErr w:type="spellStart"/>
      <w:r w:rsidR="7AF67157" w:rsidRPr="00B92E7F">
        <w:rPr>
          <w:rFonts w:ascii="Times New Roman" w:hAnsi="Times New Roman" w:cs="Times New Roman"/>
          <w:sz w:val="24"/>
          <w:szCs w:val="24"/>
        </w:rPr>
        <w:t>e.</w:t>
      </w:r>
      <w:proofErr w:type="spellEnd"/>
    </w:p>
    <w:p w14:paraId="0F2D71E0" w14:textId="77777777" w:rsidR="00562E72" w:rsidRPr="00B92E7F" w:rsidRDefault="00562E72" w:rsidP="00B92E7F">
      <w:pPr>
        <w:spacing w:after="0" w:line="240" w:lineRule="auto"/>
        <w:jc w:val="both"/>
        <w:rPr>
          <w:rFonts w:ascii="Times New Roman" w:hAnsi="Times New Roman" w:cs="Times New Roman"/>
          <w:sz w:val="24"/>
          <w:szCs w:val="24"/>
        </w:rPr>
      </w:pPr>
    </w:p>
    <w:p w14:paraId="04517073" w14:textId="5004E1B3" w:rsidR="69EE874A" w:rsidRPr="00B92E7F" w:rsidRDefault="5EFA167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4B3CEB13" w:rsidRPr="00B92E7F">
        <w:rPr>
          <w:rFonts w:ascii="Times New Roman" w:hAnsi="Times New Roman" w:cs="Times New Roman"/>
          <w:b/>
          <w:bCs/>
          <w:sz w:val="24"/>
          <w:szCs w:val="24"/>
        </w:rPr>
        <w:t>õike 2 täiendamine punktidega 5</w:t>
      </w:r>
      <w:r w:rsidR="4B3CEB13" w:rsidRPr="00B92E7F">
        <w:rPr>
          <w:rFonts w:ascii="Times New Roman" w:hAnsi="Times New Roman" w:cs="Times New Roman"/>
          <w:b/>
          <w:bCs/>
          <w:sz w:val="24"/>
          <w:szCs w:val="24"/>
          <w:vertAlign w:val="superscript"/>
        </w:rPr>
        <w:t>2</w:t>
      </w:r>
      <w:r w:rsidR="4B3CEB13" w:rsidRPr="00B92E7F">
        <w:rPr>
          <w:rFonts w:ascii="Times New Roman" w:hAnsi="Times New Roman" w:cs="Times New Roman"/>
          <w:b/>
          <w:bCs/>
          <w:sz w:val="24"/>
          <w:szCs w:val="24"/>
        </w:rPr>
        <w:t xml:space="preserve"> ja 5</w:t>
      </w:r>
      <w:r w:rsidR="4B3CEB13" w:rsidRPr="00B92E7F">
        <w:rPr>
          <w:rFonts w:ascii="Times New Roman" w:hAnsi="Times New Roman" w:cs="Times New Roman"/>
          <w:b/>
          <w:bCs/>
          <w:sz w:val="24"/>
          <w:szCs w:val="24"/>
          <w:vertAlign w:val="superscript"/>
        </w:rPr>
        <w:t>3</w:t>
      </w:r>
      <w:r w:rsidR="620FFFB9" w:rsidRPr="00B92E7F">
        <w:rPr>
          <w:rFonts w:ascii="Times New Roman" w:hAnsi="Times New Roman" w:cs="Times New Roman"/>
          <w:sz w:val="24"/>
          <w:szCs w:val="24"/>
        </w:rPr>
        <w:t>. Antud</w:t>
      </w:r>
      <w:r w:rsidR="4B3CEB13" w:rsidRPr="00B92E7F">
        <w:rPr>
          <w:rFonts w:ascii="Times New Roman" w:hAnsi="Times New Roman" w:cs="Times New Roman"/>
          <w:sz w:val="24"/>
          <w:szCs w:val="24"/>
        </w:rPr>
        <w:t xml:space="preserve"> täiendiga nähakse ette samuti kaks uut punkti, mille võrra tuleb krediidiasutuse </w:t>
      </w:r>
      <w:proofErr w:type="spellStart"/>
      <w:r w:rsidR="4B3CEB13" w:rsidRPr="00B92E7F">
        <w:rPr>
          <w:rFonts w:ascii="Times New Roman" w:hAnsi="Times New Roman" w:cs="Times New Roman"/>
          <w:sz w:val="24"/>
          <w:szCs w:val="24"/>
        </w:rPr>
        <w:t>sise</w:t>
      </w:r>
      <w:proofErr w:type="spellEnd"/>
      <w:r w:rsidR="4B3CEB13" w:rsidRPr="00B92E7F">
        <w:rPr>
          <w:rFonts w:ascii="Times New Roman" w:hAnsi="Times New Roman" w:cs="Times New Roman"/>
          <w:sz w:val="24"/>
          <w:szCs w:val="24"/>
        </w:rPr>
        <w:t>-eeskirju ja protseduurireegleid täiendada</w:t>
      </w:r>
      <w:r w:rsidR="36579176" w:rsidRPr="00B92E7F">
        <w:rPr>
          <w:rFonts w:ascii="Times New Roman" w:hAnsi="Times New Roman" w:cs="Times New Roman"/>
          <w:sz w:val="24"/>
          <w:szCs w:val="24"/>
        </w:rPr>
        <w:t xml:space="preserve">. </w:t>
      </w:r>
      <w:r w:rsidR="79C8C2FA" w:rsidRPr="00B92E7F">
        <w:rPr>
          <w:rFonts w:ascii="Times New Roman" w:hAnsi="Times New Roman" w:cs="Times New Roman"/>
          <w:b/>
          <w:bCs/>
          <w:sz w:val="24"/>
          <w:szCs w:val="24"/>
        </w:rPr>
        <w:t>Punkti 5</w:t>
      </w:r>
      <w:r w:rsidR="79C8C2FA" w:rsidRPr="00B92E7F">
        <w:rPr>
          <w:rFonts w:ascii="Times New Roman" w:hAnsi="Times New Roman" w:cs="Times New Roman"/>
          <w:b/>
          <w:bCs/>
          <w:sz w:val="24"/>
          <w:szCs w:val="24"/>
          <w:vertAlign w:val="superscript"/>
        </w:rPr>
        <w:t>2</w:t>
      </w:r>
      <w:r w:rsidR="79C8C2FA" w:rsidRPr="00B92E7F">
        <w:rPr>
          <w:rFonts w:ascii="Times New Roman" w:hAnsi="Times New Roman" w:cs="Times New Roman"/>
          <w:sz w:val="24"/>
          <w:szCs w:val="24"/>
          <w:vertAlign w:val="superscript"/>
        </w:rPr>
        <w:t xml:space="preserve"> </w:t>
      </w:r>
      <w:r w:rsidR="79C8C2FA" w:rsidRPr="00B92E7F">
        <w:rPr>
          <w:rFonts w:ascii="Times New Roman" w:hAnsi="Times New Roman" w:cs="Times New Roman"/>
          <w:sz w:val="24"/>
          <w:szCs w:val="24"/>
        </w:rPr>
        <w:t xml:space="preserve">kohaselt peab </w:t>
      </w:r>
      <w:proofErr w:type="spellStart"/>
      <w:r w:rsidR="79C8C2FA" w:rsidRPr="00B92E7F">
        <w:rPr>
          <w:rFonts w:ascii="Times New Roman" w:hAnsi="Times New Roman" w:cs="Times New Roman"/>
          <w:sz w:val="24"/>
          <w:szCs w:val="24"/>
        </w:rPr>
        <w:t>sise</w:t>
      </w:r>
      <w:proofErr w:type="spellEnd"/>
      <w:r w:rsidR="79C8C2FA" w:rsidRPr="00B92E7F">
        <w:rPr>
          <w:rFonts w:ascii="Times New Roman" w:hAnsi="Times New Roman" w:cs="Times New Roman"/>
          <w:sz w:val="24"/>
          <w:szCs w:val="24"/>
        </w:rPr>
        <w:t>-eeskirjades sisalduma ka krediidiasutuse juhtide ja võtmeisikute sobivuse hindamise kord. Vastav alus tuleneb direktiivi artiklitest 91 ja 91a.</w:t>
      </w:r>
      <w:r w:rsidR="755529FA" w:rsidRPr="00B92E7F">
        <w:rPr>
          <w:rFonts w:ascii="Times New Roman" w:hAnsi="Times New Roman" w:cs="Times New Roman"/>
          <w:sz w:val="24"/>
          <w:szCs w:val="24"/>
        </w:rPr>
        <w:t xml:space="preserve"> </w:t>
      </w:r>
      <w:r w:rsidR="755529FA" w:rsidRPr="00B92E7F">
        <w:rPr>
          <w:rFonts w:ascii="Times New Roman" w:hAnsi="Times New Roman" w:cs="Times New Roman"/>
          <w:b/>
          <w:bCs/>
          <w:sz w:val="24"/>
          <w:szCs w:val="24"/>
        </w:rPr>
        <w:t>Punkti 5</w:t>
      </w:r>
      <w:r w:rsidR="755529FA" w:rsidRPr="00B92E7F">
        <w:rPr>
          <w:rFonts w:ascii="Times New Roman" w:hAnsi="Times New Roman" w:cs="Times New Roman"/>
          <w:b/>
          <w:bCs/>
          <w:sz w:val="24"/>
          <w:szCs w:val="24"/>
          <w:vertAlign w:val="superscript"/>
        </w:rPr>
        <w:t>3</w:t>
      </w:r>
      <w:r w:rsidR="755529FA" w:rsidRPr="00B92E7F">
        <w:rPr>
          <w:rFonts w:ascii="Times New Roman" w:hAnsi="Times New Roman" w:cs="Times New Roman"/>
          <w:b/>
          <w:bCs/>
          <w:sz w:val="24"/>
          <w:szCs w:val="24"/>
        </w:rPr>
        <w:t xml:space="preserve"> </w:t>
      </w:r>
      <w:r w:rsidR="755529FA" w:rsidRPr="00B92E7F">
        <w:rPr>
          <w:rFonts w:ascii="Times New Roman" w:hAnsi="Times New Roman" w:cs="Times New Roman"/>
          <w:sz w:val="24"/>
          <w:szCs w:val="24"/>
        </w:rPr>
        <w:t xml:space="preserve">kohaselt peab </w:t>
      </w:r>
      <w:proofErr w:type="spellStart"/>
      <w:r w:rsidR="755529FA" w:rsidRPr="00B92E7F">
        <w:rPr>
          <w:rFonts w:ascii="Times New Roman" w:hAnsi="Times New Roman" w:cs="Times New Roman"/>
          <w:sz w:val="24"/>
          <w:szCs w:val="24"/>
        </w:rPr>
        <w:t>sise</w:t>
      </w:r>
      <w:proofErr w:type="spellEnd"/>
      <w:r w:rsidR="755529FA" w:rsidRPr="00B92E7F">
        <w:rPr>
          <w:rFonts w:ascii="Times New Roman" w:hAnsi="Times New Roman" w:cs="Times New Roman"/>
          <w:sz w:val="24"/>
          <w:szCs w:val="24"/>
        </w:rPr>
        <w:t>-eeskirjades olema ette nähtud võrgu- ja infosüsteemide taristu kord, mis tuleneb Euroopa Parlamendi ja nõukogu</w:t>
      </w:r>
      <w:r w:rsidR="45E634FE" w:rsidRPr="00B92E7F">
        <w:rPr>
          <w:rFonts w:ascii="Times New Roman" w:hAnsi="Times New Roman" w:cs="Times New Roman"/>
          <w:sz w:val="24"/>
          <w:szCs w:val="24"/>
        </w:rPr>
        <w:t xml:space="preserve"> määrusest (EL)</w:t>
      </w:r>
      <w:r w:rsidR="755529FA" w:rsidRPr="00B92E7F">
        <w:rPr>
          <w:rFonts w:ascii="Times New Roman" w:hAnsi="Times New Roman" w:cs="Times New Roman"/>
          <w:sz w:val="24"/>
          <w:szCs w:val="24"/>
        </w:rPr>
        <w:t xml:space="preserve"> 2022/255</w:t>
      </w:r>
      <w:r w:rsidR="51F52C26" w:rsidRPr="00B92E7F">
        <w:rPr>
          <w:rFonts w:ascii="Times New Roman" w:hAnsi="Times New Roman" w:cs="Times New Roman"/>
          <w:sz w:val="24"/>
          <w:szCs w:val="24"/>
        </w:rPr>
        <w:t>4</w:t>
      </w:r>
      <w:r w:rsidR="69EE874A" w:rsidRPr="00B92E7F">
        <w:rPr>
          <w:rStyle w:val="Allmrkuseviide"/>
          <w:rFonts w:ascii="Times New Roman" w:hAnsi="Times New Roman" w:cs="Times New Roman"/>
          <w:sz w:val="24"/>
          <w:szCs w:val="24"/>
        </w:rPr>
        <w:footnoteReference w:id="34"/>
      </w:r>
      <w:r w:rsidR="51F52C26" w:rsidRPr="00B92E7F">
        <w:rPr>
          <w:rFonts w:ascii="Times New Roman" w:hAnsi="Times New Roman" w:cs="Times New Roman"/>
          <w:sz w:val="24"/>
          <w:szCs w:val="24"/>
        </w:rPr>
        <w:t xml:space="preserve"> (nn DORA määrus)</w:t>
      </w:r>
      <w:r w:rsidR="755529FA" w:rsidRPr="00B92E7F">
        <w:rPr>
          <w:rFonts w:ascii="Times New Roman" w:hAnsi="Times New Roman" w:cs="Times New Roman"/>
          <w:sz w:val="24"/>
          <w:szCs w:val="24"/>
        </w:rPr>
        <w:t>.</w:t>
      </w:r>
      <w:r w:rsidR="1E4B81CD" w:rsidRPr="00B92E7F">
        <w:rPr>
          <w:rFonts w:ascii="Times New Roman" w:hAnsi="Times New Roman" w:cs="Times New Roman"/>
          <w:sz w:val="24"/>
          <w:szCs w:val="24"/>
        </w:rPr>
        <w:t xml:space="preserve"> Punkti 5</w:t>
      </w:r>
      <w:r w:rsidR="1E4B81CD" w:rsidRPr="00B92E7F">
        <w:rPr>
          <w:rFonts w:ascii="Times New Roman" w:hAnsi="Times New Roman" w:cs="Times New Roman"/>
          <w:sz w:val="24"/>
          <w:szCs w:val="24"/>
          <w:vertAlign w:val="superscript"/>
        </w:rPr>
        <w:t>2</w:t>
      </w:r>
      <w:r w:rsidR="1E4B81CD" w:rsidRPr="00B92E7F">
        <w:rPr>
          <w:rFonts w:ascii="Times New Roman" w:hAnsi="Times New Roman" w:cs="Times New Roman"/>
          <w:sz w:val="24"/>
          <w:szCs w:val="24"/>
        </w:rPr>
        <w:t xml:space="preserve"> lisamine tuleneb Finantsinspektsiooni ettepanekust, mis põhineb CRD VI artikli 91</w:t>
      </w:r>
      <w:r w:rsidR="6B7DCF3C" w:rsidRPr="00B92E7F">
        <w:rPr>
          <w:rFonts w:ascii="Times New Roman" w:hAnsi="Times New Roman" w:cs="Times New Roman"/>
          <w:sz w:val="24"/>
          <w:szCs w:val="24"/>
        </w:rPr>
        <w:t xml:space="preserve"> muutmisel ja artikli 91a lisamisel, ning punktiga 5</w:t>
      </w:r>
      <w:r w:rsidR="6B7DCF3C" w:rsidRPr="00B92E7F">
        <w:rPr>
          <w:rFonts w:ascii="Times New Roman" w:hAnsi="Times New Roman" w:cs="Times New Roman"/>
          <w:sz w:val="24"/>
          <w:szCs w:val="24"/>
          <w:vertAlign w:val="superscript"/>
        </w:rPr>
        <w:t>3</w:t>
      </w:r>
      <w:r w:rsidR="6B7DCF3C" w:rsidRPr="00B92E7F">
        <w:rPr>
          <w:rFonts w:ascii="Times New Roman" w:hAnsi="Times New Roman" w:cs="Times New Roman"/>
          <w:sz w:val="24"/>
          <w:szCs w:val="24"/>
        </w:rPr>
        <w:t xml:space="preserve"> võetakse üle CRD VI artikli 74 lõike 1 </w:t>
      </w:r>
      <w:r w:rsidR="1E4B81CD" w:rsidRPr="00B92E7F">
        <w:rPr>
          <w:rFonts w:ascii="Times New Roman" w:hAnsi="Times New Roman" w:cs="Times New Roman"/>
          <w:sz w:val="24"/>
          <w:szCs w:val="24"/>
        </w:rPr>
        <w:t>p</w:t>
      </w:r>
      <w:r w:rsidR="2186694B" w:rsidRPr="00B92E7F">
        <w:rPr>
          <w:rFonts w:ascii="Times New Roman" w:hAnsi="Times New Roman" w:cs="Times New Roman"/>
          <w:sz w:val="24"/>
          <w:szCs w:val="24"/>
        </w:rPr>
        <w:t xml:space="preserve">unkt </w:t>
      </w:r>
      <w:proofErr w:type="spellStart"/>
      <w:r w:rsidR="2186694B" w:rsidRPr="00B92E7F">
        <w:rPr>
          <w:rFonts w:ascii="Times New Roman" w:hAnsi="Times New Roman" w:cs="Times New Roman"/>
          <w:sz w:val="24"/>
          <w:szCs w:val="24"/>
        </w:rPr>
        <w:t>d.</w:t>
      </w:r>
      <w:proofErr w:type="spellEnd"/>
      <w:r w:rsidR="2186694B" w:rsidRPr="00B92E7F">
        <w:rPr>
          <w:rFonts w:ascii="Times New Roman" w:hAnsi="Times New Roman" w:cs="Times New Roman"/>
          <w:sz w:val="24"/>
          <w:szCs w:val="24"/>
        </w:rPr>
        <w:t xml:space="preserve"> </w:t>
      </w:r>
    </w:p>
    <w:p w14:paraId="6A53E9D1" w14:textId="2915C88C" w:rsidR="3610E9F5" w:rsidRPr="00B92E7F" w:rsidRDefault="3610E9F5" w:rsidP="00B92E7F">
      <w:pPr>
        <w:spacing w:after="0" w:line="240" w:lineRule="auto"/>
        <w:jc w:val="both"/>
        <w:rPr>
          <w:rFonts w:ascii="Times New Roman" w:hAnsi="Times New Roman" w:cs="Times New Roman"/>
          <w:sz w:val="24"/>
          <w:szCs w:val="24"/>
        </w:rPr>
      </w:pPr>
    </w:p>
    <w:p w14:paraId="40C0D05C" w14:textId="3190953B" w:rsidR="00FE37A3" w:rsidRPr="00B92E7F" w:rsidRDefault="7E1BAD0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2</w:t>
      </w:r>
      <w:r w:rsidRPr="00B92E7F">
        <w:rPr>
          <w:rFonts w:ascii="Times New Roman" w:hAnsi="Times New Roman" w:cs="Times New Roman"/>
          <w:b/>
          <w:bCs/>
          <w:sz w:val="24"/>
          <w:szCs w:val="24"/>
          <w:vertAlign w:val="superscript"/>
        </w:rPr>
        <w:t>1</w:t>
      </w:r>
      <w:r w:rsidR="427FA454" w:rsidRPr="00B92E7F">
        <w:rPr>
          <w:rFonts w:ascii="Times New Roman" w:hAnsi="Times New Roman" w:cs="Times New Roman"/>
          <w:sz w:val="24"/>
          <w:szCs w:val="24"/>
        </w:rPr>
        <w:t>. Uue lõike</w:t>
      </w:r>
      <w:r w:rsidR="427FA454" w:rsidRPr="00B92E7F">
        <w:rPr>
          <w:rFonts w:ascii="Times New Roman" w:hAnsi="Times New Roman" w:cs="Times New Roman"/>
          <w:b/>
          <w:bCs/>
          <w:sz w:val="24"/>
          <w:szCs w:val="24"/>
          <w:vertAlign w:val="superscript"/>
        </w:rPr>
        <w:t xml:space="preserve"> </w:t>
      </w:r>
      <w:r w:rsidRPr="00B92E7F">
        <w:rPr>
          <w:rFonts w:ascii="Times New Roman" w:hAnsi="Times New Roman" w:cs="Times New Roman"/>
          <w:sz w:val="24"/>
          <w:szCs w:val="24"/>
        </w:rPr>
        <w:t>kohaselt</w:t>
      </w:r>
      <w:r w:rsidR="7E3A41B7" w:rsidRPr="00B92E7F">
        <w:rPr>
          <w:rFonts w:ascii="Times New Roman" w:hAnsi="Times New Roman" w:cs="Times New Roman"/>
          <w:sz w:val="24"/>
          <w:szCs w:val="24"/>
        </w:rPr>
        <w:t xml:space="preserve"> peavad</w:t>
      </w:r>
      <w:r w:rsidRPr="00B92E7F">
        <w:rPr>
          <w:rFonts w:ascii="Times New Roman" w:hAnsi="Times New Roman" w:cs="Times New Roman"/>
          <w:sz w:val="24"/>
          <w:szCs w:val="24"/>
        </w:rPr>
        <w:t xml:space="preserve"> </w:t>
      </w:r>
      <w:r w:rsidR="4DA26BE0" w:rsidRPr="00B92E7F">
        <w:rPr>
          <w:rFonts w:ascii="Times New Roman" w:hAnsi="Times New Roman" w:cs="Times New Roman"/>
          <w:sz w:val="24"/>
          <w:szCs w:val="24"/>
        </w:rPr>
        <w:t xml:space="preserve">krediidiasutuse juhtide ja töötajate tasustamise põhimõtted (vastavalt § 63 </w:t>
      </w:r>
      <w:r w:rsidRPr="00B92E7F">
        <w:rPr>
          <w:rFonts w:ascii="Times New Roman" w:hAnsi="Times New Roman" w:cs="Times New Roman"/>
          <w:sz w:val="24"/>
          <w:szCs w:val="24"/>
        </w:rPr>
        <w:t>lõike 2 punkti</w:t>
      </w:r>
      <w:r w:rsidR="4DA26BE0" w:rsidRPr="00B92E7F">
        <w:rPr>
          <w:rFonts w:ascii="Times New Roman" w:hAnsi="Times New Roman" w:cs="Times New Roman"/>
          <w:sz w:val="24"/>
          <w:szCs w:val="24"/>
        </w:rPr>
        <w:t>le</w:t>
      </w:r>
      <w:r w:rsidRPr="00B92E7F">
        <w:rPr>
          <w:rFonts w:ascii="Times New Roman" w:hAnsi="Times New Roman" w:cs="Times New Roman"/>
          <w:sz w:val="24"/>
          <w:szCs w:val="24"/>
        </w:rPr>
        <w:t xml:space="preserve"> 5</w:t>
      </w:r>
      <w:r w:rsidRPr="00B92E7F">
        <w:rPr>
          <w:rFonts w:ascii="Times New Roman" w:hAnsi="Times New Roman" w:cs="Times New Roman"/>
          <w:sz w:val="24"/>
          <w:szCs w:val="24"/>
          <w:vertAlign w:val="superscript"/>
        </w:rPr>
        <w:t>1</w:t>
      </w:r>
      <w:r w:rsidR="4DA26BE0" w:rsidRPr="00B92E7F">
        <w:rPr>
          <w:rFonts w:ascii="Times New Roman" w:hAnsi="Times New Roman" w:cs="Times New Roman"/>
          <w:sz w:val="24"/>
          <w:szCs w:val="24"/>
        </w:rPr>
        <w:t xml:space="preserve">) </w:t>
      </w:r>
      <w:r w:rsidRPr="00B92E7F">
        <w:rPr>
          <w:rFonts w:ascii="Times New Roman" w:hAnsi="Times New Roman" w:cs="Times New Roman"/>
          <w:sz w:val="24"/>
          <w:szCs w:val="24"/>
        </w:rPr>
        <w:t>olema sooneutraalsed.</w:t>
      </w:r>
      <w:r w:rsidR="4DA26BE0" w:rsidRPr="00B92E7F">
        <w:rPr>
          <w:rFonts w:ascii="Times New Roman" w:hAnsi="Times New Roman" w:cs="Times New Roman"/>
          <w:sz w:val="24"/>
          <w:szCs w:val="24"/>
        </w:rPr>
        <w:t xml:space="preserve"> See nõue tuleneb </w:t>
      </w:r>
      <w:r w:rsidR="3630B5BE" w:rsidRPr="00B92E7F">
        <w:rPr>
          <w:rFonts w:ascii="Times New Roman" w:hAnsi="Times New Roman" w:cs="Times New Roman"/>
          <w:sz w:val="24"/>
          <w:szCs w:val="24"/>
        </w:rPr>
        <w:t>CRD VI</w:t>
      </w:r>
      <w:r w:rsidR="4DA26BE0" w:rsidRPr="00B92E7F">
        <w:rPr>
          <w:rFonts w:ascii="Times New Roman" w:hAnsi="Times New Roman" w:cs="Times New Roman"/>
          <w:sz w:val="24"/>
          <w:szCs w:val="24"/>
        </w:rPr>
        <w:t xml:space="preserve"> artikli 74</w:t>
      </w:r>
      <w:r w:rsidR="12059FB0" w:rsidRPr="00B92E7F">
        <w:rPr>
          <w:rFonts w:ascii="Times New Roman" w:hAnsi="Times New Roman" w:cs="Times New Roman"/>
          <w:sz w:val="24"/>
          <w:szCs w:val="24"/>
        </w:rPr>
        <w:t xml:space="preserve"> lõike </w:t>
      </w:r>
      <w:r w:rsidR="4DA26BE0" w:rsidRPr="00B92E7F">
        <w:rPr>
          <w:rFonts w:ascii="Times New Roman" w:hAnsi="Times New Roman" w:cs="Times New Roman"/>
          <w:sz w:val="24"/>
          <w:szCs w:val="24"/>
        </w:rPr>
        <w:t>1 teises</w:t>
      </w:r>
      <w:r w:rsidR="021538F8" w:rsidRPr="00B92E7F">
        <w:rPr>
          <w:rFonts w:ascii="Times New Roman" w:hAnsi="Times New Roman" w:cs="Times New Roman"/>
          <w:sz w:val="24"/>
          <w:szCs w:val="24"/>
        </w:rPr>
        <w:t>t</w:t>
      </w:r>
      <w:r w:rsidR="4DA26BE0" w:rsidRPr="00B92E7F">
        <w:rPr>
          <w:rFonts w:ascii="Times New Roman" w:hAnsi="Times New Roman" w:cs="Times New Roman"/>
          <w:sz w:val="24"/>
          <w:szCs w:val="24"/>
        </w:rPr>
        <w:t xml:space="preserve"> </w:t>
      </w:r>
      <w:r w:rsidR="3280E166" w:rsidRPr="00B92E7F">
        <w:rPr>
          <w:rFonts w:ascii="Times New Roman" w:hAnsi="Times New Roman" w:cs="Times New Roman"/>
          <w:sz w:val="24"/>
          <w:szCs w:val="24"/>
        </w:rPr>
        <w:t>ala</w:t>
      </w:r>
      <w:r w:rsidR="4DA26BE0" w:rsidRPr="00B92E7F">
        <w:rPr>
          <w:rFonts w:ascii="Times New Roman" w:hAnsi="Times New Roman" w:cs="Times New Roman"/>
          <w:sz w:val="24"/>
          <w:szCs w:val="24"/>
        </w:rPr>
        <w:t xml:space="preserve">lõikest. </w:t>
      </w:r>
      <w:r w:rsidR="2D18831F" w:rsidRPr="00B92E7F">
        <w:rPr>
          <w:rFonts w:ascii="Times New Roman" w:hAnsi="Times New Roman" w:cs="Times New Roman"/>
          <w:sz w:val="24"/>
          <w:szCs w:val="24"/>
        </w:rPr>
        <w:t xml:space="preserve">Kehtiva </w:t>
      </w:r>
      <w:proofErr w:type="spellStart"/>
      <w:r w:rsidR="2D18831F" w:rsidRPr="00B92E7F">
        <w:rPr>
          <w:rFonts w:ascii="Times New Roman" w:hAnsi="Times New Roman" w:cs="Times New Roman"/>
          <w:sz w:val="24"/>
          <w:szCs w:val="24"/>
        </w:rPr>
        <w:t>KAS</w:t>
      </w:r>
      <w:r w:rsidR="42C9CEDB" w:rsidRPr="00B92E7F">
        <w:rPr>
          <w:rFonts w:ascii="Times New Roman" w:hAnsi="Times New Roman" w:cs="Times New Roman"/>
          <w:sz w:val="24"/>
          <w:szCs w:val="24"/>
        </w:rPr>
        <w:t>-</w:t>
      </w:r>
      <w:r w:rsidR="2D18831F" w:rsidRPr="00B92E7F">
        <w:rPr>
          <w:rFonts w:ascii="Times New Roman" w:hAnsi="Times New Roman" w:cs="Times New Roman"/>
          <w:sz w:val="24"/>
          <w:szCs w:val="24"/>
        </w:rPr>
        <w:t>i</w:t>
      </w:r>
      <w:proofErr w:type="spellEnd"/>
      <w:r w:rsidR="2D18831F" w:rsidRPr="00B92E7F">
        <w:rPr>
          <w:rFonts w:ascii="Times New Roman" w:hAnsi="Times New Roman" w:cs="Times New Roman"/>
          <w:sz w:val="24"/>
          <w:szCs w:val="24"/>
        </w:rPr>
        <w:t xml:space="preserve"> normid määratlevad juba, et krediidiasutuse juhtorganite koosseis peab olema piisavalt mitmekesine (</w:t>
      </w:r>
      <w:r w:rsidR="415B5498" w:rsidRPr="00B92E7F">
        <w:rPr>
          <w:rFonts w:ascii="Times New Roman" w:hAnsi="Times New Roman" w:cs="Times New Roman"/>
          <w:sz w:val="24"/>
          <w:szCs w:val="24"/>
        </w:rPr>
        <w:t xml:space="preserve">näiteks </w:t>
      </w:r>
      <w:r w:rsidR="2D18831F" w:rsidRPr="00B92E7F">
        <w:rPr>
          <w:rFonts w:ascii="Times New Roman" w:hAnsi="Times New Roman" w:cs="Times New Roman"/>
          <w:sz w:val="24"/>
          <w:szCs w:val="24"/>
        </w:rPr>
        <w:t>KAS § 48 l</w:t>
      </w:r>
      <w:r w:rsidR="29110EF0" w:rsidRPr="00B92E7F">
        <w:rPr>
          <w:rFonts w:ascii="Times New Roman" w:hAnsi="Times New Roman" w:cs="Times New Roman"/>
          <w:sz w:val="24"/>
          <w:szCs w:val="24"/>
        </w:rPr>
        <w:t>õige</w:t>
      </w:r>
      <w:r w:rsidR="2D18831F" w:rsidRPr="00B92E7F">
        <w:rPr>
          <w:rFonts w:ascii="Times New Roman" w:hAnsi="Times New Roman" w:cs="Times New Roman"/>
          <w:sz w:val="24"/>
          <w:szCs w:val="24"/>
        </w:rPr>
        <w:t xml:space="preserve"> 2</w:t>
      </w:r>
      <w:r w:rsidR="2D18831F" w:rsidRPr="00B92E7F">
        <w:rPr>
          <w:rFonts w:ascii="Times New Roman" w:hAnsi="Times New Roman" w:cs="Times New Roman"/>
          <w:sz w:val="24"/>
          <w:szCs w:val="24"/>
          <w:vertAlign w:val="superscript"/>
        </w:rPr>
        <w:t>1</w:t>
      </w:r>
      <w:r w:rsidR="2D18831F" w:rsidRPr="00B92E7F">
        <w:rPr>
          <w:rFonts w:ascii="Times New Roman" w:hAnsi="Times New Roman" w:cs="Times New Roman"/>
          <w:sz w:val="24"/>
          <w:szCs w:val="24"/>
        </w:rPr>
        <w:t>).</w:t>
      </w:r>
      <w:r w:rsidR="32D5DE41" w:rsidRPr="00B92E7F">
        <w:rPr>
          <w:rFonts w:ascii="Times New Roman" w:hAnsi="Times New Roman" w:cs="Times New Roman"/>
          <w:sz w:val="24"/>
          <w:szCs w:val="24"/>
        </w:rPr>
        <w:t xml:space="preserve"> Sooneutraalset tasustamise põhimõtet ei ole veel otseselt ette nähtud. </w:t>
      </w:r>
    </w:p>
    <w:p w14:paraId="29EF5132" w14:textId="77777777" w:rsidR="00103EF6" w:rsidRPr="00B92E7F" w:rsidRDefault="00103EF6" w:rsidP="00B92E7F">
      <w:pPr>
        <w:spacing w:after="0" w:line="240" w:lineRule="auto"/>
        <w:jc w:val="both"/>
        <w:rPr>
          <w:rFonts w:ascii="Times New Roman" w:hAnsi="Times New Roman" w:cs="Times New Roman"/>
          <w:b/>
          <w:bCs/>
          <w:sz w:val="24"/>
          <w:szCs w:val="24"/>
        </w:rPr>
      </w:pPr>
    </w:p>
    <w:p w14:paraId="1662AF00" w14:textId="23C72551" w:rsidR="00A115D5" w:rsidRPr="00B92E7F" w:rsidRDefault="00A115D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63</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63</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sätestab nõuded sisemise kapitali ja likviidsuse piisavuse hindamise protsessile. </w:t>
      </w:r>
    </w:p>
    <w:p w14:paraId="39B11182" w14:textId="77777777" w:rsidR="00791DE3" w:rsidRPr="00B92E7F" w:rsidRDefault="00791DE3" w:rsidP="00B92E7F">
      <w:pPr>
        <w:spacing w:after="0" w:line="240" w:lineRule="auto"/>
        <w:jc w:val="both"/>
        <w:rPr>
          <w:rFonts w:ascii="Times New Roman" w:hAnsi="Times New Roman" w:cs="Times New Roman"/>
          <w:sz w:val="24"/>
          <w:szCs w:val="24"/>
        </w:rPr>
      </w:pPr>
    </w:p>
    <w:p w14:paraId="2A4304C7" w14:textId="79C3AAF6" w:rsidR="00E238A4" w:rsidRPr="00B92E7F" w:rsidRDefault="06112FE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00791DE3" w:rsidRPr="00B92E7F">
        <w:rPr>
          <w:rFonts w:ascii="Times New Roman" w:hAnsi="Times New Roman" w:cs="Times New Roman"/>
          <w:b/>
          <w:bCs/>
          <w:sz w:val="24"/>
          <w:szCs w:val="24"/>
        </w:rPr>
        <w:t>õike 1 täiendamine teise lausega</w:t>
      </w:r>
      <w:r w:rsidR="4713D943" w:rsidRPr="00B92E7F">
        <w:rPr>
          <w:rFonts w:ascii="Times New Roman" w:hAnsi="Times New Roman" w:cs="Times New Roman"/>
          <w:b/>
          <w:bCs/>
          <w:sz w:val="24"/>
          <w:szCs w:val="24"/>
        </w:rPr>
        <w:t>.</w:t>
      </w:r>
      <w:r w:rsidR="00110616" w:rsidRPr="00B92E7F">
        <w:rPr>
          <w:rFonts w:ascii="Times New Roman" w:hAnsi="Times New Roman" w:cs="Times New Roman"/>
          <w:sz w:val="24"/>
          <w:szCs w:val="24"/>
        </w:rPr>
        <w:t xml:space="preserve"> </w:t>
      </w:r>
      <w:r w:rsidR="7C1233CD" w:rsidRPr="00B92E7F">
        <w:rPr>
          <w:rFonts w:ascii="Times New Roman" w:hAnsi="Times New Roman" w:cs="Times New Roman"/>
          <w:sz w:val="24"/>
          <w:szCs w:val="24"/>
        </w:rPr>
        <w:t>L</w:t>
      </w:r>
      <w:r w:rsidR="00110616" w:rsidRPr="00B92E7F">
        <w:rPr>
          <w:rFonts w:ascii="Times New Roman" w:hAnsi="Times New Roman" w:cs="Times New Roman"/>
          <w:sz w:val="24"/>
          <w:szCs w:val="24"/>
        </w:rPr>
        <w:t>õige 1 näeb ette, et krediidiasutus peab kehtestama usaldusväärsed, tõhusad ja kõikehõlmavad strateegiad ning neile vastavad protseduurid, et säilitada adekvaatne omavahendite ja likviidsuspuhvrite tase, struktuur ja jaotus struktuuriüksuste ja tegevuste vahel, lähtudes krediidiasutuse võetud riskidest või potentsiaalsetest riskidest.</w:t>
      </w:r>
      <w:r w:rsidR="00F33902" w:rsidRPr="00B92E7F">
        <w:rPr>
          <w:rFonts w:ascii="Times New Roman" w:hAnsi="Times New Roman" w:cs="Times New Roman"/>
          <w:sz w:val="24"/>
          <w:szCs w:val="24"/>
        </w:rPr>
        <w:t xml:space="preserve"> Nüüd lisatakse </w:t>
      </w:r>
      <w:r w:rsidR="1237FB4A" w:rsidRPr="00B92E7F">
        <w:rPr>
          <w:rFonts w:ascii="Times New Roman" w:hAnsi="Times New Roman" w:cs="Times New Roman"/>
          <w:sz w:val="24"/>
          <w:szCs w:val="24"/>
        </w:rPr>
        <w:t>l</w:t>
      </w:r>
      <w:r w:rsidR="7CC4C58D" w:rsidRPr="00B92E7F">
        <w:rPr>
          <w:rFonts w:ascii="Times New Roman" w:hAnsi="Times New Roman" w:cs="Times New Roman"/>
          <w:sz w:val="24"/>
          <w:szCs w:val="24"/>
        </w:rPr>
        <w:t>õikesse</w:t>
      </w:r>
      <w:r w:rsidR="00F33902" w:rsidRPr="00B92E7F">
        <w:rPr>
          <w:rFonts w:ascii="Times New Roman" w:hAnsi="Times New Roman" w:cs="Times New Roman"/>
          <w:sz w:val="24"/>
          <w:szCs w:val="24"/>
        </w:rPr>
        <w:t xml:space="preserve"> teine lause, mille kohaselt peab k</w:t>
      </w:r>
      <w:r w:rsidR="00791DE3" w:rsidRPr="00B92E7F">
        <w:rPr>
          <w:rFonts w:ascii="Times New Roman" w:hAnsi="Times New Roman" w:cs="Times New Roman"/>
          <w:sz w:val="24"/>
          <w:szCs w:val="24"/>
        </w:rPr>
        <w:t xml:space="preserve">rediidiasutus võtma </w:t>
      </w:r>
      <w:r w:rsidR="00F33902" w:rsidRPr="00B92E7F">
        <w:rPr>
          <w:rFonts w:ascii="Times New Roman" w:hAnsi="Times New Roman" w:cs="Times New Roman"/>
          <w:sz w:val="24"/>
          <w:szCs w:val="24"/>
        </w:rPr>
        <w:t xml:space="preserve">ESG </w:t>
      </w:r>
      <w:r w:rsidR="00791DE3" w:rsidRPr="00B92E7F">
        <w:rPr>
          <w:rFonts w:ascii="Times New Roman" w:hAnsi="Times New Roman" w:cs="Times New Roman"/>
          <w:sz w:val="24"/>
          <w:szCs w:val="24"/>
        </w:rPr>
        <w:t>riskide katmisel arvesse lühi-, kesk- ja pikaajalist perspektiivi.</w:t>
      </w:r>
      <w:r w:rsidR="00F33902" w:rsidRPr="00B92E7F">
        <w:rPr>
          <w:rFonts w:ascii="Times New Roman" w:hAnsi="Times New Roman" w:cs="Times New Roman"/>
          <w:sz w:val="24"/>
          <w:szCs w:val="24"/>
        </w:rPr>
        <w:t xml:space="preserve"> </w:t>
      </w:r>
      <w:r w:rsidR="6766A6D0" w:rsidRPr="00B92E7F">
        <w:rPr>
          <w:rFonts w:ascii="Times New Roman" w:hAnsi="Times New Roman" w:cs="Times New Roman"/>
          <w:sz w:val="24"/>
          <w:szCs w:val="24"/>
        </w:rPr>
        <w:t>Lõike 1 teise lausega võetakse üle CRD VI</w:t>
      </w:r>
      <w:r w:rsidR="00F33902" w:rsidRPr="00B92E7F">
        <w:rPr>
          <w:rFonts w:ascii="Times New Roman" w:hAnsi="Times New Roman" w:cs="Times New Roman"/>
          <w:sz w:val="24"/>
          <w:szCs w:val="24"/>
        </w:rPr>
        <w:t xml:space="preserve"> artikli 73</w:t>
      </w:r>
      <w:r w:rsidR="21F24196" w:rsidRPr="00B92E7F">
        <w:rPr>
          <w:rFonts w:ascii="Times New Roman" w:hAnsi="Times New Roman" w:cs="Times New Roman"/>
          <w:sz w:val="24"/>
          <w:szCs w:val="24"/>
        </w:rPr>
        <w:t xml:space="preserve"> lõike </w:t>
      </w:r>
      <w:r w:rsidR="00F33902" w:rsidRPr="00B92E7F">
        <w:rPr>
          <w:rFonts w:ascii="Times New Roman" w:hAnsi="Times New Roman" w:cs="Times New Roman"/>
          <w:sz w:val="24"/>
          <w:szCs w:val="24"/>
        </w:rPr>
        <w:t>1 tei</w:t>
      </w:r>
      <w:r w:rsidR="6925A20E" w:rsidRPr="00B92E7F">
        <w:rPr>
          <w:rFonts w:ascii="Times New Roman" w:hAnsi="Times New Roman" w:cs="Times New Roman"/>
          <w:sz w:val="24"/>
          <w:szCs w:val="24"/>
        </w:rPr>
        <w:t xml:space="preserve">ne </w:t>
      </w:r>
      <w:r w:rsidR="1D666825" w:rsidRPr="00B92E7F">
        <w:rPr>
          <w:rFonts w:ascii="Times New Roman" w:hAnsi="Times New Roman" w:cs="Times New Roman"/>
          <w:sz w:val="24"/>
          <w:szCs w:val="24"/>
        </w:rPr>
        <w:t>lause</w:t>
      </w:r>
      <w:r w:rsidR="70CA1070" w:rsidRPr="00B92E7F">
        <w:rPr>
          <w:rFonts w:ascii="Times New Roman" w:hAnsi="Times New Roman" w:cs="Times New Roman"/>
          <w:sz w:val="24"/>
          <w:szCs w:val="24"/>
        </w:rPr>
        <w:t>.</w:t>
      </w:r>
    </w:p>
    <w:p w14:paraId="5F4ACD4D" w14:textId="77777777" w:rsidR="008C3B87" w:rsidRPr="00B92E7F" w:rsidRDefault="008C3B87" w:rsidP="00B92E7F">
      <w:pPr>
        <w:spacing w:after="0" w:line="240" w:lineRule="auto"/>
        <w:rPr>
          <w:rFonts w:ascii="Times New Roman" w:hAnsi="Times New Roman" w:cs="Times New Roman"/>
          <w:b/>
          <w:bCs/>
          <w:sz w:val="24"/>
          <w:szCs w:val="24"/>
        </w:rPr>
      </w:pPr>
    </w:p>
    <w:p w14:paraId="3D5D4967" w14:textId="3492CA7D" w:rsidR="00D00567" w:rsidRPr="00B92E7F" w:rsidRDefault="1C60A38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6. peatüki muutmine.</w:t>
      </w:r>
      <w:r w:rsidRPr="00B92E7F">
        <w:rPr>
          <w:rFonts w:ascii="Times New Roman" w:hAnsi="Times New Roman" w:cs="Times New Roman"/>
          <w:sz w:val="24"/>
          <w:szCs w:val="24"/>
        </w:rPr>
        <w:t xml:space="preserve"> Seni kehtinud 6. peatükk reguleeris üksikasjalikult krediidiasutuste ühinemist ja jagunemist</w:t>
      </w:r>
      <w:r w:rsidR="361B02CE" w:rsidRPr="00B92E7F">
        <w:rPr>
          <w:rFonts w:ascii="Times New Roman" w:hAnsi="Times New Roman" w:cs="Times New Roman"/>
          <w:sz w:val="24"/>
          <w:szCs w:val="24"/>
        </w:rPr>
        <w:t xml:space="preserve">, mille aluspõhimõtted tulenevad </w:t>
      </w:r>
      <w:r w:rsidR="215F55C5" w:rsidRPr="001500AE">
        <w:rPr>
          <w:rFonts w:ascii="Times New Roman" w:hAnsi="Times New Roman" w:cs="Times New Roman"/>
          <w:sz w:val="24"/>
          <w:szCs w:val="24"/>
        </w:rPr>
        <w:t>äriühinguõiguse direktiiv</w:t>
      </w:r>
      <w:r w:rsidR="001500AE" w:rsidRPr="001500AE">
        <w:rPr>
          <w:rFonts w:ascii="Times New Roman" w:hAnsi="Times New Roman" w:cs="Times New Roman"/>
          <w:sz w:val="24"/>
          <w:szCs w:val="24"/>
        </w:rPr>
        <w:t>ist.</w:t>
      </w:r>
      <w:r w:rsidRPr="00B92E7F">
        <w:rPr>
          <w:rFonts w:ascii="Times New Roman" w:hAnsi="Times New Roman" w:cs="Times New Roman"/>
          <w:sz w:val="24"/>
          <w:szCs w:val="24"/>
        </w:rPr>
        <w:t xml:space="preserve"> CRD</w:t>
      </w:r>
      <w:r w:rsidR="30B5B510"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VI </w:t>
      </w:r>
      <w:r w:rsidR="30B5B510" w:rsidRPr="00B92E7F">
        <w:rPr>
          <w:rFonts w:ascii="Times New Roman" w:hAnsi="Times New Roman" w:cs="Times New Roman"/>
          <w:sz w:val="24"/>
          <w:szCs w:val="24"/>
        </w:rPr>
        <w:t xml:space="preserve">tulemusel täiendatakse </w:t>
      </w:r>
      <w:r w:rsidR="13D137F0" w:rsidRPr="00B92E7F">
        <w:rPr>
          <w:rFonts w:ascii="Times New Roman" w:hAnsi="Times New Roman" w:cs="Times New Roman"/>
          <w:sz w:val="24"/>
          <w:szCs w:val="24"/>
        </w:rPr>
        <w:t>pangandusdirektiivi</w:t>
      </w:r>
      <w:r w:rsidR="30B5B510" w:rsidRPr="00B92E7F">
        <w:rPr>
          <w:rFonts w:ascii="Times New Roman" w:hAnsi="Times New Roman" w:cs="Times New Roman"/>
          <w:sz w:val="24"/>
          <w:szCs w:val="24"/>
        </w:rPr>
        <w:t xml:space="preserve"> artikliga 27f, mis reguleerib oluliste varade ja kohustuste ülekandmist. </w:t>
      </w:r>
      <w:r w:rsidRPr="00B92E7F">
        <w:rPr>
          <w:rFonts w:ascii="Times New Roman" w:hAnsi="Times New Roman" w:cs="Times New Roman"/>
          <w:sz w:val="24"/>
          <w:szCs w:val="24"/>
        </w:rPr>
        <w:t xml:space="preserve">Eelnõu koostajate hinnangul on kõige mõistlikum paigutada artikkel 27f krediidiasutuste seaduse ülesehitust arvestades just 6. peatükki, sest nii ühinemine ja jagunemine ning ülekandmine on oma olemuslikult ettevõtjate vahelised tehingud, milles liigutatakse </w:t>
      </w:r>
      <w:r w:rsidR="564CFB59" w:rsidRPr="00B92E7F">
        <w:rPr>
          <w:rFonts w:ascii="Times New Roman" w:hAnsi="Times New Roman" w:cs="Times New Roman"/>
          <w:sz w:val="24"/>
          <w:szCs w:val="24"/>
        </w:rPr>
        <w:t>vara</w:t>
      </w:r>
      <w:r w:rsidR="0AA2DCB1" w:rsidRPr="00B92E7F">
        <w:rPr>
          <w:rFonts w:ascii="Times New Roman" w:hAnsi="Times New Roman" w:cs="Times New Roman"/>
          <w:sz w:val="24"/>
          <w:szCs w:val="24"/>
        </w:rPr>
        <w:t xml:space="preserve"> või õigusi</w:t>
      </w:r>
      <w:r w:rsidR="564CFB59" w:rsidRPr="00B92E7F">
        <w:rPr>
          <w:rFonts w:ascii="Times New Roman" w:hAnsi="Times New Roman" w:cs="Times New Roman"/>
          <w:sz w:val="24"/>
          <w:szCs w:val="24"/>
        </w:rPr>
        <w:t xml:space="preserve"> ü</w:t>
      </w:r>
      <w:r w:rsidR="08470F5A" w:rsidRPr="00B92E7F">
        <w:rPr>
          <w:rFonts w:ascii="Times New Roman" w:hAnsi="Times New Roman" w:cs="Times New Roman"/>
          <w:sz w:val="24"/>
          <w:szCs w:val="24"/>
        </w:rPr>
        <w:t>he</w:t>
      </w:r>
      <w:r w:rsidR="4613EA97" w:rsidRPr="00B92E7F">
        <w:rPr>
          <w:rFonts w:ascii="Times New Roman" w:hAnsi="Times New Roman" w:cs="Times New Roman"/>
          <w:sz w:val="24"/>
          <w:szCs w:val="24"/>
        </w:rPr>
        <w:t>st ühingust teise.</w:t>
      </w:r>
      <w:r w:rsidR="08470F5A" w:rsidRPr="00B92E7F">
        <w:rPr>
          <w:rFonts w:ascii="Times New Roman" w:hAnsi="Times New Roman" w:cs="Times New Roman"/>
          <w:sz w:val="24"/>
          <w:szCs w:val="24"/>
        </w:rPr>
        <w:t xml:space="preserve"> </w:t>
      </w:r>
      <w:r w:rsidR="4CE501DC" w:rsidRPr="00B92E7F">
        <w:rPr>
          <w:rFonts w:ascii="Times New Roman" w:hAnsi="Times New Roman" w:cs="Times New Roman"/>
          <w:sz w:val="24"/>
          <w:szCs w:val="24"/>
        </w:rPr>
        <w:t>Peamine e</w:t>
      </w:r>
      <w:r w:rsidR="08470F5A" w:rsidRPr="00B92E7F">
        <w:rPr>
          <w:rFonts w:ascii="Times New Roman" w:hAnsi="Times New Roman" w:cs="Times New Roman"/>
          <w:sz w:val="24"/>
          <w:szCs w:val="24"/>
        </w:rPr>
        <w:t>rinevus</w:t>
      </w:r>
      <w:r w:rsidR="30B5B510" w:rsidRPr="00B92E7F">
        <w:rPr>
          <w:rFonts w:ascii="Times New Roman" w:hAnsi="Times New Roman" w:cs="Times New Roman"/>
          <w:sz w:val="24"/>
          <w:szCs w:val="24"/>
        </w:rPr>
        <w:t xml:space="preserve"> mõlema tegevuse vahel seisneb nende reguleerimise astmes, sest varade ülekandmiseks ei pea krediidiasutus CRD VI kohaselt taotlema eelnevalt pädevalt asutuselt luba</w:t>
      </w:r>
      <w:r w:rsidR="4132DACE" w:rsidRPr="00B92E7F">
        <w:rPr>
          <w:rFonts w:ascii="Times New Roman" w:hAnsi="Times New Roman" w:cs="Times New Roman"/>
          <w:sz w:val="24"/>
          <w:szCs w:val="24"/>
        </w:rPr>
        <w:t>, piisab lihtsalt teavitusest, kui</w:t>
      </w:r>
      <w:r w:rsidR="2704A12C" w:rsidRPr="00B92E7F">
        <w:rPr>
          <w:rFonts w:ascii="Times New Roman" w:hAnsi="Times New Roman" w:cs="Times New Roman"/>
          <w:sz w:val="24"/>
          <w:szCs w:val="24"/>
        </w:rPr>
        <w:t>d</w:t>
      </w:r>
      <w:r w:rsidR="4132DACE" w:rsidRPr="00B92E7F">
        <w:rPr>
          <w:rFonts w:ascii="Times New Roman" w:hAnsi="Times New Roman" w:cs="Times New Roman"/>
          <w:sz w:val="24"/>
          <w:szCs w:val="24"/>
        </w:rPr>
        <w:t xml:space="preserve"> </w:t>
      </w:r>
      <w:r w:rsidR="4132DACE" w:rsidRPr="00B92E7F">
        <w:rPr>
          <w:rFonts w:ascii="Times New Roman" w:hAnsi="Times New Roman" w:cs="Times New Roman"/>
          <w:sz w:val="24"/>
          <w:szCs w:val="24"/>
        </w:rPr>
        <w:lastRenderedPageBreak/>
        <w:t xml:space="preserve">krediidiasutuse </w:t>
      </w:r>
      <w:r w:rsidR="7920154E" w:rsidRPr="00B92E7F">
        <w:rPr>
          <w:rFonts w:ascii="Times New Roman" w:hAnsi="Times New Roman" w:cs="Times New Roman"/>
          <w:sz w:val="24"/>
          <w:szCs w:val="24"/>
        </w:rPr>
        <w:t>ühinemise</w:t>
      </w:r>
      <w:r w:rsidR="40507E97" w:rsidRPr="00B92E7F">
        <w:rPr>
          <w:rFonts w:ascii="Times New Roman" w:hAnsi="Times New Roman" w:cs="Times New Roman"/>
          <w:sz w:val="24"/>
          <w:szCs w:val="24"/>
        </w:rPr>
        <w:t xml:space="preserve"> eelduseks on pädeva asutuse heakskiit.</w:t>
      </w:r>
      <w:r w:rsidR="4132DACE" w:rsidRPr="00B92E7F">
        <w:rPr>
          <w:rFonts w:ascii="Times New Roman" w:hAnsi="Times New Roman" w:cs="Times New Roman"/>
          <w:sz w:val="24"/>
          <w:szCs w:val="24"/>
        </w:rPr>
        <w:t xml:space="preserve"> Siinkohal tuleb mängu ka siseriikliku õiguse erisus võrreldes CRD </w:t>
      </w:r>
      <w:proofErr w:type="spellStart"/>
      <w:r w:rsidR="4132DACE" w:rsidRPr="00B92E7F">
        <w:rPr>
          <w:rFonts w:ascii="Times New Roman" w:hAnsi="Times New Roman" w:cs="Times New Roman"/>
          <w:sz w:val="24"/>
          <w:szCs w:val="24"/>
        </w:rPr>
        <w:t>VI-ga</w:t>
      </w:r>
      <w:proofErr w:type="spellEnd"/>
      <w:r w:rsidR="4132DACE" w:rsidRPr="00B92E7F">
        <w:rPr>
          <w:rFonts w:ascii="Times New Roman" w:hAnsi="Times New Roman" w:cs="Times New Roman"/>
          <w:sz w:val="24"/>
          <w:szCs w:val="24"/>
        </w:rPr>
        <w:t xml:space="preserve">, sest direktiiv sätestab ühinemistele ja jagunemistele miinimumnõuded, kuid </w:t>
      </w:r>
      <w:r w:rsidR="436E951B" w:rsidRPr="00B92E7F">
        <w:rPr>
          <w:rFonts w:ascii="Times New Roman" w:hAnsi="Times New Roman" w:cs="Times New Roman"/>
          <w:sz w:val="24"/>
          <w:szCs w:val="24"/>
        </w:rPr>
        <w:t xml:space="preserve">kehtiv </w:t>
      </w:r>
      <w:r w:rsidR="7920154E" w:rsidRPr="00B92E7F">
        <w:rPr>
          <w:rFonts w:ascii="Times New Roman" w:hAnsi="Times New Roman" w:cs="Times New Roman"/>
          <w:sz w:val="24"/>
          <w:szCs w:val="24"/>
        </w:rPr>
        <w:t>KAS</w:t>
      </w:r>
      <w:r w:rsidR="2704A12C" w:rsidRPr="00B92E7F">
        <w:rPr>
          <w:rFonts w:ascii="Times New Roman" w:hAnsi="Times New Roman" w:cs="Times New Roman"/>
          <w:sz w:val="24"/>
          <w:szCs w:val="24"/>
        </w:rPr>
        <w:t xml:space="preserve"> </w:t>
      </w:r>
      <w:r w:rsidR="4132DACE" w:rsidRPr="00B92E7F">
        <w:rPr>
          <w:rFonts w:ascii="Times New Roman" w:hAnsi="Times New Roman" w:cs="Times New Roman"/>
          <w:sz w:val="24"/>
          <w:szCs w:val="24"/>
        </w:rPr>
        <w:t xml:space="preserve">kohustab seaduse subjekte taotlema Finantsinspektsioonilt vastavat luba. Liikmesriikidele on </w:t>
      </w:r>
      <w:r w:rsidR="1D30BFFA" w:rsidRPr="00B92E7F">
        <w:rPr>
          <w:rFonts w:ascii="Times New Roman" w:hAnsi="Times New Roman" w:cs="Times New Roman"/>
          <w:sz w:val="24"/>
          <w:szCs w:val="24"/>
        </w:rPr>
        <w:t>direktiiviga</w:t>
      </w:r>
      <w:r w:rsidR="4132DACE" w:rsidRPr="00B92E7F">
        <w:rPr>
          <w:rFonts w:ascii="Times New Roman" w:hAnsi="Times New Roman" w:cs="Times New Roman"/>
          <w:sz w:val="24"/>
          <w:szCs w:val="24"/>
        </w:rPr>
        <w:t xml:space="preserve"> jäetud õigus sätestada siseriiklikult karmimad nõuded niikaua, kui CRD </w:t>
      </w:r>
      <w:proofErr w:type="spellStart"/>
      <w:r w:rsidR="4132DACE" w:rsidRPr="00B92E7F">
        <w:rPr>
          <w:rFonts w:ascii="Times New Roman" w:hAnsi="Times New Roman" w:cs="Times New Roman"/>
          <w:sz w:val="24"/>
          <w:szCs w:val="24"/>
        </w:rPr>
        <w:t>VI-s</w:t>
      </w:r>
      <w:proofErr w:type="spellEnd"/>
      <w:r w:rsidR="4132DACE" w:rsidRPr="00B92E7F">
        <w:rPr>
          <w:rFonts w:ascii="Times New Roman" w:hAnsi="Times New Roman" w:cs="Times New Roman"/>
          <w:sz w:val="24"/>
          <w:szCs w:val="24"/>
        </w:rPr>
        <w:t xml:space="preserve"> sätestatud miinimum on täidetud ning ei esine vastuolu Euroopa Liidu õigusega. </w:t>
      </w:r>
    </w:p>
    <w:p w14:paraId="547CE37B" w14:textId="77777777" w:rsidR="004012F9" w:rsidRPr="00B92E7F" w:rsidRDefault="004012F9" w:rsidP="00B92E7F">
      <w:pPr>
        <w:spacing w:after="0" w:line="240" w:lineRule="auto"/>
        <w:jc w:val="both"/>
        <w:rPr>
          <w:rFonts w:ascii="Times New Roman" w:hAnsi="Times New Roman" w:cs="Times New Roman"/>
          <w:sz w:val="24"/>
          <w:szCs w:val="24"/>
        </w:rPr>
      </w:pPr>
    </w:p>
    <w:p w14:paraId="04F7F9A2" w14:textId="0170C02B" w:rsidR="004012F9" w:rsidRPr="00B92E7F" w:rsidRDefault="004012F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Artikli 27f ülevõtmiseks </w:t>
      </w:r>
      <w:r w:rsidRPr="00B92E7F">
        <w:rPr>
          <w:rFonts w:ascii="Times New Roman" w:hAnsi="Times New Roman" w:cs="Times New Roman"/>
          <w:b/>
          <w:bCs/>
          <w:sz w:val="24"/>
          <w:szCs w:val="24"/>
        </w:rPr>
        <w:t>muudetakse esmalt 6. peatüki pealkirja</w:t>
      </w:r>
      <w:r w:rsidRPr="00B92E7F">
        <w:rPr>
          <w:rFonts w:ascii="Times New Roman" w:hAnsi="Times New Roman" w:cs="Times New Roman"/>
          <w:sz w:val="24"/>
          <w:szCs w:val="24"/>
        </w:rPr>
        <w:t xml:space="preserve"> ning sätestatakse, et peatükk reguleerib krediidiasutuste ühinemist ja jagunemist ning oluliste varade ja kohustuste ülekandmist. Teiseks </w:t>
      </w:r>
      <w:r w:rsidRPr="00B92E7F">
        <w:rPr>
          <w:rFonts w:ascii="Times New Roman" w:hAnsi="Times New Roman" w:cs="Times New Roman"/>
          <w:b/>
          <w:bCs/>
          <w:sz w:val="24"/>
          <w:szCs w:val="24"/>
        </w:rPr>
        <w:t>jaotatakse peatükk kahte jakku.</w:t>
      </w:r>
      <w:r w:rsidRPr="00B92E7F">
        <w:rPr>
          <w:rFonts w:ascii="Times New Roman" w:hAnsi="Times New Roman" w:cs="Times New Roman"/>
          <w:sz w:val="24"/>
          <w:szCs w:val="24"/>
        </w:rPr>
        <w:t xml:space="preserve"> </w:t>
      </w:r>
      <w:r w:rsidRPr="00B92E7F">
        <w:rPr>
          <w:rFonts w:ascii="Times New Roman" w:hAnsi="Times New Roman" w:cs="Times New Roman"/>
          <w:b/>
          <w:bCs/>
          <w:sz w:val="24"/>
          <w:szCs w:val="24"/>
        </w:rPr>
        <w:t>1. jagu</w:t>
      </w:r>
      <w:r w:rsidRPr="00B92E7F">
        <w:rPr>
          <w:rFonts w:ascii="Times New Roman" w:hAnsi="Times New Roman" w:cs="Times New Roman"/>
          <w:sz w:val="24"/>
          <w:szCs w:val="24"/>
        </w:rPr>
        <w:t xml:space="preserve"> sisaldab endas paragrahve 64–70</w:t>
      </w:r>
      <w:r w:rsidRPr="00B92E7F">
        <w:rPr>
          <w:rFonts w:ascii="Times New Roman" w:hAnsi="Times New Roman" w:cs="Times New Roman"/>
          <w:sz w:val="24"/>
          <w:szCs w:val="24"/>
          <w:vertAlign w:val="superscript"/>
        </w:rPr>
        <w:t>5</w:t>
      </w:r>
      <w:r w:rsidRPr="00B92E7F">
        <w:rPr>
          <w:rFonts w:ascii="Times New Roman" w:hAnsi="Times New Roman" w:cs="Times New Roman"/>
          <w:sz w:val="24"/>
          <w:szCs w:val="24"/>
        </w:rPr>
        <w:t xml:space="preserve">, mis reguleerivad krediidiasutuse ühinemis ja jagunemist. </w:t>
      </w:r>
      <w:r w:rsidRPr="00B92E7F">
        <w:rPr>
          <w:rFonts w:ascii="Times New Roman" w:hAnsi="Times New Roman" w:cs="Times New Roman"/>
          <w:b/>
          <w:bCs/>
          <w:sz w:val="24"/>
          <w:szCs w:val="24"/>
        </w:rPr>
        <w:t>2. jagu</w:t>
      </w:r>
      <w:r w:rsidRPr="00B92E7F">
        <w:rPr>
          <w:rFonts w:ascii="Times New Roman" w:hAnsi="Times New Roman" w:cs="Times New Roman"/>
          <w:sz w:val="24"/>
          <w:szCs w:val="24"/>
        </w:rPr>
        <w:t xml:space="preserve"> on oluliste varade ja kohustuste ülekandmise keskne ning sisaldab §-i 70</w:t>
      </w:r>
      <w:r w:rsidRPr="00B92E7F">
        <w:rPr>
          <w:rFonts w:ascii="Times New Roman" w:hAnsi="Times New Roman" w:cs="Times New Roman"/>
          <w:sz w:val="24"/>
          <w:szCs w:val="24"/>
          <w:vertAlign w:val="superscript"/>
        </w:rPr>
        <w:t>6</w:t>
      </w:r>
      <w:r w:rsidRPr="00B92E7F">
        <w:rPr>
          <w:rFonts w:ascii="Times New Roman" w:hAnsi="Times New Roman" w:cs="Times New Roman"/>
          <w:sz w:val="24"/>
          <w:szCs w:val="24"/>
        </w:rPr>
        <w:t>, millega võetakse üle artikkel 27f.</w:t>
      </w:r>
    </w:p>
    <w:p w14:paraId="01E5337D" w14:textId="77777777" w:rsidR="00BC339B" w:rsidRPr="00B92E7F" w:rsidRDefault="00BC339B" w:rsidP="00B92E7F">
      <w:pPr>
        <w:spacing w:after="0" w:line="240" w:lineRule="auto"/>
        <w:jc w:val="both"/>
        <w:rPr>
          <w:rFonts w:ascii="Times New Roman" w:hAnsi="Times New Roman" w:cs="Times New Roman"/>
          <w:sz w:val="24"/>
          <w:szCs w:val="24"/>
        </w:rPr>
      </w:pPr>
    </w:p>
    <w:p w14:paraId="48BD4D57" w14:textId="44CBFDBF" w:rsidR="00BC339B" w:rsidRPr="00B92E7F" w:rsidRDefault="2704A12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CRD VI ühinemiste ja jagunemiste peatük</w:t>
      </w:r>
      <w:r w:rsidR="3A99B2EA" w:rsidRPr="00B92E7F">
        <w:rPr>
          <w:rFonts w:ascii="Times New Roman" w:hAnsi="Times New Roman" w:cs="Times New Roman"/>
          <w:sz w:val="24"/>
          <w:szCs w:val="24"/>
        </w:rPr>
        <w:t xml:space="preserve">k ei erista otseselt mõlemat tegevust, vaid kasutab terminit kavandatav tehing (ingl. k. </w:t>
      </w:r>
      <w:proofErr w:type="spellStart"/>
      <w:r w:rsidR="3A99B2EA" w:rsidRPr="00B92E7F">
        <w:rPr>
          <w:rFonts w:ascii="Times New Roman" w:hAnsi="Times New Roman" w:cs="Times New Roman"/>
          <w:i/>
          <w:iCs/>
          <w:sz w:val="24"/>
          <w:szCs w:val="24"/>
        </w:rPr>
        <w:t>proposed</w:t>
      </w:r>
      <w:proofErr w:type="spellEnd"/>
      <w:r w:rsidR="3A99B2EA" w:rsidRPr="00B92E7F">
        <w:rPr>
          <w:rFonts w:ascii="Times New Roman" w:hAnsi="Times New Roman" w:cs="Times New Roman"/>
          <w:i/>
          <w:iCs/>
          <w:sz w:val="24"/>
          <w:szCs w:val="24"/>
        </w:rPr>
        <w:t xml:space="preserve"> </w:t>
      </w:r>
      <w:proofErr w:type="spellStart"/>
      <w:r w:rsidR="3A99B2EA" w:rsidRPr="00B92E7F">
        <w:rPr>
          <w:rFonts w:ascii="Times New Roman" w:hAnsi="Times New Roman" w:cs="Times New Roman"/>
          <w:i/>
          <w:iCs/>
          <w:sz w:val="24"/>
          <w:szCs w:val="24"/>
        </w:rPr>
        <w:t>operation</w:t>
      </w:r>
      <w:proofErr w:type="spellEnd"/>
      <w:r w:rsidR="684E062D" w:rsidRPr="00B92E7F">
        <w:rPr>
          <w:rFonts w:ascii="Times New Roman" w:hAnsi="Times New Roman" w:cs="Times New Roman"/>
          <w:sz w:val="24"/>
          <w:szCs w:val="24"/>
        </w:rPr>
        <w:t>).</w:t>
      </w:r>
      <w:r w:rsidR="3A99B2EA" w:rsidRPr="00B92E7F">
        <w:rPr>
          <w:rFonts w:ascii="Times New Roman" w:hAnsi="Times New Roman" w:cs="Times New Roman"/>
          <w:sz w:val="24"/>
          <w:szCs w:val="24"/>
        </w:rPr>
        <w:t xml:space="preserve"> Seetõttu on näiteks artikkel 27k, mis reguleerib pädeva asutuse koostööd teiste asutustega, kohaldatav nii ühinemisele kui ka jagunemisele. </w:t>
      </w:r>
      <w:proofErr w:type="spellStart"/>
      <w:r w:rsidR="3A99B2EA" w:rsidRPr="00B92E7F">
        <w:rPr>
          <w:rFonts w:ascii="Times New Roman" w:hAnsi="Times New Roman" w:cs="Times New Roman"/>
          <w:sz w:val="24"/>
          <w:szCs w:val="24"/>
        </w:rPr>
        <w:t>KAS-i</w:t>
      </w:r>
      <w:proofErr w:type="spellEnd"/>
      <w:r w:rsidR="3A99B2EA" w:rsidRPr="00B92E7F">
        <w:rPr>
          <w:rFonts w:ascii="Times New Roman" w:hAnsi="Times New Roman" w:cs="Times New Roman"/>
          <w:sz w:val="24"/>
          <w:szCs w:val="24"/>
        </w:rPr>
        <w:t xml:space="preserve"> seisukohalt on mõlemad tegevused aga rangelt eristatud, sest direktiivis sätestatu harmoniseerib minimaalselt krediidiasutuste ühinemist ja jagunemist. Ainukesed kohad, kus CRD VI selles teemas teatud erisused loob, on artikli 27h lõigetes 1 ja 2, kus seatakse tingimused ühinemiste ja jagunemistele, ning artikli 27i lõikes 2, mis sätestab heakskiitmise erisuse ühinevatele krediidiasutustele, kes kuuluvad samasse konsolideerimisgruppi. </w:t>
      </w:r>
      <w:r w:rsidR="26F27F9A" w:rsidRPr="00B92E7F">
        <w:rPr>
          <w:rFonts w:ascii="Times New Roman" w:hAnsi="Times New Roman" w:cs="Times New Roman"/>
          <w:sz w:val="24"/>
          <w:szCs w:val="24"/>
        </w:rPr>
        <w:t xml:space="preserve">Kuivõrd direktiivis sätestatud ühinemiste ja jagunemise </w:t>
      </w:r>
      <w:r w:rsidR="0EEADC3D" w:rsidRPr="00B92E7F">
        <w:rPr>
          <w:rFonts w:ascii="Times New Roman" w:hAnsi="Times New Roman" w:cs="Times New Roman"/>
          <w:sz w:val="24"/>
          <w:szCs w:val="24"/>
        </w:rPr>
        <w:t xml:space="preserve">ning oluliste varade ja kohustuste ülekandmise </w:t>
      </w:r>
      <w:r w:rsidR="26F27F9A" w:rsidRPr="00B92E7F">
        <w:rPr>
          <w:rFonts w:ascii="Times New Roman" w:hAnsi="Times New Roman" w:cs="Times New Roman"/>
          <w:sz w:val="24"/>
          <w:szCs w:val="24"/>
        </w:rPr>
        <w:t xml:space="preserve">subjektideks on nii krediidiasutused kui ka finantsvaldusettevõtjad ja </w:t>
      </w:r>
      <w:proofErr w:type="spellStart"/>
      <w:r w:rsidR="26F27F9A" w:rsidRPr="00B92E7F">
        <w:rPr>
          <w:rFonts w:ascii="Times New Roman" w:hAnsi="Times New Roman" w:cs="Times New Roman"/>
          <w:sz w:val="24"/>
          <w:szCs w:val="24"/>
        </w:rPr>
        <w:t>segafinantsvaldusettevõtjad</w:t>
      </w:r>
      <w:proofErr w:type="spellEnd"/>
      <w:r w:rsidR="26F27F9A" w:rsidRPr="00B92E7F">
        <w:rPr>
          <w:rFonts w:ascii="Times New Roman" w:hAnsi="Times New Roman" w:cs="Times New Roman"/>
          <w:sz w:val="24"/>
          <w:szCs w:val="24"/>
        </w:rPr>
        <w:t xml:space="preserve">, täiendatakse </w:t>
      </w:r>
      <w:r w:rsidR="0768F1D3" w:rsidRPr="00B92E7F">
        <w:rPr>
          <w:rFonts w:ascii="Times New Roman" w:hAnsi="Times New Roman" w:cs="Times New Roman"/>
          <w:sz w:val="24"/>
          <w:szCs w:val="24"/>
        </w:rPr>
        <w:t xml:space="preserve">KAS </w:t>
      </w:r>
      <w:r w:rsidR="26F27F9A" w:rsidRPr="00B92E7F">
        <w:rPr>
          <w:rFonts w:ascii="Times New Roman" w:hAnsi="Times New Roman" w:cs="Times New Roman"/>
          <w:sz w:val="24"/>
          <w:szCs w:val="24"/>
        </w:rPr>
        <w:t>§-i 13</w:t>
      </w:r>
      <w:r w:rsidR="26F27F9A" w:rsidRPr="00B92E7F">
        <w:rPr>
          <w:rFonts w:ascii="Times New Roman" w:hAnsi="Times New Roman" w:cs="Times New Roman"/>
          <w:sz w:val="24"/>
          <w:szCs w:val="24"/>
          <w:vertAlign w:val="superscript"/>
        </w:rPr>
        <w:t>6</w:t>
      </w:r>
      <w:r w:rsidR="26F27F9A" w:rsidRPr="00B92E7F">
        <w:rPr>
          <w:rFonts w:ascii="Times New Roman" w:hAnsi="Times New Roman" w:cs="Times New Roman"/>
          <w:sz w:val="24"/>
          <w:szCs w:val="24"/>
        </w:rPr>
        <w:t xml:space="preserve"> </w:t>
      </w:r>
      <w:r w:rsidR="63A2C4A3" w:rsidRPr="00B92E7F">
        <w:rPr>
          <w:rFonts w:ascii="Times New Roman" w:hAnsi="Times New Roman" w:cs="Times New Roman"/>
          <w:sz w:val="24"/>
          <w:szCs w:val="24"/>
        </w:rPr>
        <w:t>lõige</w:t>
      </w:r>
      <w:r w:rsidR="6A7B85D3" w:rsidRPr="00B92E7F">
        <w:rPr>
          <w:rFonts w:ascii="Times New Roman" w:hAnsi="Times New Roman" w:cs="Times New Roman"/>
          <w:sz w:val="24"/>
          <w:szCs w:val="24"/>
        </w:rPr>
        <w:t xml:space="preserve">tega 6 ja 7 ja sätestatakse, et valdusettevõtjate ühinemisele, jagunemisele ning ülekandmisele kohaldatakse 6. peatüki vastavas jaos sätestatut. </w:t>
      </w:r>
    </w:p>
    <w:p w14:paraId="465582D6" w14:textId="3B812227" w:rsidR="251BA445" w:rsidRPr="00B92E7F" w:rsidRDefault="251BA445" w:rsidP="00B92E7F">
      <w:pPr>
        <w:spacing w:after="0" w:line="240" w:lineRule="auto"/>
        <w:jc w:val="both"/>
        <w:rPr>
          <w:rFonts w:ascii="Times New Roman" w:hAnsi="Times New Roman" w:cs="Times New Roman"/>
          <w:sz w:val="24"/>
          <w:szCs w:val="24"/>
        </w:rPr>
      </w:pPr>
    </w:p>
    <w:p w14:paraId="6DB3ED76" w14:textId="2EA6E38A" w:rsidR="1FD0CA77" w:rsidRPr="00B92E7F" w:rsidRDefault="1FD0C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Kuivõrd CRD VI ühinemiste ja jagunemiste osa kohaldub ka investeerimisühingutele, tehakse samasisulised muudatused ka VPTS-i 13. peatükis. </w:t>
      </w:r>
    </w:p>
    <w:p w14:paraId="4E269B08" w14:textId="77777777" w:rsidR="002B3C8B" w:rsidRPr="00B92E7F" w:rsidRDefault="002B3C8B" w:rsidP="00B92E7F">
      <w:pPr>
        <w:spacing w:after="0" w:line="240" w:lineRule="auto"/>
        <w:jc w:val="both"/>
        <w:rPr>
          <w:rFonts w:ascii="Times New Roman" w:hAnsi="Times New Roman" w:cs="Times New Roman"/>
          <w:b/>
          <w:bCs/>
          <w:sz w:val="24"/>
          <w:szCs w:val="24"/>
          <w:highlight w:val="yellow"/>
        </w:rPr>
      </w:pPr>
    </w:p>
    <w:p w14:paraId="2019C279" w14:textId="1FB06BDC" w:rsidR="002B3C8B" w:rsidRPr="00B92E7F" w:rsidRDefault="002B3C8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64.</w:t>
      </w:r>
      <w:r w:rsidRPr="00B92E7F">
        <w:rPr>
          <w:rFonts w:ascii="Times New Roman" w:hAnsi="Times New Roman" w:cs="Times New Roman"/>
          <w:sz w:val="24"/>
          <w:szCs w:val="24"/>
        </w:rPr>
        <w:t xml:space="preserve"> Kehtiv § 64 sätestab krediidiasutuste ühinemise, jagunemise ja ümberkujundamise erisused. </w:t>
      </w:r>
    </w:p>
    <w:p w14:paraId="74D2824E" w14:textId="77777777" w:rsidR="0064553E" w:rsidRPr="00B92E7F" w:rsidRDefault="0064553E" w:rsidP="00B92E7F">
      <w:pPr>
        <w:spacing w:after="0" w:line="240" w:lineRule="auto"/>
        <w:jc w:val="both"/>
        <w:rPr>
          <w:rFonts w:ascii="Times New Roman" w:hAnsi="Times New Roman" w:cs="Times New Roman"/>
          <w:sz w:val="24"/>
          <w:szCs w:val="24"/>
        </w:rPr>
      </w:pPr>
    </w:p>
    <w:p w14:paraId="3D33D0A0" w14:textId="7D7C5B71" w:rsidR="0064553E" w:rsidRPr="00B92E7F" w:rsidRDefault="0064553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Pr="00B92E7F">
        <w:rPr>
          <w:rFonts w:ascii="Times New Roman" w:hAnsi="Times New Roman" w:cs="Times New Roman"/>
          <w:sz w:val="24"/>
          <w:szCs w:val="24"/>
        </w:rPr>
        <w:t xml:space="preserve">Lõige 2 sätestab, et krediidiasutuse jagunemine toimub äriseadustikus (edaspidi ka </w:t>
      </w:r>
      <w:r w:rsidRPr="00B92E7F">
        <w:rPr>
          <w:rFonts w:ascii="Times New Roman" w:hAnsi="Times New Roman" w:cs="Times New Roman"/>
          <w:i/>
          <w:iCs/>
          <w:sz w:val="24"/>
          <w:szCs w:val="24"/>
        </w:rPr>
        <w:t>ÄS</w:t>
      </w:r>
      <w:r w:rsidRPr="00B92E7F">
        <w:rPr>
          <w:rFonts w:ascii="Times New Roman" w:hAnsi="Times New Roman" w:cs="Times New Roman"/>
          <w:sz w:val="24"/>
          <w:szCs w:val="24"/>
        </w:rPr>
        <w:t>) sätestatud korras, võttes arvesse samas peatükis sätestatud erisusi. Samasisuline on ka lõige 3, kuid selle erandiga, et lõige 3 keskendub krediidiasutuse ühinemisele. CRD VI artikkel 27h reguleerib ühinemiste ja jagunemiste kohaldamisala</w:t>
      </w:r>
      <w:r w:rsidR="008C7551" w:rsidRPr="00B92E7F">
        <w:rPr>
          <w:rFonts w:ascii="Times New Roman" w:hAnsi="Times New Roman" w:cs="Times New Roman"/>
          <w:sz w:val="24"/>
          <w:szCs w:val="24"/>
        </w:rPr>
        <w:t xml:space="preserve"> ning selle esimene alalõige sätestab, et III jaotise 5. peatüki kohaldamine ei piira Euroopa Liidu Nõukogu määruse (EL) nr 139/2004</w:t>
      </w:r>
      <w:r w:rsidR="00CA270C">
        <w:rPr>
          <w:rStyle w:val="Allmrkuseviide"/>
          <w:rFonts w:ascii="Times New Roman" w:hAnsi="Times New Roman" w:cs="Times New Roman"/>
          <w:sz w:val="24"/>
          <w:szCs w:val="24"/>
        </w:rPr>
        <w:footnoteReference w:id="35"/>
      </w:r>
      <w:r w:rsidR="008C7551" w:rsidRPr="00B92E7F">
        <w:rPr>
          <w:rFonts w:ascii="Times New Roman" w:hAnsi="Times New Roman" w:cs="Times New Roman"/>
          <w:sz w:val="24"/>
          <w:szCs w:val="24"/>
        </w:rPr>
        <w:t xml:space="preserve"> </w:t>
      </w:r>
      <w:r w:rsidR="004412DA">
        <w:rPr>
          <w:rFonts w:ascii="Times New Roman" w:hAnsi="Times New Roman" w:cs="Times New Roman"/>
          <w:sz w:val="24"/>
          <w:szCs w:val="24"/>
        </w:rPr>
        <w:t xml:space="preserve">ehk ühinemismääruse </w:t>
      </w:r>
      <w:r w:rsidR="008C7551" w:rsidRPr="00B92E7F">
        <w:rPr>
          <w:rFonts w:ascii="Times New Roman" w:hAnsi="Times New Roman" w:cs="Times New Roman"/>
          <w:sz w:val="24"/>
          <w:szCs w:val="24"/>
        </w:rPr>
        <w:t xml:space="preserve">ja </w:t>
      </w:r>
      <w:r w:rsidR="00160CB4">
        <w:rPr>
          <w:rFonts w:ascii="Times New Roman" w:hAnsi="Times New Roman" w:cs="Times New Roman"/>
          <w:sz w:val="24"/>
          <w:szCs w:val="24"/>
        </w:rPr>
        <w:t xml:space="preserve">ühinguõiguse direktiivi </w:t>
      </w:r>
      <w:r w:rsidR="008C7551" w:rsidRPr="00B92E7F">
        <w:rPr>
          <w:rFonts w:ascii="Times New Roman" w:hAnsi="Times New Roman" w:cs="Times New Roman"/>
          <w:sz w:val="24"/>
          <w:szCs w:val="24"/>
        </w:rPr>
        <w:t xml:space="preserve">kohaldamist. Eesti õiguses on </w:t>
      </w:r>
      <w:r w:rsidR="004412DA">
        <w:rPr>
          <w:rFonts w:ascii="Times New Roman" w:hAnsi="Times New Roman" w:cs="Times New Roman"/>
          <w:sz w:val="24"/>
          <w:szCs w:val="24"/>
        </w:rPr>
        <w:t>ühinemismäärus</w:t>
      </w:r>
      <w:r w:rsidR="008C7551" w:rsidRPr="00B92E7F">
        <w:rPr>
          <w:rFonts w:ascii="Times New Roman" w:hAnsi="Times New Roman" w:cs="Times New Roman"/>
          <w:sz w:val="24"/>
          <w:szCs w:val="24"/>
        </w:rPr>
        <w:t xml:space="preserve"> võetud </w:t>
      </w:r>
      <w:r w:rsidR="004412DA">
        <w:rPr>
          <w:rFonts w:ascii="Times New Roman" w:hAnsi="Times New Roman" w:cs="Times New Roman"/>
          <w:sz w:val="24"/>
          <w:szCs w:val="24"/>
        </w:rPr>
        <w:t xml:space="preserve">üle </w:t>
      </w:r>
      <w:r w:rsidR="008C7551" w:rsidRPr="00B92E7F">
        <w:rPr>
          <w:rFonts w:ascii="Times New Roman" w:hAnsi="Times New Roman" w:cs="Times New Roman"/>
          <w:sz w:val="24"/>
          <w:szCs w:val="24"/>
        </w:rPr>
        <w:t xml:space="preserve">konkurentsiseadusega (edaspidi ka </w:t>
      </w:r>
      <w:proofErr w:type="spellStart"/>
      <w:r w:rsidR="008C7551" w:rsidRPr="00B92E7F">
        <w:rPr>
          <w:rFonts w:ascii="Times New Roman" w:hAnsi="Times New Roman" w:cs="Times New Roman"/>
          <w:i/>
          <w:iCs/>
          <w:sz w:val="24"/>
          <w:szCs w:val="24"/>
        </w:rPr>
        <w:t>KonkS</w:t>
      </w:r>
      <w:proofErr w:type="spellEnd"/>
      <w:r w:rsidR="008C7551" w:rsidRPr="00B92E7F">
        <w:rPr>
          <w:rFonts w:ascii="Times New Roman" w:hAnsi="Times New Roman" w:cs="Times New Roman"/>
          <w:sz w:val="24"/>
          <w:szCs w:val="24"/>
        </w:rPr>
        <w:t xml:space="preserve">) ning </w:t>
      </w:r>
      <w:r w:rsidR="004412DA">
        <w:rPr>
          <w:rFonts w:ascii="Times New Roman" w:hAnsi="Times New Roman" w:cs="Times New Roman"/>
          <w:sz w:val="24"/>
          <w:szCs w:val="24"/>
        </w:rPr>
        <w:t>ühinguõiguse direktiiv</w:t>
      </w:r>
      <w:r w:rsidR="008C7551" w:rsidRPr="00B92E7F">
        <w:rPr>
          <w:rFonts w:ascii="Times New Roman" w:hAnsi="Times New Roman" w:cs="Times New Roman"/>
          <w:sz w:val="24"/>
          <w:szCs w:val="24"/>
        </w:rPr>
        <w:t xml:space="preserve"> </w:t>
      </w:r>
      <w:proofErr w:type="spellStart"/>
      <w:r w:rsidR="008C7551" w:rsidRPr="00B92E7F">
        <w:rPr>
          <w:rFonts w:ascii="Times New Roman" w:hAnsi="Times New Roman" w:cs="Times New Roman"/>
          <w:sz w:val="24"/>
          <w:szCs w:val="24"/>
        </w:rPr>
        <w:t>ÄS-iga</w:t>
      </w:r>
      <w:proofErr w:type="spellEnd"/>
      <w:r w:rsidR="008C7551" w:rsidRPr="00B92E7F">
        <w:rPr>
          <w:rFonts w:ascii="Times New Roman" w:hAnsi="Times New Roman" w:cs="Times New Roman"/>
          <w:sz w:val="24"/>
          <w:szCs w:val="24"/>
        </w:rPr>
        <w:t xml:space="preserve">. Kuivõrd nii lõiked 2 ja 3 viitavad juba </w:t>
      </w:r>
      <w:proofErr w:type="spellStart"/>
      <w:r w:rsidR="008C7551" w:rsidRPr="00B92E7F">
        <w:rPr>
          <w:rFonts w:ascii="Times New Roman" w:hAnsi="Times New Roman" w:cs="Times New Roman"/>
          <w:sz w:val="24"/>
          <w:szCs w:val="24"/>
        </w:rPr>
        <w:t>ÄS-ile</w:t>
      </w:r>
      <w:proofErr w:type="spellEnd"/>
      <w:r w:rsidR="008C7551" w:rsidRPr="00B92E7F">
        <w:rPr>
          <w:rFonts w:ascii="Times New Roman" w:hAnsi="Times New Roman" w:cs="Times New Roman"/>
          <w:sz w:val="24"/>
          <w:szCs w:val="24"/>
        </w:rPr>
        <w:t xml:space="preserve"> ning neid täiendatakse viitega </w:t>
      </w:r>
      <w:proofErr w:type="spellStart"/>
      <w:r w:rsidR="008C7551" w:rsidRPr="00B92E7F">
        <w:rPr>
          <w:rFonts w:ascii="Times New Roman" w:hAnsi="Times New Roman" w:cs="Times New Roman"/>
          <w:sz w:val="24"/>
          <w:szCs w:val="24"/>
        </w:rPr>
        <w:t>KonkS-ile</w:t>
      </w:r>
      <w:proofErr w:type="spellEnd"/>
      <w:r w:rsidR="008C7551" w:rsidRPr="00B92E7F">
        <w:rPr>
          <w:rFonts w:ascii="Times New Roman" w:hAnsi="Times New Roman" w:cs="Times New Roman"/>
          <w:sz w:val="24"/>
          <w:szCs w:val="24"/>
        </w:rPr>
        <w:t xml:space="preserve">, leiavad eelnõu koostajad, et põhimõtteliselt samasisuliste sätete dubleerimine ei ole mõttekas. Seetõttu koondatakse ühinemised ja jagunemised lõikesse 2 ning lõige 3 tunnistatakse kehtetuks. Lõikega 2 sätestatakse, et ühinemine ja jagunemine toimub </w:t>
      </w:r>
      <w:proofErr w:type="spellStart"/>
      <w:r w:rsidR="008C7551" w:rsidRPr="00B92E7F">
        <w:rPr>
          <w:rFonts w:ascii="Times New Roman" w:hAnsi="Times New Roman" w:cs="Times New Roman"/>
          <w:sz w:val="24"/>
          <w:szCs w:val="24"/>
        </w:rPr>
        <w:t>ÄS-is</w:t>
      </w:r>
      <w:proofErr w:type="spellEnd"/>
      <w:r w:rsidR="008C7551" w:rsidRPr="00B92E7F">
        <w:rPr>
          <w:rFonts w:ascii="Times New Roman" w:hAnsi="Times New Roman" w:cs="Times New Roman"/>
          <w:sz w:val="24"/>
          <w:szCs w:val="24"/>
        </w:rPr>
        <w:t xml:space="preserve"> sätestatud korras, võttes arvesse 6. peatükis ja </w:t>
      </w:r>
      <w:proofErr w:type="spellStart"/>
      <w:r w:rsidR="008C7551" w:rsidRPr="00B92E7F">
        <w:rPr>
          <w:rFonts w:ascii="Times New Roman" w:hAnsi="Times New Roman" w:cs="Times New Roman"/>
          <w:sz w:val="24"/>
          <w:szCs w:val="24"/>
        </w:rPr>
        <w:t>KonkS-is</w:t>
      </w:r>
      <w:proofErr w:type="spellEnd"/>
      <w:r w:rsidR="008C7551" w:rsidRPr="00B92E7F">
        <w:rPr>
          <w:rFonts w:ascii="Times New Roman" w:hAnsi="Times New Roman" w:cs="Times New Roman"/>
          <w:sz w:val="24"/>
          <w:szCs w:val="24"/>
        </w:rPr>
        <w:t xml:space="preserve"> sätestatud erisusi. Lõikega 2 võetakse üle CRD VI artikli 27h esimene alalõige. </w:t>
      </w:r>
    </w:p>
    <w:p w14:paraId="4FBE8274" w14:textId="77777777" w:rsidR="0064553E" w:rsidRPr="00B92E7F" w:rsidRDefault="0064553E" w:rsidP="00B92E7F">
      <w:pPr>
        <w:spacing w:after="0" w:line="240" w:lineRule="auto"/>
        <w:jc w:val="both"/>
        <w:rPr>
          <w:rFonts w:ascii="Times New Roman" w:hAnsi="Times New Roman" w:cs="Times New Roman"/>
          <w:b/>
          <w:bCs/>
          <w:sz w:val="24"/>
          <w:szCs w:val="24"/>
        </w:rPr>
      </w:pPr>
    </w:p>
    <w:p w14:paraId="309825B6" w14:textId="4970CAED" w:rsidR="0064553E" w:rsidRPr="00B92E7F" w:rsidRDefault="0064553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Lõike 3 kehtetuks tunnistamine. </w:t>
      </w:r>
      <w:r w:rsidR="006B60BB" w:rsidRPr="00B92E7F">
        <w:rPr>
          <w:rFonts w:ascii="Times New Roman" w:hAnsi="Times New Roman" w:cs="Times New Roman"/>
          <w:sz w:val="24"/>
          <w:szCs w:val="24"/>
        </w:rPr>
        <w:t>Vt KAS § 64 lõike 2 muutmise selgitust.</w:t>
      </w:r>
      <w:r w:rsidR="006B60BB" w:rsidRPr="00B92E7F">
        <w:rPr>
          <w:rFonts w:ascii="Times New Roman" w:hAnsi="Times New Roman" w:cs="Times New Roman"/>
          <w:b/>
          <w:bCs/>
          <w:sz w:val="24"/>
          <w:szCs w:val="24"/>
        </w:rPr>
        <w:t xml:space="preserve"> </w:t>
      </w:r>
    </w:p>
    <w:p w14:paraId="59A07A61" w14:textId="77777777" w:rsidR="002B3C8B" w:rsidRPr="00B92E7F" w:rsidRDefault="002B3C8B" w:rsidP="00B92E7F">
      <w:pPr>
        <w:spacing w:after="0" w:line="240" w:lineRule="auto"/>
        <w:jc w:val="both"/>
        <w:rPr>
          <w:rFonts w:ascii="Times New Roman" w:hAnsi="Times New Roman" w:cs="Times New Roman"/>
          <w:sz w:val="24"/>
          <w:szCs w:val="24"/>
          <w:highlight w:val="yellow"/>
        </w:rPr>
      </w:pPr>
    </w:p>
    <w:p w14:paraId="3CEDA2C6" w14:textId="2A8D24E9" w:rsidR="00DD6424" w:rsidRPr="00B92E7F" w:rsidRDefault="00DD642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Paragrahv 65.</w:t>
      </w:r>
      <w:r w:rsidRPr="00B92E7F">
        <w:rPr>
          <w:rFonts w:ascii="Times New Roman" w:hAnsi="Times New Roman" w:cs="Times New Roman"/>
          <w:sz w:val="24"/>
          <w:szCs w:val="24"/>
        </w:rPr>
        <w:t xml:space="preserve"> Kehtiv § 65 sätestab krediidiasutuste ühinemise viisid. </w:t>
      </w:r>
    </w:p>
    <w:p w14:paraId="05E0B94F" w14:textId="77777777" w:rsidR="00DD6424" w:rsidRPr="00B92E7F" w:rsidRDefault="00DD6424" w:rsidP="00B92E7F">
      <w:pPr>
        <w:spacing w:after="0" w:line="240" w:lineRule="auto"/>
        <w:jc w:val="both"/>
        <w:rPr>
          <w:rFonts w:ascii="Times New Roman" w:hAnsi="Times New Roman" w:cs="Times New Roman"/>
          <w:sz w:val="24"/>
          <w:szCs w:val="24"/>
        </w:rPr>
      </w:pPr>
    </w:p>
    <w:p w14:paraId="227D6A2C" w14:textId="7A864E6D" w:rsidR="00DD6424" w:rsidRPr="00B92E7F" w:rsidRDefault="00DD642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pealkirja täiendatakse </w:t>
      </w:r>
      <w:r w:rsidRPr="00B92E7F">
        <w:rPr>
          <w:rFonts w:ascii="Times New Roman" w:hAnsi="Times New Roman" w:cs="Times New Roman"/>
          <w:sz w:val="24"/>
          <w:szCs w:val="24"/>
        </w:rPr>
        <w:t xml:space="preserve">selliselt, et lisaks ühinemise viisidele reguleerib see ka ühinemise tingimusi. Pealkirja muutmine tuleneb </w:t>
      </w:r>
      <w:r w:rsidR="00C175EB" w:rsidRPr="00B92E7F">
        <w:rPr>
          <w:rFonts w:ascii="Times New Roman" w:hAnsi="Times New Roman" w:cs="Times New Roman"/>
          <w:sz w:val="24"/>
          <w:szCs w:val="24"/>
        </w:rPr>
        <w:t>lõigete 1</w:t>
      </w:r>
      <w:r w:rsidR="00C175EB" w:rsidRPr="00B92E7F">
        <w:rPr>
          <w:rFonts w:ascii="Times New Roman" w:hAnsi="Times New Roman" w:cs="Times New Roman"/>
          <w:sz w:val="24"/>
          <w:szCs w:val="24"/>
          <w:vertAlign w:val="superscript"/>
        </w:rPr>
        <w:t>1</w:t>
      </w:r>
      <w:r w:rsidR="00C175EB" w:rsidRPr="00B92E7F">
        <w:rPr>
          <w:rFonts w:ascii="Times New Roman" w:hAnsi="Times New Roman" w:cs="Times New Roman"/>
          <w:sz w:val="24"/>
          <w:szCs w:val="24"/>
        </w:rPr>
        <w:t>–1</w:t>
      </w:r>
      <w:r w:rsidR="00C175EB"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lisamisest (vt § 65 lõike 5 lisamise selgitusi). </w:t>
      </w:r>
    </w:p>
    <w:p w14:paraId="5B107983" w14:textId="77777777" w:rsidR="00C175EB" w:rsidRPr="00B92E7F" w:rsidRDefault="00C175EB" w:rsidP="00B92E7F">
      <w:pPr>
        <w:spacing w:after="0" w:line="240" w:lineRule="auto"/>
        <w:jc w:val="both"/>
        <w:rPr>
          <w:rFonts w:ascii="Times New Roman" w:hAnsi="Times New Roman" w:cs="Times New Roman"/>
          <w:sz w:val="24"/>
          <w:szCs w:val="24"/>
        </w:rPr>
      </w:pPr>
    </w:p>
    <w:p w14:paraId="0E1A9F0D" w14:textId="7C81CB58" w:rsidR="0073084A" w:rsidRPr="00B92E7F" w:rsidRDefault="00C175E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täiendatakse lõigetega 1</w:t>
      </w:r>
      <w:r w:rsidRPr="00B92E7F">
        <w:rPr>
          <w:rFonts w:ascii="Times New Roman" w:hAnsi="Times New Roman" w:cs="Times New Roman"/>
          <w:b/>
          <w:bCs/>
          <w:sz w:val="24"/>
          <w:szCs w:val="24"/>
          <w:vertAlign w:val="superscript"/>
        </w:rPr>
        <w:t>1</w:t>
      </w:r>
      <w:r w:rsidR="38D8FF26" w:rsidRPr="00B92E7F">
        <w:rPr>
          <w:rFonts w:ascii="Times New Roman" w:hAnsi="Times New Roman" w:cs="Times New Roman"/>
          <w:b/>
          <w:bCs/>
          <w:sz w:val="24"/>
          <w:szCs w:val="24"/>
          <w:vertAlign w:val="superscript"/>
        </w:rPr>
        <w:t xml:space="preserve"> </w:t>
      </w:r>
      <w:r w:rsidR="38D8FF26" w:rsidRPr="00B92E7F">
        <w:rPr>
          <w:rFonts w:ascii="Times New Roman" w:hAnsi="Times New Roman" w:cs="Times New Roman"/>
          <w:b/>
          <w:bCs/>
          <w:sz w:val="24"/>
          <w:szCs w:val="24"/>
        </w:rPr>
        <w:t xml:space="preserve">ja </w:t>
      </w:r>
      <w:r w:rsidRPr="00B92E7F">
        <w:rPr>
          <w:rFonts w:ascii="Times New Roman" w:hAnsi="Times New Roman" w:cs="Times New Roman"/>
          <w:b/>
          <w:bCs/>
          <w:sz w:val="24"/>
          <w:szCs w:val="24"/>
        </w:rPr>
        <w:t>1</w:t>
      </w:r>
      <w:r w:rsidR="58005819" w:rsidRPr="00B92E7F">
        <w:rPr>
          <w:rFonts w:ascii="Times New Roman" w:hAnsi="Times New Roman" w:cs="Times New Roman"/>
          <w:b/>
          <w:bCs/>
          <w:sz w:val="24"/>
          <w:szCs w:val="24"/>
          <w:vertAlign w:val="superscript"/>
        </w:rPr>
        <w:t>2</w:t>
      </w:r>
      <w:r w:rsidR="0073084A" w:rsidRPr="00B92E7F">
        <w:rPr>
          <w:rFonts w:ascii="Times New Roman" w:hAnsi="Times New Roman" w:cs="Times New Roman"/>
          <w:sz w:val="24"/>
          <w:szCs w:val="24"/>
        </w:rPr>
        <w:t xml:space="preserve">, mis võtavad üle CRD VI artikli 27h lõike 1. </w:t>
      </w:r>
      <w:r w:rsidR="00F1061F" w:rsidRPr="00B92E7F">
        <w:rPr>
          <w:rFonts w:ascii="Times New Roman" w:hAnsi="Times New Roman" w:cs="Times New Roman"/>
          <w:b/>
          <w:bCs/>
          <w:sz w:val="24"/>
          <w:szCs w:val="24"/>
        </w:rPr>
        <w:t>Lõikega 1</w:t>
      </w:r>
      <w:r w:rsidR="00F1061F" w:rsidRPr="00B92E7F">
        <w:rPr>
          <w:rFonts w:ascii="Times New Roman" w:hAnsi="Times New Roman" w:cs="Times New Roman"/>
          <w:b/>
          <w:bCs/>
          <w:sz w:val="24"/>
          <w:szCs w:val="24"/>
          <w:vertAlign w:val="superscript"/>
        </w:rPr>
        <w:t>1</w:t>
      </w:r>
      <w:r w:rsidR="00F1061F" w:rsidRPr="00B92E7F">
        <w:rPr>
          <w:rFonts w:ascii="Times New Roman" w:hAnsi="Times New Roman" w:cs="Times New Roman"/>
          <w:b/>
          <w:bCs/>
          <w:sz w:val="24"/>
          <w:szCs w:val="24"/>
        </w:rPr>
        <w:t xml:space="preserve"> </w:t>
      </w:r>
      <w:r w:rsidR="00F1061F" w:rsidRPr="00B92E7F">
        <w:rPr>
          <w:rFonts w:ascii="Times New Roman" w:hAnsi="Times New Roman" w:cs="Times New Roman"/>
          <w:sz w:val="24"/>
          <w:szCs w:val="24"/>
        </w:rPr>
        <w:t xml:space="preserve">sätestatakse neli </w:t>
      </w:r>
      <w:r w:rsidR="0E41887D" w:rsidRPr="00B92E7F">
        <w:rPr>
          <w:rFonts w:ascii="Times New Roman" w:hAnsi="Times New Roman" w:cs="Times New Roman"/>
          <w:sz w:val="24"/>
          <w:szCs w:val="24"/>
        </w:rPr>
        <w:t>olukorda</w:t>
      </w:r>
      <w:r w:rsidR="00F1061F" w:rsidRPr="00B92E7F">
        <w:rPr>
          <w:rFonts w:ascii="Times New Roman" w:hAnsi="Times New Roman" w:cs="Times New Roman"/>
          <w:sz w:val="24"/>
          <w:szCs w:val="24"/>
        </w:rPr>
        <w:t xml:space="preserve">, millest </w:t>
      </w:r>
      <w:r w:rsidR="0E41887D" w:rsidRPr="00B92E7F">
        <w:rPr>
          <w:rFonts w:ascii="Times New Roman" w:hAnsi="Times New Roman" w:cs="Times New Roman"/>
          <w:sz w:val="24"/>
          <w:szCs w:val="24"/>
        </w:rPr>
        <w:t>vähemalt üks peab olema täidetud, et see liigituks ühinemiseks.</w:t>
      </w:r>
      <w:r w:rsidR="00F1061F" w:rsidRPr="00B92E7F">
        <w:rPr>
          <w:rFonts w:ascii="Times New Roman" w:hAnsi="Times New Roman" w:cs="Times New Roman"/>
          <w:sz w:val="24"/>
          <w:szCs w:val="24"/>
        </w:rPr>
        <w:t xml:space="preserve"> Kui krediidiasutuse tegevus ei vasta ühele neist </w:t>
      </w:r>
      <w:r w:rsidR="08293868" w:rsidRPr="00B92E7F">
        <w:rPr>
          <w:rFonts w:ascii="Times New Roman" w:hAnsi="Times New Roman" w:cs="Times New Roman"/>
          <w:sz w:val="24"/>
          <w:szCs w:val="24"/>
        </w:rPr>
        <w:t>olukordadest</w:t>
      </w:r>
      <w:r w:rsidR="00F1061F" w:rsidRPr="00B92E7F">
        <w:rPr>
          <w:rFonts w:ascii="Times New Roman" w:hAnsi="Times New Roman" w:cs="Times New Roman"/>
          <w:sz w:val="24"/>
          <w:szCs w:val="24"/>
        </w:rPr>
        <w:t xml:space="preserve">, ei ole tegu ühinemisega ning Finantsinspektsioon ei anna ühinemisluba. </w:t>
      </w:r>
      <w:r w:rsidR="002A04E5" w:rsidRPr="00B92E7F">
        <w:rPr>
          <w:rFonts w:ascii="Times New Roman" w:hAnsi="Times New Roman" w:cs="Times New Roman"/>
          <w:sz w:val="24"/>
          <w:szCs w:val="24"/>
        </w:rPr>
        <w:t xml:space="preserve">Esimese </w:t>
      </w:r>
      <w:r w:rsidR="270BB901" w:rsidRPr="00B92E7F">
        <w:rPr>
          <w:rFonts w:ascii="Times New Roman" w:hAnsi="Times New Roman" w:cs="Times New Roman"/>
          <w:sz w:val="24"/>
          <w:szCs w:val="24"/>
        </w:rPr>
        <w:t>olukorra</w:t>
      </w:r>
      <w:r w:rsidR="002A04E5" w:rsidRPr="00B92E7F">
        <w:rPr>
          <w:rFonts w:ascii="Times New Roman" w:hAnsi="Times New Roman" w:cs="Times New Roman"/>
          <w:sz w:val="24"/>
          <w:szCs w:val="24"/>
        </w:rPr>
        <w:t xml:space="preserve"> kohaselt annab ühendatav ühing kõik oma varad ja kohustused või osa neist üle ühendavale ühingule ning nende omakapitaliväärtpaberi omanikud saavad vastu ühendatava ühingu omakapitali väärtpaberid ning asjakohasel juhul rahalise </w:t>
      </w:r>
      <w:proofErr w:type="spellStart"/>
      <w:r w:rsidR="002A04E5" w:rsidRPr="00B92E7F">
        <w:rPr>
          <w:rFonts w:ascii="Times New Roman" w:hAnsi="Times New Roman" w:cs="Times New Roman"/>
          <w:sz w:val="24"/>
          <w:szCs w:val="24"/>
        </w:rPr>
        <w:t>juurdemakse</w:t>
      </w:r>
      <w:proofErr w:type="spellEnd"/>
      <w:r w:rsidR="002A04E5" w:rsidRPr="00B92E7F">
        <w:rPr>
          <w:rFonts w:ascii="Times New Roman" w:hAnsi="Times New Roman" w:cs="Times New Roman"/>
          <w:sz w:val="24"/>
          <w:szCs w:val="24"/>
        </w:rPr>
        <w:t xml:space="preserve"> </w:t>
      </w:r>
      <w:r w:rsidR="002A04E5" w:rsidRPr="00B92E7F">
        <w:rPr>
          <w:rFonts w:ascii="Times New Roman" w:hAnsi="Times New Roman" w:cs="Times New Roman"/>
          <w:b/>
          <w:bCs/>
          <w:sz w:val="24"/>
          <w:szCs w:val="24"/>
        </w:rPr>
        <w:t>(punkt 1)</w:t>
      </w:r>
      <w:r w:rsidR="002A04E5" w:rsidRPr="00B92E7F">
        <w:rPr>
          <w:rFonts w:ascii="Times New Roman" w:hAnsi="Times New Roman" w:cs="Times New Roman"/>
          <w:sz w:val="24"/>
          <w:szCs w:val="24"/>
        </w:rPr>
        <w:t>.</w:t>
      </w:r>
      <w:r w:rsidR="3FF60863" w:rsidRPr="00B92E7F">
        <w:rPr>
          <w:rFonts w:ascii="Times New Roman" w:hAnsi="Times New Roman" w:cs="Times New Roman"/>
          <w:sz w:val="24"/>
          <w:szCs w:val="24"/>
        </w:rPr>
        <w:t xml:space="preserve"> </w:t>
      </w:r>
      <w:r w:rsidR="002A04E5" w:rsidRPr="00B92E7F">
        <w:rPr>
          <w:rFonts w:ascii="Times New Roman" w:hAnsi="Times New Roman" w:cs="Times New Roman"/>
          <w:sz w:val="24"/>
          <w:szCs w:val="24"/>
        </w:rPr>
        <w:t>Tei</w:t>
      </w:r>
      <w:r w:rsidR="00F1061F" w:rsidRPr="00B92E7F">
        <w:rPr>
          <w:rFonts w:ascii="Times New Roman" w:hAnsi="Times New Roman" w:cs="Times New Roman"/>
          <w:sz w:val="24"/>
          <w:szCs w:val="24"/>
        </w:rPr>
        <w:t xml:space="preserve">se </w:t>
      </w:r>
      <w:r w:rsidR="66478D50" w:rsidRPr="00B92E7F">
        <w:rPr>
          <w:rFonts w:ascii="Times New Roman" w:hAnsi="Times New Roman" w:cs="Times New Roman"/>
          <w:sz w:val="24"/>
          <w:szCs w:val="24"/>
        </w:rPr>
        <w:t>olukorra</w:t>
      </w:r>
      <w:r w:rsidR="00F1061F" w:rsidRPr="00B92E7F">
        <w:rPr>
          <w:rFonts w:ascii="Times New Roman" w:hAnsi="Times New Roman" w:cs="Times New Roman"/>
          <w:sz w:val="24"/>
          <w:szCs w:val="24"/>
        </w:rPr>
        <w:t xml:space="preserve"> kohaselt annab ühendav ühing kõik oma varad ja kohustused või osa neist üle ühendavale ühingule ilma, et</w:t>
      </w:r>
      <w:r w:rsidR="00C27C99" w:rsidRPr="00B92E7F">
        <w:rPr>
          <w:rFonts w:ascii="Times New Roman" w:hAnsi="Times New Roman" w:cs="Times New Roman"/>
          <w:sz w:val="24"/>
          <w:szCs w:val="24"/>
        </w:rPr>
        <w:t xml:space="preserve"> ühendav ühing emiteeriks uusi omakapitaliväärtpabereid </w:t>
      </w:r>
      <w:r w:rsidR="78A465BC" w:rsidRPr="00B92E7F">
        <w:rPr>
          <w:rFonts w:ascii="Times New Roman" w:hAnsi="Times New Roman" w:cs="Times New Roman"/>
          <w:sz w:val="24"/>
          <w:szCs w:val="24"/>
        </w:rPr>
        <w:t>tingimusel, et</w:t>
      </w:r>
      <w:r w:rsidR="78A465BC" w:rsidRPr="00B92E7F">
        <w:rPr>
          <w:rFonts w:ascii="Times New Roman" w:hAnsi="Times New Roman" w:cs="Times New Roman"/>
          <w:b/>
          <w:bCs/>
          <w:sz w:val="24"/>
          <w:szCs w:val="24"/>
        </w:rPr>
        <w:t xml:space="preserve"> </w:t>
      </w:r>
      <w:r w:rsidR="00C27C99" w:rsidRPr="00B92E7F">
        <w:rPr>
          <w:rFonts w:ascii="Times New Roman" w:hAnsi="Times New Roman" w:cs="Times New Roman"/>
          <w:sz w:val="24"/>
          <w:szCs w:val="24"/>
        </w:rPr>
        <w:t>ühele isikule kuuluvad otseselt või kaudselt kõik ühinevate ühingute omakapitaliväärtpaberid või omakapitaliväärtpaberi omanikele kuuluvad ühinevate ühingute omakapitaliväärtpaberid samas proportsioonis</w:t>
      </w:r>
      <w:r w:rsidR="00C27C99" w:rsidRPr="00B92E7F">
        <w:rPr>
          <w:rFonts w:ascii="Times New Roman" w:hAnsi="Times New Roman" w:cs="Times New Roman"/>
          <w:b/>
          <w:bCs/>
          <w:sz w:val="24"/>
          <w:szCs w:val="24"/>
        </w:rPr>
        <w:t xml:space="preserve"> (punkt 2)</w:t>
      </w:r>
      <w:r w:rsidR="00C27C99" w:rsidRPr="00B92E7F">
        <w:rPr>
          <w:rFonts w:ascii="Times New Roman" w:hAnsi="Times New Roman" w:cs="Times New Roman"/>
          <w:sz w:val="24"/>
          <w:szCs w:val="24"/>
        </w:rPr>
        <w:t xml:space="preserve">. Punktile 1 sarnaneb </w:t>
      </w:r>
      <w:r w:rsidR="00C27C99" w:rsidRPr="00B92E7F">
        <w:rPr>
          <w:rFonts w:ascii="Times New Roman" w:hAnsi="Times New Roman" w:cs="Times New Roman"/>
          <w:b/>
          <w:bCs/>
          <w:sz w:val="24"/>
          <w:szCs w:val="24"/>
        </w:rPr>
        <w:t>punkt 3</w:t>
      </w:r>
      <w:r w:rsidR="00C27C99" w:rsidRPr="00B92E7F">
        <w:rPr>
          <w:rFonts w:ascii="Times New Roman" w:hAnsi="Times New Roman" w:cs="Times New Roman"/>
          <w:sz w:val="24"/>
          <w:szCs w:val="24"/>
        </w:rPr>
        <w:t xml:space="preserve">, kuid selle erisusega, et ühendav ühing annab kõik omad varad ja kohustused või osa neist üle tema poolt asutatud uuele ehk asutatavale ühingule. </w:t>
      </w:r>
      <w:r w:rsidR="7FAC3E30" w:rsidRPr="00B92E7F">
        <w:rPr>
          <w:rFonts w:ascii="Times New Roman" w:hAnsi="Times New Roman" w:cs="Times New Roman"/>
          <w:b/>
          <w:bCs/>
          <w:sz w:val="24"/>
          <w:szCs w:val="24"/>
        </w:rPr>
        <w:t>Punktis 4</w:t>
      </w:r>
      <w:r w:rsidR="7FAC3E30" w:rsidRPr="00B92E7F">
        <w:rPr>
          <w:rFonts w:ascii="Times New Roman" w:hAnsi="Times New Roman" w:cs="Times New Roman"/>
          <w:sz w:val="24"/>
          <w:szCs w:val="24"/>
        </w:rPr>
        <w:t xml:space="preserve"> sätestatud olukorra</w:t>
      </w:r>
      <w:r w:rsidR="7DC0670A" w:rsidRPr="00B92E7F">
        <w:rPr>
          <w:rFonts w:ascii="Times New Roman" w:hAnsi="Times New Roman" w:cs="Times New Roman"/>
          <w:sz w:val="24"/>
          <w:szCs w:val="24"/>
        </w:rPr>
        <w:t xml:space="preserve"> </w:t>
      </w:r>
      <w:r w:rsidR="4A439EB7" w:rsidRPr="00B92E7F">
        <w:rPr>
          <w:rFonts w:ascii="Times New Roman" w:hAnsi="Times New Roman" w:cs="Times New Roman"/>
          <w:sz w:val="24"/>
          <w:szCs w:val="24"/>
        </w:rPr>
        <w:t>järgi</w:t>
      </w:r>
      <w:r w:rsidR="00C27C99" w:rsidRPr="00B92E7F">
        <w:rPr>
          <w:rFonts w:ascii="Times New Roman" w:hAnsi="Times New Roman" w:cs="Times New Roman"/>
          <w:sz w:val="24"/>
          <w:szCs w:val="24"/>
        </w:rPr>
        <w:t xml:space="preserve"> annab ühendatav ühing kõik oma varad ja kohustused või osa neist üle ühingule, mis valitseb kõiki ühendatava ühingu kapitali esindavaid omakapitaliväärtpabereid</w:t>
      </w:r>
      <w:r w:rsidR="6BE82F27" w:rsidRPr="00B92E7F">
        <w:rPr>
          <w:rFonts w:ascii="Times New Roman" w:hAnsi="Times New Roman" w:cs="Times New Roman"/>
          <w:sz w:val="24"/>
          <w:szCs w:val="24"/>
        </w:rPr>
        <w:t>.</w:t>
      </w:r>
      <w:r w:rsidR="3C72D65A" w:rsidRPr="00B92E7F">
        <w:rPr>
          <w:rFonts w:ascii="Times New Roman" w:hAnsi="Times New Roman" w:cs="Times New Roman"/>
          <w:sz w:val="24"/>
          <w:szCs w:val="24"/>
        </w:rPr>
        <w:t xml:space="preserve"> Omakapitaliväärtpaberi</w:t>
      </w:r>
      <w:r w:rsidR="37EE8BA5" w:rsidRPr="00B92E7F">
        <w:rPr>
          <w:rFonts w:ascii="Times New Roman" w:hAnsi="Times New Roman" w:cs="Times New Roman"/>
          <w:sz w:val="24"/>
          <w:szCs w:val="24"/>
        </w:rPr>
        <w:t xml:space="preserve"> mõiste on esitatud VPTS § 2 lõikes 5. </w:t>
      </w:r>
    </w:p>
    <w:p w14:paraId="26FDE20B" w14:textId="77777777" w:rsidR="0073084A" w:rsidRPr="00B92E7F" w:rsidRDefault="0073084A" w:rsidP="00B92E7F">
      <w:pPr>
        <w:spacing w:after="0" w:line="240" w:lineRule="auto"/>
        <w:jc w:val="both"/>
        <w:rPr>
          <w:rFonts w:ascii="Times New Roman" w:hAnsi="Times New Roman" w:cs="Times New Roman"/>
          <w:sz w:val="24"/>
          <w:szCs w:val="24"/>
        </w:rPr>
      </w:pPr>
    </w:p>
    <w:p w14:paraId="2625B814" w14:textId="27AADCD3" w:rsidR="4A8DEADA" w:rsidRPr="00B92E7F" w:rsidRDefault="0073084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1</w:t>
      </w:r>
      <w:r w:rsidRPr="00B92E7F">
        <w:rPr>
          <w:rFonts w:ascii="Times New Roman" w:hAnsi="Times New Roman" w:cs="Times New Roman"/>
          <w:b/>
          <w:bCs/>
          <w:sz w:val="24"/>
          <w:szCs w:val="24"/>
          <w:vertAlign w:val="superscript"/>
        </w:rPr>
        <w:t>2</w:t>
      </w:r>
      <w:r w:rsidRPr="00B92E7F">
        <w:rPr>
          <w:rFonts w:ascii="Times New Roman" w:hAnsi="Times New Roman" w:cs="Times New Roman"/>
          <w:sz w:val="24"/>
          <w:szCs w:val="24"/>
        </w:rPr>
        <w:t xml:space="preserve"> täpsustatakse, et lõike 1</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punktides 1 ja 3 nimetatud </w:t>
      </w:r>
      <w:proofErr w:type="spellStart"/>
      <w:r w:rsidRPr="00B92E7F">
        <w:rPr>
          <w:rFonts w:ascii="Times New Roman" w:hAnsi="Times New Roman" w:cs="Times New Roman"/>
          <w:sz w:val="24"/>
          <w:szCs w:val="24"/>
        </w:rPr>
        <w:t>juurdemakse</w:t>
      </w:r>
      <w:proofErr w:type="spellEnd"/>
      <w:r w:rsidRPr="00B92E7F">
        <w:rPr>
          <w:rFonts w:ascii="Times New Roman" w:hAnsi="Times New Roman" w:cs="Times New Roman"/>
          <w:sz w:val="24"/>
          <w:szCs w:val="24"/>
        </w:rPr>
        <w:t xml:space="preserve"> suurusele kohaldatakse ÄS § 392 lõikes 2 sätestatut, mis piiritleb </w:t>
      </w:r>
      <w:proofErr w:type="spellStart"/>
      <w:r w:rsidRPr="00B92E7F">
        <w:rPr>
          <w:rFonts w:ascii="Times New Roman" w:hAnsi="Times New Roman" w:cs="Times New Roman"/>
          <w:sz w:val="24"/>
          <w:szCs w:val="24"/>
        </w:rPr>
        <w:t>juurdemakse</w:t>
      </w:r>
      <w:proofErr w:type="spellEnd"/>
      <w:r w:rsidRPr="00B92E7F">
        <w:rPr>
          <w:rFonts w:ascii="Times New Roman" w:hAnsi="Times New Roman" w:cs="Times New Roman"/>
          <w:sz w:val="24"/>
          <w:szCs w:val="24"/>
        </w:rPr>
        <w:t xml:space="preserve"> summat ühendatava ühingu osanikele või aktsionäridele kuni 1/10 neile asendatud osade või aktsiate nimiväärtuste või arvestuslike väärtuste summast. </w:t>
      </w:r>
    </w:p>
    <w:p w14:paraId="78694D74" w14:textId="651880D7" w:rsidR="0073084A" w:rsidRPr="00B92E7F" w:rsidRDefault="0073084A" w:rsidP="00B92E7F">
      <w:pPr>
        <w:spacing w:after="0" w:line="240" w:lineRule="auto"/>
        <w:jc w:val="both"/>
        <w:rPr>
          <w:rFonts w:ascii="Times New Roman" w:hAnsi="Times New Roman" w:cs="Times New Roman"/>
          <w:sz w:val="24"/>
          <w:szCs w:val="24"/>
        </w:rPr>
      </w:pPr>
    </w:p>
    <w:p w14:paraId="6C92BF9F" w14:textId="145318BA" w:rsidR="5C02D76E" w:rsidRPr="00B92E7F" w:rsidRDefault="5C02D76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Täiendavalt selgitavad eelnõu koostajad, et kuigi artikli 27h lõike 1 loetelu kohaselt võib ühinemises osaleda rohkem kui üks ühendatav ühing, seab direktiivis sätestatule piirangu § 65 lõi</w:t>
      </w:r>
      <w:r w:rsidR="4540A8CB" w:rsidRPr="00B92E7F">
        <w:rPr>
          <w:rFonts w:ascii="Times New Roman" w:hAnsi="Times New Roman" w:cs="Times New Roman"/>
          <w:sz w:val="24"/>
          <w:szCs w:val="24"/>
        </w:rPr>
        <w:t>ke</w:t>
      </w:r>
      <w:r w:rsidRPr="00B92E7F">
        <w:rPr>
          <w:rFonts w:ascii="Times New Roman" w:hAnsi="Times New Roman" w:cs="Times New Roman"/>
          <w:sz w:val="24"/>
          <w:szCs w:val="24"/>
        </w:rPr>
        <w:t xml:space="preserve"> 1</w:t>
      </w:r>
      <w:r w:rsidR="7121E47B" w:rsidRPr="00B92E7F">
        <w:rPr>
          <w:rFonts w:ascii="Times New Roman" w:hAnsi="Times New Roman" w:cs="Times New Roman"/>
          <w:sz w:val="24"/>
          <w:szCs w:val="24"/>
        </w:rPr>
        <w:t xml:space="preserve"> teine lause</w:t>
      </w:r>
      <w:r w:rsidRPr="00B92E7F">
        <w:rPr>
          <w:rFonts w:ascii="Times New Roman" w:hAnsi="Times New Roman" w:cs="Times New Roman"/>
          <w:sz w:val="24"/>
          <w:szCs w:val="24"/>
        </w:rPr>
        <w:t xml:space="preserve">, </w:t>
      </w:r>
      <w:r w:rsidR="3407E8FA" w:rsidRPr="00B92E7F">
        <w:rPr>
          <w:rFonts w:ascii="Times New Roman" w:hAnsi="Times New Roman" w:cs="Times New Roman"/>
          <w:sz w:val="24"/>
          <w:szCs w:val="24"/>
        </w:rPr>
        <w:t>mille kohaselt võib ühendatavaks ühinguks olla vaid lepinguriigi krediidiasutus</w:t>
      </w:r>
      <w:r w:rsidR="3407E8FA" w:rsidRPr="00B92E7F">
        <w:rPr>
          <w:rFonts w:ascii="Times New Roman" w:hAnsi="Times New Roman" w:cs="Times New Roman"/>
          <w:b/>
          <w:bCs/>
          <w:sz w:val="24"/>
          <w:szCs w:val="24"/>
        </w:rPr>
        <w:t xml:space="preserve"> </w:t>
      </w:r>
      <w:r w:rsidR="3407E8FA" w:rsidRPr="00B92E7F">
        <w:rPr>
          <w:rFonts w:ascii="Times New Roman" w:hAnsi="Times New Roman" w:cs="Times New Roman"/>
          <w:sz w:val="24"/>
          <w:szCs w:val="24"/>
        </w:rPr>
        <w:t xml:space="preserve">(punkt 1) või finantseerimisasutus või abiettevõtja (punkt 2). </w:t>
      </w:r>
    </w:p>
    <w:p w14:paraId="2F5869DD" w14:textId="77777777" w:rsidR="002B3C8B" w:rsidRPr="00B92E7F" w:rsidRDefault="002B3C8B" w:rsidP="00B92E7F">
      <w:pPr>
        <w:spacing w:after="0" w:line="240" w:lineRule="auto"/>
        <w:jc w:val="both"/>
        <w:rPr>
          <w:rFonts w:ascii="Times New Roman" w:hAnsi="Times New Roman" w:cs="Times New Roman"/>
          <w:sz w:val="24"/>
          <w:szCs w:val="24"/>
        </w:rPr>
      </w:pPr>
    </w:p>
    <w:p w14:paraId="1CEBCCBC" w14:textId="7813959D" w:rsidR="00337123" w:rsidRPr="00B92E7F" w:rsidRDefault="6C200EF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4347B134" w:rsidRPr="00B92E7F">
        <w:rPr>
          <w:rFonts w:ascii="Times New Roman" w:hAnsi="Times New Roman" w:cs="Times New Roman"/>
          <w:sz w:val="24"/>
          <w:szCs w:val="24"/>
        </w:rPr>
        <w:t>Lõike 2 esimene lause sätestas varasemalt, et krediidiasutus võib ühineda uue krediidiasutuse asutamise teel. Lõike teine lause kohustas ühinemise tulemusena asutatavat krediidiasutust taotlema Finantsinspektsioonilt tegevusluba KAS 2. peatükis või teise lepinguriigi õiguse alusel. Tulenevalt lõigete 1</w:t>
      </w:r>
      <w:r w:rsidR="4347B134" w:rsidRPr="00B92E7F">
        <w:rPr>
          <w:rFonts w:ascii="Times New Roman" w:hAnsi="Times New Roman" w:cs="Times New Roman"/>
          <w:sz w:val="24"/>
          <w:szCs w:val="24"/>
          <w:vertAlign w:val="superscript"/>
        </w:rPr>
        <w:t>1</w:t>
      </w:r>
      <w:r w:rsidR="6CAEF8CD" w:rsidRPr="00B92E7F">
        <w:rPr>
          <w:rFonts w:ascii="Times New Roman" w:hAnsi="Times New Roman" w:cs="Times New Roman"/>
          <w:sz w:val="24"/>
          <w:szCs w:val="24"/>
          <w:vertAlign w:val="superscript"/>
        </w:rPr>
        <w:t xml:space="preserve"> </w:t>
      </w:r>
      <w:r w:rsidR="6CAEF8CD" w:rsidRPr="00B92E7F">
        <w:rPr>
          <w:rFonts w:ascii="Times New Roman" w:hAnsi="Times New Roman" w:cs="Times New Roman"/>
          <w:sz w:val="24"/>
          <w:szCs w:val="24"/>
        </w:rPr>
        <w:t>ja</w:t>
      </w:r>
      <w:r w:rsidR="6CAEF8CD" w:rsidRPr="00B92E7F">
        <w:rPr>
          <w:rFonts w:ascii="Times New Roman" w:hAnsi="Times New Roman" w:cs="Times New Roman"/>
          <w:sz w:val="24"/>
          <w:szCs w:val="24"/>
          <w:vertAlign w:val="superscript"/>
        </w:rPr>
        <w:t xml:space="preserve"> </w:t>
      </w:r>
      <w:r w:rsidR="4347B134" w:rsidRPr="00B92E7F">
        <w:rPr>
          <w:rFonts w:ascii="Times New Roman" w:hAnsi="Times New Roman" w:cs="Times New Roman"/>
          <w:sz w:val="24"/>
          <w:szCs w:val="24"/>
        </w:rPr>
        <w:t>1</w:t>
      </w:r>
      <w:r w:rsidR="6DC1A9E5" w:rsidRPr="00B92E7F">
        <w:rPr>
          <w:rFonts w:ascii="Times New Roman" w:hAnsi="Times New Roman" w:cs="Times New Roman"/>
          <w:sz w:val="24"/>
          <w:szCs w:val="24"/>
          <w:vertAlign w:val="superscript"/>
        </w:rPr>
        <w:t>2</w:t>
      </w:r>
      <w:r w:rsidR="4347B134" w:rsidRPr="00B92E7F">
        <w:rPr>
          <w:rFonts w:ascii="Times New Roman" w:hAnsi="Times New Roman" w:cs="Times New Roman"/>
          <w:sz w:val="24"/>
          <w:szCs w:val="24"/>
        </w:rPr>
        <w:t xml:space="preserve"> lisamisest samasse paragrahvi,</w:t>
      </w:r>
      <w:r w:rsidR="14CAA963" w:rsidRPr="00B92E7F">
        <w:rPr>
          <w:rFonts w:ascii="Times New Roman" w:hAnsi="Times New Roman" w:cs="Times New Roman"/>
          <w:sz w:val="24"/>
          <w:szCs w:val="24"/>
        </w:rPr>
        <w:t xml:space="preserve"> muudetakse lõiget 2, sest selle esimeses lauses sätestatu ei oma enam relevantsust, kui lisaks uue ühingu asutamisele võib </w:t>
      </w:r>
      <w:r w:rsidR="4347B134" w:rsidRPr="00B92E7F">
        <w:rPr>
          <w:rFonts w:ascii="Times New Roman" w:hAnsi="Times New Roman" w:cs="Times New Roman"/>
          <w:sz w:val="24"/>
          <w:szCs w:val="24"/>
        </w:rPr>
        <w:t xml:space="preserve">ühinemine toimuda veel kolmel teisel moel. </w:t>
      </w:r>
      <w:r w:rsidR="4ED25FD8" w:rsidRPr="00B92E7F">
        <w:rPr>
          <w:rFonts w:ascii="Times New Roman" w:hAnsi="Times New Roman" w:cs="Times New Roman"/>
          <w:sz w:val="24"/>
          <w:szCs w:val="24"/>
        </w:rPr>
        <w:t xml:space="preserve">Samuti vajab </w:t>
      </w:r>
      <w:r w:rsidR="41E3B34F" w:rsidRPr="00B92E7F">
        <w:rPr>
          <w:rFonts w:ascii="Times New Roman" w:hAnsi="Times New Roman" w:cs="Times New Roman"/>
          <w:sz w:val="24"/>
          <w:szCs w:val="24"/>
        </w:rPr>
        <w:t>lõike teise lause sõnastus, mis</w:t>
      </w:r>
      <w:r w:rsidR="4347B134" w:rsidRPr="00B92E7F">
        <w:rPr>
          <w:rFonts w:ascii="Times New Roman" w:hAnsi="Times New Roman" w:cs="Times New Roman"/>
          <w:sz w:val="24"/>
          <w:szCs w:val="24"/>
        </w:rPr>
        <w:t xml:space="preserve"> väljendab CRD VI artikli 27i lõiget 3, </w:t>
      </w:r>
      <w:r w:rsidR="03F70234" w:rsidRPr="00B92E7F">
        <w:rPr>
          <w:rFonts w:ascii="Times New Roman" w:hAnsi="Times New Roman" w:cs="Times New Roman"/>
          <w:sz w:val="24"/>
          <w:szCs w:val="24"/>
        </w:rPr>
        <w:t>viidet</w:t>
      </w:r>
      <w:r w:rsidR="4347B134" w:rsidRPr="00B92E7F">
        <w:rPr>
          <w:rFonts w:ascii="Times New Roman" w:hAnsi="Times New Roman" w:cs="Times New Roman"/>
          <w:sz w:val="24"/>
          <w:szCs w:val="24"/>
        </w:rPr>
        <w:t xml:space="preserve"> lõike 1</w:t>
      </w:r>
      <w:r w:rsidR="4347B134" w:rsidRPr="00B92E7F">
        <w:rPr>
          <w:rFonts w:ascii="Times New Roman" w:hAnsi="Times New Roman" w:cs="Times New Roman"/>
          <w:sz w:val="24"/>
          <w:szCs w:val="24"/>
          <w:vertAlign w:val="superscript"/>
        </w:rPr>
        <w:t>1</w:t>
      </w:r>
      <w:r w:rsidR="4347B134" w:rsidRPr="00B92E7F">
        <w:rPr>
          <w:rFonts w:ascii="Times New Roman" w:hAnsi="Times New Roman" w:cs="Times New Roman"/>
          <w:sz w:val="24"/>
          <w:szCs w:val="24"/>
        </w:rPr>
        <w:t xml:space="preserve"> punktile 3, et luua seos asutatava ühingu tegevusloa taotlemise kohustusega. </w:t>
      </w:r>
      <w:r w:rsidR="38A084B6" w:rsidRPr="00B92E7F">
        <w:rPr>
          <w:rFonts w:ascii="Times New Roman" w:hAnsi="Times New Roman" w:cs="Times New Roman"/>
          <w:sz w:val="24"/>
          <w:szCs w:val="24"/>
        </w:rPr>
        <w:t xml:space="preserve">Lisaks eelnevale, tuleb sättega välistada uue ühingu asutamisel kohustus taotleda KAS § 68 lõikes 1 nimetatud </w:t>
      </w:r>
      <w:r w:rsidR="2C16E8DE" w:rsidRPr="00B92E7F">
        <w:rPr>
          <w:rFonts w:ascii="Times New Roman" w:hAnsi="Times New Roman" w:cs="Times New Roman"/>
          <w:sz w:val="24"/>
          <w:szCs w:val="24"/>
        </w:rPr>
        <w:t>ühinemi</w:t>
      </w:r>
      <w:r w:rsidR="38A084B6" w:rsidRPr="00B92E7F">
        <w:rPr>
          <w:rFonts w:ascii="Times New Roman" w:hAnsi="Times New Roman" w:cs="Times New Roman"/>
          <w:sz w:val="24"/>
          <w:szCs w:val="24"/>
        </w:rPr>
        <w:t>sluba ning § 69 lõikes 3 sät</w:t>
      </w:r>
      <w:r w:rsidR="1E719AB1" w:rsidRPr="00B92E7F">
        <w:rPr>
          <w:rFonts w:ascii="Times New Roman" w:hAnsi="Times New Roman" w:cs="Times New Roman"/>
          <w:sz w:val="24"/>
          <w:szCs w:val="24"/>
        </w:rPr>
        <w:t>estatud tähtaja rakendamine, sest</w:t>
      </w:r>
      <w:r w:rsidR="4347B134" w:rsidRPr="00B92E7F">
        <w:rPr>
          <w:rFonts w:ascii="Times New Roman" w:hAnsi="Times New Roman" w:cs="Times New Roman"/>
          <w:sz w:val="24"/>
          <w:szCs w:val="24"/>
        </w:rPr>
        <w:t xml:space="preserve"> ühinemise tulemusel asutatav ühing</w:t>
      </w:r>
      <w:r w:rsidR="64B1D7EE" w:rsidRPr="00B92E7F">
        <w:rPr>
          <w:rFonts w:ascii="Times New Roman" w:hAnsi="Times New Roman" w:cs="Times New Roman"/>
          <w:sz w:val="24"/>
          <w:szCs w:val="24"/>
        </w:rPr>
        <w:t xml:space="preserve"> on uus ja iseseisev krediidiasutus, mille tegevuse alustamine eeldab tegevusloa olemasolu</w:t>
      </w:r>
      <w:r w:rsidR="0DC00627" w:rsidRPr="00B92E7F">
        <w:rPr>
          <w:rFonts w:ascii="Times New Roman" w:hAnsi="Times New Roman" w:cs="Times New Roman"/>
          <w:sz w:val="24"/>
          <w:szCs w:val="24"/>
        </w:rPr>
        <w:t xml:space="preserve"> ning seetõttu on tegevusloa taotlemise protsess pikem kui ühinemisloa andmise tähtaeg. </w:t>
      </w:r>
    </w:p>
    <w:p w14:paraId="75D010D7" w14:textId="22F5BEF3" w:rsidR="00337123" w:rsidRPr="00B92E7F" w:rsidRDefault="00337123" w:rsidP="00B92E7F">
      <w:pPr>
        <w:spacing w:after="0" w:line="240" w:lineRule="auto"/>
        <w:jc w:val="both"/>
        <w:rPr>
          <w:rFonts w:ascii="Times New Roman" w:hAnsi="Times New Roman" w:cs="Times New Roman"/>
          <w:sz w:val="24"/>
          <w:szCs w:val="24"/>
        </w:rPr>
      </w:pPr>
    </w:p>
    <w:p w14:paraId="174DC05C" w14:textId="7908BE61" w:rsidR="00DA49ED" w:rsidRPr="00B92E7F" w:rsidRDefault="0033712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täiendatakse lõigetega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ja 2</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w:t>
      </w:r>
      <w:r w:rsidR="003238F1" w:rsidRPr="00B92E7F">
        <w:rPr>
          <w:rFonts w:ascii="Times New Roman" w:hAnsi="Times New Roman" w:cs="Times New Roman"/>
          <w:b/>
          <w:bCs/>
          <w:sz w:val="24"/>
          <w:szCs w:val="24"/>
        </w:rPr>
        <w:t xml:space="preserve"> </w:t>
      </w:r>
      <w:r w:rsidR="00E23073" w:rsidRPr="00B92E7F">
        <w:rPr>
          <w:rFonts w:ascii="Times New Roman" w:hAnsi="Times New Roman" w:cs="Times New Roman"/>
          <w:sz w:val="24"/>
          <w:szCs w:val="24"/>
        </w:rPr>
        <w:t xml:space="preserve">CRD VI sätestab tingimuse, et enne ühinemise või jagunemise läbiviimist, peab ühing teavitama pädevat asutust ühinemis- või jagunemiskavandi vastuvõtmisest ning küsima heakskiitu kavandatavale tehingule. Tegemist on tunduvalt leebema regulatsiooniga võrreldes kehtiva </w:t>
      </w:r>
      <w:proofErr w:type="spellStart"/>
      <w:r w:rsidR="00E23073" w:rsidRPr="00B92E7F">
        <w:rPr>
          <w:rFonts w:ascii="Times New Roman" w:hAnsi="Times New Roman" w:cs="Times New Roman"/>
          <w:sz w:val="24"/>
          <w:szCs w:val="24"/>
        </w:rPr>
        <w:t>KAS-iga</w:t>
      </w:r>
      <w:proofErr w:type="spellEnd"/>
      <w:r w:rsidR="00E23073" w:rsidRPr="00B92E7F">
        <w:rPr>
          <w:rFonts w:ascii="Times New Roman" w:hAnsi="Times New Roman" w:cs="Times New Roman"/>
          <w:sz w:val="24"/>
          <w:szCs w:val="24"/>
        </w:rPr>
        <w:t xml:space="preserve">, mis näeb ette, et krediidiasutus peab ühinemiseks või jagunemiseks taotlema Finantsinspektsioonilt vastavat </w:t>
      </w:r>
      <w:r w:rsidR="00E23073" w:rsidRPr="00B92E7F">
        <w:rPr>
          <w:rFonts w:ascii="Times New Roman" w:hAnsi="Times New Roman" w:cs="Times New Roman"/>
          <w:sz w:val="24"/>
          <w:szCs w:val="24"/>
        </w:rPr>
        <w:lastRenderedPageBreak/>
        <w:t xml:space="preserve">luba. </w:t>
      </w:r>
      <w:r w:rsidR="54A3D7FB" w:rsidRPr="00B92E7F">
        <w:rPr>
          <w:rFonts w:ascii="Times New Roman" w:hAnsi="Times New Roman" w:cs="Times New Roman"/>
          <w:sz w:val="24"/>
          <w:szCs w:val="24"/>
        </w:rPr>
        <w:t xml:space="preserve">CRD </w:t>
      </w:r>
      <w:proofErr w:type="spellStart"/>
      <w:r w:rsidR="54A3D7FB" w:rsidRPr="00B92E7F">
        <w:rPr>
          <w:rFonts w:ascii="Times New Roman" w:hAnsi="Times New Roman" w:cs="Times New Roman"/>
          <w:sz w:val="24"/>
          <w:szCs w:val="24"/>
        </w:rPr>
        <w:t>VI-s</w:t>
      </w:r>
      <w:proofErr w:type="spellEnd"/>
      <w:r w:rsidR="54A3D7FB" w:rsidRPr="00B92E7F">
        <w:rPr>
          <w:rFonts w:ascii="Times New Roman" w:hAnsi="Times New Roman" w:cs="Times New Roman"/>
          <w:sz w:val="24"/>
          <w:szCs w:val="24"/>
        </w:rPr>
        <w:t xml:space="preserve"> sätestatu</w:t>
      </w:r>
      <w:r w:rsidR="12C476A2" w:rsidRPr="00B92E7F">
        <w:rPr>
          <w:rFonts w:ascii="Times New Roman" w:hAnsi="Times New Roman" w:cs="Times New Roman"/>
          <w:sz w:val="24"/>
          <w:szCs w:val="24"/>
        </w:rPr>
        <w:t>st</w:t>
      </w:r>
      <w:r w:rsidR="00E23073" w:rsidRPr="00B92E7F">
        <w:rPr>
          <w:rFonts w:ascii="Times New Roman" w:hAnsi="Times New Roman" w:cs="Times New Roman"/>
          <w:sz w:val="24"/>
          <w:szCs w:val="24"/>
        </w:rPr>
        <w:t xml:space="preserve"> on liikmesriikidel õigus minna kaugemale ja </w:t>
      </w:r>
      <w:r w:rsidR="12C476A2" w:rsidRPr="00B92E7F">
        <w:rPr>
          <w:rFonts w:ascii="Times New Roman" w:hAnsi="Times New Roman" w:cs="Times New Roman"/>
          <w:sz w:val="24"/>
          <w:szCs w:val="24"/>
        </w:rPr>
        <w:t xml:space="preserve">proportsionaalselt </w:t>
      </w:r>
      <w:r w:rsidR="00E23073" w:rsidRPr="00B92E7F">
        <w:rPr>
          <w:rFonts w:ascii="Times New Roman" w:hAnsi="Times New Roman" w:cs="Times New Roman"/>
          <w:sz w:val="24"/>
          <w:szCs w:val="24"/>
        </w:rPr>
        <w:t xml:space="preserve">rangemaks tingimusel, et täidetud on direktiivis sätestatud miinimumnõuded ning rangem regulatsioon on kooskõlas Euroopa Liidu õigusega. </w:t>
      </w:r>
    </w:p>
    <w:p w14:paraId="55C58C6E" w14:textId="77777777" w:rsidR="00DA49ED" w:rsidRPr="00B92E7F" w:rsidRDefault="00DA49ED" w:rsidP="00B92E7F">
      <w:pPr>
        <w:spacing w:after="0" w:line="240" w:lineRule="auto"/>
        <w:jc w:val="both"/>
        <w:rPr>
          <w:rFonts w:ascii="Times New Roman" w:hAnsi="Times New Roman" w:cs="Times New Roman"/>
          <w:sz w:val="24"/>
          <w:szCs w:val="24"/>
        </w:rPr>
      </w:pPr>
    </w:p>
    <w:p w14:paraId="0BCFF4F4" w14:textId="4CE8113B" w:rsidR="00DA49ED" w:rsidRPr="00B92E7F" w:rsidRDefault="00E2307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Kuigi KAS ei teinud varasemas redaktsioonis </w:t>
      </w:r>
      <w:proofErr w:type="spellStart"/>
      <w:r w:rsidR="1B78DDAF" w:rsidRPr="00B92E7F">
        <w:rPr>
          <w:rFonts w:ascii="Times New Roman" w:hAnsi="Times New Roman" w:cs="Times New Roman"/>
          <w:sz w:val="24"/>
          <w:szCs w:val="24"/>
        </w:rPr>
        <w:t>menetluslikke</w:t>
      </w:r>
      <w:proofErr w:type="spellEnd"/>
      <w:r w:rsidR="1B78DDAF" w:rsidRPr="00B92E7F">
        <w:rPr>
          <w:rFonts w:ascii="Times New Roman" w:hAnsi="Times New Roman" w:cs="Times New Roman"/>
          <w:sz w:val="24"/>
          <w:szCs w:val="24"/>
        </w:rPr>
        <w:t xml:space="preserve"> erisusi ühinemisloa subjektide suhtes</w:t>
      </w:r>
      <w:r w:rsidRPr="00B92E7F">
        <w:rPr>
          <w:rFonts w:ascii="Times New Roman" w:hAnsi="Times New Roman" w:cs="Times New Roman"/>
          <w:sz w:val="24"/>
          <w:szCs w:val="24"/>
        </w:rPr>
        <w:t xml:space="preserve">, sätestab CRD VI artikli 27i lõige 2 erandi, mille kohaselt sõltub samasse konsolideerimisgruppi kuuluvate ühingute loa taotlemise kohustus pädeva asutuse diskretsioonist. Täpsemalt, kui ühingud kuuluvad samasse konsolideerimisgruppi, sealhulgas selliste krediidiasutuste konsolideerimisgruppi, mis on keskasutusega püsivalt seotud ja mille üle teostatakse järelevalvet konsolideerimisgrupina, peavad taolised ühingud ühinemisel teavitama Finantsinspektsiooni enda ühinemise otsusest. </w:t>
      </w:r>
      <w:r w:rsidR="455B66A8" w:rsidRPr="00B92E7F">
        <w:rPr>
          <w:rFonts w:ascii="Times New Roman" w:hAnsi="Times New Roman" w:cs="Times New Roman"/>
          <w:sz w:val="24"/>
          <w:szCs w:val="24"/>
        </w:rPr>
        <w:t xml:space="preserve">Artikli 27i lõige 2 on üle võetud </w:t>
      </w:r>
      <w:r w:rsidR="455B66A8" w:rsidRPr="00B92E7F">
        <w:rPr>
          <w:rFonts w:ascii="Times New Roman" w:hAnsi="Times New Roman" w:cs="Times New Roman"/>
          <w:b/>
          <w:bCs/>
          <w:sz w:val="24"/>
          <w:szCs w:val="24"/>
        </w:rPr>
        <w:t>lõikesse 2</w:t>
      </w:r>
      <w:r w:rsidR="455B66A8" w:rsidRPr="00B92E7F">
        <w:rPr>
          <w:rFonts w:ascii="Times New Roman" w:hAnsi="Times New Roman" w:cs="Times New Roman"/>
          <w:b/>
          <w:bCs/>
          <w:sz w:val="24"/>
          <w:szCs w:val="24"/>
          <w:vertAlign w:val="superscript"/>
        </w:rPr>
        <w:t>1</w:t>
      </w:r>
      <w:r w:rsidR="4426C151" w:rsidRPr="00B92E7F">
        <w:rPr>
          <w:rFonts w:ascii="Times New Roman" w:hAnsi="Times New Roman" w:cs="Times New Roman"/>
          <w:sz w:val="24"/>
          <w:szCs w:val="24"/>
        </w:rPr>
        <w:t xml:space="preserve">, kuid eelnõu koostajate hinnangul on oluline jätta seadusega Finantsinspektsioonile õigus nõuda </w:t>
      </w:r>
      <w:proofErr w:type="spellStart"/>
      <w:r w:rsidR="4426C151" w:rsidRPr="00B92E7F">
        <w:rPr>
          <w:rFonts w:ascii="Times New Roman" w:hAnsi="Times New Roman" w:cs="Times New Roman"/>
          <w:sz w:val="24"/>
          <w:szCs w:val="24"/>
        </w:rPr>
        <w:t>sisetehingus</w:t>
      </w:r>
      <w:proofErr w:type="spellEnd"/>
      <w:r w:rsidR="4426C151" w:rsidRPr="00B92E7F">
        <w:rPr>
          <w:rFonts w:ascii="Times New Roman" w:hAnsi="Times New Roman" w:cs="Times New Roman"/>
          <w:sz w:val="24"/>
          <w:szCs w:val="24"/>
        </w:rPr>
        <w:t xml:space="preserve"> osalevate ühingute ühinemise korral ühinemisloa taotluse esitamist. </w:t>
      </w:r>
      <w:r w:rsidR="55E13EEB" w:rsidRPr="00B92E7F">
        <w:rPr>
          <w:rFonts w:ascii="Times New Roman" w:hAnsi="Times New Roman" w:cs="Times New Roman"/>
          <w:sz w:val="24"/>
          <w:szCs w:val="24"/>
        </w:rPr>
        <w:t>Samuti peaksid ühinemises osalevad pooled teavitama järelevalveasutust oma otsusest viivitamata, sest sellise ühinemise korral on Finants</w:t>
      </w:r>
      <w:r w:rsidR="266E6C6C" w:rsidRPr="00B92E7F">
        <w:rPr>
          <w:rFonts w:ascii="Times New Roman" w:hAnsi="Times New Roman" w:cs="Times New Roman"/>
          <w:sz w:val="24"/>
          <w:szCs w:val="24"/>
        </w:rPr>
        <w:t xml:space="preserve">inspektsiooni </w:t>
      </w:r>
      <w:r w:rsidR="5BB86251" w:rsidRPr="00B92E7F">
        <w:rPr>
          <w:rFonts w:ascii="Times New Roman" w:hAnsi="Times New Roman" w:cs="Times New Roman"/>
          <w:b/>
          <w:bCs/>
          <w:sz w:val="24"/>
          <w:szCs w:val="24"/>
        </w:rPr>
        <w:t>lõike 2</w:t>
      </w:r>
      <w:r w:rsidR="5BB86251" w:rsidRPr="00B92E7F">
        <w:rPr>
          <w:rFonts w:ascii="Times New Roman" w:hAnsi="Times New Roman" w:cs="Times New Roman"/>
          <w:b/>
          <w:bCs/>
          <w:sz w:val="24"/>
          <w:szCs w:val="24"/>
          <w:vertAlign w:val="superscript"/>
        </w:rPr>
        <w:t>2</w:t>
      </w:r>
      <w:r w:rsidR="5BB86251" w:rsidRPr="00B92E7F">
        <w:rPr>
          <w:rFonts w:ascii="Times New Roman" w:hAnsi="Times New Roman" w:cs="Times New Roman"/>
          <w:b/>
          <w:bCs/>
          <w:sz w:val="24"/>
          <w:szCs w:val="24"/>
        </w:rPr>
        <w:t xml:space="preserve"> </w:t>
      </w:r>
      <w:r w:rsidR="5BB86251" w:rsidRPr="00B92E7F">
        <w:rPr>
          <w:rFonts w:ascii="Times New Roman" w:hAnsi="Times New Roman" w:cs="Times New Roman"/>
          <w:sz w:val="24"/>
          <w:szCs w:val="24"/>
        </w:rPr>
        <w:t>kohaselt vaid üks kuu aega otsustada,</w:t>
      </w:r>
      <w:r w:rsidR="54A3D7FB" w:rsidRPr="00B92E7F">
        <w:rPr>
          <w:rFonts w:ascii="Times New Roman" w:hAnsi="Times New Roman" w:cs="Times New Roman"/>
          <w:sz w:val="24"/>
          <w:szCs w:val="24"/>
        </w:rPr>
        <w:t xml:space="preserve"> kas ta nõuab ühinevatelt ühingutelt ühinemisloa taotlemist või mitte. </w:t>
      </w:r>
      <w:r w:rsidR="1F8C96B0" w:rsidRPr="00B92E7F">
        <w:rPr>
          <w:rFonts w:ascii="Times New Roman" w:hAnsi="Times New Roman" w:cs="Times New Roman"/>
          <w:sz w:val="24"/>
          <w:szCs w:val="24"/>
        </w:rPr>
        <w:t xml:space="preserve">Kui </w:t>
      </w:r>
      <w:r w:rsidR="1F0DF755" w:rsidRPr="00B92E7F">
        <w:rPr>
          <w:rFonts w:ascii="Times New Roman" w:hAnsi="Times New Roman" w:cs="Times New Roman"/>
          <w:sz w:val="24"/>
          <w:szCs w:val="24"/>
        </w:rPr>
        <w:t>Finantsinspektsioon</w:t>
      </w:r>
      <w:r w:rsidR="1F8C96B0" w:rsidRPr="00B92E7F">
        <w:rPr>
          <w:rFonts w:ascii="Times New Roman" w:hAnsi="Times New Roman" w:cs="Times New Roman"/>
          <w:sz w:val="24"/>
          <w:szCs w:val="24"/>
        </w:rPr>
        <w:t xml:space="preserve"> </w:t>
      </w:r>
      <w:r w:rsidR="00DA49ED" w:rsidRPr="00B92E7F">
        <w:rPr>
          <w:rFonts w:ascii="Times New Roman" w:hAnsi="Times New Roman" w:cs="Times New Roman"/>
          <w:sz w:val="24"/>
          <w:szCs w:val="24"/>
        </w:rPr>
        <w:t xml:space="preserve">otsustab loa taotlemise kohustuse kasuks, peab </w:t>
      </w:r>
      <w:r w:rsidR="4B2BC912" w:rsidRPr="00B92E7F">
        <w:rPr>
          <w:rFonts w:ascii="Times New Roman" w:hAnsi="Times New Roman" w:cs="Times New Roman"/>
          <w:sz w:val="24"/>
          <w:szCs w:val="24"/>
        </w:rPr>
        <w:t>ta</w:t>
      </w:r>
      <w:r w:rsidR="1F8C96B0" w:rsidRPr="00B92E7F">
        <w:rPr>
          <w:rFonts w:ascii="Times New Roman" w:hAnsi="Times New Roman" w:cs="Times New Roman"/>
          <w:sz w:val="24"/>
          <w:szCs w:val="24"/>
        </w:rPr>
        <w:t xml:space="preserve"> </w:t>
      </w:r>
      <w:r w:rsidR="00DA49ED" w:rsidRPr="00B92E7F">
        <w:rPr>
          <w:rFonts w:ascii="Times New Roman" w:hAnsi="Times New Roman" w:cs="Times New Roman"/>
          <w:sz w:val="24"/>
          <w:szCs w:val="24"/>
        </w:rPr>
        <w:t xml:space="preserve">rakendama samasse konsolideerimisgruppi kuuluvate ühingute suhtes teatud </w:t>
      </w:r>
      <w:proofErr w:type="spellStart"/>
      <w:r w:rsidR="00DA49ED" w:rsidRPr="00B92E7F">
        <w:rPr>
          <w:rFonts w:ascii="Times New Roman" w:hAnsi="Times New Roman" w:cs="Times New Roman"/>
          <w:sz w:val="24"/>
          <w:szCs w:val="24"/>
        </w:rPr>
        <w:t>menetluslikke</w:t>
      </w:r>
      <w:proofErr w:type="spellEnd"/>
      <w:r w:rsidR="00DA49ED" w:rsidRPr="00B92E7F">
        <w:rPr>
          <w:rFonts w:ascii="Times New Roman" w:hAnsi="Times New Roman" w:cs="Times New Roman"/>
          <w:sz w:val="24"/>
          <w:szCs w:val="24"/>
        </w:rPr>
        <w:t xml:space="preserve"> erisusi (vt § 68 lõigete </w:t>
      </w:r>
      <w:r w:rsidR="1F8C96B0" w:rsidRPr="00B92E7F">
        <w:rPr>
          <w:rFonts w:ascii="Times New Roman" w:hAnsi="Times New Roman" w:cs="Times New Roman"/>
          <w:sz w:val="24"/>
          <w:szCs w:val="24"/>
        </w:rPr>
        <w:t>2</w:t>
      </w:r>
      <w:r w:rsidR="555729FB" w:rsidRPr="00B92E7F">
        <w:rPr>
          <w:rFonts w:ascii="Times New Roman" w:hAnsi="Times New Roman" w:cs="Times New Roman"/>
          <w:sz w:val="24"/>
          <w:szCs w:val="24"/>
          <w:vertAlign w:val="superscript"/>
        </w:rPr>
        <w:t>2</w:t>
      </w:r>
      <w:r w:rsidR="00DA49ED" w:rsidRPr="00B92E7F">
        <w:rPr>
          <w:rFonts w:ascii="Times New Roman" w:hAnsi="Times New Roman" w:cs="Times New Roman"/>
          <w:sz w:val="24"/>
          <w:szCs w:val="24"/>
        </w:rPr>
        <w:t>–2</w:t>
      </w:r>
      <w:r w:rsidR="00DA49ED" w:rsidRPr="00B92E7F">
        <w:rPr>
          <w:rFonts w:ascii="Times New Roman" w:hAnsi="Times New Roman" w:cs="Times New Roman"/>
          <w:sz w:val="24"/>
          <w:szCs w:val="24"/>
          <w:vertAlign w:val="superscript"/>
        </w:rPr>
        <w:t xml:space="preserve">4 </w:t>
      </w:r>
      <w:r w:rsidR="00DA49ED" w:rsidRPr="00B92E7F">
        <w:rPr>
          <w:rFonts w:ascii="Times New Roman" w:hAnsi="Times New Roman" w:cs="Times New Roman"/>
          <w:sz w:val="24"/>
          <w:szCs w:val="24"/>
        </w:rPr>
        <w:t>ja 4 selgitusi). Erinevalt direktiivi sõnastusest, mis ei sea kindlat ajalimiiti, mille jooksul peab pädev otsustus vastava otsuse samasse konsolideerimisgruppi kuuluvate ühinevate ühingute suhtes langetama, leiavad eelnõu koostajad, et Finantsinspektsiooni otsustusaja piiritlemine ühe kuuga on mõistlik periood hindamaks loa taotlemise vajadust ning tagab läbipaistvuse ja õiguskindluse seaduse subjekti suhtes.</w:t>
      </w:r>
    </w:p>
    <w:p w14:paraId="70640B54" w14:textId="77777777" w:rsidR="00337123" w:rsidRPr="00B92E7F" w:rsidRDefault="00337123" w:rsidP="00B92E7F">
      <w:pPr>
        <w:spacing w:after="0" w:line="240" w:lineRule="auto"/>
        <w:jc w:val="both"/>
        <w:rPr>
          <w:rFonts w:ascii="Times New Roman" w:hAnsi="Times New Roman" w:cs="Times New Roman"/>
          <w:b/>
          <w:bCs/>
          <w:sz w:val="24"/>
          <w:szCs w:val="24"/>
        </w:rPr>
      </w:pPr>
    </w:p>
    <w:p w14:paraId="0B7572DC" w14:textId="2A52ED5E" w:rsidR="00337123" w:rsidRPr="00B92E7F" w:rsidRDefault="0033712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täiendamine. </w:t>
      </w:r>
      <w:r w:rsidR="004951CB" w:rsidRPr="00B92E7F">
        <w:rPr>
          <w:rFonts w:ascii="Times New Roman" w:hAnsi="Times New Roman" w:cs="Times New Roman"/>
          <w:sz w:val="24"/>
          <w:szCs w:val="24"/>
        </w:rPr>
        <w:t>Kehtiv l</w:t>
      </w:r>
      <w:r w:rsidR="000943D4" w:rsidRPr="00B92E7F">
        <w:rPr>
          <w:rFonts w:ascii="Times New Roman" w:hAnsi="Times New Roman" w:cs="Times New Roman"/>
          <w:sz w:val="24"/>
          <w:szCs w:val="24"/>
        </w:rPr>
        <w:t>õige 3</w:t>
      </w:r>
      <w:r w:rsidR="004951CB" w:rsidRPr="00B92E7F">
        <w:rPr>
          <w:rFonts w:ascii="Times New Roman" w:hAnsi="Times New Roman" w:cs="Times New Roman"/>
          <w:sz w:val="24"/>
          <w:szCs w:val="24"/>
        </w:rPr>
        <w:t xml:space="preserve"> täpsustab, et kui ühinemine toimub selliselt, et ühendatav ühing </w:t>
      </w:r>
      <w:r w:rsidR="30F0304C" w:rsidRPr="00B92E7F">
        <w:rPr>
          <w:rFonts w:ascii="Times New Roman" w:hAnsi="Times New Roman" w:cs="Times New Roman"/>
          <w:sz w:val="24"/>
          <w:szCs w:val="24"/>
        </w:rPr>
        <w:t>ühine</w:t>
      </w:r>
      <w:r w:rsidR="3B4179E9" w:rsidRPr="00B92E7F">
        <w:rPr>
          <w:rFonts w:ascii="Times New Roman" w:hAnsi="Times New Roman" w:cs="Times New Roman"/>
          <w:sz w:val="24"/>
          <w:szCs w:val="24"/>
        </w:rPr>
        <w:t>b</w:t>
      </w:r>
      <w:r w:rsidR="004951CB" w:rsidRPr="00B92E7F">
        <w:rPr>
          <w:rFonts w:ascii="Times New Roman" w:hAnsi="Times New Roman" w:cs="Times New Roman"/>
          <w:sz w:val="24"/>
          <w:szCs w:val="24"/>
        </w:rPr>
        <w:t xml:space="preserve"> juba eksisteeriva ühendava ühinguga, siis jätkatakse tegevust ühendava krediidiasutuse tegevusloa alusel. Tulenevalt lõike 1</w:t>
      </w:r>
      <w:r w:rsidR="004951CB" w:rsidRPr="00B92E7F">
        <w:rPr>
          <w:rFonts w:ascii="Times New Roman" w:hAnsi="Times New Roman" w:cs="Times New Roman"/>
          <w:sz w:val="24"/>
          <w:szCs w:val="24"/>
          <w:vertAlign w:val="superscript"/>
        </w:rPr>
        <w:t>1</w:t>
      </w:r>
      <w:r w:rsidR="004951CB" w:rsidRPr="00B92E7F">
        <w:rPr>
          <w:rFonts w:ascii="Times New Roman" w:hAnsi="Times New Roman" w:cs="Times New Roman"/>
          <w:sz w:val="24"/>
          <w:szCs w:val="24"/>
        </w:rPr>
        <w:t xml:space="preserve"> lisamisest §-i 65, täiendatakse lõiget 3 viidetega lõike 1</w:t>
      </w:r>
      <w:r w:rsidR="004951CB" w:rsidRPr="00B92E7F">
        <w:rPr>
          <w:rFonts w:ascii="Times New Roman" w:hAnsi="Times New Roman" w:cs="Times New Roman"/>
          <w:sz w:val="24"/>
          <w:szCs w:val="24"/>
          <w:vertAlign w:val="superscript"/>
        </w:rPr>
        <w:t>1</w:t>
      </w:r>
      <w:r w:rsidR="004951CB" w:rsidRPr="00B92E7F">
        <w:rPr>
          <w:rFonts w:ascii="Times New Roman" w:hAnsi="Times New Roman" w:cs="Times New Roman"/>
          <w:sz w:val="24"/>
          <w:szCs w:val="24"/>
        </w:rPr>
        <w:t xml:space="preserve"> punktidele 1</w:t>
      </w:r>
      <w:r w:rsidR="056D23FE" w:rsidRPr="00B92E7F">
        <w:rPr>
          <w:rFonts w:ascii="Times New Roman" w:hAnsi="Times New Roman" w:cs="Times New Roman"/>
          <w:sz w:val="24"/>
          <w:szCs w:val="24"/>
        </w:rPr>
        <w:t xml:space="preserve"> ja 2</w:t>
      </w:r>
      <w:r w:rsidR="004951CB" w:rsidRPr="00B92E7F">
        <w:rPr>
          <w:rFonts w:ascii="Times New Roman" w:hAnsi="Times New Roman" w:cs="Times New Roman"/>
          <w:sz w:val="24"/>
          <w:szCs w:val="24"/>
        </w:rPr>
        <w:t xml:space="preserve">, mis kvalifitseerivad, kuidas peab krediidiasutuse ühinemine toimuma. </w:t>
      </w:r>
    </w:p>
    <w:p w14:paraId="35EF0D4A" w14:textId="155F259D" w:rsidR="4A8DEADA" w:rsidRPr="00B92E7F" w:rsidRDefault="4A8DEADA" w:rsidP="00B92E7F">
      <w:pPr>
        <w:spacing w:after="0" w:line="240" w:lineRule="auto"/>
        <w:jc w:val="both"/>
        <w:rPr>
          <w:rFonts w:ascii="Times New Roman" w:hAnsi="Times New Roman" w:cs="Times New Roman"/>
          <w:sz w:val="24"/>
          <w:szCs w:val="24"/>
        </w:rPr>
      </w:pPr>
    </w:p>
    <w:p w14:paraId="32A0C0CC" w14:textId="7766D88B" w:rsidR="2081669B" w:rsidRPr="00B92E7F" w:rsidRDefault="0876DF7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kehtetuks tunnistamine. </w:t>
      </w:r>
      <w:r w:rsidR="0404DFD0" w:rsidRPr="00B92E7F">
        <w:rPr>
          <w:rFonts w:ascii="Times New Roman" w:hAnsi="Times New Roman" w:cs="Times New Roman"/>
          <w:sz w:val="24"/>
          <w:szCs w:val="24"/>
        </w:rPr>
        <w:t xml:space="preserve">Seni kehtinud lõige 4 sätestas, et asutatava või ühendava krediidiasutuse usaldatavusnormatiivide tase peab vastama </w:t>
      </w:r>
      <w:proofErr w:type="spellStart"/>
      <w:r w:rsidR="0404DFD0" w:rsidRPr="00B92E7F">
        <w:rPr>
          <w:rFonts w:ascii="Times New Roman" w:hAnsi="Times New Roman" w:cs="Times New Roman"/>
          <w:sz w:val="24"/>
          <w:szCs w:val="24"/>
        </w:rPr>
        <w:t>KAS-is</w:t>
      </w:r>
      <w:proofErr w:type="spellEnd"/>
      <w:r w:rsidR="0404DFD0" w:rsidRPr="00B92E7F">
        <w:rPr>
          <w:rFonts w:ascii="Times New Roman" w:hAnsi="Times New Roman" w:cs="Times New Roman"/>
          <w:sz w:val="24"/>
          <w:szCs w:val="24"/>
        </w:rPr>
        <w:t xml:space="preserve"> sätestatud nõuetele. </w:t>
      </w:r>
      <w:r w:rsidR="7F7C43C2" w:rsidRPr="00B92E7F">
        <w:rPr>
          <w:rFonts w:ascii="Times New Roman" w:hAnsi="Times New Roman" w:cs="Times New Roman"/>
          <w:sz w:val="24"/>
          <w:szCs w:val="24"/>
        </w:rPr>
        <w:t xml:space="preserve">Tulenevalt 6. peatüki muudatustest tunnistatakse lõige 4 kehtetuks, sest ühinemise tulemusel asutatav ühing peab taotlema Finantsinspektsioonilt tegevusluba. Seega ei ole uue krediidiasutuse asutamisel </w:t>
      </w:r>
      <w:r w:rsidR="377D964A" w:rsidRPr="00B92E7F">
        <w:rPr>
          <w:rFonts w:ascii="Times New Roman" w:hAnsi="Times New Roman" w:cs="Times New Roman"/>
          <w:sz w:val="24"/>
          <w:szCs w:val="24"/>
        </w:rPr>
        <w:t>võimalik ühinemises osalevate krediidiasutuste suhtes kehtestatud usaldatavusnõudeid uuele juriidilisele isikule edasi kanda (vt § 6</w:t>
      </w:r>
      <w:r w:rsidR="3A048BEF" w:rsidRPr="00B92E7F">
        <w:rPr>
          <w:rFonts w:ascii="Times New Roman" w:hAnsi="Times New Roman" w:cs="Times New Roman"/>
          <w:sz w:val="24"/>
          <w:szCs w:val="24"/>
        </w:rPr>
        <w:t>5 lõike 2 muutmise selgitusi).</w:t>
      </w:r>
    </w:p>
    <w:p w14:paraId="2625FBCB" w14:textId="77777777" w:rsidR="00337123" w:rsidRPr="00B92E7F" w:rsidRDefault="00337123" w:rsidP="00B92E7F">
      <w:pPr>
        <w:spacing w:after="0" w:line="240" w:lineRule="auto"/>
        <w:jc w:val="both"/>
        <w:rPr>
          <w:rFonts w:ascii="Times New Roman" w:hAnsi="Times New Roman" w:cs="Times New Roman"/>
          <w:b/>
          <w:bCs/>
          <w:sz w:val="24"/>
          <w:szCs w:val="24"/>
        </w:rPr>
      </w:pPr>
    </w:p>
    <w:p w14:paraId="25ED5630" w14:textId="0BF25E4B" w:rsidR="00337123" w:rsidRPr="00B92E7F" w:rsidRDefault="0033712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66. </w:t>
      </w:r>
      <w:r w:rsidRPr="00B92E7F">
        <w:rPr>
          <w:rFonts w:ascii="Times New Roman" w:hAnsi="Times New Roman" w:cs="Times New Roman"/>
          <w:sz w:val="24"/>
          <w:szCs w:val="24"/>
        </w:rPr>
        <w:t xml:space="preserve">Kehtiv § 66 sätestab tingimused ühinemislepingule ja ühinemisaruandele. </w:t>
      </w:r>
    </w:p>
    <w:p w14:paraId="778F6181" w14:textId="77777777" w:rsidR="00B1361B" w:rsidRPr="00B92E7F" w:rsidRDefault="00B1361B" w:rsidP="00B92E7F">
      <w:pPr>
        <w:spacing w:after="0" w:line="240" w:lineRule="auto"/>
        <w:jc w:val="both"/>
        <w:rPr>
          <w:rFonts w:ascii="Times New Roman" w:hAnsi="Times New Roman" w:cs="Times New Roman"/>
          <w:sz w:val="24"/>
          <w:szCs w:val="24"/>
        </w:rPr>
      </w:pPr>
    </w:p>
    <w:p w14:paraId="531F222C" w14:textId="41EE9E6D" w:rsidR="0041755F" w:rsidRPr="00B92E7F" w:rsidRDefault="00B1361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 esimese lause muutmine.</w:t>
      </w:r>
      <w:r w:rsidR="0041755F" w:rsidRPr="00B92E7F">
        <w:rPr>
          <w:rFonts w:ascii="Times New Roman" w:hAnsi="Times New Roman" w:cs="Times New Roman"/>
          <w:b/>
          <w:bCs/>
          <w:sz w:val="24"/>
          <w:szCs w:val="24"/>
        </w:rPr>
        <w:t xml:space="preserve"> </w:t>
      </w:r>
      <w:r w:rsidR="0041755F" w:rsidRPr="00B92E7F">
        <w:rPr>
          <w:rFonts w:ascii="Times New Roman" w:hAnsi="Times New Roman" w:cs="Times New Roman"/>
          <w:sz w:val="24"/>
          <w:szCs w:val="24"/>
        </w:rPr>
        <w:t>Kehtiv lõike 2 esimene lause sätestab, et ühinevate ettevõtjate juhatused peavad kolme päeva jooksul pärast ühinemislepingu sõlmimist teatama sellest Finantsinspektsioonile ja esitama ühinemisega seotud toimingute kohta ühinemiskava. Lõike 2 esimene lause võtab juba üle CRD VI artikli 27i lõike 1 esimese alalõike, mis samuti kohustab ühinevate ühingute juhatusi teavitama pädevat asutust ühinemiskavandi vastuvõtmisest, kuid jätab teavitamisaja lahtiseks ning seab tingimusteks, et teavitus peab olema tehtud peale kavandi vastuvõtmist</w:t>
      </w:r>
      <w:r w:rsidR="00AD75FB" w:rsidRPr="00B92E7F">
        <w:rPr>
          <w:rFonts w:ascii="Times New Roman" w:hAnsi="Times New Roman" w:cs="Times New Roman"/>
          <w:sz w:val="24"/>
          <w:szCs w:val="24"/>
        </w:rPr>
        <w:t xml:space="preserve">, aga enne ühinemise läbiviimist. Sarnase tingimuse sätestab ka artikli 27i lõige 7, mille kohaselt ei või ühinemist läbi viia enne, kui pädev asutus on esitanud oma heakskiitva arvamuse. Nagu 6. peatüki muutmise selgituste juures märgiti, on KAS võrreldes direktiiviga rangem ning kohustab krediidiasutusi taotlema ühinemiseks luba, mitte heakskiitu. Seega on kehtivate ühinemise sätetega juba kehtestatud reegel, et enne loa saamist Finantsinspektsioonilt ei ole krediidiasutuse ühinemine lubatud. Eelnõu koostajate </w:t>
      </w:r>
      <w:r w:rsidR="00AD75FB" w:rsidRPr="00B92E7F">
        <w:rPr>
          <w:rFonts w:ascii="Times New Roman" w:hAnsi="Times New Roman" w:cs="Times New Roman"/>
          <w:sz w:val="24"/>
          <w:szCs w:val="24"/>
        </w:rPr>
        <w:lastRenderedPageBreak/>
        <w:t xml:space="preserve">hinnangul ei ole seetõttu vaja otseselt vaja üle võtta ka artikli 27i lõiget 7, sest loamenetluse põhimõte väga üldistatult ongi saada positiivne otsus enne mingisuguse teo või tehingu tegemist. </w:t>
      </w:r>
      <w:r w:rsidR="00BF74CB" w:rsidRPr="00B92E7F">
        <w:rPr>
          <w:rFonts w:ascii="Times New Roman" w:hAnsi="Times New Roman" w:cs="Times New Roman"/>
          <w:sz w:val="24"/>
          <w:szCs w:val="24"/>
        </w:rPr>
        <w:t xml:space="preserve">Lisaks jätab direktiiv ühinemisest teavitamise aja laialt tõlgendatavaks. Eelnõu koostajate hinnangul on mõistlik muuta kolmepäevane teavitusaeg viivitamatuks, et Finantsinspektsioon saaks hakata koheselt </w:t>
      </w:r>
      <w:r w:rsidR="1F47E522" w:rsidRPr="00B92E7F">
        <w:rPr>
          <w:rFonts w:ascii="Times New Roman" w:hAnsi="Times New Roman" w:cs="Times New Roman"/>
          <w:sz w:val="24"/>
          <w:szCs w:val="24"/>
        </w:rPr>
        <w:t>tegema ettevalmistusi ühinemisloa menetlemiseks ning vajadusel määrata audiitor (vt</w:t>
      </w:r>
      <w:r w:rsidR="00BF74CB" w:rsidRPr="00B92E7F">
        <w:rPr>
          <w:rFonts w:ascii="Times New Roman" w:hAnsi="Times New Roman" w:cs="Times New Roman"/>
          <w:sz w:val="24"/>
          <w:szCs w:val="24"/>
        </w:rPr>
        <w:t xml:space="preserve"> § 67 </w:t>
      </w:r>
      <w:r w:rsidR="1F47E522" w:rsidRPr="00B92E7F">
        <w:rPr>
          <w:rFonts w:ascii="Times New Roman" w:hAnsi="Times New Roman" w:cs="Times New Roman"/>
          <w:sz w:val="24"/>
          <w:szCs w:val="24"/>
        </w:rPr>
        <w:t>kehtetuks tunnistamise ja § 68 lõike 3 muutmise selgitusi)</w:t>
      </w:r>
      <w:r w:rsidR="408DDF24" w:rsidRPr="00B92E7F">
        <w:rPr>
          <w:rFonts w:ascii="Times New Roman" w:hAnsi="Times New Roman" w:cs="Times New Roman"/>
          <w:sz w:val="24"/>
          <w:szCs w:val="24"/>
        </w:rPr>
        <w:t>.</w:t>
      </w:r>
      <w:r w:rsidR="00BF74CB" w:rsidRPr="00B92E7F">
        <w:rPr>
          <w:rFonts w:ascii="Times New Roman" w:hAnsi="Times New Roman" w:cs="Times New Roman"/>
          <w:sz w:val="24"/>
          <w:szCs w:val="24"/>
        </w:rPr>
        <w:t xml:space="preserve"> Teatamisaja lühendamine ei ole eelnõu koostajate hinnangul ebaproportsionaalne, sest teavitus ise ei pea sisaldama ühinemisloa taotlust, vaid andma pädevale asutusele signaali, et finantsturul soovitakse teha muutus</w:t>
      </w:r>
      <w:r w:rsidR="00662124" w:rsidRPr="00B92E7F">
        <w:rPr>
          <w:rFonts w:ascii="Times New Roman" w:hAnsi="Times New Roman" w:cs="Times New Roman"/>
          <w:sz w:val="24"/>
          <w:szCs w:val="24"/>
        </w:rPr>
        <w:t>t</w:t>
      </w:r>
      <w:r w:rsidR="2FBFCD1A" w:rsidRPr="00B92E7F">
        <w:rPr>
          <w:rFonts w:ascii="Times New Roman" w:hAnsi="Times New Roman" w:cs="Times New Roman"/>
          <w:sz w:val="24"/>
          <w:szCs w:val="24"/>
        </w:rPr>
        <w:t>, mis nõuab mahuka menetluse läbiviimist</w:t>
      </w:r>
      <w:r w:rsidR="00662124" w:rsidRPr="00B92E7F">
        <w:rPr>
          <w:rFonts w:ascii="Times New Roman" w:hAnsi="Times New Roman" w:cs="Times New Roman"/>
          <w:sz w:val="24"/>
          <w:szCs w:val="24"/>
        </w:rPr>
        <w:t xml:space="preserve">. </w:t>
      </w:r>
    </w:p>
    <w:p w14:paraId="0E622306" w14:textId="31845EDD" w:rsidR="64CF7568" w:rsidRPr="00B92E7F" w:rsidRDefault="64CF7568" w:rsidP="00B92E7F">
      <w:pPr>
        <w:spacing w:after="0" w:line="240" w:lineRule="auto"/>
        <w:jc w:val="both"/>
        <w:rPr>
          <w:rFonts w:ascii="Times New Roman" w:hAnsi="Times New Roman" w:cs="Times New Roman"/>
          <w:sz w:val="24"/>
          <w:szCs w:val="24"/>
        </w:rPr>
      </w:pPr>
    </w:p>
    <w:p w14:paraId="42ACC3AF" w14:textId="1AB3215A" w:rsidR="42AA7943" w:rsidRPr="00B92E7F" w:rsidRDefault="42AA79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67 kehtetuks tunnistamine. </w:t>
      </w:r>
    </w:p>
    <w:p w14:paraId="3A97EAD2" w14:textId="17C74CAE" w:rsidR="7B71D619" w:rsidRPr="00B92E7F" w:rsidRDefault="7B71D619" w:rsidP="00B92E7F">
      <w:pPr>
        <w:spacing w:after="0" w:line="240" w:lineRule="auto"/>
        <w:jc w:val="both"/>
        <w:rPr>
          <w:rFonts w:ascii="Times New Roman" w:hAnsi="Times New Roman" w:cs="Times New Roman"/>
          <w:b/>
          <w:bCs/>
          <w:sz w:val="24"/>
          <w:szCs w:val="24"/>
        </w:rPr>
      </w:pPr>
    </w:p>
    <w:p w14:paraId="708CB43B" w14:textId="7E0B6E3B" w:rsidR="2A71089E" w:rsidRPr="00B92E7F" w:rsidRDefault="2A71089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Paragrahv 67 reguleerib audiitori määramist ja audiitori aruanne koostamist ühinemisest teadasaamise korral. Kui Finantsinspektsiooni</w:t>
      </w:r>
      <w:r w:rsidR="48002D0D" w:rsidRPr="00B92E7F">
        <w:rPr>
          <w:rFonts w:ascii="Times New Roman" w:hAnsi="Times New Roman" w:cs="Times New Roman"/>
          <w:sz w:val="24"/>
          <w:szCs w:val="24"/>
        </w:rPr>
        <w:t xml:space="preserve"> on teavitatud </w:t>
      </w:r>
      <w:r w:rsidR="2928F3B2" w:rsidRPr="00B92E7F">
        <w:rPr>
          <w:rFonts w:ascii="Times New Roman" w:hAnsi="Times New Roman" w:cs="Times New Roman"/>
          <w:sz w:val="24"/>
          <w:szCs w:val="24"/>
        </w:rPr>
        <w:t>krediidiasutuse ühinemisest, määrab ta vähemalt ühe audiitori, kes koostab ühinemislepingu ja –aruande</w:t>
      </w:r>
      <w:r w:rsidR="013709E7" w:rsidRPr="00B92E7F">
        <w:rPr>
          <w:rFonts w:ascii="Times New Roman" w:hAnsi="Times New Roman" w:cs="Times New Roman"/>
          <w:sz w:val="24"/>
          <w:szCs w:val="24"/>
        </w:rPr>
        <w:t>.</w:t>
      </w:r>
      <w:r w:rsidR="2928F3B2" w:rsidRPr="00B92E7F">
        <w:rPr>
          <w:rFonts w:ascii="Times New Roman" w:hAnsi="Times New Roman" w:cs="Times New Roman"/>
          <w:sz w:val="24"/>
          <w:szCs w:val="24"/>
        </w:rPr>
        <w:t xml:space="preserve"> Aruanne sisaldab audiitori arvamust selle kohta,</w:t>
      </w:r>
      <w:r w:rsidR="01AF117E" w:rsidRPr="00B92E7F">
        <w:rPr>
          <w:rFonts w:ascii="Times New Roman" w:hAnsi="Times New Roman" w:cs="Times New Roman"/>
          <w:sz w:val="24"/>
          <w:szCs w:val="24"/>
        </w:rPr>
        <w:t xml:space="preserve"> kas ühendava või asutatava krediidiasutuse usaldatavusnormatiivide tase vastab seaduses sätestatud nõuetele. Fi</w:t>
      </w:r>
      <w:r w:rsidR="516BB44F" w:rsidRPr="00B92E7F">
        <w:rPr>
          <w:rFonts w:ascii="Times New Roman" w:hAnsi="Times New Roman" w:cs="Times New Roman"/>
          <w:sz w:val="24"/>
          <w:szCs w:val="24"/>
        </w:rPr>
        <w:t xml:space="preserve">nantsinspektsioon võtab audiitori aruannet KAS § 68 lõike 1 punkti 4 kohaselt arvesse ühinemisloa taotluse hindamisel. </w:t>
      </w:r>
    </w:p>
    <w:p w14:paraId="05418B33" w14:textId="7058D9C3" w:rsidR="7B71D619" w:rsidRPr="00B92E7F" w:rsidRDefault="7B71D619" w:rsidP="00B92E7F">
      <w:pPr>
        <w:spacing w:after="0" w:line="240" w:lineRule="auto"/>
        <w:jc w:val="both"/>
        <w:rPr>
          <w:rFonts w:ascii="Times New Roman" w:hAnsi="Times New Roman" w:cs="Times New Roman"/>
          <w:sz w:val="24"/>
          <w:szCs w:val="24"/>
        </w:rPr>
      </w:pPr>
    </w:p>
    <w:p w14:paraId="7F33E3D3" w14:textId="7726DACE" w:rsidR="516BB44F" w:rsidRPr="00B92E7F" w:rsidRDefault="2607EE3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Finantsinspektsioon on teinud KAS 6. peatüki muutmise valguses ettepaneku tunnistada § 67 kehtetuks. Järelevalveasutuse hinnangul on säte kaotanud oma </w:t>
      </w:r>
      <w:r w:rsidR="62D47A8A" w:rsidRPr="00B92E7F">
        <w:rPr>
          <w:rFonts w:ascii="Times New Roman" w:hAnsi="Times New Roman" w:cs="Times New Roman"/>
          <w:sz w:val="24"/>
          <w:szCs w:val="24"/>
        </w:rPr>
        <w:t>relevantsuse</w:t>
      </w:r>
      <w:r w:rsidRPr="00B92E7F">
        <w:rPr>
          <w:rFonts w:ascii="Times New Roman" w:hAnsi="Times New Roman" w:cs="Times New Roman"/>
          <w:sz w:val="24"/>
          <w:szCs w:val="24"/>
        </w:rPr>
        <w:t xml:space="preserve"> ni</w:t>
      </w:r>
      <w:r w:rsidR="0F86FE86" w:rsidRPr="00B92E7F">
        <w:rPr>
          <w:rFonts w:ascii="Times New Roman" w:hAnsi="Times New Roman" w:cs="Times New Roman"/>
          <w:sz w:val="24"/>
          <w:szCs w:val="24"/>
        </w:rPr>
        <w:t>ng audiitori arvamus ei anna neile sellist uut teavet, mida nad juba tavalise järelevalve käigus ise ei ole suutnud tuvastada. Samuti ei</w:t>
      </w:r>
      <w:r w:rsidR="002A35CB" w:rsidRPr="00B92E7F">
        <w:rPr>
          <w:rFonts w:ascii="Times New Roman" w:hAnsi="Times New Roman" w:cs="Times New Roman"/>
          <w:sz w:val="24"/>
          <w:szCs w:val="24"/>
        </w:rPr>
        <w:t xml:space="preserve"> oma audiitori arvamus sellist mõju, mille tagajärjel peaks Finantsinspektsioon keelduma ühinemisloa andmisest, sest kui audiitor tuvastab asjaolud, mis vajavad parandamist, siis on ühinevatel isikutel võimalus need puudused </w:t>
      </w:r>
      <w:r w:rsidR="589A5083" w:rsidRPr="00B92E7F">
        <w:rPr>
          <w:rFonts w:ascii="Times New Roman" w:hAnsi="Times New Roman" w:cs="Times New Roman"/>
          <w:sz w:val="24"/>
          <w:szCs w:val="24"/>
        </w:rPr>
        <w:t>eemaldada.</w:t>
      </w:r>
      <w:r w:rsidR="210AD7F6" w:rsidRPr="00B92E7F">
        <w:rPr>
          <w:rFonts w:ascii="Times New Roman" w:hAnsi="Times New Roman" w:cs="Times New Roman"/>
          <w:sz w:val="24"/>
          <w:szCs w:val="24"/>
        </w:rPr>
        <w:t xml:space="preserve"> Seega on audiitori kaasamine sellises ühinemisloa menetluse etapis pigem formaalsus, mis pikendab loamenetlust ning ei loo lisandväärtust. </w:t>
      </w:r>
    </w:p>
    <w:p w14:paraId="10CFA6E7" w14:textId="0E562E80" w:rsidR="516BB44F" w:rsidRPr="00B92E7F" w:rsidRDefault="516BB44F" w:rsidP="00B92E7F">
      <w:pPr>
        <w:spacing w:after="0" w:line="240" w:lineRule="auto"/>
        <w:jc w:val="both"/>
        <w:rPr>
          <w:rFonts w:ascii="Times New Roman" w:hAnsi="Times New Roman" w:cs="Times New Roman"/>
          <w:sz w:val="24"/>
          <w:szCs w:val="24"/>
        </w:rPr>
      </w:pPr>
    </w:p>
    <w:p w14:paraId="46DB3D09" w14:textId="48FA1299" w:rsidR="516BB44F" w:rsidRPr="00B92E7F" w:rsidRDefault="7754CE7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Audiitori kaasamise kohustus tuleneb</w:t>
      </w:r>
      <w:r w:rsidR="37817AF8" w:rsidRPr="00B92E7F">
        <w:rPr>
          <w:rFonts w:ascii="Times New Roman" w:hAnsi="Times New Roman" w:cs="Times New Roman"/>
          <w:sz w:val="24"/>
          <w:szCs w:val="24"/>
        </w:rPr>
        <w:t xml:space="preserve"> </w:t>
      </w:r>
      <w:r w:rsidR="4A05B1A3" w:rsidRPr="00B92E7F">
        <w:rPr>
          <w:rFonts w:ascii="Times New Roman" w:hAnsi="Times New Roman" w:cs="Times New Roman"/>
          <w:sz w:val="24"/>
          <w:szCs w:val="24"/>
        </w:rPr>
        <w:t>äriühinguõiguse direktiivi artiklist 125</w:t>
      </w:r>
      <w:r w:rsidR="37817AF8" w:rsidRPr="00B92E7F">
        <w:rPr>
          <w:rFonts w:ascii="Times New Roman" w:hAnsi="Times New Roman" w:cs="Times New Roman"/>
          <w:sz w:val="24"/>
          <w:szCs w:val="24"/>
        </w:rPr>
        <w:t xml:space="preserve"> ja</w:t>
      </w:r>
      <w:r w:rsidRPr="00B92E7F">
        <w:rPr>
          <w:rFonts w:ascii="Times New Roman" w:hAnsi="Times New Roman" w:cs="Times New Roman"/>
          <w:sz w:val="24"/>
          <w:szCs w:val="24"/>
        </w:rPr>
        <w:t xml:space="preserve"> ÄS §</w:t>
      </w:r>
      <w:r w:rsidR="03C58372" w:rsidRPr="00B92E7F">
        <w:rPr>
          <w:rFonts w:ascii="Times New Roman" w:hAnsi="Times New Roman" w:cs="Times New Roman"/>
          <w:sz w:val="24"/>
          <w:szCs w:val="24"/>
        </w:rPr>
        <w:t>-st</w:t>
      </w:r>
      <w:r w:rsidRPr="00B92E7F">
        <w:rPr>
          <w:rFonts w:ascii="Times New Roman" w:hAnsi="Times New Roman" w:cs="Times New Roman"/>
          <w:sz w:val="24"/>
          <w:szCs w:val="24"/>
        </w:rPr>
        <w:t xml:space="preserve"> 394</w:t>
      </w:r>
      <w:r w:rsidR="3A476E02" w:rsidRPr="00B92E7F">
        <w:rPr>
          <w:rFonts w:ascii="Times New Roman" w:hAnsi="Times New Roman" w:cs="Times New Roman"/>
          <w:sz w:val="24"/>
          <w:szCs w:val="24"/>
        </w:rPr>
        <w:t>, mille</w:t>
      </w:r>
      <w:r w:rsidRPr="00B92E7F">
        <w:rPr>
          <w:rFonts w:ascii="Times New Roman" w:hAnsi="Times New Roman" w:cs="Times New Roman"/>
          <w:sz w:val="24"/>
          <w:szCs w:val="24"/>
        </w:rPr>
        <w:t xml:space="preserve"> lõi</w:t>
      </w:r>
      <w:r w:rsidR="7620116F" w:rsidRPr="00B92E7F">
        <w:rPr>
          <w:rFonts w:ascii="Times New Roman" w:hAnsi="Times New Roman" w:cs="Times New Roman"/>
          <w:sz w:val="24"/>
          <w:szCs w:val="24"/>
        </w:rPr>
        <w:t>ge 1</w:t>
      </w:r>
      <w:r w:rsidRPr="00B92E7F">
        <w:rPr>
          <w:rFonts w:ascii="Times New Roman" w:hAnsi="Times New Roman" w:cs="Times New Roman"/>
          <w:sz w:val="24"/>
          <w:szCs w:val="24"/>
        </w:rPr>
        <w:t xml:space="preserve"> sätestab, et seaduses sätestatud juhtudel kontrollib ühinemislepingut aud</w:t>
      </w:r>
      <w:r w:rsidR="51631FF5" w:rsidRPr="00B92E7F">
        <w:rPr>
          <w:rFonts w:ascii="Times New Roman" w:hAnsi="Times New Roman" w:cs="Times New Roman"/>
          <w:sz w:val="24"/>
          <w:szCs w:val="24"/>
        </w:rPr>
        <w:t>iitor.</w:t>
      </w:r>
      <w:r w:rsidR="66BB9EDD" w:rsidRPr="00B92E7F">
        <w:rPr>
          <w:rFonts w:ascii="Times New Roman" w:hAnsi="Times New Roman" w:cs="Times New Roman"/>
          <w:sz w:val="24"/>
          <w:szCs w:val="24"/>
        </w:rPr>
        <w:t xml:space="preserve"> Sama paragrahvi lõike 2 kohaselt ei pea audiitor ühinemislepingut kontrollima, kui ühendatava ühingu kõik osad või aktsiad kuuluvad ühendavale ühingule või ühineva ühingu kõik osanikud või ühinevate aktsiaseltside kõik aktsionärid on nõus, et audiitor ühinemislepingut ei kontrolli.</w:t>
      </w:r>
      <w:r w:rsidR="5FA72253" w:rsidRPr="00B92E7F">
        <w:rPr>
          <w:rFonts w:ascii="Times New Roman" w:hAnsi="Times New Roman" w:cs="Times New Roman"/>
          <w:sz w:val="24"/>
          <w:szCs w:val="24"/>
        </w:rPr>
        <w:t xml:space="preserve"> </w:t>
      </w:r>
      <w:r w:rsidR="210C182B" w:rsidRPr="00B92E7F">
        <w:rPr>
          <w:rFonts w:ascii="Times New Roman" w:hAnsi="Times New Roman" w:cs="Times New Roman"/>
          <w:sz w:val="24"/>
          <w:szCs w:val="24"/>
        </w:rPr>
        <w:t xml:space="preserve">Eelnõu koostajad nõustuvad, et oma relevantsuse kaotanud sätete säilitamine seaduses ei ole vajalik. Samas </w:t>
      </w:r>
      <w:r w:rsidR="03454809" w:rsidRPr="00B92E7F">
        <w:rPr>
          <w:rFonts w:ascii="Times New Roman" w:hAnsi="Times New Roman" w:cs="Times New Roman"/>
          <w:sz w:val="24"/>
          <w:szCs w:val="24"/>
        </w:rPr>
        <w:t>ei ole välistatud, et sõltuvalt ühinemise iseloomust võib audiitori kaasamine olla vajalik</w:t>
      </w:r>
      <w:r w:rsidR="4D243C0A" w:rsidRPr="00B92E7F">
        <w:rPr>
          <w:rFonts w:ascii="Times New Roman" w:hAnsi="Times New Roman" w:cs="Times New Roman"/>
          <w:sz w:val="24"/>
          <w:szCs w:val="24"/>
        </w:rPr>
        <w:t>, kui Finantsinspektsioonil ei ole võimalik muul moel kontrollida ühinemisloa taotluses esitatud asjaolusid. Võttes arvesse § 64 lõikes 3 sätestatut põhimõtet, et ühinemisel t</w:t>
      </w:r>
      <w:r w:rsidR="25D3AEC6" w:rsidRPr="00B92E7F">
        <w:rPr>
          <w:rFonts w:ascii="Times New Roman" w:hAnsi="Times New Roman" w:cs="Times New Roman"/>
          <w:sz w:val="24"/>
          <w:szCs w:val="24"/>
        </w:rPr>
        <w:t xml:space="preserve">uleb lähtuda eelkõige </w:t>
      </w:r>
      <w:proofErr w:type="spellStart"/>
      <w:r w:rsidR="25D3AEC6" w:rsidRPr="00B92E7F">
        <w:rPr>
          <w:rFonts w:ascii="Times New Roman" w:hAnsi="Times New Roman" w:cs="Times New Roman"/>
          <w:sz w:val="24"/>
          <w:szCs w:val="24"/>
        </w:rPr>
        <w:t>ÄS-ist</w:t>
      </w:r>
      <w:proofErr w:type="spellEnd"/>
      <w:r w:rsidR="25D3AEC6" w:rsidRPr="00B92E7F">
        <w:rPr>
          <w:rFonts w:ascii="Times New Roman" w:hAnsi="Times New Roman" w:cs="Times New Roman"/>
          <w:sz w:val="24"/>
          <w:szCs w:val="24"/>
        </w:rPr>
        <w:t xml:space="preserve">, aga ka </w:t>
      </w:r>
      <w:proofErr w:type="spellStart"/>
      <w:r w:rsidR="25D3AEC6" w:rsidRPr="00B92E7F">
        <w:rPr>
          <w:rFonts w:ascii="Times New Roman" w:hAnsi="Times New Roman" w:cs="Times New Roman"/>
          <w:sz w:val="24"/>
          <w:szCs w:val="24"/>
        </w:rPr>
        <w:t>KAS-is</w:t>
      </w:r>
      <w:proofErr w:type="spellEnd"/>
      <w:r w:rsidR="25D3AEC6" w:rsidRPr="00B92E7F">
        <w:rPr>
          <w:rFonts w:ascii="Times New Roman" w:hAnsi="Times New Roman" w:cs="Times New Roman"/>
          <w:sz w:val="24"/>
          <w:szCs w:val="24"/>
        </w:rPr>
        <w:t xml:space="preserve"> sätestatud erisustest (vt ka § 64 lõike 2 muutmise ja lõike 3 kehtetuks tunnistamise selgitusi), tunnistatakse</w:t>
      </w:r>
      <w:r w:rsidR="1176FFDE" w:rsidRPr="00B92E7F">
        <w:rPr>
          <w:rFonts w:ascii="Times New Roman" w:hAnsi="Times New Roman" w:cs="Times New Roman"/>
          <w:sz w:val="24"/>
          <w:szCs w:val="24"/>
        </w:rPr>
        <w:t xml:space="preserve"> § 67 kehtetuks, kuid muudetakse § 68 täiendatakse lõiget 4 selliselt, et </w:t>
      </w:r>
      <w:r w:rsidR="413AA472" w:rsidRPr="00B92E7F">
        <w:rPr>
          <w:rFonts w:ascii="Times New Roman" w:hAnsi="Times New Roman" w:cs="Times New Roman"/>
          <w:sz w:val="24"/>
          <w:szCs w:val="24"/>
        </w:rPr>
        <w:t xml:space="preserve">ühinemisloa taotluse esitatud asjaolude kontrollimiseks võib Finantsinspektsioon nõuda erinevalt ÄS § 394 lõikes 2 sätestatule audiitori aruande esitamist. </w:t>
      </w:r>
      <w:r w:rsidR="67493C2E" w:rsidRPr="00B92E7F">
        <w:rPr>
          <w:rFonts w:ascii="Times New Roman" w:hAnsi="Times New Roman" w:cs="Times New Roman"/>
          <w:sz w:val="24"/>
          <w:szCs w:val="24"/>
        </w:rPr>
        <w:t xml:space="preserve">Lisaks tunnistatakse § 68 lõike 1 punktis 4 sätestatud audiitori aruande kui ühinemisloa taotluse juurde esitatava dokumendi nõue kehtetuks. Juhul, kui Finantsinspektsioon ikkagi näeb vajadust </w:t>
      </w:r>
      <w:r w:rsidR="5DBA84F5" w:rsidRPr="00B92E7F">
        <w:rPr>
          <w:rFonts w:ascii="Times New Roman" w:hAnsi="Times New Roman" w:cs="Times New Roman"/>
          <w:sz w:val="24"/>
          <w:szCs w:val="24"/>
        </w:rPr>
        <w:t xml:space="preserve">audiitori aruande järele, määrab ta </w:t>
      </w:r>
      <w:proofErr w:type="spellStart"/>
      <w:r w:rsidR="5DBA84F5" w:rsidRPr="00B92E7F">
        <w:rPr>
          <w:rFonts w:ascii="Times New Roman" w:hAnsi="Times New Roman" w:cs="Times New Roman"/>
          <w:sz w:val="24"/>
          <w:szCs w:val="24"/>
        </w:rPr>
        <w:t>ÄS-ile</w:t>
      </w:r>
      <w:proofErr w:type="spellEnd"/>
      <w:r w:rsidR="5DBA84F5" w:rsidRPr="00B92E7F">
        <w:rPr>
          <w:rFonts w:ascii="Times New Roman" w:hAnsi="Times New Roman" w:cs="Times New Roman"/>
          <w:sz w:val="24"/>
          <w:szCs w:val="24"/>
        </w:rPr>
        <w:t xml:space="preserve"> tuginedes audiitori, kes vastava aruande järelevalveasutusele ka edastab. </w:t>
      </w:r>
    </w:p>
    <w:p w14:paraId="0B97B09F" w14:textId="4CED07C7" w:rsidR="251BA445" w:rsidRPr="00B92E7F" w:rsidRDefault="251BA445" w:rsidP="00B92E7F">
      <w:pPr>
        <w:spacing w:after="0" w:line="240" w:lineRule="auto"/>
        <w:jc w:val="both"/>
        <w:rPr>
          <w:rFonts w:ascii="Times New Roman" w:hAnsi="Times New Roman" w:cs="Times New Roman"/>
          <w:sz w:val="24"/>
          <w:szCs w:val="24"/>
        </w:rPr>
      </w:pPr>
    </w:p>
    <w:p w14:paraId="46DF29B6" w14:textId="0664C391" w:rsidR="1F8833DC" w:rsidRPr="00B92E7F" w:rsidRDefault="1F8833D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Eelkirjeldatule sarnased muudatused, mis käsitlevad audiitori aruande kohustuslikkust, tehakse eelnõu</w:t>
      </w:r>
      <w:r w:rsidR="3660A946" w:rsidRPr="00B92E7F">
        <w:rPr>
          <w:rFonts w:ascii="Times New Roman" w:hAnsi="Times New Roman" w:cs="Times New Roman"/>
          <w:sz w:val="24"/>
          <w:szCs w:val="24"/>
        </w:rPr>
        <w:t>s</w:t>
      </w:r>
      <w:r w:rsidRPr="00B92E7F">
        <w:rPr>
          <w:rFonts w:ascii="Times New Roman" w:hAnsi="Times New Roman" w:cs="Times New Roman"/>
          <w:sz w:val="24"/>
          <w:szCs w:val="24"/>
        </w:rPr>
        <w:t xml:space="preserve"> ka </w:t>
      </w:r>
      <w:proofErr w:type="spellStart"/>
      <w:r w:rsidRPr="00B92E7F">
        <w:rPr>
          <w:rFonts w:ascii="Times New Roman" w:hAnsi="Times New Roman" w:cs="Times New Roman"/>
          <w:sz w:val="24"/>
          <w:szCs w:val="24"/>
        </w:rPr>
        <w:t>IFS-is</w:t>
      </w:r>
      <w:proofErr w:type="spellEnd"/>
      <w:r w:rsidRPr="00B92E7F">
        <w:rPr>
          <w:rFonts w:ascii="Times New Roman" w:hAnsi="Times New Roman" w:cs="Times New Roman"/>
          <w:sz w:val="24"/>
          <w:szCs w:val="24"/>
        </w:rPr>
        <w:t xml:space="preserve">, </w:t>
      </w:r>
      <w:proofErr w:type="spellStart"/>
      <w:r w:rsidRPr="00B92E7F">
        <w:rPr>
          <w:rFonts w:ascii="Times New Roman" w:hAnsi="Times New Roman" w:cs="Times New Roman"/>
          <w:sz w:val="24"/>
          <w:szCs w:val="24"/>
        </w:rPr>
        <w:t>KAVS-is</w:t>
      </w:r>
      <w:proofErr w:type="spellEnd"/>
      <w:r w:rsidRPr="00B92E7F">
        <w:rPr>
          <w:rFonts w:ascii="Times New Roman" w:hAnsi="Times New Roman" w:cs="Times New Roman"/>
          <w:sz w:val="24"/>
          <w:szCs w:val="24"/>
        </w:rPr>
        <w:t xml:space="preserve">, </w:t>
      </w:r>
      <w:proofErr w:type="spellStart"/>
      <w:r w:rsidRPr="00B92E7F">
        <w:rPr>
          <w:rFonts w:ascii="Times New Roman" w:hAnsi="Times New Roman" w:cs="Times New Roman"/>
          <w:sz w:val="24"/>
          <w:szCs w:val="24"/>
        </w:rPr>
        <w:t>MERAS-es</w:t>
      </w:r>
      <w:proofErr w:type="spellEnd"/>
      <w:r w:rsidRPr="00B92E7F">
        <w:rPr>
          <w:rFonts w:ascii="Times New Roman" w:hAnsi="Times New Roman" w:cs="Times New Roman"/>
          <w:sz w:val="24"/>
          <w:szCs w:val="24"/>
        </w:rPr>
        <w:t>, VPTS-</w:t>
      </w:r>
      <w:proofErr w:type="spellStart"/>
      <w:r w:rsidRPr="00B92E7F">
        <w:rPr>
          <w:rFonts w:ascii="Times New Roman" w:hAnsi="Times New Roman" w:cs="Times New Roman"/>
          <w:sz w:val="24"/>
          <w:szCs w:val="24"/>
        </w:rPr>
        <w:t>is</w:t>
      </w:r>
      <w:proofErr w:type="spellEnd"/>
      <w:r w:rsidRPr="00B92E7F">
        <w:rPr>
          <w:rFonts w:ascii="Times New Roman" w:hAnsi="Times New Roman" w:cs="Times New Roman"/>
          <w:sz w:val="24"/>
          <w:szCs w:val="24"/>
        </w:rPr>
        <w:t xml:space="preserve"> ja </w:t>
      </w:r>
      <w:proofErr w:type="spellStart"/>
      <w:r w:rsidRPr="00B92E7F">
        <w:rPr>
          <w:rFonts w:ascii="Times New Roman" w:hAnsi="Times New Roman" w:cs="Times New Roman"/>
          <w:sz w:val="24"/>
          <w:szCs w:val="24"/>
        </w:rPr>
        <w:t>KindlTS-is</w:t>
      </w:r>
      <w:proofErr w:type="spellEnd"/>
      <w:r w:rsidRPr="00B92E7F">
        <w:rPr>
          <w:rFonts w:ascii="Times New Roman" w:hAnsi="Times New Roman" w:cs="Times New Roman"/>
          <w:sz w:val="24"/>
          <w:szCs w:val="24"/>
        </w:rPr>
        <w:t xml:space="preserve">. </w:t>
      </w:r>
    </w:p>
    <w:p w14:paraId="125B54B6" w14:textId="022D9F34" w:rsidR="0045198D" w:rsidRPr="00B92E7F" w:rsidRDefault="0045198D" w:rsidP="00B92E7F">
      <w:pPr>
        <w:spacing w:after="0" w:line="240" w:lineRule="auto"/>
        <w:jc w:val="both"/>
        <w:rPr>
          <w:rFonts w:ascii="Times New Roman" w:hAnsi="Times New Roman" w:cs="Times New Roman"/>
          <w:sz w:val="24"/>
          <w:szCs w:val="24"/>
        </w:rPr>
      </w:pPr>
    </w:p>
    <w:p w14:paraId="6DA7FBBD" w14:textId="29A6FDEC"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68. </w:t>
      </w:r>
      <w:r w:rsidRPr="00B92E7F">
        <w:rPr>
          <w:rFonts w:ascii="Times New Roman" w:hAnsi="Times New Roman" w:cs="Times New Roman"/>
          <w:sz w:val="24"/>
          <w:szCs w:val="24"/>
        </w:rPr>
        <w:t xml:space="preserve">Kehtiv § 68 </w:t>
      </w:r>
      <w:r w:rsidR="0041755F" w:rsidRPr="00B92E7F">
        <w:rPr>
          <w:rFonts w:ascii="Times New Roman" w:hAnsi="Times New Roman" w:cs="Times New Roman"/>
          <w:sz w:val="24"/>
          <w:szCs w:val="24"/>
        </w:rPr>
        <w:t xml:space="preserve">reguleerib ühinemisloa taotlemist. </w:t>
      </w:r>
    </w:p>
    <w:p w14:paraId="17CB76D2" w14:textId="77777777" w:rsidR="0045198D" w:rsidRPr="00B92E7F" w:rsidRDefault="0045198D" w:rsidP="00B92E7F">
      <w:pPr>
        <w:spacing w:after="0" w:line="240" w:lineRule="auto"/>
        <w:jc w:val="both"/>
        <w:rPr>
          <w:rFonts w:ascii="Times New Roman" w:hAnsi="Times New Roman" w:cs="Times New Roman"/>
          <w:sz w:val="24"/>
          <w:szCs w:val="24"/>
        </w:rPr>
      </w:pPr>
    </w:p>
    <w:p w14:paraId="76A95F0E" w14:textId="28143B98"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 xml:space="preserve">Paragrahvi pealkirja muutmine. </w:t>
      </w:r>
      <w:r w:rsidR="00C64899" w:rsidRPr="00B92E7F">
        <w:rPr>
          <w:rFonts w:ascii="Times New Roman" w:hAnsi="Times New Roman" w:cs="Times New Roman"/>
          <w:sz w:val="24"/>
          <w:szCs w:val="24"/>
        </w:rPr>
        <w:t>Pealkirja muutmise vajadus on tingitud lõigete 2</w:t>
      </w:r>
      <w:r w:rsidR="00C64899" w:rsidRPr="00B92E7F">
        <w:rPr>
          <w:rFonts w:ascii="Times New Roman" w:hAnsi="Times New Roman" w:cs="Times New Roman"/>
          <w:sz w:val="24"/>
          <w:szCs w:val="24"/>
          <w:vertAlign w:val="superscript"/>
        </w:rPr>
        <w:t>1</w:t>
      </w:r>
      <w:r w:rsidR="00C64899" w:rsidRPr="00B92E7F">
        <w:rPr>
          <w:rFonts w:ascii="Times New Roman" w:hAnsi="Times New Roman" w:cs="Times New Roman"/>
          <w:sz w:val="24"/>
          <w:szCs w:val="24"/>
        </w:rPr>
        <w:t>–2</w:t>
      </w:r>
      <w:r w:rsidR="00C64899" w:rsidRPr="00B92E7F">
        <w:rPr>
          <w:rFonts w:ascii="Times New Roman" w:hAnsi="Times New Roman" w:cs="Times New Roman"/>
          <w:sz w:val="24"/>
          <w:szCs w:val="24"/>
          <w:vertAlign w:val="superscript"/>
        </w:rPr>
        <w:t xml:space="preserve">4 </w:t>
      </w:r>
      <w:r w:rsidR="00C64899" w:rsidRPr="00B92E7F">
        <w:rPr>
          <w:rFonts w:ascii="Times New Roman" w:hAnsi="Times New Roman" w:cs="Times New Roman"/>
          <w:sz w:val="24"/>
          <w:szCs w:val="24"/>
        </w:rPr>
        <w:t xml:space="preserve">lisamisest, mis teevad erandi tavapärasele ühinemisloa andmise või andmisest keeldumise menetlusele, kui ühinemist soovitakse läbi viia samasse konsolideerimisgruppi kuuluvate ühingute vahel. Seetõttu reguleerib § 68 edaspidi ühinemisloa taotlemist ja menetlemist. </w:t>
      </w:r>
    </w:p>
    <w:p w14:paraId="09F59C57" w14:textId="10321638" w:rsidR="7B71D619" w:rsidRPr="00B92E7F" w:rsidRDefault="7B71D619" w:rsidP="00B92E7F">
      <w:pPr>
        <w:spacing w:after="0" w:line="240" w:lineRule="auto"/>
        <w:jc w:val="both"/>
        <w:rPr>
          <w:rFonts w:ascii="Times New Roman" w:hAnsi="Times New Roman" w:cs="Times New Roman"/>
          <w:sz w:val="24"/>
          <w:szCs w:val="24"/>
        </w:rPr>
      </w:pPr>
    </w:p>
    <w:p w14:paraId="69C07AFC" w14:textId="28B3DB23" w:rsidR="18BA7EC3" w:rsidRPr="00B92E7F" w:rsidRDefault="18BA7EC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 4 kehtetuks tunnistamine. </w:t>
      </w:r>
      <w:r w:rsidRPr="00B92E7F">
        <w:rPr>
          <w:rFonts w:ascii="Times New Roman" w:hAnsi="Times New Roman" w:cs="Times New Roman"/>
          <w:sz w:val="24"/>
          <w:szCs w:val="24"/>
        </w:rPr>
        <w:t>Lõikega 1 sätestatakse andmed ja dokumendid, mida ühendav krediidiasutus peab ühinemisloa saamiseks esitama. Punkti 4 kohaselt on üheks selliseks dokum</w:t>
      </w:r>
      <w:r w:rsidR="4BA63B25" w:rsidRPr="00B92E7F">
        <w:rPr>
          <w:rFonts w:ascii="Times New Roman" w:hAnsi="Times New Roman" w:cs="Times New Roman"/>
          <w:sz w:val="24"/>
          <w:szCs w:val="24"/>
        </w:rPr>
        <w:t xml:space="preserve">endiks audiitori aruanne. Tulenevalt audiitori aruande </w:t>
      </w:r>
      <w:r w:rsidR="5EC343FA" w:rsidRPr="00B92E7F">
        <w:rPr>
          <w:rFonts w:ascii="Times New Roman" w:hAnsi="Times New Roman" w:cs="Times New Roman"/>
          <w:sz w:val="24"/>
          <w:szCs w:val="24"/>
        </w:rPr>
        <w:t>koostamise</w:t>
      </w:r>
      <w:r w:rsidR="3F59AF6E" w:rsidRPr="00B92E7F">
        <w:rPr>
          <w:rFonts w:ascii="Times New Roman" w:hAnsi="Times New Roman" w:cs="Times New Roman"/>
          <w:sz w:val="24"/>
          <w:szCs w:val="24"/>
        </w:rPr>
        <w:t xml:space="preserve"> </w:t>
      </w:r>
      <w:r w:rsidR="65175DF4" w:rsidRPr="00B92E7F">
        <w:rPr>
          <w:rFonts w:ascii="Times New Roman" w:hAnsi="Times New Roman" w:cs="Times New Roman"/>
          <w:sz w:val="24"/>
          <w:szCs w:val="24"/>
        </w:rPr>
        <w:t>vajad</w:t>
      </w:r>
      <w:r w:rsidR="3F59AF6E" w:rsidRPr="00B92E7F">
        <w:rPr>
          <w:rFonts w:ascii="Times New Roman" w:hAnsi="Times New Roman" w:cs="Times New Roman"/>
          <w:sz w:val="24"/>
          <w:szCs w:val="24"/>
        </w:rPr>
        <w:t>use</w:t>
      </w:r>
      <w:r w:rsidR="4BA63B25" w:rsidRPr="00B92E7F">
        <w:rPr>
          <w:rFonts w:ascii="Times New Roman" w:hAnsi="Times New Roman" w:cs="Times New Roman"/>
          <w:sz w:val="24"/>
          <w:szCs w:val="24"/>
        </w:rPr>
        <w:t xml:space="preserve"> välja jätmisest </w:t>
      </w:r>
      <w:r w:rsidR="3F59AF6E" w:rsidRPr="00B92E7F">
        <w:rPr>
          <w:rFonts w:ascii="Times New Roman" w:hAnsi="Times New Roman" w:cs="Times New Roman"/>
          <w:sz w:val="24"/>
          <w:szCs w:val="24"/>
        </w:rPr>
        <w:t>seaduses</w:t>
      </w:r>
      <w:r w:rsidR="3DA9D87F" w:rsidRPr="00B92E7F">
        <w:rPr>
          <w:rFonts w:ascii="Times New Roman" w:hAnsi="Times New Roman" w:cs="Times New Roman"/>
          <w:sz w:val="24"/>
          <w:szCs w:val="24"/>
        </w:rPr>
        <w:t>t</w:t>
      </w:r>
      <w:r w:rsidR="4BA63B25" w:rsidRPr="00B92E7F">
        <w:rPr>
          <w:rFonts w:ascii="Times New Roman" w:hAnsi="Times New Roman" w:cs="Times New Roman"/>
          <w:sz w:val="24"/>
          <w:szCs w:val="24"/>
        </w:rPr>
        <w:t xml:space="preserve">, tunnistatakse lõike 1 punkt 4 kehtetuks (vt § 67 kehtetuks tunnistamise selgitusi). </w:t>
      </w:r>
    </w:p>
    <w:p w14:paraId="5DAEBB74" w14:textId="254DC772" w:rsidR="5451066A" w:rsidRPr="00B92E7F" w:rsidRDefault="5451066A" w:rsidP="00B92E7F">
      <w:pPr>
        <w:spacing w:after="0" w:line="240" w:lineRule="auto"/>
        <w:jc w:val="both"/>
        <w:rPr>
          <w:rFonts w:ascii="Times New Roman" w:hAnsi="Times New Roman" w:cs="Times New Roman"/>
          <w:sz w:val="24"/>
          <w:szCs w:val="24"/>
        </w:rPr>
      </w:pPr>
    </w:p>
    <w:p w14:paraId="3D90C173" w14:textId="098B588D" w:rsidR="3F2A30B3" w:rsidRPr="00B92E7F" w:rsidRDefault="3F2A30B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 punkti 8</w:t>
      </w:r>
      <w:r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muutmine. </w:t>
      </w:r>
      <w:r w:rsidRPr="00B92E7F">
        <w:rPr>
          <w:rFonts w:ascii="Times New Roman" w:hAnsi="Times New Roman" w:cs="Times New Roman"/>
          <w:sz w:val="24"/>
          <w:szCs w:val="24"/>
        </w:rPr>
        <w:t>Vt analoogselt § 15 lõike 2 punkti 2 muutmise selgitusi.</w:t>
      </w:r>
    </w:p>
    <w:p w14:paraId="196C7009" w14:textId="0592DAE5" w:rsidR="4A8DEADA" w:rsidRPr="00B92E7F" w:rsidRDefault="4A8DEADA" w:rsidP="00B92E7F">
      <w:pPr>
        <w:spacing w:after="0" w:line="240" w:lineRule="auto"/>
        <w:jc w:val="both"/>
        <w:rPr>
          <w:rFonts w:ascii="Times New Roman" w:hAnsi="Times New Roman" w:cs="Times New Roman"/>
          <w:sz w:val="24"/>
          <w:szCs w:val="24"/>
        </w:rPr>
      </w:pPr>
    </w:p>
    <w:p w14:paraId="466B04ED" w14:textId="07420B08" w:rsidR="3DF9CEE0" w:rsidRPr="00B92E7F" w:rsidRDefault="3DF9CEE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täiendamine punktidega 10 ja 11. </w:t>
      </w:r>
      <w:r w:rsidR="243C8FF6" w:rsidRPr="00B92E7F">
        <w:rPr>
          <w:rFonts w:ascii="Times New Roman" w:hAnsi="Times New Roman" w:cs="Times New Roman"/>
          <w:sz w:val="24"/>
          <w:szCs w:val="24"/>
        </w:rPr>
        <w:t>Uute punktidega sätestatakse ühendavale krediidiasutusele kohustus esitada koos muude ühinemisloa menetlemiseks vajalike andmete ja dokumentidega ka Konkurentsiameti ning Tarbijakaitse ja Tehnilise Järelevalve Ameti</w:t>
      </w:r>
      <w:r w:rsidR="702B9E2F" w:rsidRPr="00B92E7F">
        <w:rPr>
          <w:rFonts w:ascii="Times New Roman" w:hAnsi="Times New Roman" w:cs="Times New Roman"/>
          <w:sz w:val="24"/>
          <w:szCs w:val="24"/>
        </w:rPr>
        <w:t xml:space="preserve"> (edaspidi ka </w:t>
      </w:r>
      <w:r w:rsidR="702B9E2F" w:rsidRPr="00B92E7F">
        <w:rPr>
          <w:rFonts w:ascii="Times New Roman" w:hAnsi="Times New Roman" w:cs="Times New Roman"/>
          <w:i/>
          <w:iCs/>
          <w:sz w:val="24"/>
          <w:szCs w:val="24"/>
        </w:rPr>
        <w:t>TTJA</w:t>
      </w:r>
      <w:r w:rsidR="702B9E2F" w:rsidRPr="00B92E7F">
        <w:rPr>
          <w:rFonts w:ascii="Times New Roman" w:hAnsi="Times New Roman" w:cs="Times New Roman"/>
          <w:sz w:val="24"/>
          <w:szCs w:val="24"/>
        </w:rPr>
        <w:t>)</w:t>
      </w:r>
      <w:r w:rsidR="243C8FF6" w:rsidRPr="00B92E7F">
        <w:rPr>
          <w:rFonts w:ascii="Times New Roman" w:hAnsi="Times New Roman" w:cs="Times New Roman"/>
          <w:sz w:val="24"/>
          <w:szCs w:val="24"/>
        </w:rPr>
        <w:t xml:space="preserve"> </w:t>
      </w:r>
      <w:r w:rsidR="12A3F227" w:rsidRPr="00B92E7F">
        <w:rPr>
          <w:rFonts w:ascii="Times New Roman" w:hAnsi="Times New Roman" w:cs="Times New Roman"/>
          <w:sz w:val="24"/>
          <w:szCs w:val="24"/>
        </w:rPr>
        <w:t>otsused. Ettepaneku vastavate sätete lisamise kohta on esitanud Finantsinspektsioon, kelle sõnul ei ole hetkel selge erinevate asutuste otsuste omavahel</w:t>
      </w:r>
      <w:r w:rsidR="0A8F0D50" w:rsidRPr="00B92E7F">
        <w:rPr>
          <w:rFonts w:ascii="Times New Roman" w:hAnsi="Times New Roman" w:cs="Times New Roman"/>
          <w:sz w:val="24"/>
          <w:szCs w:val="24"/>
        </w:rPr>
        <w:t xml:space="preserve">ine </w:t>
      </w:r>
      <w:proofErr w:type="spellStart"/>
      <w:r w:rsidR="0A8F0D50" w:rsidRPr="00B92E7F">
        <w:rPr>
          <w:rFonts w:ascii="Times New Roman" w:hAnsi="Times New Roman" w:cs="Times New Roman"/>
          <w:sz w:val="24"/>
          <w:szCs w:val="24"/>
        </w:rPr>
        <w:t>suhestumine</w:t>
      </w:r>
      <w:proofErr w:type="spellEnd"/>
      <w:r w:rsidR="0A8F0D50" w:rsidRPr="00B92E7F">
        <w:rPr>
          <w:rFonts w:ascii="Times New Roman" w:hAnsi="Times New Roman" w:cs="Times New Roman"/>
          <w:sz w:val="24"/>
          <w:szCs w:val="24"/>
        </w:rPr>
        <w:t xml:space="preserve"> nii ühinemiste kui ka jagunemiste olukordades. Menetluslikult võib taoline reguleerimatus viia </w:t>
      </w:r>
      <w:r w:rsidR="51A43CA9" w:rsidRPr="00B92E7F">
        <w:rPr>
          <w:rFonts w:ascii="Times New Roman" w:hAnsi="Times New Roman" w:cs="Times New Roman"/>
          <w:sz w:val="24"/>
          <w:szCs w:val="24"/>
        </w:rPr>
        <w:t xml:space="preserve">ressursside raiskamise </w:t>
      </w:r>
      <w:r w:rsidR="0A8F0D50" w:rsidRPr="00B92E7F">
        <w:rPr>
          <w:rFonts w:ascii="Times New Roman" w:hAnsi="Times New Roman" w:cs="Times New Roman"/>
          <w:sz w:val="24"/>
          <w:szCs w:val="24"/>
        </w:rPr>
        <w:t>olukorrani, ku</w:t>
      </w:r>
      <w:r w:rsidR="389F7A3B" w:rsidRPr="00B92E7F">
        <w:rPr>
          <w:rFonts w:ascii="Times New Roman" w:hAnsi="Times New Roman" w:cs="Times New Roman"/>
          <w:sz w:val="24"/>
          <w:szCs w:val="24"/>
        </w:rPr>
        <w:t>na</w:t>
      </w:r>
      <w:r w:rsidR="0A8F0D50" w:rsidRPr="00B92E7F">
        <w:rPr>
          <w:rFonts w:ascii="Times New Roman" w:hAnsi="Times New Roman" w:cs="Times New Roman"/>
          <w:sz w:val="24"/>
          <w:szCs w:val="24"/>
        </w:rPr>
        <w:t xml:space="preserve"> Finantsinspektsioon on </w:t>
      </w:r>
      <w:r w:rsidR="3D82D366" w:rsidRPr="00B92E7F">
        <w:rPr>
          <w:rFonts w:ascii="Times New Roman" w:hAnsi="Times New Roman" w:cs="Times New Roman"/>
          <w:sz w:val="24"/>
          <w:szCs w:val="24"/>
        </w:rPr>
        <w:t>kuid menetlenud ühinemisloa taotlust ning</w:t>
      </w:r>
      <w:r w:rsidR="07C79B2C" w:rsidRPr="00B92E7F">
        <w:rPr>
          <w:rFonts w:ascii="Times New Roman" w:hAnsi="Times New Roman" w:cs="Times New Roman"/>
          <w:sz w:val="24"/>
          <w:szCs w:val="24"/>
        </w:rPr>
        <w:t xml:space="preserve"> l</w:t>
      </w:r>
      <w:r w:rsidR="46F20255" w:rsidRPr="00B92E7F">
        <w:rPr>
          <w:rFonts w:ascii="Times New Roman" w:hAnsi="Times New Roman" w:cs="Times New Roman"/>
          <w:sz w:val="24"/>
          <w:szCs w:val="24"/>
        </w:rPr>
        <w:t>oa lõpuks andnud</w:t>
      </w:r>
      <w:r w:rsidR="07C79B2C" w:rsidRPr="00B92E7F">
        <w:rPr>
          <w:rFonts w:ascii="Times New Roman" w:hAnsi="Times New Roman" w:cs="Times New Roman"/>
          <w:sz w:val="24"/>
          <w:szCs w:val="24"/>
        </w:rPr>
        <w:t>, kuid alles seejärel läheb krediidiasutus taotlema luba</w:t>
      </w:r>
      <w:r w:rsidR="06AAD73E" w:rsidRPr="00B92E7F">
        <w:rPr>
          <w:rFonts w:ascii="Times New Roman" w:hAnsi="Times New Roman" w:cs="Times New Roman"/>
          <w:sz w:val="24"/>
          <w:szCs w:val="24"/>
        </w:rPr>
        <w:t xml:space="preserve"> Konkurentsiametilt või TTJA-</w:t>
      </w:r>
      <w:proofErr w:type="spellStart"/>
      <w:r w:rsidR="06AAD73E" w:rsidRPr="00B92E7F">
        <w:rPr>
          <w:rFonts w:ascii="Times New Roman" w:hAnsi="Times New Roman" w:cs="Times New Roman"/>
          <w:sz w:val="24"/>
          <w:szCs w:val="24"/>
        </w:rPr>
        <w:t>lt</w:t>
      </w:r>
      <w:proofErr w:type="spellEnd"/>
      <w:r w:rsidR="06AAD73E" w:rsidRPr="00B92E7F">
        <w:rPr>
          <w:rFonts w:ascii="Times New Roman" w:hAnsi="Times New Roman" w:cs="Times New Roman"/>
          <w:sz w:val="24"/>
          <w:szCs w:val="24"/>
        </w:rPr>
        <w:t>, kes ei pruugi luba anda</w:t>
      </w:r>
      <w:r w:rsidR="38A9E4AA" w:rsidRPr="00B92E7F">
        <w:rPr>
          <w:rFonts w:ascii="Times New Roman" w:hAnsi="Times New Roman" w:cs="Times New Roman"/>
          <w:sz w:val="24"/>
          <w:szCs w:val="24"/>
        </w:rPr>
        <w:t>. Lisaks ressursside asjatule kulutamisele kahjustab menetluste omavaheline reguleerimatus õiguskindlust luba taotlevas isikus. Eelnõu ko</w:t>
      </w:r>
      <w:r w:rsidR="2F0083C1" w:rsidRPr="00B92E7F">
        <w:rPr>
          <w:rFonts w:ascii="Times New Roman" w:hAnsi="Times New Roman" w:cs="Times New Roman"/>
          <w:sz w:val="24"/>
          <w:szCs w:val="24"/>
        </w:rPr>
        <w:t>ostajate hinnangul on erinevate asutuste pädevusi ja volitusi arvestades mõistlik seada Finantsinspektsioonilt saadava loa eelduste hulka teiste asutuste positiivsete otsuste olemasolu</w:t>
      </w:r>
      <w:r w:rsidR="4145A37D" w:rsidRPr="00B92E7F">
        <w:rPr>
          <w:rFonts w:ascii="Times New Roman" w:hAnsi="Times New Roman" w:cs="Times New Roman"/>
          <w:sz w:val="24"/>
          <w:szCs w:val="24"/>
        </w:rPr>
        <w:t xml:space="preserve">, sest vaid Finantsinspektsioonil on õigused analüüsida ühinemise või jagunemise vastavust </w:t>
      </w:r>
      <w:r w:rsidR="67078988" w:rsidRPr="00B92E7F">
        <w:rPr>
          <w:rFonts w:ascii="Times New Roman" w:hAnsi="Times New Roman" w:cs="Times New Roman"/>
          <w:sz w:val="24"/>
          <w:szCs w:val="24"/>
        </w:rPr>
        <w:t xml:space="preserve">finantsvaldkonda reguleerivatele õigusaktidele ning selle tegevuse mõju. Konkurentsiameti ja TTJA õigused selles osas lahknevad, sest Konkurentsiamet </w:t>
      </w:r>
      <w:r w:rsidR="1DEA5987" w:rsidRPr="00B92E7F">
        <w:rPr>
          <w:rFonts w:ascii="Times New Roman" w:hAnsi="Times New Roman" w:cs="Times New Roman"/>
          <w:sz w:val="24"/>
          <w:szCs w:val="24"/>
        </w:rPr>
        <w:t>hindab konkurentsi kahjustamist ning TTJA välisinvesteeringute usaldusväärsust. Lisaks on Finantsinspektsioonil loa andmise hindamisel keelatud võt</w:t>
      </w:r>
      <w:r w:rsidR="5839786F" w:rsidRPr="00B92E7F">
        <w:rPr>
          <w:rFonts w:ascii="Times New Roman" w:hAnsi="Times New Roman" w:cs="Times New Roman"/>
          <w:sz w:val="24"/>
          <w:szCs w:val="24"/>
        </w:rPr>
        <w:t>ta arvesse mõju, mida loa andmine või andmisest keeldumine võib põhjustada teistele finantsturu osalistele (vt § 69 lõike 1</w:t>
      </w:r>
      <w:r w:rsidR="5839786F" w:rsidRPr="00B92E7F">
        <w:rPr>
          <w:rFonts w:ascii="Times New Roman" w:hAnsi="Times New Roman" w:cs="Times New Roman"/>
          <w:sz w:val="24"/>
          <w:szCs w:val="24"/>
          <w:vertAlign w:val="superscript"/>
        </w:rPr>
        <w:t>3</w:t>
      </w:r>
      <w:r w:rsidR="5839786F" w:rsidRPr="00B92E7F">
        <w:rPr>
          <w:rFonts w:ascii="Times New Roman" w:hAnsi="Times New Roman" w:cs="Times New Roman"/>
          <w:sz w:val="24"/>
          <w:szCs w:val="24"/>
        </w:rPr>
        <w:t xml:space="preserve"> lisamise selgitusi). Eeltoodust tulenevalt täiendatakse</w:t>
      </w:r>
      <w:r w:rsidR="3AFDAF30" w:rsidRPr="00B92E7F">
        <w:rPr>
          <w:rFonts w:ascii="Times New Roman" w:hAnsi="Times New Roman" w:cs="Times New Roman"/>
          <w:sz w:val="24"/>
          <w:szCs w:val="24"/>
        </w:rPr>
        <w:t xml:space="preserve"> lõiget 1 uute punktidega</w:t>
      </w:r>
      <w:r w:rsidR="646501AE" w:rsidRPr="00B92E7F">
        <w:rPr>
          <w:rFonts w:ascii="Times New Roman" w:hAnsi="Times New Roman" w:cs="Times New Roman"/>
          <w:sz w:val="24"/>
          <w:szCs w:val="24"/>
        </w:rPr>
        <w:t>, mille sõnastamisel on võetud eeskuju kindlustustegevuse seaduse § 143 lõike 1 punktist 7</w:t>
      </w:r>
      <w:r w:rsidR="3AFDAF30" w:rsidRPr="00B92E7F">
        <w:rPr>
          <w:rFonts w:ascii="Times New Roman" w:hAnsi="Times New Roman" w:cs="Times New Roman"/>
          <w:sz w:val="24"/>
          <w:szCs w:val="24"/>
        </w:rPr>
        <w:t xml:space="preserve">. </w:t>
      </w:r>
      <w:r w:rsidR="3AFDAF30" w:rsidRPr="00B92E7F">
        <w:rPr>
          <w:rFonts w:ascii="Times New Roman" w:hAnsi="Times New Roman" w:cs="Times New Roman"/>
          <w:b/>
          <w:bCs/>
          <w:sz w:val="24"/>
          <w:szCs w:val="24"/>
        </w:rPr>
        <w:t>Punkti 10</w:t>
      </w:r>
      <w:r w:rsidR="3AFDAF30" w:rsidRPr="00B92E7F">
        <w:rPr>
          <w:rFonts w:ascii="Times New Roman" w:hAnsi="Times New Roman" w:cs="Times New Roman"/>
          <w:sz w:val="24"/>
          <w:szCs w:val="24"/>
        </w:rPr>
        <w:t xml:space="preserve"> kohaselt peab krediidiasutus esitama Finantsinspektsioonile Konkurentsiameti otsuse koondumiseks loa andmise kohta, kui kohustus selle taotlemiseks tuleneb </w:t>
      </w:r>
      <w:proofErr w:type="spellStart"/>
      <w:r w:rsidR="3AFDAF30" w:rsidRPr="00B92E7F">
        <w:rPr>
          <w:rFonts w:ascii="Times New Roman" w:hAnsi="Times New Roman" w:cs="Times New Roman"/>
          <w:sz w:val="24"/>
          <w:szCs w:val="24"/>
        </w:rPr>
        <w:t>KonkS</w:t>
      </w:r>
      <w:proofErr w:type="spellEnd"/>
      <w:r w:rsidR="3AFDAF30" w:rsidRPr="00B92E7F">
        <w:rPr>
          <w:rFonts w:ascii="Times New Roman" w:hAnsi="Times New Roman" w:cs="Times New Roman"/>
          <w:sz w:val="24"/>
          <w:szCs w:val="24"/>
        </w:rPr>
        <w:t xml:space="preserve">-ist, või kinnituse, et ta on taotlenud </w:t>
      </w:r>
      <w:r w:rsidR="13E1E7E3" w:rsidRPr="00B92E7F">
        <w:rPr>
          <w:rFonts w:ascii="Times New Roman" w:hAnsi="Times New Roman" w:cs="Times New Roman"/>
          <w:sz w:val="24"/>
          <w:szCs w:val="24"/>
        </w:rPr>
        <w:t xml:space="preserve">vastavat luba ning on saanud selle </w:t>
      </w:r>
      <w:proofErr w:type="spellStart"/>
      <w:r w:rsidR="13E1E7E3" w:rsidRPr="00B92E7F">
        <w:rPr>
          <w:rFonts w:ascii="Times New Roman" w:hAnsi="Times New Roman" w:cs="Times New Roman"/>
          <w:sz w:val="24"/>
          <w:szCs w:val="24"/>
        </w:rPr>
        <w:t>KonkS</w:t>
      </w:r>
      <w:proofErr w:type="spellEnd"/>
      <w:r w:rsidR="13E1E7E3" w:rsidRPr="00B92E7F">
        <w:rPr>
          <w:rFonts w:ascii="Times New Roman" w:hAnsi="Times New Roman" w:cs="Times New Roman"/>
          <w:sz w:val="24"/>
          <w:szCs w:val="24"/>
        </w:rPr>
        <w:t xml:space="preserve"> § 27 lõike 5 alusel. </w:t>
      </w:r>
      <w:r w:rsidR="0A1ABE56" w:rsidRPr="00B92E7F">
        <w:rPr>
          <w:rFonts w:ascii="Times New Roman" w:hAnsi="Times New Roman" w:cs="Times New Roman"/>
          <w:b/>
          <w:bCs/>
          <w:sz w:val="24"/>
          <w:szCs w:val="24"/>
        </w:rPr>
        <w:t xml:space="preserve">Punkti 11 </w:t>
      </w:r>
      <w:r w:rsidR="0A1ABE56" w:rsidRPr="00B92E7F">
        <w:rPr>
          <w:rFonts w:ascii="Times New Roman" w:hAnsi="Times New Roman" w:cs="Times New Roman"/>
          <w:sz w:val="24"/>
          <w:szCs w:val="24"/>
        </w:rPr>
        <w:t xml:space="preserve">kohaselt peab krediidiasutus esitama TTJA otsuse välisinvesteeringu loa andmise kohta, kui kohustus selle taotlemiseks tuleneb välisinvesteeringute usaldusväärsuse hindamise seadusest (edaspidi ka </w:t>
      </w:r>
      <w:r w:rsidR="0A1ABE56" w:rsidRPr="00B92E7F">
        <w:rPr>
          <w:rFonts w:ascii="Times New Roman" w:hAnsi="Times New Roman" w:cs="Times New Roman"/>
          <w:i/>
          <w:iCs/>
          <w:sz w:val="24"/>
          <w:szCs w:val="24"/>
        </w:rPr>
        <w:t>VUHS</w:t>
      </w:r>
      <w:r w:rsidR="0A1ABE56" w:rsidRPr="00B92E7F">
        <w:rPr>
          <w:rFonts w:ascii="Times New Roman" w:hAnsi="Times New Roman" w:cs="Times New Roman"/>
          <w:sz w:val="24"/>
          <w:szCs w:val="24"/>
        </w:rPr>
        <w:t>), v</w:t>
      </w:r>
      <w:r w:rsidR="6BA9FD27" w:rsidRPr="00B92E7F">
        <w:rPr>
          <w:rFonts w:ascii="Times New Roman" w:hAnsi="Times New Roman" w:cs="Times New Roman"/>
          <w:sz w:val="24"/>
          <w:szCs w:val="24"/>
        </w:rPr>
        <w:t>õi kinnituse, e</w:t>
      </w:r>
      <w:r w:rsidR="7AFCCEE2" w:rsidRPr="00B92E7F">
        <w:rPr>
          <w:rFonts w:ascii="Times New Roman" w:hAnsi="Times New Roman" w:cs="Times New Roman"/>
          <w:sz w:val="24"/>
          <w:szCs w:val="24"/>
        </w:rPr>
        <w:t>t ta on taotlenud TTJA-</w:t>
      </w:r>
      <w:proofErr w:type="spellStart"/>
      <w:r w:rsidR="7AFCCEE2" w:rsidRPr="00B92E7F">
        <w:rPr>
          <w:rFonts w:ascii="Times New Roman" w:hAnsi="Times New Roman" w:cs="Times New Roman"/>
          <w:sz w:val="24"/>
          <w:szCs w:val="24"/>
        </w:rPr>
        <w:t>lt</w:t>
      </w:r>
      <w:proofErr w:type="spellEnd"/>
      <w:r w:rsidR="7AFCCEE2" w:rsidRPr="00B92E7F">
        <w:rPr>
          <w:rFonts w:ascii="Times New Roman" w:hAnsi="Times New Roman" w:cs="Times New Roman"/>
          <w:sz w:val="24"/>
          <w:szCs w:val="24"/>
        </w:rPr>
        <w:t xml:space="preserve"> luba välisinvesteeringu lõpuleviimiseks ning on selle saanud VUHS § 11 lõike 1 kohaselt. </w:t>
      </w:r>
    </w:p>
    <w:p w14:paraId="5DAB2BC7" w14:textId="77777777" w:rsidR="0045198D" w:rsidRPr="00B92E7F" w:rsidRDefault="0045198D" w:rsidP="00B92E7F">
      <w:pPr>
        <w:spacing w:after="0" w:line="240" w:lineRule="auto"/>
        <w:jc w:val="both"/>
        <w:rPr>
          <w:rFonts w:ascii="Times New Roman" w:hAnsi="Times New Roman" w:cs="Times New Roman"/>
          <w:b/>
          <w:bCs/>
          <w:sz w:val="24"/>
          <w:szCs w:val="24"/>
        </w:rPr>
      </w:pPr>
    </w:p>
    <w:p w14:paraId="51D8DF82" w14:textId="3CA85F22"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000273A6" w:rsidRPr="00B92E7F">
        <w:rPr>
          <w:rFonts w:ascii="Times New Roman" w:hAnsi="Times New Roman" w:cs="Times New Roman"/>
          <w:sz w:val="24"/>
          <w:szCs w:val="24"/>
        </w:rPr>
        <w:t>Kehtiva lõike 2 esimene lause sätestab, et Finantsinspektsioon võib nõuda KAS § 68 lõikes 1 nimetatud dokumentide täpsustamiseks ja kontrollimiseks täiendavaid dokumente ja informatsiooni. Lõike teine lause annab järelevalveasutusele õiguse nõuda veel täiendavaid dokumente ja informatsiooni, et veenduda sama seaduse § 69 lõikes 1 nimetatud ühinemisloa andmisest keeldumise aluste mitte esinemist või muid asjaolusid. Sarnase õiguse pädevale asutusele sätestab ka CRD VI artikli 27i lõike 5 esimene alalõige, kuid erisustega, et lisateabe nõudmine peab toimuma kirjalikult</w:t>
      </w:r>
      <w:r w:rsidR="6484EF3A" w:rsidRPr="00B92E7F">
        <w:rPr>
          <w:rFonts w:ascii="Times New Roman" w:hAnsi="Times New Roman" w:cs="Times New Roman"/>
          <w:sz w:val="24"/>
          <w:szCs w:val="24"/>
        </w:rPr>
        <w:t xml:space="preserve">. </w:t>
      </w:r>
      <w:r w:rsidR="5ECD5958" w:rsidRPr="00B92E7F">
        <w:rPr>
          <w:rFonts w:ascii="Times New Roman" w:hAnsi="Times New Roman" w:cs="Times New Roman"/>
          <w:sz w:val="24"/>
          <w:szCs w:val="24"/>
        </w:rPr>
        <w:t>Haldusmenetluse seadustiku</w:t>
      </w:r>
      <w:r w:rsidR="10618135" w:rsidRPr="00B92E7F">
        <w:rPr>
          <w:rFonts w:ascii="Times New Roman" w:hAnsi="Times New Roman" w:cs="Times New Roman"/>
          <w:sz w:val="24"/>
          <w:szCs w:val="24"/>
        </w:rPr>
        <w:t xml:space="preserve"> (edaspidi ka </w:t>
      </w:r>
      <w:r w:rsidR="10618135" w:rsidRPr="00B92E7F">
        <w:rPr>
          <w:rFonts w:ascii="Times New Roman" w:hAnsi="Times New Roman" w:cs="Times New Roman"/>
          <w:i/>
          <w:iCs/>
          <w:sz w:val="24"/>
          <w:szCs w:val="24"/>
        </w:rPr>
        <w:t>HMS</w:t>
      </w:r>
      <w:r w:rsidR="10618135" w:rsidRPr="00B92E7F">
        <w:rPr>
          <w:rFonts w:ascii="Times New Roman" w:hAnsi="Times New Roman" w:cs="Times New Roman"/>
          <w:sz w:val="24"/>
          <w:szCs w:val="24"/>
        </w:rPr>
        <w:t>)</w:t>
      </w:r>
      <w:r w:rsidR="5ECD5958" w:rsidRPr="00B92E7F">
        <w:rPr>
          <w:rFonts w:ascii="Times New Roman" w:hAnsi="Times New Roman" w:cs="Times New Roman"/>
          <w:sz w:val="24"/>
          <w:szCs w:val="24"/>
        </w:rPr>
        <w:t xml:space="preserve"> § 5 lõikega 1 on haldusorganitele jäetud õigus otsustada iseseisvalt menetlustoimingu vorm ja muud üksikasjad kaalutlusõiguse alu</w:t>
      </w:r>
      <w:r w:rsidR="377016C5" w:rsidRPr="00B92E7F">
        <w:rPr>
          <w:rFonts w:ascii="Times New Roman" w:hAnsi="Times New Roman" w:cs="Times New Roman"/>
          <w:sz w:val="24"/>
          <w:szCs w:val="24"/>
        </w:rPr>
        <w:t>sel, kui seaduse või määrusega ei ole sätestatud teisiti. Kuigi näiteks ühinemisluba ehk haldusakt</w:t>
      </w:r>
      <w:r w:rsidR="000273A6" w:rsidRPr="00B92E7F">
        <w:rPr>
          <w:rFonts w:ascii="Times New Roman" w:hAnsi="Times New Roman" w:cs="Times New Roman"/>
          <w:sz w:val="24"/>
          <w:szCs w:val="24"/>
        </w:rPr>
        <w:t xml:space="preserve"> peab </w:t>
      </w:r>
      <w:r w:rsidR="65BFFAFF" w:rsidRPr="00B92E7F">
        <w:rPr>
          <w:rFonts w:ascii="Times New Roman" w:hAnsi="Times New Roman" w:cs="Times New Roman"/>
          <w:sz w:val="24"/>
          <w:szCs w:val="24"/>
        </w:rPr>
        <w:t xml:space="preserve">HMS § 55 lõike </w:t>
      </w:r>
      <w:r w:rsidR="000273A6" w:rsidRPr="00B92E7F">
        <w:rPr>
          <w:rFonts w:ascii="Times New Roman" w:hAnsi="Times New Roman" w:cs="Times New Roman"/>
          <w:sz w:val="24"/>
          <w:szCs w:val="24"/>
        </w:rPr>
        <w:t xml:space="preserve">2 </w:t>
      </w:r>
      <w:r w:rsidR="65BFFAFF" w:rsidRPr="00B92E7F">
        <w:rPr>
          <w:rFonts w:ascii="Times New Roman" w:hAnsi="Times New Roman" w:cs="Times New Roman"/>
          <w:sz w:val="24"/>
          <w:szCs w:val="24"/>
        </w:rPr>
        <w:t xml:space="preserve">esimese lause kohaselt olema </w:t>
      </w:r>
      <w:r w:rsidR="65BFFAFF" w:rsidRPr="00B92E7F">
        <w:rPr>
          <w:rFonts w:ascii="Times New Roman" w:hAnsi="Times New Roman" w:cs="Times New Roman"/>
          <w:sz w:val="24"/>
          <w:szCs w:val="24"/>
        </w:rPr>
        <w:lastRenderedPageBreak/>
        <w:t xml:space="preserve">kirjalikult vormistatud, ei reguleeri seadustik seda, kuidas Finantsinspektsiooni töötaja, kes töötab läbi ühinemisloa taotlemiseks esitatud andmeid ja dokumente, </w:t>
      </w:r>
      <w:r w:rsidR="7E663206" w:rsidRPr="00B92E7F">
        <w:rPr>
          <w:rFonts w:ascii="Times New Roman" w:hAnsi="Times New Roman" w:cs="Times New Roman"/>
          <w:sz w:val="24"/>
          <w:szCs w:val="24"/>
        </w:rPr>
        <w:t>võib pöörduda taotleja poole andmete täpsustamiseks või lisadokumentide küsimiseks. Sama kirjalikkuse vorminõuet</w:t>
      </w:r>
      <w:r w:rsidR="6C324538" w:rsidRPr="00B92E7F">
        <w:rPr>
          <w:rFonts w:ascii="Times New Roman" w:hAnsi="Times New Roman" w:cs="Times New Roman"/>
          <w:sz w:val="24"/>
          <w:szCs w:val="24"/>
        </w:rPr>
        <w:t xml:space="preserve"> ei sätesta ka KAS ja FIS, mistõttu lisatakse lõikesse 2 kirjalikkuse nõue. Samuti muudetakse lõike 2</w:t>
      </w:r>
      <w:r w:rsidR="000273A6" w:rsidRPr="00B92E7F">
        <w:rPr>
          <w:rFonts w:ascii="Times New Roman" w:hAnsi="Times New Roman" w:cs="Times New Roman"/>
          <w:sz w:val="24"/>
          <w:szCs w:val="24"/>
        </w:rPr>
        <w:t xml:space="preserve"> struktuuri, viies tingimused, mille esinemisel on Finantsinspektsioonil õigus nõuda täiendavate dokumentide ja informatsiooni esitamist, sissejuhatavale lauseosale järgnevasse loetelusse. Eelnõu koostajate hinnangut tagab lõike uus struktuur sätte parema loetavuse ning finantsjärelevalve asutuse õiguste </w:t>
      </w:r>
      <w:r w:rsidR="4DE1F030" w:rsidRPr="00B92E7F">
        <w:rPr>
          <w:rFonts w:ascii="Times New Roman" w:hAnsi="Times New Roman" w:cs="Times New Roman"/>
          <w:sz w:val="24"/>
          <w:szCs w:val="24"/>
        </w:rPr>
        <w:t>selgema</w:t>
      </w:r>
      <w:r w:rsidR="000273A6" w:rsidRPr="00B92E7F">
        <w:rPr>
          <w:rFonts w:ascii="Times New Roman" w:hAnsi="Times New Roman" w:cs="Times New Roman"/>
          <w:sz w:val="24"/>
          <w:szCs w:val="24"/>
        </w:rPr>
        <w:t xml:space="preserve"> piiritluse. </w:t>
      </w:r>
    </w:p>
    <w:p w14:paraId="20F1DC8E" w14:textId="77777777" w:rsidR="0045198D" w:rsidRPr="00B92E7F" w:rsidRDefault="0045198D" w:rsidP="00B92E7F">
      <w:pPr>
        <w:spacing w:after="0" w:line="240" w:lineRule="auto"/>
        <w:jc w:val="both"/>
        <w:rPr>
          <w:rFonts w:ascii="Times New Roman" w:hAnsi="Times New Roman" w:cs="Times New Roman"/>
          <w:b/>
          <w:bCs/>
          <w:sz w:val="24"/>
          <w:szCs w:val="24"/>
        </w:rPr>
      </w:pPr>
    </w:p>
    <w:p w14:paraId="574465FB" w14:textId="2256763E" w:rsidR="00BD6670"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lõigetega </w:t>
      </w:r>
      <w:bookmarkStart w:id="40" w:name="_Hlk190692961"/>
      <w:r w:rsidRPr="00B92E7F">
        <w:rPr>
          <w:rFonts w:ascii="Times New Roman" w:hAnsi="Times New Roman" w:cs="Times New Roman"/>
          <w:b/>
          <w:bCs/>
          <w:sz w:val="24"/>
          <w:szCs w:val="24"/>
        </w:rPr>
        <w:t>2</w:t>
      </w:r>
      <w:r w:rsidRPr="00B92E7F">
        <w:rPr>
          <w:rFonts w:ascii="Times New Roman" w:hAnsi="Times New Roman" w:cs="Times New Roman"/>
          <w:b/>
          <w:bCs/>
          <w:sz w:val="24"/>
          <w:szCs w:val="24"/>
          <w:vertAlign w:val="superscript"/>
        </w:rPr>
        <w:t>1</w:t>
      </w:r>
      <w:bookmarkStart w:id="41" w:name="_Hlk190694287"/>
      <w:r w:rsidRPr="00B92E7F">
        <w:rPr>
          <w:rFonts w:ascii="Times New Roman" w:hAnsi="Times New Roman" w:cs="Times New Roman"/>
          <w:b/>
          <w:bCs/>
          <w:sz w:val="24"/>
          <w:szCs w:val="24"/>
        </w:rPr>
        <w:t>–</w:t>
      </w:r>
      <w:bookmarkEnd w:id="41"/>
      <w:r w:rsidRPr="00B92E7F">
        <w:rPr>
          <w:rFonts w:ascii="Times New Roman" w:hAnsi="Times New Roman" w:cs="Times New Roman"/>
          <w:b/>
          <w:bCs/>
          <w:sz w:val="24"/>
          <w:szCs w:val="24"/>
        </w:rPr>
        <w:t>2</w:t>
      </w:r>
      <w:r w:rsidRPr="00B92E7F">
        <w:rPr>
          <w:rFonts w:ascii="Times New Roman" w:hAnsi="Times New Roman" w:cs="Times New Roman"/>
          <w:b/>
          <w:bCs/>
          <w:sz w:val="24"/>
          <w:szCs w:val="24"/>
          <w:vertAlign w:val="superscript"/>
        </w:rPr>
        <w:t>4</w:t>
      </w:r>
      <w:bookmarkEnd w:id="40"/>
      <w:r w:rsidRPr="00B92E7F">
        <w:rPr>
          <w:rFonts w:ascii="Times New Roman" w:hAnsi="Times New Roman" w:cs="Times New Roman"/>
          <w:b/>
          <w:bCs/>
          <w:sz w:val="24"/>
          <w:szCs w:val="24"/>
        </w:rPr>
        <w:t>.</w:t>
      </w:r>
      <w:r w:rsidR="00BD6670" w:rsidRPr="00B92E7F">
        <w:rPr>
          <w:rFonts w:ascii="Times New Roman" w:hAnsi="Times New Roman" w:cs="Times New Roman"/>
          <w:b/>
          <w:bCs/>
          <w:sz w:val="24"/>
          <w:szCs w:val="24"/>
        </w:rPr>
        <w:t xml:space="preserve"> Lõikega 2</w:t>
      </w:r>
      <w:r w:rsidR="00BD6670" w:rsidRPr="00B92E7F">
        <w:rPr>
          <w:rFonts w:ascii="Times New Roman" w:hAnsi="Times New Roman" w:cs="Times New Roman"/>
          <w:b/>
          <w:bCs/>
          <w:sz w:val="24"/>
          <w:szCs w:val="24"/>
          <w:vertAlign w:val="superscript"/>
        </w:rPr>
        <w:t>1</w:t>
      </w:r>
      <w:r w:rsidR="00BD6670" w:rsidRPr="00B92E7F">
        <w:rPr>
          <w:rFonts w:ascii="Times New Roman" w:hAnsi="Times New Roman" w:cs="Times New Roman"/>
          <w:sz w:val="24"/>
          <w:szCs w:val="24"/>
        </w:rPr>
        <w:t xml:space="preserve"> kohustatakse Finantsinspektsiooni teavitama ühinemisloa taotlejat </w:t>
      </w:r>
      <w:r w:rsidR="6E6183D2" w:rsidRPr="00B92E7F">
        <w:rPr>
          <w:rFonts w:ascii="Times New Roman" w:hAnsi="Times New Roman" w:cs="Times New Roman"/>
          <w:sz w:val="24"/>
          <w:szCs w:val="24"/>
        </w:rPr>
        <w:t xml:space="preserve">kirjalikult </w:t>
      </w:r>
      <w:r w:rsidR="00BD6670" w:rsidRPr="00B92E7F">
        <w:rPr>
          <w:rFonts w:ascii="Times New Roman" w:hAnsi="Times New Roman" w:cs="Times New Roman"/>
          <w:sz w:val="24"/>
          <w:szCs w:val="24"/>
        </w:rPr>
        <w:t xml:space="preserve">taotluse ning lisateabe kättesaamisest viivitamata, kuid </w:t>
      </w:r>
      <w:r w:rsidR="4C651DCE" w:rsidRPr="00B92E7F">
        <w:rPr>
          <w:rFonts w:ascii="Times New Roman" w:hAnsi="Times New Roman" w:cs="Times New Roman"/>
          <w:sz w:val="24"/>
          <w:szCs w:val="24"/>
        </w:rPr>
        <w:t xml:space="preserve">mitte </w:t>
      </w:r>
      <w:r w:rsidR="7036A6F2" w:rsidRPr="00B92E7F">
        <w:rPr>
          <w:rFonts w:ascii="Times New Roman" w:hAnsi="Times New Roman" w:cs="Times New Roman"/>
          <w:sz w:val="24"/>
          <w:szCs w:val="24"/>
        </w:rPr>
        <w:t>hiljem</w:t>
      </w:r>
      <w:r w:rsidR="359B54E3" w:rsidRPr="00B92E7F">
        <w:rPr>
          <w:rFonts w:ascii="Times New Roman" w:hAnsi="Times New Roman" w:cs="Times New Roman"/>
          <w:sz w:val="24"/>
          <w:szCs w:val="24"/>
        </w:rPr>
        <w:t xml:space="preserve"> kui</w:t>
      </w:r>
      <w:r w:rsidR="00BD6670" w:rsidRPr="00B92E7F">
        <w:rPr>
          <w:rFonts w:ascii="Times New Roman" w:hAnsi="Times New Roman" w:cs="Times New Roman"/>
          <w:sz w:val="24"/>
          <w:szCs w:val="24"/>
        </w:rPr>
        <w:t xml:space="preserve"> </w:t>
      </w:r>
      <w:r w:rsidR="6925FC55" w:rsidRPr="00B92E7F">
        <w:rPr>
          <w:rFonts w:ascii="Times New Roman" w:hAnsi="Times New Roman" w:cs="Times New Roman"/>
          <w:sz w:val="24"/>
          <w:szCs w:val="24"/>
        </w:rPr>
        <w:t>kümne</w:t>
      </w:r>
      <w:r w:rsidR="00BD6670" w:rsidRPr="00B92E7F">
        <w:rPr>
          <w:rFonts w:ascii="Times New Roman" w:hAnsi="Times New Roman" w:cs="Times New Roman"/>
          <w:sz w:val="24"/>
          <w:szCs w:val="24"/>
        </w:rPr>
        <w:t xml:space="preserve"> tööpäeva jooksul alates vastavate dokumentide ja informatsiooni kättesaamisest. Seni kehtinud sõnastuses puudus järelevalveasutusel kohustus kinnitada dokumentide kättesaamist. Uue lõikega</w:t>
      </w:r>
      <w:r w:rsidR="08B5BE77" w:rsidRPr="00B92E7F">
        <w:rPr>
          <w:rFonts w:ascii="Times New Roman" w:hAnsi="Times New Roman" w:cs="Times New Roman"/>
          <w:sz w:val="24"/>
          <w:szCs w:val="24"/>
        </w:rPr>
        <w:t xml:space="preserve"> </w:t>
      </w:r>
      <w:r w:rsidR="2D5753B9" w:rsidRPr="00B92E7F">
        <w:rPr>
          <w:rFonts w:ascii="Times New Roman" w:hAnsi="Times New Roman" w:cs="Times New Roman"/>
          <w:sz w:val="24"/>
          <w:szCs w:val="24"/>
        </w:rPr>
        <w:t>tagatakse</w:t>
      </w:r>
      <w:r w:rsidR="00BD6670" w:rsidRPr="00B92E7F">
        <w:rPr>
          <w:rFonts w:ascii="Times New Roman" w:hAnsi="Times New Roman" w:cs="Times New Roman"/>
          <w:sz w:val="24"/>
          <w:szCs w:val="24"/>
        </w:rPr>
        <w:t xml:space="preserve"> parem teabevahetus Finantsinspektsiooni ja ühinevate ühingute vahel, sest ergutab ühelt poolt järelevalveasutust tegutsema kiirelt ja efektiivselt ning teiselt poolt </w:t>
      </w:r>
      <w:r w:rsidR="005C18C8" w:rsidRPr="00B92E7F">
        <w:rPr>
          <w:rFonts w:ascii="Times New Roman" w:hAnsi="Times New Roman" w:cs="Times New Roman"/>
          <w:sz w:val="24"/>
          <w:szCs w:val="24"/>
        </w:rPr>
        <w:t>aitab vältida ühinevate ühingute sattumist infosulgu.</w:t>
      </w:r>
      <w:r w:rsidR="00BD6670" w:rsidRPr="00B92E7F">
        <w:rPr>
          <w:rFonts w:ascii="Times New Roman" w:hAnsi="Times New Roman" w:cs="Times New Roman"/>
          <w:sz w:val="24"/>
          <w:szCs w:val="24"/>
        </w:rPr>
        <w:t xml:space="preserve"> Lõikega 2</w:t>
      </w:r>
      <w:r w:rsidR="00BD6670" w:rsidRPr="00B92E7F">
        <w:rPr>
          <w:rFonts w:ascii="Times New Roman" w:hAnsi="Times New Roman" w:cs="Times New Roman"/>
          <w:sz w:val="24"/>
          <w:szCs w:val="24"/>
          <w:vertAlign w:val="superscript"/>
        </w:rPr>
        <w:t>1</w:t>
      </w:r>
      <w:r w:rsidR="00BD6670" w:rsidRPr="00B92E7F">
        <w:rPr>
          <w:rFonts w:ascii="Times New Roman" w:hAnsi="Times New Roman" w:cs="Times New Roman"/>
          <w:sz w:val="24"/>
          <w:szCs w:val="24"/>
        </w:rPr>
        <w:t xml:space="preserve"> võetakse üle CRD VI artikli 27i lõike 4 esimene alalõige.</w:t>
      </w:r>
    </w:p>
    <w:p w14:paraId="137DB365" w14:textId="77777777" w:rsidR="00BD6670" w:rsidRPr="00B92E7F" w:rsidRDefault="00BD6670" w:rsidP="00B92E7F">
      <w:pPr>
        <w:spacing w:after="0" w:line="240" w:lineRule="auto"/>
        <w:jc w:val="both"/>
        <w:rPr>
          <w:rFonts w:ascii="Times New Roman" w:hAnsi="Times New Roman" w:cs="Times New Roman"/>
          <w:sz w:val="24"/>
          <w:szCs w:val="24"/>
        </w:rPr>
      </w:pPr>
    </w:p>
    <w:p w14:paraId="7B8EF3CF" w14:textId="14D09400" w:rsidR="006E61F2" w:rsidRPr="00B92E7F" w:rsidRDefault="00BD667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Lõigetega 2</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–2</w:t>
      </w:r>
      <w:r w:rsidRPr="00B92E7F">
        <w:rPr>
          <w:rFonts w:ascii="Times New Roman" w:hAnsi="Times New Roman" w:cs="Times New Roman"/>
          <w:sz w:val="24"/>
          <w:szCs w:val="24"/>
          <w:vertAlign w:val="superscript"/>
        </w:rPr>
        <w:t>4</w:t>
      </w:r>
      <w:r w:rsidRPr="00B92E7F">
        <w:rPr>
          <w:rFonts w:ascii="Times New Roman" w:hAnsi="Times New Roman" w:cs="Times New Roman"/>
          <w:sz w:val="24"/>
          <w:szCs w:val="24"/>
        </w:rPr>
        <w:t xml:space="preserve"> sätestatakse ühinemisloa taotluse menetluse erisused nende ühinevate ühingute suhtes, kes kuuluvad samasse konsolideerimisgruppi. </w:t>
      </w:r>
      <w:r w:rsidR="001666D7" w:rsidRPr="00B92E7F">
        <w:rPr>
          <w:rFonts w:ascii="Times New Roman" w:hAnsi="Times New Roman" w:cs="Times New Roman"/>
          <w:sz w:val="24"/>
          <w:szCs w:val="24"/>
        </w:rPr>
        <w:t xml:space="preserve">Nendest sätetest on kesksel kohal </w:t>
      </w:r>
      <w:r w:rsidR="001666D7" w:rsidRPr="00B92E7F">
        <w:rPr>
          <w:rFonts w:ascii="Times New Roman" w:hAnsi="Times New Roman" w:cs="Times New Roman"/>
          <w:b/>
          <w:bCs/>
          <w:sz w:val="24"/>
          <w:szCs w:val="24"/>
        </w:rPr>
        <w:t>lõige 2</w:t>
      </w:r>
      <w:r w:rsidR="001666D7" w:rsidRPr="00B92E7F">
        <w:rPr>
          <w:rFonts w:ascii="Times New Roman" w:hAnsi="Times New Roman" w:cs="Times New Roman"/>
          <w:b/>
          <w:bCs/>
          <w:sz w:val="24"/>
          <w:szCs w:val="24"/>
          <w:vertAlign w:val="superscript"/>
        </w:rPr>
        <w:t>2</w:t>
      </w:r>
      <w:r w:rsidR="001666D7" w:rsidRPr="00B92E7F">
        <w:rPr>
          <w:rFonts w:ascii="Times New Roman" w:hAnsi="Times New Roman" w:cs="Times New Roman"/>
          <w:sz w:val="24"/>
          <w:szCs w:val="24"/>
        </w:rPr>
        <w:t xml:space="preserve">, mille kohaselt </w:t>
      </w:r>
      <w:r w:rsidR="5CD670BD" w:rsidRPr="00B92E7F">
        <w:rPr>
          <w:rFonts w:ascii="Times New Roman" w:hAnsi="Times New Roman" w:cs="Times New Roman"/>
          <w:sz w:val="24"/>
          <w:szCs w:val="24"/>
        </w:rPr>
        <w:t>võib</w:t>
      </w:r>
      <w:r w:rsidR="001666D7" w:rsidRPr="00B92E7F">
        <w:rPr>
          <w:rFonts w:ascii="Times New Roman" w:hAnsi="Times New Roman" w:cs="Times New Roman"/>
          <w:sz w:val="24"/>
          <w:szCs w:val="24"/>
        </w:rPr>
        <w:t xml:space="preserve"> Finantsinspektsioon </w:t>
      </w:r>
      <w:r w:rsidR="6DB855D2" w:rsidRPr="00B92E7F">
        <w:rPr>
          <w:rFonts w:ascii="Times New Roman" w:hAnsi="Times New Roman" w:cs="Times New Roman"/>
          <w:sz w:val="24"/>
          <w:szCs w:val="24"/>
        </w:rPr>
        <w:t>nõu</w:t>
      </w:r>
      <w:r w:rsidR="6FCD4DD0" w:rsidRPr="00B92E7F">
        <w:rPr>
          <w:rFonts w:ascii="Times New Roman" w:hAnsi="Times New Roman" w:cs="Times New Roman"/>
          <w:sz w:val="24"/>
          <w:szCs w:val="24"/>
        </w:rPr>
        <w:t>d</w:t>
      </w:r>
      <w:r w:rsidR="6DB855D2" w:rsidRPr="00B92E7F">
        <w:rPr>
          <w:rFonts w:ascii="Times New Roman" w:hAnsi="Times New Roman" w:cs="Times New Roman"/>
          <w:sz w:val="24"/>
          <w:szCs w:val="24"/>
        </w:rPr>
        <w:t>a</w:t>
      </w:r>
      <w:r w:rsidR="001666D7" w:rsidRPr="00B92E7F">
        <w:rPr>
          <w:rFonts w:ascii="Times New Roman" w:hAnsi="Times New Roman" w:cs="Times New Roman"/>
          <w:sz w:val="24"/>
          <w:szCs w:val="24"/>
        </w:rPr>
        <w:t xml:space="preserve"> täiendavaid dokumente ja informatsiooni 50 tööpäeva jooksul alates ühinemisloa taotluse saamisest ning </w:t>
      </w:r>
      <w:r w:rsidR="6DB855D2" w:rsidRPr="00B92E7F">
        <w:rPr>
          <w:rFonts w:ascii="Times New Roman" w:hAnsi="Times New Roman" w:cs="Times New Roman"/>
          <w:sz w:val="24"/>
          <w:szCs w:val="24"/>
        </w:rPr>
        <w:t>peata</w:t>
      </w:r>
      <w:r w:rsidR="3C5B8DB6" w:rsidRPr="00B92E7F">
        <w:rPr>
          <w:rFonts w:ascii="Times New Roman" w:hAnsi="Times New Roman" w:cs="Times New Roman"/>
          <w:sz w:val="24"/>
          <w:szCs w:val="24"/>
        </w:rPr>
        <w:t>d</w:t>
      </w:r>
      <w:r w:rsidR="6DB855D2" w:rsidRPr="00B92E7F">
        <w:rPr>
          <w:rFonts w:ascii="Times New Roman" w:hAnsi="Times New Roman" w:cs="Times New Roman"/>
          <w:sz w:val="24"/>
          <w:szCs w:val="24"/>
        </w:rPr>
        <w:t>a</w:t>
      </w:r>
      <w:r w:rsidR="001666D7" w:rsidRPr="00B92E7F">
        <w:rPr>
          <w:rFonts w:ascii="Times New Roman" w:hAnsi="Times New Roman" w:cs="Times New Roman"/>
          <w:sz w:val="24"/>
          <w:szCs w:val="24"/>
        </w:rPr>
        <w:t xml:space="preserve"> ühinemisloa andmise või andmisest keeldumise </w:t>
      </w:r>
      <w:r w:rsidR="706D7969" w:rsidRPr="00B92E7F">
        <w:rPr>
          <w:rFonts w:ascii="Times New Roman" w:hAnsi="Times New Roman" w:cs="Times New Roman"/>
          <w:sz w:val="24"/>
          <w:szCs w:val="24"/>
        </w:rPr>
        <w:t>menetlu</w:t>
      </w:r>
      <w:r w:rsidR="001666D7" w:rsidRPr="00B92E7F">
        <w:rPr>
          <w:rFonts w:ascii="Times New Roman" w:hAnsi="Times New Roman" w:cs="Times New Roman"/>
          <w:sz w:val="24"/>
          <w:szCs w:val="24"/>
        </w:rPr>
        <w:t>saja kuni 20 tööpäevaks täiendavate dokumentide ja informatsiooni nõudmiseks ja saamiseks</w:t>
      </w:r>
      <w:r w:rsidR="571B7AC9" w:rsidRPr="00B92E7F">
        <w:rPr>
          <w:rFonts w:ascii="Times New Roman" w:hAnsi="Times New Roman" w:cs="Times New Roman"/>
          <w:sz w:val="24"/>
          <w:szCs w:val="24"/>
        </w:rPr>
        <w:t>.</w:t>
      </w:r>
      <w:r w:rsidR="001666D7" w:rsidRPr="00B92E7F">
        <w:rPr>
          <w:rFonts w:ascii="Times New Roman" w:hAnsi="Times New Roman" w:cs="Times New Roman"/>
          <w:sz w:val="24"/>
          <w:szCs w:val="24"/>
        </w:rPr>
        <w:t xml:space="preserve"> </w:t>
      </w:r>
      <w:r w:rsidR="7BF076FC" w:rsidRPr="00B92E7F">
        <w:rPr>
          <w:rFonts w:ascii="Times New Roman" w:hAnsi="Times New Roman" w:cs="Times New Roman"/>
          <w:sz w:val="24"/>
          <w:szCs w:val="24"/>
        </w:rPr>
        <w:t>Lõikega 2</w:t>
      </w:r>
      <w:r w:rsidR="7BF076FC" w:rsidRPr="00B92E7F">
        <w:rPr>
          <w:rFonts w:ascii="Times New Roman" w:hAnsi="Times New Roman" w:cs="Times New Roman"/>
          <w:sz w:val="24"/>
          <w:szCs w:val="24"/>
          <w:vertAlign w:val="superscript"/>
        </w:rPr>
        <w:t>2</w:t>
      </w:r>
      <w:r w:rsidR="7BF076FC" w:rsidRPr="00B92E7F">
        <w:rPr>
          <w:rFonts w:ascii="Times New Roman" w:hAnsi="Times New Roman" w:cs="Times New Roman"/>
          <w:sz w:val="24"/>
          <w:szCs w:val="24"/>
        </w:rPr>
        <w:t xml:space="preserve"> võetakse üle CRD VI artikli 27i lõike 5 teine alalõige ning kolmanda alalõike esimesed kaks lauset. </w:t>
      </w:r>
    </w:p>
    <w:p w14:paraId="5CE35882" w14:textId="77777777" w:rsidR="006E61F2" w:rsidRPr="00B92E7F" w:rsidRDefault="006E61F2" w:rsidP="00B92E7F">
      <w:pPr>
        <w:spacing w:after="0" w:line="240" w:lineRule="auto"/>
        <w:jc w:val="both"/>
        <w:rPr>
          <w:rFonts w:ascii="Times New Roman" w:hAnsi="Times New Roman" w:cs="Times New Roman"/>
          <w:sz w:val="24"/>
          <w:szCs w:val="24"/>
        </w:rPr>
      </w:pPr>
    </w:p>
    <w:p w14:paraId="32A1E2CE" w14:textId="20CA90F4" w:rsidR="006E61F2" w:rsidRPr="00B92E7F" w:rsidRDefault="001666D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20 päeva</w:t>
      </w:r>
      <w:r w:rsidR="3F4450DD" w:rsidRPr="00B92E7F">
        <w:rPr>
          <w:rFonts w:ascii="Times New Roman" w:hAnsi="Times New Roman" w:cs="Times New Roman"/>
          <w:sz w:val="24"/>
          <w:szCs w:val="24"/>
        </w:rPr>
        <w:t xml:space="preserve"> pikkust</w:t>
      </w:r>
      <w:r w:rsidRPr="00B92E7F">
        <w:rPr>
          <w:rFonts w:ascii="Times New Roman" w:hAnsi="Times New Roman" w:cs="Times New Roman"/>
          <w:sz w:val="24"/>
          <w:szCs w:val="24"/>
        </w:rPr>
        <w:t xml:space="preserve"> peatamist võib pikendada </w:t>
      </w:r>
      <w:r w:rsidRPr="00B92E7F">
        <w:rPr>
          <w:rFonts w:ascii="Times New Roman" w:hAnsi="Times New Roman" w:cs="Times New Roman"/>
          <w:b/>
          <w:bCs/>
          <w:sz w:val="24"/>
          <w:szCs w:val="24"/>
        </w:rPr>
        <w:t>lõike 2</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kohaselt kuni 30 tööpäevani, kui vähemalt üks samasse konsolideerimisgruppi kuuluvatest krediidiasutustest asub kolmandas riigis või tema suhtes kohaldatakse kolmanda riigi õigust (</w:t>
      </w:r>
      <w:r w:rsidRPr="00B92E7F">
        <w:rPr>
          <w:rFonts w:ascii="Times New Roman" w:hAnsi="Times New Roman" w:cs="Times New Roman"/>
          <w:b/>
          <w:bCs/>
          <w:sz w:val="24"/>
          <w:szCs w:val="24"/>
        </w:rPr>
        <w:t>punkt 1</w:t>
      </w:r>
      <w:r w:rsidR="006E61F2" w:rsidRPr="00B92E7F">
        <w:rPr>
          <w:rFonts w:ascii="Times New Roman" w:hAnsi="Times New Roman" w:cs="Times New Roman"/>
          <w:sz w:val="24"/>
          <w:szCs w:val="24"/>
        </w:rPr>
        <w:t>, võtab üle artikli 27i lõike 6 punkti a</w:t>
      </w:r>
      <w:r w:rsidRPr="00B92E7F">
        <w:rPr>
          <w:rFonts w:ascii="Times New Roman" w:hAnsi="Times New Roman" w:cs="Times New Roman"/>
          <w:sz w:val="24"/>
          <w:szCs w:val="24"/>
        </w:rPr>
        <w:t>) või Finantsinspektsioon peab vahetama teavet Rahapesu Andmebürooga, et veenduda rahapesu või terrorismi rahastamise elemendi puudumises (</w:t>
      </w:r>
      <w:r w:rsidRPr="00B92E7F">
        <w:rPr>
          <w:rFonts w:ascii="Times New Roman" w:hAnsi="Times New Roman" w:cs="Times New Roman"/>
          <w:b/>
          <w:bCs/>
          <w:sz w:val="24"/>
          <w:szCs w:val="24"/>
        </w:rPr>
        <w:t>punkt 2</w:t>
      </w:r>
      <w:r w:rsidR="006E61F2" w:rsidRPr="00B92E7F">
        <w:rPr>
          <w:rFonts w:ascii="Times New Roman" w:hAnsi="Times New Roman" w:cs="Times New Roman"/>
          <w:sz w:val="24"/>
          <w:szCs w:val="24"/>
        </w:rPr>
        <w:t>, võtab üle artikli 27i lõike 6 punkti b</w:t>
      </w:r>
      <w:r w:rsidRPr="00B92E7F">
        <w:rPr>
          <w:rFonts w:ascii="Times New Roman" w:hAnsi="Times New Roman" w:cs="Times New Roman"/>
          <w:sz w:val="24"/>
          <w:szCs w:val="24"/>
        </w:rPr>
        <w:t xml:space="preserve">). </w:t>
      </w:r>
    </w:p>
    <w:p w14:paraId="567E945C" w14:textId="77777777" w:rsidR="006E61F2" w:rsidRPr="00B92E7F" w:rsidRDefault="006E61F2" w:rsidP="00B92E7F">
      <w:pPr>
        <w:spacing w:after="0" w:line="240" w:lineRule="auto"/>
        <w:jc w:val="both"/>
        <w:rPr>
          <w:rFonts w:ascii="Times New Roman" w:hAnsi="Times New Roman" w:cs="Times New Roman"/>
          <w:sz w:val="24"/>
          <w:szCs w:val="24"/>
        </w:rPr>
      </w:pPr>
    </w:p>
    <w:p w14:paraId="40DC15F7" w14:textId="1627A906" w:rsidR="001666D7" w:rsidRPr="00B92E7F" w:rsidRDefault="006E61F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Viimaks</w:t>
      </w:r>
      <w:r w:rsidR="001666D7" w:rsidRPr="00B92E7F">
        <w:rPr>
          <w:rFonts w:ascii="Times New Roman" w:hAnsi="Times New Roman" w:cs="Times New Roman"/>
          <w:sz w:val="24"/>
          <w:szCs w:val="24"/>
        </w:rPr>
        <w:t xml:space="preserve"> täpsustab </w:t>
      </w:r>
      <w:r w:rsidR="001666D7" w:rsidRPr="00B92E7F">
        <w:rPr>
          <w:rFonts w:ascii="Times New Roman" w:hAnsi="Times New Roman" w:cs="Times New Roman"/>
          <w:b/>
          <w:bCs/>
          <w:sz w:val="24"/>
          <w:szCs w:val="24"/>
        </w:rPr>
        <w:t>lõige 2</w:t>
      </w:r>
      <w:r w:rsidR="001666D7" w:rsidRPr="00B92E7F">
        <w:rPr>
          <w:rFonts w:ascii="Times New Roman" w:hAnsi="Times New Roman" w:cs="Times New Roman"/>
          <w:b/>
          <w:bCs/>
          <w:sz w:val="24"/>
          <w:szCs w:val="24"/>
          <w:vertAlign w:val="superscript"/>
        </w:rPr>
        <w:t>4</w:t>
      </w:r>
      <w:r w:rsidR="001666D7" w:rsidRPr="00B92E7F">
        <w:rPr>
          <w:rFonts w:ascii="Times New Roman" w:hAnsi="Times New Roman" w:cs="Times New Roman"/>
          <w:sz w:val="24"/>
          <w:szCs w:val="24"/>
        </w:rPr>
        <w:t xml:space="preserve">, et </w:t>
      </w:r>
      <w:r w:rsidR="0ADD69BD" w:rsidRPr="00B92E7F">
        <w:rPr>
          <w:rFonts w:ascii="Times New Roman" w:hAnsi="Times New Roman" w:cs="Times New Roman"/>
          <w:sz w:val="24"/>
          <w:szCs w:val="24"/>
        </w:rPr>
        <w:t>juhul, kui Finantsinspektsioon on ammendanud lõigetes 2</w:t>
      </w:r>
      <w:r w:rsidR="0ADD69BD" w:rsidRPr="00B92E7F">
        <w:rPr>
          <w:rFonts w:ascii="Times New Roman" w:hAnsi="Times New Roman" w:cs="Times New Roman"/>
          <w:sz w:val="24"/>
          <w:szCs w:val="24"/>
          <w:vertAlign w:val="superscript"/>
        </w:rPr>
        <w:t>2</w:t>
      </w:r>
      <w:r w:rsidR="0ADD69BD" w:rsidRPr="00B92E7F">
        <w:rPr>
          <w:rFonts w:ascii="Times New Roman" w:hAnsi="Times New Roman" w:cs="Times New Roman"/>
          <w:sz w:val="24"/>
          <w:szCs w:val="24"/>
        </w:rPr>
        <w:t xml:space="preserve"> j</w:t>
      </w:r>
      <w:r w:rsidR="597FDEA9" w:rsidRPr="00B92E7F">
        <w:rPr>
          <w:rFonts w:ascii="Times New Roman" w:hAnsi="Times New Roman" w:cs="Times New Roman"/>
          <w:sz w:val="24"/>
          <w:szCs w:val="24"/>
        </w:rPr>
        <w:t>a 2</w:t>
      </w:r>
      <w:r w:rsidR="597FDEA9" w:rsidRPr="00B92E7F">
        <w:rPr>
          <w:rFonts w:ascii="Times New Roman" w:hAnsi="Times New Roman" w:cs="Times New Roman"/>
          <w:sz w:val="24"/>
          <w:szCs w:val="24"/>
          <w:vertAlign w:val="superscript"/>
        </w:rPr>
        <w:t>3</w:t>
      </w:r>
      <w:r w:rsidR="597FDEA9" w:rsidRPr="00B92E7F">
        <w:rPr>
          <w:rFonts w:ascii="Times New Roman" w:hAnsi="Times New Roman" w:cs="Times New Roman"/>
          <w:sz w:val="24"/>
          <w:szCs w:val="24"/>
        </w:rPr>
        <w:t xml:space="preserve"> nimetatud menetlustähtaegade peatamised, ning näeb vajadust nõuda veel täiendavaid andmeid ja dokumente, siis ei või menetlustähtaega enam peatada.</w:t>
      </w:r>
      <w:r w:rsidR="001666D7" w:rsidRPr="00B92E7F">
        <w:rPr>
          <w:rFonts w:ascii="Times New Roman" w:hAnsi="Times New Roman" w:cs="Times New Roman"/>
          <w:sz w:val="24"/>
          <w:szCs w:val="24"/>
        </w:rPr>
        <w:t xml:space="preserve"> Lõikega 2</w:t>
      </w:r>
      <w:r w:rsidR="001666D7" w:rsidRPr="00B92E7F">
        <w:rPr>
          <w:rFonts w:ascii="Times New Roman" w:hAnsi="Times New Roman" w:cs="Times New Roman"/>
          <w:sz w:val="24"/>
          <w:szCs w:val="24"/>
          <w:vertAlign w:val="superscript"/>
        </w:rPr>
        <w:t>4</w:t>
      </w:r>
      <w:r w:rsidR="001666D7" w:rsidRPr="00B92E7F">
        <w:rPr>
          <w:rFonts w:ascii="Times New Roman" w:hAnsi="Times New Roman" w:cs="Times New Roman"/>
          <w:sz w:val="24"/>
          <w:szCs w:val="24"/>
        </w:rPr>
        <w:t xml:space="preserve"> väljendatakse artikli 27i lõike 5 kolmanda alalõigu kolmandas lauses sätestatut. </w:t>
      </w:r>
    </w:p>
    <w:p w14:paraId="5621B24C" w14:textId="29681ADE" w:rsidR="0045198D" w:rsidRPr="00B92E7F" w:rsidRDefault="0045198D" w:rsidP="00B92E7F">
      <w:pPr>
        <w:spacing w:after="0" w:line="240" w:lineRule="auto"/>
        <w:jc w:val="both"/>
        <w:rPr>
          <w:rFonts w:ascii="Times New Roman" w:hAnsi="Times New Roman" w:cs="Times New Roman"/>
          <w:sz w:val="24"/>
          <w:szCs w:val="24"/>
        </w:rPr>
      </w:pPr>
    </w:p>
    <w:p w14:paraId="52268F83" w14:textId="10829808" w:rsidR="04D306F4" w:rsidRPr="00B92E7F" w:rsidRDefault="3E32E01F"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3 muutmine. </w:t>
      </w:r>
      <w:r w:rsidR="188D7DDD" w:rsidRPr="00B92E7F">
        <w:rPr>
          <w:rFonts w:ascii="Times New Roman" w:hAnsi="Times New Roman" w:cs="Times New Roman"/>
          <w:sz w:val="24"/>
          <w:szCs w:val="24"/>
        </w:rPr>
        <w:t xml:space="preserve">Lõikega 3 on sätestatud, et kui ühendatava krediidiasutuse aktsionärid omandavad olulise osaluse ühendavas krediidiasutuses KAS §-s 30 ettenähtud määrades, tuleb esitada ka eelnimetatud paragrahvis ettenähtud dokumendid. </w:t>
      </w:r>
      <w:r w:rsidR="012411A6" w:rsidRPr="00B92E7F">
        <w:rPr>
          <w:rFonts w:ascii="Times New Roman" w:hAnsi="Times New Roman" w:cs="Times New Roman"/>
          <w:sz w:val="24"/>
          <w:szCs w:val="24"/>
        </w:rPr>
        <w:t xml:space="preserve">Lõike sõnastust muudetakse selliselt, et </w:t>
      </w:r>
      <w:r w:rsidR="13508A1E" w:rsidRPr="00B92E7F">
        <w:rPr>
          <w:rFonts w:ascii="Times New Roman" w:hAnsi="Times New Roman" w:cs="Times New Roman"/>
          <w:sz w:val="24"/>
          <w:szCs w:val="24"/>
        </w:rPr>
        <w:t xml:space="preserve">ühinemise käigus aset leidva olulise osaluse omandamisel kohaldatakse KAS §-des </w:t>
      </w:r>
      <w:r w:rsidR="13508A1E" w:rsidRPr="00B92E7F">
        <w:rPr>
          <w:rFonts w:ascii="Times New Roman" w:eastAsia="Calibri" w:hAnsi="Times New Roman" w:cs="Times New Roman"/>
          <w:sz w:val="24"/>
          <w:szCs w:val="24"/>
        </w:rPr>
        <w:t>30–33 sätestatut. Muutmine on tingitud § 65 lõike 1</w:t>
      </w:r>
      <w:r w:rsidR="13508A1E" w:rsidRPr="00B92E7F">
        <w:rPr>
          <w:rFonts w:ascii="Times New Roman" w:eastAsia="Calibri" w:hAnsi="Times New Roman" w:cs="Times New Roman"/>
          <w:sz w:val="24"/>
          <w:szCs w:val="24"/>
          <w:vertAlign w:val="superscript"/>
        </w:rPr>
        <w:t>1</w:t>
      </w:r>
      <w:r w:rsidR="13508A1E" w:rsidRPr="00B92E7F">
        <w:rPr>
          <w:rFonts w:ascii="Times New Roman" w:eastAsia="Calibri" w:hAnsi="Times New Roman" w:cs="Times New Roman"/>
          <w:sz w:val="24"/>
          <w:szCs w:val="24"/>
        </w:rPr>
        <w:t xml:space="preserve"> lisamisest, mille </w:t>
      </w:r>
      <w:r w:rsidR="4EDC8538" w:rsidRPr="00B92E7F">
        <w:rPr>
          <w:rFonts w:ascii="Times New Roman" w:eastAsia="Calibri" w:hAnsi="Times New Roman" w:cs="Times New Roman"/>
          <w:sz w:val="24"/>
          <w:szCs w:val="24"/>
        </w:rPr>
        <w:t xml:space="preserve">punktis 2 nimetatud ühinemise olukord võib tuua kaasa olulise osaluse menetluse paralleelselt ühinemisloa taotluse menetlusega. </w:t>
      </w:r>
      <w:r w:rsidR="2E633DDE" w:rsidRPr="00B92E7F">
        <w:rPr>
          <w:rFonts w:ascii="Times New Roman" w:eastAsia="Calibri" w:hAnsi="Times New Roman" w:cs="Times New Roman"/>
          <w:sz w:val="24"/>
          <w:szCs w:val="24"/>
        </w:rPr>
        <w:t>Sellisel juhul tuleb ühinemisloa menetlemisel võtta arvesse ka §-s 30</w:t>
      </w:r>
      <w:r w:rsidR="2E633DDE" w:rsidRPr="00B92E7F">
        <w:rPr>
          <w:rFonts w:ascii="Times New Roman" w:eastAsia="Calibri" w:hAnsi="Times New Roman" w:cs="Times New Roman"/>
          <w:sz w:val="24"/>
          <w:szCs w:val="24"/>
          <w:vertAlign w:val="superscript"/>
        </w:rPr>
        <w:t>1</w:t>
      </w:r>
      <w:r w:rsidR="2E633DDE" w:rsidRPr="00B92E7F">
        <w:rPr>
          <w:rFonts w:ascii="Times New Roman" w:eastAsia="Calibri" w:hAnsi="Times New Roman" w:cs="Times New Roman"/>
          <w:sz w:val="24"/>
          <w:szCs w:val="24"/>
        </w:rPr>
        <w:t xml:space="preserve"> sätestatud olulise osaluse menetlustähtaegu. </w:t>
      </w:r>
    </w:p>
    <w:p w14:paraId="1516224B" w14:textId="7AE60723" w:rsidR="4A8DEADA" w:rsidRPr="00B92E7F" w:rsidRDefault="4A8DEADA" w:rsidP="00B92E7F">
      <w:pPr>
        <w:spacing w:after="0" w:line="240" w:lineRule="auto"/>
        <w:jc w:val="both"/>
        <w:rPr>
          <w:rFonts w:ascii="Times New Roman" w:hAnsi="Times New Roman" w:cs="Times New Roman"/>
          <w:b/>
          <w:bCs/>
          <w:sz w:val="24"/>
          <w:szCs w:val="24"/>
          <w:highlight w:val="yellow"/>
        </w:rPr>
      </w:pPr>
    </w:p>
    <w:p w14:paraId="29FEC9D9" w14:textId="0A8C107E" w:rsidR="64CF7568" w:rsidRPr="00B92E7F" w:rsidRDefault="4A1DD63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w:t>
      </w:r>
      <w:r w:rsidR="74C3918C" w:rsidRPr="00B92E7F">
        <w:rPr>
          <w:rFonts w:ascii="Times New Roman" w:hAnsi="Times New Roman" w:cs="Times New Roman"/>
          <w:b/>
          <w:bCs/>
          <w:sz w:val="24"/>
          <w:szCs w:val="24"/>
        </w:rPr>
        <w:t>täiendamine</w:t>
      </w:r>
      <w:r w:rsidRPr="00B92E7F">
        <w:rPr>
          <w:rFonts w:ascii="Times New Roman" w:hAnsi="Times New Roman" w:cs="Times New Roman"/>
          <w:b/>
          <w:bCs/>
          <w:sz w:val="24"/>
          <w:szCs w:val="24"/>
        </w:rPr>
        <w:t>.</w:t>
      </w:r>
      <w:r w:rsidRPr="00B92E7F">
        <w:rPr>
          <w:rFonts w:ascii="Times New Roman" w:hAnsi="Times New Roman" w:cs="Times New Roman"/>
          <w:sz w:val="24"/>
          <w:szCs w:val="24"/>
        </w:rPr>
        <w:t xml:space="preserve"> </w:t>
      </w:r>
      <w:r w:rsidR="3ACD815D" w:rsidRPr="00B92E7F">
        <w:rPr>
          <w:rFonts w:ascii="Times New Roman" w:hAnsi="Times New Roman" w:cs="Times New Roman"/>
          <w:sz w:val="24"/>
          <w:szCs w:val="24"/>
        </w:rPr>
        <w:t>Lõike 4 kohaselt võib Finantsinspektsioon teostada ühinemisloa taotluses esitatud asjaolude kontrollimiseks kohapealset kontrolli nii ühendatavas kui ka ühendavas ühingus. Tulenevalt</w:t>
      </w:r>
      <w:r w:rsidR="55F9C897" w:rsidRPr="00B92E7F">
        <w:rPr>
          <w:rFonts w:ascii="Times New Roman" w:hAnsi="Times New Roman" w:cs="Times New Roman"/>
          <w:sz w:val="24"/>
          <w:szCs w:val="24"/>
        </w:rPr>
        <w:t xml:space="preserve"> audiitori aruande kohustuslikkust käsitlevate sätete kehtetuks tunnistamisest</w:t>
      </w:r>
      <w:r w:rsidR="341791BA" w:rsidRPr="00B92E7F">
        <w:rPr>
          <w:rFonts w:ascii="Times New Roman" w:hAnsi="Times New Roman" w:cs="Times New Roman"/>
          <w:sz w:val="24"/>
          <w:szCs w:val="24"/>
        </w:rPr>
        <w:t xml:space="preserve"> (vt § 67 kehtetuks tunnistamise selgitusi)</w:t>
      </w:r>
      <w:r w:rsidR="55F9C897" w:rsidRPr="00B92E7F">
        <w:rPr>
          <w:rFonts w:ascii="Times New Roman" w:hAnsi="Times New Roman" w:cs="Times New Roman"/>
          <w:sz w:val="24"/>
          <w:szCs w:val="24"/>
        </w:rPr>
        <w:t xml:space="preserve"> täiendatakse lõi</w:t>
      </w:r>
      <w:r w:rsidR="3B69C465" w:rsidRPr="00B92E7F">
        <w:rPr>
          <w:rFonts w:ascii="Times New Roman" w:hAnsi="Times New Roman" w:cs="Times New Roman"/>
          <w:sz w:val="24"/>
          <w:szCs w:val="24"/>
        </w:rPr>
        <w:t xml:space="preserve">get 4 </w:t>
      </w:r>
      <w:r w:rsidR="55F9C897" w:rsidRPr="00B92E7F">
        <w:rPr>
          <w:rFonts w:ascii="Times New Roman" w:hAnsi="Times New Roman" w:cs="Times New Roman"/>
          <w:sz w:val="24"/>
          <w:szCs w:val="24"/>
        </w:rPr>
        <w:t xml:space="preserve">täiendiga, mille </w:t>
      </w:r>
      <w:r w:rsidR="55F9C897" w:rsidRPr="00B92E7F">
        <w:rPr>
          <w:rFonts w:ascii="Times New Roman" w:hAnsi="Times New Roman" w:cs="Times New Roman"/>
          <w:sz w:val="24"/>
          <w:szCs w:val="24"/>
        </w:rPr>
        <w:lastRenderedPageBreak/>
        <w:t xml:space="preserve">kohaselt võib järelevalveasutus </w:t>
      </w:r>
      <w:r w:rsidR="42E86440" w:rsidRPr="00B92E7F">
        <w:rPr>
          <w:rFonts w:ascii="Times New Roman" w:hAnsi="Times New Roman" w:cs="Times New Roman"/>
          <w:sz w:val="24"/>
          <w:szCs w:val="24"/>
        </w:rPr>
        <w:t xml:space="preserve">lisaks kohapealse kontrolli teostamisele </w:t>
      </w:r>
      <w:r w:rsidR="4C3E51AD" w:rsidRPr="00B92E7F">
        <w:rPr>
          <w:rFonts w:ascii="Times New Roman" w:hAnsi="Times New Roman" w:cs="Times New Roman"/>
          <w:sz w:val="24"/>
          <w:szCs w:val="24"/>
        </w:rPr>
        <w:t xml:space="preserve">määrata </w:t>
      </w:r>
      <w:r w:rsidR="42E86440" w:rsidRPr="00B92E7F">
        <w:rPr>
          <w:rFonts w:ascii="Times New Roman" w:hAnsi="Times New Roman" w:cs="Times New Roman"/>
          <w:sz w:val="24"/>
          <w:szCs w:val="24"/>
        </w:rPr>
        <w:t>erinevalt ÄS § 394 lõikes 2 sätestatule audiitori</w:t>
      </w:r>
      <w:r w:rsidR="10DD979F" w:rsidRPr="00B92E7F">
        <w:rPr>
          <w:rFonts w:ascii="Times New Roman" w:hAnsi="Times New Roman" w:cs="Times New Roman"/>
          <w:sz w:val="24"/>
          <w:szCs w:val="24"/>
        </w:rPr>
        <w:t xml:space="preserve"> ning temalt ühinemislepingu ja </w:t>
      </w:r>
      <w:r w:rsidR="30CA5148" w:rsidRPr="00B92E7F">
        <w:rPr>
          <w:rFonts w:ascii="Times New Roman" w:hAnsi="Times New Roman" w:cs="Times New Roman"/>
          <w:sz w:val="24"/>
          <w:szCs w:val="24"/>
        </w:rPr>
        <w:t>-</w:t>
      </w:r>
      <w:r w:rsidR="10DD979F" w:rsidRPr="00B92E7F">
        <w:rPr>
          <w:rFonts w:ascii="Times New Roman" w:hAnsi="Times New Roman" w:cs="Times New Roman"/>
          <w:sz w:val="24"/>
          <w:szCs w:val="24"/>
        </w:rPr>
        <w:t>aruande kontrollimise kohta aruande esitamist.</w:t>
      </w:r>
    </w:p>
    <w:p w14:paraId="6F72EE4C" w14:textId="244D3619" w:rsidR="251BA445" w:rsidRPr="00B92E7F" w:rsidRDefault="251BA445" w:rsidP="00B92E7F">
      <w:pPr>
        <w:spacing w:after="0" w:line="240" w:lineRule="auto"/>
        <w:jc w:val="both"/>
        <w:rPr>
          <w:rFonts w:ascii="Times New Roman" w:hAnsi="Times New Roman" w:cs="Times New Roman"/>
          <w:sz w:val="24"/>
          <w:szCs w:val="24"/>
        </w:rPr>
      </w:pPr>
    </w:p>
    <w:p w14:paraId="5C0F6A7B" w14:textId="4523CD43"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69. </w:t>
      </w:r>
      <w:r w:rsidRPr="00B92E7F">
        <w:rPr>
          <w:rFonts w:ascii="Times New Roman" w:hAnsi="Times New Roman" w:cs="Times New Roman"/>
          <w:sz w:val="24"/>
          <w:szCs w:val="24"/>
        </w:rPr>
        <w:t xml:space="preserve">Kehtiv § 69 </w:t>
      </w:r>
      <w:r w:rsidR="0041755F" w:rsidRPr="00B92E7F">
        <w:rPr>
          <w:rFonts w:ascii="Times New Roman" w:hAnsi="Times New Roman" w:cs="Times New Roman"/>
          <w:sz w:val="24"/>
          <w:szCs w:val="24"/>
        </w:rPr>
        <w:t>reguleerib ühinemisloa andmist.</w:t>
      </w:r>
    </w:p>
    <w:p w14:paraId="2A7374D0" w14:textId="77777777" w:rsidR="0045198D" w:rsidRPr="00B92E7F" w:rsidRDefault="0045198D" w:rsidP="00B92E7F">
      <w:pPr>
        <w:spacing w:after="0" w:line="240" w:lineRule="auto"/>
        <w:jc w:val="both"/>
        <w:rPr>
          <w:rFonts w:ascii="Times New Roman" w:hAnsi="Times New Roman" w:cs="Times New Roman"/>
          <w:sz w:val="24"/>
          <w:szCs w:val="24"/>
        </w:rPr>
      </w:pPr>
    </w:p>
    <w:p w14:paraId="1E0E5E04" w14:textId="52D799A0"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w:t>
      </w:r>
      <w:r w:rsidR="647E322D" w:rsidRPr="00B92E7F">
        <w:rPr>
          <w:rFonts w:ascii="Times New Roman" w:hAnsi="Times New Roman" w:cs="Times New Roman"/>
          <w:b/>
          <w:bCs/>
          <w:sz w:val="24"/>
          <w:szCs w:val="24"/>
        </w:rPr>
        <w:t>loetelu</w:t>
      </w:r>
      <w:r w:rsidR="69B0AAF7" w:rsidRPr="00B92E7F">
        <w:rPr>
          <w:rFonts w:ascii="Times New Roman" w:hAnsi="Times New Roman" w:cs="Times New Roman"/>
          <w:b/>
          <w:bCs/>
          <w:sz w:val="24"/>
          <w:szCs w:val="24"/>
        </w:rPr>
        <w:t xml:space="preserve"> </w:t>
      </w:r>
      <w:r w:rsidRPr="00B92E7F">
        <w:rPr>
          <w:rFonts w:ascii="Times New Roman" w:hAnsi="Times New Roman" w:cs="Times New Roman"/>
          <w:b/>
          <w:bCs/>
          <w:sz w:val="24"/>
          <w:szCs w:val="24"/>
        </w:rPr>
        <w:t xml:space="preserve">muutmine. </w:t>
      </w:r>
      <w:r w:rsidR="00A30A8D" w:rsidRPr="00B92E7F">
        <w:rPr>
          <w:rFonts w:ascii="Times New Roman" w:hAnsi="Times New Roman" w:cs="Times New Roman"/>
          <w:sz w:val="24"/>
          <w:szCs w:val="24"/>
        </w:rPr>
        <w:t xml:space="preserve">Lõige 1 sätestas seni kehtinud sõnastuses seitse alust, mille esinemisel oli Finantsinspektsioonil õigus keelduda ühinemisloa andmisest. </w:t>
      </w:r>
      <w:r w:rsidR="00DF6553" w:rsidRPr="00B92E7F">
        <w:rPr>
          <w:rFonts w:ascii="Times New Roman" w:hAnsi="Times New Roman" w:cs="Times New Roman"/>
          <w:sz w:val="24"/>
          <w:szCs w:val="24"/>
        </w:rPr>
        <w:t xml:space="preserve">Alused varieerusid efektiivsest konkurentsist pangandusturul kuni ühendatava ühingu usaldatavusnormatiiviide täitmise halvenemiseni. </w:t>
      </w:r>
      <w:r w:rsidR="00A72F66" w:rsidRPr="00B92E7F">
        <w:rPr>
          <w:rFonts w:ascii="Times New Roman" w:hAnsi="Times New Roman" w:cs="Times New Roman"/>
          <w:sz w:val="24"/>
          <w:szCs w:val="24"/>
        </w:rPr>
        <w:t>CRD VI artikli 27j lõike 1 esimese alalõikega sätestatakse kriteeriumid, mille järgi peab pädev asutus hindama ühinemisloa teavitust ning heakskiidu andmist. Artikli 27j ülejäänud sätted täpsustavad lõike 1 esimese alalõike kriteeriumeid ning heakskiidu andmise tingimusi. Eelnõu koostajate hinnangul on artikli 27j lõike 1 esimese alalõike puhul sisuliselt tegu ühinemisloa andmisest keeldumise alustena ümberpööratult, sest § 69 lõige 1 on sõnastatud viisil ,,Finantsinspektsioon võib keelduda ühinemisloa andmisest, kui…“; kuid direktiiv sätestab: ,,</w:t>
      </w:r>
      <w:r w:rsidR="00A72F66" w:rsidRPr="00B92E7F">
        <w:rPr>
          <w:rFonts w:ascii="Times New Roman" w:hAnsi="Times New Roman" w:cs="Times New Roman"/>
          <w:i/>
          <w:iCs/>
          <w:sz w:val="24"/>
          <w:szCs w:val="24"/>
        </w:rPr>
        <w:t>…</w:t>
      </w:r>
      <w:proofErr w:type="spellStart"/>
      <w:r w:rsidR="00A72F66" w:rsidRPr="00B92E7F">
        <w:rPr>
          <w:rFonts w:ascii="Times New Roman" w:hAnsi="Times New Roman" w:cs="Times New Roman"/>
          <w:i/>
          <w:iCs/>
          <w:sz w:val="24"/>
          <w:szCs w:val="24"/>
        </w:rPr>
        <w:t>the</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competent</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authority</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shall</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assess</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the</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proposed</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operation</w:t>
      </w:r>
      <w:proofErr w:type="spellEnd"/>
      <w:r w:rsidR="00A72F66" w:rsidRPr="00B92E7F">
        <w:rPr>
          <w:rFonts w:ascii="Times New Roman" w:hAnsi="Times New Roman" w:cs="Times New Roman"/>
          <w:i/>
          <w:iCs/>
          <w:sz w:val="24"/>
          <w:szCs w:val="24"/>
        </w:rPr>
        <w:t xml:space="preserve"> in </w:t>
      </w:r>
      <w:proofErr w:type="spellStart"/>
      <w:r w:rsidR="00A72F66" w:rsidRPr="00B92E7F">
        <w:rPr>
          <w:rFonts w:ascii="Times New Roman" w:hAnsi="Times New Roman" w:cs="Times New Roman"/>
          <w:i/>
          <w:iCs/>
          <w:sz w:val="24"/>
          <w:szCs w:val="24"/>
        </w:rPr>
        <w:t>accordance</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with</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he</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following</w:t>
      </w:r>
      <w:proofErr w:type="spellEnd"/>
      <w:r w:rsidR="00A72F66" w:rsidRPr="00B92E7F">
        <w:rPr>
          <w:rFonts w:ascii="Times New Roman" w:hAnsi="Times New Roman" w:cs="Times New Roman"/>
          <w:i/>
          <w:iCs/>
          <w:sz w:val="24"/>
          <w:szCs w:val="24"/>
        </w:rPr>
        <w:t xml:space="preserve"> </w:t>
      </w:r>
      <w:proofErr w:type="spellStart"/>
      <w:r w:rsidR="00A72F66" w:rsidRPr="00B92E7F">
        <w:rPr>
          <w:rFonts w:ascii="Times New Roman" w:hAnsi="Times New Roman" w:cs="Times New Roman"/>
          <w:i/>
          <w:iCs/>
          <w:sz w:val="24"/>
          <w:szCs w:val="24"/>
        </w:rPr>
        <w:t>criteria</w:t>
      </w:r>
      <w:proofErr w:type="spellEnd"/>
      <w:r w:rsidR="00A72F66" w:rsidRPr="00B92E7F">
        <w:rPr>
          <w:rFonts w:ascii="Times New Roman" w:hAnsi="Times New Roman" w:cs="Times New Roman"/>
          <w:i/>
          <w:iCs/>
          <w:sz w:val="24"/>
          <w:szCs w:val="24"/>
        </w:rPr>
        <w:t xml:space="preserve">:…“. </w:t>
      </w:r>
      <w:r w:rsidR="00A72F66" w:rsidRPr="00B92E7F">
        <w:rPr>
          <w:rFonts w:ascii="Times New Roman" w:hAnsi="Times New Roman" w:cs="Times New Roman"/>
          <w:sz w:val="24"/>
          <w:szCs w:val="24"/>
        </w:rPr>
        <w:t xml:space="preserve">Seega ei vaja seaduse 6. peatükk täiendamist mõne uue paragrahvi või lõikega, piisab vaid lõike 1 muutmisest ning vastavusse viimisest CRD </w:t>
      </w:r>
      <w:proofErr w:type="spellStart"/>
      <w:r w:rsidR="00A72F66" w:rsidRPr="00B92E7F">
        <w:rPr>
          <w:rFonts w:ascii="Times New Roman" w:hAnsi="Times New Roman" w:cs="Times New Roman"/>
          <w:sz w:val="24"/>
          <w:szCs w:val="24"/>
        </w:rPr>
        <w:t>VI-s</w:t>
      </w:r>
      <w:proofErr w:type="spellEnd"/>
      <w:r w:rsidR="00A72F66" w:rsidRPr="00B92E7F">
        <w:rPr>
          <w:rFonts w:ascii="Times New Roman" w:hAnsi="Times New Roman" w:cs="Times New Roman"/>
          <w:sz w:val="24"/>
          <w:szCs w:val="24"/>
        </w:rPr>
        <w:t xml:space="preserve"> sätestatud hindamiskriteeriumitega. </w:t>
      </w:r>
    </w:p>
    <w:p w14:paraId="53F09DF4" w14:textId="77777777" w:rsidR="00A72F66" w:rsidRPr="00B92E7F" w:rsidRDefault="00A72F66" w:rsidP="00B92E7F">
      <w:pPr>
        <w:spacing w:after="0" w:line="240" w:lineRule="auto"/>
        <w:jc w:val="both"/>
        <w:rPr>
          <w:rFonts w:ascii="Times New Roman" w:hAnsi="Times New Roman" w:cs="Times New Roman"/>
          <w:sz w:val="24"/>
          <w:szCs w:val="24"/>
        </w:rPr>
      </w:pPr>
    </w:p>
    <w:p w14:paraId="5128BF5B" w14:textId="0B9466B3" w:rsidR="00DF6553" w:rsidRPr="00B92E7F" w:rsidRDefault="00A72F6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Võrreldes direktiivi ja kehtiva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sõnastust, tuleb möönda, et loa andmisest keeldumise alused ei ühti ning neid ole võimalik jätta kehtima ka tõlgenduse teel. Ainuke </w:t>
      </w:r>
      <w:r w:rsidR="00F4795C" w:rsidRPr="00B92E7F">
        <w:rPr>
          <w:rFonts w:ascii="Times New Roman" w:hAnsi="Times New Roman" w:cs="Times New Roman"/>
          <w:sz w:val="24"/>
          <w:szCs w:val="24"/>
        </w:rPr>
        <w:t xml:space="preserve">kaudselt samasisuline tingimus on sätestatud lõike 1 punktis 3, sätestades keeldumise alusena § 68 lõigetes 1 ja 2 nimetatud dokumentide või informatsiooni mitte tähtaegset </w:t>
      </w:r>
      <w:r w:rsidR="62A48975" w:rsidRPr="00B92E7F">
        <w:rPr>
          <w:rFonts w:ascii="Times New Roman" w:hAnsi="Times New Roman" w:cs="Times New Roman"/>
          <w:sz w:val="24"/>
          <w:szCs w:val="24"/>
        </w:rPr>
        <w:t>esitamis</w:t>
      </w:r>
      <w:r w:rsidR="109B8ECE" w:rsidRPr="00B92E7F">
        <w:rPr>
          <w:rFonts w:ascii="Times New Roman" w:hAnsi="Times New Roman" w:cs="Times New Roman"/>
          <w:sz w:val="24"/>
          <w:szCs w:val="24"/>
        </w:rPr>
        <w:t>e</w:t>
      </w:r>
      <w:r w:rsidR="00F4795C" w:rsidRPr="00B92E7F">
        <w:rPr>
          <w:rFonts w:ascii="Times New Roman" w:hAnsi="Times New Roman" w:cs="Times New Roman"/>
          <w:sz w:val="24"/>
          <w:szCs w:val="24"/>
        </w:rPr>
        <w:t xml:space="preserve"> või esitamisest </w:t>
      </w:r>
      <w:r w:rsidR="62A48975" w:rsidRPr="00B92E7F">
        <w:rPr>
          <w:rFonts w:ascii="Times New Roman" w:hAnsi="Times New Roman" w:cs="Times New Roman"/>
          <w:sz w:val="24"/>
          <w:szCs w:val="24"/>
        </w:rPr>
        <w:t>keeldumis</w:t>
      </w:r>
      <w:r w:rsidR="3233A300" w:rsidRPr="00B92E7F">
        <w:rPr>
          <w:rFonts w:ascii="Times New Roman" w:hAnsi="Times New Roman" w:cs="Times New Roman"/>
          <w:sz w:val="24"/>
          <w:szCs w:val="24"/>
        </w:rPr>
        <w:t>e</w:t>
      </w:r>
      <w:r w:rsidR="62A48975" w:rsidRPr="00B92E7F">
        <w:rPr>
          <w:rFonts w:ascii="Times New Roman" w:hAnsi="Times New Roman" w:cs="Times New Roman"/>
          <w:sz w:val="24"/>
          <w:szCs w:val="24"/>
        </w:rPr>
        <w:t>.</w:t>
      </w:r>
      <w:r w:rsidR="00F4795C" w:rsidRPr="00B92E7F">
        <w:rPr>
          <w:rFonts w:ascii="Times New Roman" w:hAnsi="Times New Roman" w:cs="Times New Roman"/>
          <w:sz w:val="24"/>
          <w:szCs w:val="24"/>
        </w:rPr>
        <w:t xml:space="preserve"> Samas näeb direktiivi artikli 27j lõike 3 esimene alalõige ette leebema keeldumise aluse, sätestades, et pädev asutus võib teha negatiivse arvamuse, kui esitatud dokumendid ja informatsioon on esitatud puudulikult. Lõike 1 punktis 2 sisalduva aluse (ühinemine vähendab oluliselt efektiivset konkurentsi pangandusturul) välistab CRD VI rangelt artikli 27j lõikega 4, mille kohaselt on pädeval asutusel keelatud hinnata ühinemise mõju turu vajadustele ja huvidele. Eeltoodust tulenevalt jäetakse lõike 1 sissejuhatav lauseosa kehtima, kuid muudetakse sellele järgnevat loetelu. Uuteks tingimusteks, mille esinemisel võib Finantsinspektsioon keelduda ühinemisloa andmisest,</w:t>
      </w:r>
      <w:r w:rsidRPr="00B92E7F">
        <w:rPr>
          <w:rFonts w:ascii="Times New Roman" w:hAnsi="Times New Roman" w:cs="Times New Roman"/>
          <w:sz w:val="24"/>
          <w:szCs w:val="24"/>
        </w:rPr>
        <w:t xml:space="preserve"> </w:t>
      </w:r>
      <w:r w:rsidR="00F4795C" w:rsidRPr="00B92E7F">
        <w:rPr>
          <w:rFonts w:ascii="Times New Roman" w:hAnsi="Times New Roman" w:cs="Times New Roman"/>
          <w:sz w:val="24"/>
          <w:szCs w:val="24"/>
        </w:rPr>
        <w:t xml:space="preserve">on </w:t>
      </w:r>
      <w:r w:rsidR="024DC494" w:rsidRPr="00B92E7F">
        <w:rPr>
          <w:rFonts w:ascii="Times New Roman" w:hAnsi="Times New Roman" w:cs="Times New Roman"/>
          <w:sz w:val="24"/>
          <w:szCs w:val="24"/>
        </w:rPr>
        <w:t>ühinemises osalevate ühingute finantsvahendite ebapiisavus lähtuvalt asutatava ühingu äritegevuse iseloomust (</w:t>
      </w:r>
      <w:r w:rsidR="024DC494" w:rsidRPr="00B92E7F">
        <w:rPr>
          <w:rFonts w:ascii="Times New Roman" w:hAnsi="Times New Roman" w:cs="Times New Roman"/>
          <w:b/>
          <w:bCs/>
          <w:sz w:val="24"/>
          <w:szCs w:val="24"/>
        </w:rPr>
        <w:t>punkt 1</w:t>
      </w:r>
      <w:r w:rsidR="024DC494" w:rsidRPr="00B92E7F">
        <w:rPr>
          <w:rFonts w:ascii="Times New Roman" w:hAnsi="Times New Roman" w:cs="Times New Roman"/>
          <w:sz w:val="24"/>
          <w:szCs w:val="24"/>
        </w:rPr>
        <w:t>, võtab üle artikli 27j lõike 1 esimese alalõike punkti b)</w:t>
      </w:r>
      <w:r w:rsidR="00D21B71" w:rsidRPr="00B92E7F">
        <w:rPr>
          <w:rFonts w:ascii="Times New Roman" w:hAnsi="Times New Roman" w:cs="Times New Roman"/>
          <w:sz w:val="24"/>
          <w:szCs w:val="24"/>
        </w:rPr>
        <w:t xml:space="preserve">; ühinemine ei vasta </w:t>
      </w:r>
      <w:proofErr w:type="spellStart"/>
      <w:r w:rsidR="00D21B71" w:rsidRPr="00B92E7F">
        <w:rPr>
          <w:rFonts w:ascii="Times New Roman" w:hAnsi="Times New Roman" w:cs="Times New Roman"/>
          <w:sz w:val="24"/>
          <w:szCs w:val="24"/>
        </w:rPr>
        <w:t>KAS-is</w:t>
      </w:r>
      <w:proofErr w:type="spellEnd"/>
      <w:r w:rsidR="00D21B71" w:rsidRPr="00B92E7F">
        <w:rPr>
          <w:rFonts w:ascii="Times New Roman" w:hAnsi="Times New Roman" w:cs="Times New Roman"/>
          <w:sz w:val="24"/>
          <w:szCs w:val="24"/>
        </w:rPr>
        <w:t xml:space="preserve"> sätestatud nõuetele, muu</w:t>
      </w:r>
      <w:r w:rsidR="00825332">
        <w:rPr>
          <w:rFonts w:ascii="Times New Roman" w:hAnsi="Times New Roman" w:cs="Times New Roman"/>
          <w:sz w:val="24"/>
          <w:szCs w:val="24"/>
        </w:rPr>
        <w:t xml:space="preserve"> </w:t>
      </w:r>
      <w:r w:rsidR="00D21B71" w:rsidRPr="00B92E7F">
        <w:rPr>
          <w:rFonts w:ascii="Times New Roman" w:hAnsi="Times New Roman" w:cs="Times New Roman"/>
          <w:sz w:val="24"/>
          <w:szCs w:val="24"/>
        </w:rPr>
        <w:t>hulgas ei ole ühendava ühingu maine sobiv krediidiasutuses osaluse omamiseks või krediidiasutuse juhtimiseks (</w:t>
      </w:r>
      <w:r w:rsidR="00D21B71" w:rsidRPr="00B92E7F">
        <w:rPr>
          <w:rFonts w:ascii="Times New Roman" w:hAnsi="Times New Roman" w:cs="Times New Roman"/>
          <w:b/>
          <w:bCs/>
          <w:sz w:val="24"/>
          <w:szCs w:val="24"/>
        </w:rPr>
        <w:t>punkt 2</w:t>
      </w:r>
      <w:r w:rsidR="00D21B71" w:rsidRPr="00B92E7F">
        <w:rPr>
          <w:rFonts w:ascii="Times New Roman" w:hAnsi="Times New Roman" w:cs="Times New Roman"/>
          <w:sz w:val="24"/>
          <w:szCs w:val="24"/>
        </w:rPr>
        <w:t xml:space="preserve">, võtab üle artikli 27j lõike 1 esimese alalõike punkti a); </w:t>
      </w:r>
      <w:r w:rsidR="6D8C6D35" w:rsidRPr="00B92E7F">
        <w:rPr>
          <w:rFonts w:ascii="Times New Roman" w:hAnsi="Times New Roman" w:cs="Times New Roman"/>
          <w:sz w:val="24"/>
          <w:szCs w:val="24"/>
        </w:rPr>
        <w:t>§ 68 lõigetes 1 ja 2 nimetatud dokumentide ja informatsiooni esitamine puudulikult (</w:t>
      </w:r>
      <w:r w:rsidR="6D8C6D35" w:rsidRPr="00B92E7F">
        <w:rPr>
          <w:rFonts w:ascii="Times New Roman" w:hAnsi="Times New Roman" w:cs="Times New Roman"/>
          <w:b/>
          <w:bCs/>
          <w:sz w:val="24"/>
          <w:szCs w:val="24"/>
        </w:rPr>
        <w:t>punkt 3</w:t>
      </w:r>
      <w:r w:rsidR="6D8C6D35" w:rsidRPr="00B92E7F">
        <w:rPr>
          <w:rFonts w:ascii="Times New Roman" w:hAnsi="Times New Roman" w:cs="Times New Roman"/>
          <w:sz w:val="24"/>
          <w:szCs w:val="24"/>
        </w:rPr>
        <w:t>, võtab üle artikli 27j lõike 3 esimese alalõike teise poole)</w:t>
      </w:r>
      <w:r w:rsidR="00D21B71" w:rsidRPr="00B92E7F">
        <w:rPr>
          <w:rFonts w:ascii="Times New Roman" w:hAnsi="Times New Roman" w:cs="Times New Roman"/>
          <w:sz w:val="24"/>
          <w:szCs w:val="24"/>
        </w:rPr>
        <w:t xml:space="preserve">; esineb põhjendatud kahtlus, et asutatav ühing ei suuda püsivalt järgida </w:t>
      </w:r>
      <w:proofErr w:type="spellStart"/>
      <w:r w:rsidR="3793E148" w:rsidRPr="00B92E7F">
        <w:rPr>
          <w:rFonts w:ascii="Times New Roman" w:hAnsi="Times New Roman" w:cs="Times New Roman"/>
          <w:sz w:val="24"/>
          <w:szCs w:val="24"/>
        </w:rPr>
        <w:t>KAS-is</w:t>
      </w:r>
      <w:proofErr w:type="spellEnd"/>
      <w:r w:rsidR="00D21B71" w:rsidRPr="00B92E7F">
        <w:rPr>
          <w:rFonts w:ascii="Times New Roman" w:hAnsi="Times New Roman" w:cs="Times New Roman"/>
          <w:sz w:val="24"/>
          <w:szCs w:val="24"/>
        </w:rPr>
        <w:t xml:space="preserve"> ja Euroopa Parlamendi ja nõukogu määruses (EL) nr 575/2013, ning kui see on kohaldatav, kindlustustegevuse seaduses ning makseasutuste ja e-raha asutuste seaduses sätestatud usaldatavusnõudeid (</w:t>
      </w:r>
      <w:r w:rsidR="00D21B71" w:rsidRPr="00B92E7F">
        <w:rPr>
          <w:rFonts w:ascii="Times New Roman" w:hAnsi="Times New Roman" w:cs="Times New Roman"/>
          <w:b/>
          <w:bCs/>
          <w:sz w:val="24"/>
          <w:szCs w:val="24"/>
        </w:rPr>
        <w:t>punkt 4</w:t>
      </w:r>
      <w:r w:rsidR="00D21B71" w:rsidRPr="00B92E7F">
        <w:rPr>
          <w:rFonts w:ascii="Times New Roman" w:hAnsi="Times New Roman" w:cs="Times New Roman"/>
          <w:sz w:val="24"/>
          <w:szCs w:val="24"/>
        </w:rPr>
        <w:t xml:space="preserve">, võtab üle artikli 27j lõike 1 esimese alalõike punkti c); </w:t>
      </w:r>
      <w:r w:rsidR="73646333" w:rsidRPr="00B92E7F">
        <w:rPr>
          <w:rFonts w:ascii="Times New Roman" w:hAnsi="Times New Roman" w:cs="Times New Roman"/>
          <w:sz w:val="24"/>
          <w:szCs w:val="24"/>
        </w:rPr>
        <w:t>ühinemiskava</w:t>
      </w:r>
      <w:r w:rsidR="00D21B71" w:rsidRPr="00B92E7F">
        <w:rPr>
          <w:rFonts w:ascii="Times New Roman" w:hAnsi="Times New Roman" w:cs="Times New Roman"/>
          <w:sz w:val="24"/>
          <w:szCs w:val="24"/>
        </w:rPr>
        <w:t xml:space="preserve"> ei ole ühingu usaldusväärsuse seisukohast teostatav </w:t>
      </w:r>
      <w:r w:rsidR="1DFFF0EA" w:rsidRPr="00B92E7F">
        <w:rPr>
          <w:rFonts w:ascii="Times New Roman" w:hAnsi="Times New Roman" w:cs="Times New Roman"/>
          <w:sz w:val="24"/>
          <w:szCs w:val="24"/>
        </w:rPr>
        <w:t>ega</w:t>
      </w:r>
      <w:r w:rsidR="00D21B71" w:rsidRPr="00B92E7F">
        <w:rPr>
          <w:rFonts w:ascii="Times New Roman" w:hAnsi="Times New Roman" w:cs="Times New Roman"/>
          <w:sz w:val="24"/>
          <w:szCs w:val="24"/>
        </w:rPr>
        <w:t xml:space="preserve"> mõistlik (</w:t>
      </w:r>
      <w:r w:rsidR="00D21B71" w:rsidRPr="00B92E7F">
        <w:rPr>
          <w:rFonts w:ascii="Times New Roman" w:hAnsi="Times New Roman" w:cs="Times New Roman"/>
          <w:b/>
          <w:bCs/>
          <w:sz w:val="24"/>
          <w:szCs w:val="24"/>
        </w:rPr>
        <w:t>punkt 5</w:t>
      </w:r>
      <w:r w:rsidR="00D21B71" w:rsidRPr="00B92E7F">
        <w:rPr>
          <w:rFonts w:ascii="Times New Roman" w:hAnsi="Times New Roman" w:cs="Times New Roman"/>
          <w:sz w:val="24"/>
          <w:szCs w:val="24"/>
        </w:rPr>
        <w:t>, võtab üle artikli 27j lõike 1 esimese alalõike punkti d</w:t>
      </w:r>
      <w:r w:rsidR="73646333" w:rsidRPr="00B92E7F">
        <w:rPr>
          <w:rFonts w:ascii="Times New Roman" w:hAnsi="Times New Roman" w:cs="Times New Roman"/>
          <w:sz w:val="24"/>
          <w:szCs w:val="24"/>
        </w:rPr>
        <w:t>)</w:t>
      </w:r>
      <w:r w:rsidR="3A81443A" w:rsidRPr="00B92E7F">
        <w:rPr>
          <w:rFonts w:ascii="Times New Roman" w:hAnsi="Times New Roman" w:cs="Times New Roman"/>
          <w:sz w:val="24"/>
          <w:szCs w:val="24"/>
        </w:rPr>
        <w:t>;</w:t>
      </w:r>
      <w:r w:rsidR="00D21B71" w:rsidRPr="00B92E7F">
        <w:rPr>
          <w:rFonts w:ascii="Times New Roman" w:hAnsi="Times New Roman" w:cs="Times New Roman"/>
          <w:sz w:val="24"/>
          <w:szCs w:val="24"/>
        </w:rPr>
        <w:t xml:space="preserve"> esineb põhjendatud kahtlus, et seoses ühinemisega toimub või on toimunud rahapesu </w:t>
      </w:r>
      <w:proofErr w:type="spellStart"/>
      <w:r w:rsidR="00D21B71" w:rsidRPr="00B92E7F">
        <w:rPr>
          <w:rFonts w:ascii="Times New Roman" w:hAnsi="Times New Roman" w:cs="Times New Roman"/>
          <w:sz w:val="24"/>
          <w:szCs w:val="24"/>
        </w:rPr>
        <w:t>rahapesu</w:t>
      </w:r>
      <w:proofErr w:type="spellEnd"/>
      <w:r w:rsidR="00D21B71" w:rsidRPr="00B92E7F">
        <w:rPr>
          <w:rFonts w:ascii="Times New Roman" w:hAnsi="Times New Roman" w:cs="Times New Roman"/>
          <w:sz w:val="24"/>
          <w:szCs w:val="24"/>
        </w:rPr>
        <w:t xml:space="preserve"> ja terrorismi tõkestamise seaduse § 4 tähenduses, selle katse või on suurenenud rahapesu või terrorismi rahastamisega seotud või muud riskid (</w:t>
      </w:r>
      <w:r w:rsidR="00D21B71" w:rsidRPr="00B92E7F">
        <w:rPr>
          <w:rFonts w:ascii="Times New Roman" w:hAnsi="Times New Roman" w:cs="Times New Roman"/>
          <w:b/>
          <w:bCs/>
          <w:sz w:val="24"/>
          <w:szCs w:val="24"/>
        </w:rPr>
        <w:t>punkt 6</w:t>
      </w:r>
      <w:r w:rsidR="00D21B71" w:rsidRPr="00B92E7F">
        <w:rPr>
          <w:rFonts w:ascii="Times New Roman" w:hAnsi="Times New Roman" w:cs="Times New Roman"/>
          <w:sz w:val="24"/>
          <w:szCs w:val="24"/>
        </w:rPr>
        <w:t>, võtab üle artikli 27j lõike 1 esimese alalõike punkti e</w:t>
      </w:r>
      <w:r w:rsidR="73646333" w:rsidRPr="00B92E7F">
        <w:rPr>
          <w:rFonts w:ascii="Times New Roman" w:hAnsi="Times New Roman" w:cs="Times New Roman"/>
          <w:sz w:val="24"/>
          <w:szCs w:val="24"/>
        </w:rPr>
        <w:t>)</w:t>
      </w:r>
      <w:r w:rsidR="491CE627" w:rsidRPr="00B92E7F">
        <w:rPr>
          <w:rFonts w:ascii="Times New Roman" w:hAnsi="Times New Roman" w:cs="Times New Roman"/>
          <w:sz w:val="24"/>
          <w:szCs w:val="24"/>
        </w:rPr>
        <w:t xml:space="preserve"> või süsteemse riski põhjustamine ühinemise tulemusena </w:t>
      </w:r>
      <w:r w:rsidR="491CE627" w:rsidRPr="00B92E7F">
        <w:rPr>
          <w:rFonts w:ascii="Times New Roman" w:hAnsi="Times New Roman" w:cs="Times New Roman"/>
          <w:b/>
          <w:bCs/>
          <w:sz w:val="24"/>
          <w:szCs w:val="24"/>
        </w:rPr>
        <w:t>(punkt</w:t>
      </w:r>
      <w:r w:rsidR="356E22B5" w:rsidRPr="00B92E7F">
        <w:rPr>
          <w:rFonts w:ascii="Times New Roman" w:hAnsi="Times New Roman" w:cs="Times New Roman"/>
          <w:b/>
          <w:sz w:val="24"/>
          <w:szCs w:val="24"/>
        </w:rPr>
        <w:t xml:space="preserve"> 7</w:t>
      </w:r>
      <w:r w:rsidR="491CE627" w:rsidRPr="00B92E7F">
        <w:rPr>
          <w:rFonts w:ascii="Times New Roman" w:hAnsi="Times New Roman" w:cs="Times New Roman"/>
          <w:b/>
          <w:bCs/>
          <w:sz w:val="24"/>
          <w:szCs w:val="24"/>
        </w:rPr>
        <w:t xml:space="preserve">). </w:t>
      </w:r>
    </w:p>
    <w:p w14:paraId="0CEC9BCE" w14:textId="036B8677" w:rsidR="2BE43852" w:rsidRPr="00B92E7F" w:rsidRDefault="2BE43852" w:rsidP="00B92E7F">
      <w:pPr>
        <w:spacing w:after="0" w:line="240" w:lineRule="auto"/>
        <w:jc w:val="both"/>
        <w:rPr>
          <w:rFonts w:ascii="Times New Roman" w:hAnsi="Times New Roman" w:cs="Times New Roman"/>
          <w:b/>
          <w:bCs/>
          <w:sz w:val="24"/>
          <w:szCs w:val="24"/>
        </w:rPr>
      </w:pPr>
    </w:p>
    <w:p w14:paraId="339E708D" w14:textId="550B2FAD" w:rsidR="00DF6553" w:rsidRPr="00B92E7F" w:rsidRDefault="00DF655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lõigetega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–1</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00D076CD" w:rsidRPr="00B92E7F">
        <w:rPr>
          <w:rFonts w:ascii="Times New Roman" w:hAnsi="Times New Roman" w:cs="Times New Roman"/>
          <w:sz w:val="24"/>
          <w:szCs w:val="24"/>
        </w:rPr>
        <w:t>Uued lõiked 1</w:t>
      </w:r>
      <w:r w:rsidR="00D076CD" w:rsidRPr="00B92E7F">
        <w:rPr>
          <w:rFonts w:ascii="Times New Roman" w:hAnsi="Times New Roman" w:cs="Times New Roman"/>
          <w:sz w:val="24"/>
          <w:szCs w:val="24"/>
          <w:vertAlign w:val="superscript"/>
        </w:rPr>
        <w:t>1</w:t>
      </w:r>
      <w:r w:rsidR="00D076CD" w:rsidRPr="00B92E7F">
        <w:rPr>
          <w:rFonts w:ascii="Times New Roman" w:hAnsi="Times New Roman" w:cs="Times New Roman"/>
          <w:sz w:val="24"/>
          <w:szCs w:val="24"/>
        </w:rPr>
        <w:t xml:space="preserve"> ja 1</w:t>
      </w:r>
      <w:r w:rsidR="00D076CD" w:rsidRPr="00B92E7F">
        <w:rPr>
          <w:rFonts w:ascii="Times New Roman" w:hAnsi="Times New Roman" w:cs="Times New Roman"/>
          <w:sz w:val="24"/>
          <w:szCs w:val="24"/>
          <w:vertAlign w:val="superscript"/>
        </w:rPr>
        <w:t>2</w:t>
      </w:r>
      <w:r w:rsidR="00D076CD" w:rsidRPr="00B92E7F">
        <w:rPr>
          <w:rFonts w:ascii="Times New Roman" w:hAnsi="Times New Roman" w:cs="Times New Roman"/>
          <w:sz w:val="24"/>
          <w:szCs w:val="24"/>
        </w:rPr>
        <w:t xml:space="preserve"> täpsustavad lõikes 1 punktides 5 ja 6 sätestatut. Nimelt peab </w:t>
      </w:r>
      <w:r w:rsidR="00D076CD" w:rsidRPr="00B92E7F">
        <w:rPr>
          <w:rFonts w:ascii="Times New Roman" w:hAnsi="Times New Roman" w:cs="Times New Roman"/>
          <w:b/>
          <w:bCs/>
          <w:sz w:val="24"/>
          <w:szCs w:val="24"/>
        </w:rPr>
        <w:t>lõike 1</w:t>
      </w:r>
      <w:r w:rsidR="00D076CD" w:rsidRPr="00B92E7F">
        <w:rPr>
          <w:rFonts w:ascii="Times New Roman" w:hAnsi="Times New Roman" w:cs="Times New Roman"/>
          <w:b/>
          <w:bCs/>
          <w:sz w:val="24"/>
          <w:szCs w:val="24"/>
          <w:vertAlign w:val="superscript"/>
        </w:rPr>
        <w:t>1</w:t>
      </w:r>
      <w:r w:rsidR="00D076CD" w:rsidRPr="00B92E7F">
        <w:rPr>
          <w:rFonts w:ascii="Times New Roman" w:hAnsi="Times New Roman" w:cs="Times New Roman"/>
          <w:sz w:val="24"/>
          <w:szCs w:val="24"/>
        </w:rPr>
        <w:t xml:space="preserve"> kohaselt Finantsinspektsioon kontrollima lõike 1 punktis 5 nimetatud </w:t>
      </w:r>
      <w:r w:rsidR="33CF5408" w:rsidRPr="00B92E7F">
        <w:rPr>
          <w:rFonts w:ascii="Times New Roman" w:hAnsi="Times New Roman" w:cs="Times New Roman"/>
          <w:sz w:val="24"/>
          <w:szCs w:val="24"/>
        </w:rPr>
        <w:t>ühine</w:t>
      </w:r>
      <w:r w:rsidR="4D88511F" w:rsidRPr="00B92E7F">
        <w:rPr>
          <w:rFonts w:ascii="Times New Roman" w:hAnsi="Times New Roman" w:cs="Times New Roman"/>
          <w:sz w:val="24"/>
          <w:szCs w:val="24"/>
        </w:rPr>
        <w:t>miskava</w:t>
      </w:r>
      <w:r w:rsidR="71BF063D" w:rsidRPr="00B92E7F">
        <w:rPr>
          <w:rFonts w:ascii="Times New Roman" w:hAnsi="Times New Roman" w:cs="Times New Roman"/>
          <w:sz w:val="24"/>
          <w:szCs w:val="24"/>
        </w:rPr>
        <w:t xml:space="preserve"> järgimist</w:t>
      </w:r>
      <w:r w:rsidR="00D076CD" w:rsidRPr="00B92E7F">
        <w:rPr>
          <w:rFonts w:ascii="Times New Roman" w:hAnsi="Times New Roman" w:cs="Times New Roman"/>
          <w:sz w:val="24"/>
          <w:szCs w:val="24"/>
        </w:rPr>
        <w:t xml:space="preserve"> ühinemise lõpuleviimiseni. </w:t>
      </w:r>
      <w:r w:rsidR="00D076CD" w:rsidRPr="00B92E7F">
        <w:rPr>
          <w:rFonts w:ascii="Times New Roman" w:hAnsi="Times New Roman" w:cs="Times New Roman"/>
          <w:b/>
          <w:bCs/>
          <w:sz w:val="24"/>
          <w:szCs w:val="24"/>
        </w:rPr>
        <w:t>Lõike 1</w:t>
      </w:r>
      <w:r w:rsidR="00D076CD" w:rsidRPr="00B92E7F">
        <w:rPr>
          <w:rFonts w:ascii="Times New Roman" w:hAnsi="Times New Roman" w:cs="Times New Roman"/>
          <w:b/>
          <w:bCs/>
          <w:sz w:val="24"/>
          <w:szCs w:val="24"/>
          <w:vertAlign w:val="superscript"/>
        </w:rPr>
        <w:t>2</w:t>
      </w:r>
      <w:r w:rsidR="00D076CD" w:rsidRPr="00B92E7F">
        <w:rPr>
          <w:rFonts w:ascii="Times New Roman" w:hAnsi="Times New Roman" w:cs="Times New Roman"/>
          <w:sz w:val="24"/>
          <w:szCs w:val="24"/>
        </w:rPr>
        <w:t xml:space="preserve"> kohaselt on </w:t>
      </w:r>
      <w:r w:rsidR="00D076CD" w:rsidRPr="00B92E7F">
        <w:rPr>
          <w:rFonts w:ascii="Times New Roman" w:hAnsi="Times New Roman" w:cs="Times New Roman"/>
          <w:sz w:val="24"/>
          <w:szCs w:val="24"/>
        </w:rPr>
        <w:lastRenderedPageBreak/>
        <w:t>Finantsinspektsioonil kohustus konsulteerida lõike 1 punkti 6 hindamisel Rahapesu Andmebürooga ning võtma oma otsuse kujundamisel arvesse tolle arvamust. Samuti võib Rahapesu Andmebüroo arvamus olla alus ühinemisloa andmisest keeldumiseks. Lõike 1</w:t>
      </w:r>
      <w:r w:rsidR="00D076CD" w:rsidRPr="00B92E7F">
        <w:rPr>
          <w:rFonts w:ascii="Times New Roman" w:hAnsi="Times New Roman" w:cs="Times New Roman"/>
          <w:sz w:val="24"/>
          <w:szCs w:val="24"/>
          <w:vertAlign w:val="superscript"/>
        </w:rPr>
        <w:t>2</w:t>
      </w:r>
      <w:r w:rsidR="00D076CD" w:rsidRPr="00B92E7F">
        <w:rPr>
          <w:rFonts w:ascii="Times New Roman" w:hAnsi="Times New Roman" w:cs="Times New Roman"/>
          <w:sz w:val="24"/>
          <w:szCs w:val="24"/>
        </w:rPr>
        <w:t xml:space="preserve"> lisamisega on seotud ka </w:t>
      </w:r>
      <w:proofErr w:type="spellStart"/>
      <w:r w:rsidR="00D076CD" w:rsidRPr="00B92E7F">
        <w:rPr>
          <w:rFonts w:ascii="Times New Roman" w:hAnsi="Times New Roman" w:cs="Times New Roman"/>
          <w:sz w:val="24"/>
          <w:szCs w:val="24"/>
        </w:rPr>
        <w:t>RahaPTS</w:t>
      </w:r>
      <w:proofErr w:type="spellEnd"/>
      <w:r w:rsidR="00D076CD" w:rsidRPr="00B92E7F">
        <w:rPr>
          <w:rFonts w:ascii="Times New Roman" w:hAnsi="Times New Roman" w:cs="Times New Roman"/>
          <w:sz w:val="24"/>
          <w:szCs w:val="24"/>
        </w:rPr>
        <w:t>-i täiendamine §-ga 62</w:t>
      </w:r>
      <w:r w:rsidR="00D076CD" w:rsidRPr="00B92E7F">
        <w:rPr>
          <w:rFonts w:ascii="Times New Roman" w:hAnsi="Times New Roman" w:cs="Times New Roman"/>
          <w:sz w:val="24"/>
          <w:szCs w:val="24"/>
          <w:vertAlign w:val="superscript"/>
        </w:rPr>
        <w:t>1</w:t>
      </w:r>
      <w:r w:rsidR="00D076CD" w:rsidRPr="00B92E7F">
        <w:rPr>
          <w:rFonts w:ascii="Times New Roman" w:hAnsi="Times New Roman" w:cs="Times New Roman"/>
          <w:sz w:val="24"/>
          <w:szCs w:val="24"/>
        </w:rPr>
        <w:t xml:space="preserve">, mis kohustab Rahapesu Andmebürood esitama Finantsinspektsioonile vastava arvamuse 30 tööpäeva jooksul alates vastava taotluse saamisest (vt </w:t>
      </w:r>
      <w:proofErr w:type="spellStart"/>
      <w:r w:rsidR="00D076CD" w:rsidRPr="00B92E7F">
        <w:rPr>
          <w:rFonts w:ascii="Times New Roman" w:hAnsi="Times New Roman" w:cs="Times New Roman"/>
          <w:sz w:val="24"/>
          <w:szCs w:val="24"/>
        </w:rPr>
        <w:t>RahaPTS</w:t>
      </w:r>
      <w:proofErr w:type="spellEnd"/>
      <w:r w:rsidR="00D076CD" w:rsidRPr="00B92E7F">
        <w:rPr>
          <w:rFonts w:ascii="Times New Roman" w:hAnsi="Times New Roman" w:cs="Times New Roman"/>
          <w:sz w:val="24"/>
          <w:szCs w:val="24"/>
        </w:rPr>
        <w:t xml:space="preserve"> § 62</w:t>
      </w:r>
      <w:r w:rsidR="00D076CD" w:rsidRPr="00B92E7F">
        <w:rPr>
          <w:rFonts w:ascii="Times New Roman" w:hAnsi="Times New Roman" w:cs="Times New Roman"/>
          <w:sz w:val="24"/>
          <w:szCs w:val="24"/>
          <w:vertAlign w:val="superscript"/>
        </w:rPr>
        <w:t>1</w:t>
      </w:r>
      <w:r w:rsidR="00D076CD" w:rsidRPr="00B92E7F">
        <w:rPr>
          <w:rFonts w:ascii="Times New Roman" w:hAnsi="Times New Roman" w:cs="Times New Roman"/>
          <w:sz w:val="24"/>
          <w:szCs w:val="24"/>
        </w:rPr>
        <w:t xml:space="preserve"> lisamise selgitusi). </w:t>
      </w:r>
      <w:r w:rsidR="003C532A" w:rsidRPr="00B92E7F">
        <w:rPr>
          <w:rFonts w:ascii="Times New Roman" w:hAnsi="Times New Roman" w:cs="Times New Roman"/>
          <w:sz w:val="24"/>
          <w:szCs w:val="24"/>
        </w:rPr>
        <w:t>Lõikega 1</w:t>
      </w:r>
      <w:r w:rsidR="003C532A" w:rsidRPr="00B92E7F">
        <w:rPr>
          <w:rFonts w:ascii="Times New Roman" w:hAnsi="Times New Roman" w:cs="Times New Roman"/>
          <w:sz w:val="24"/>
          <w:szCs w:val="24"/>
          <w:vertAlign w:val="superscript"/>
        </w:rPr>
        <w:t>1</w:t>
      </w:r>
      <w:r w:rsidR="003C532A" w:rsidRPr="00B92E7F">
        <w:rPr>
          <w:rFonts w:ascii="Times New Roman" w:hAnsi="Times New Roman" w:cs="Times New Roman"/>
          <w:sz w:val="24"/>
          <w:szCs w:val="24"/>
        </w:rPr>
        <w:t xml:space="preserve"> on üle võetud CRD VI artikli 27j lõike 1 teine alalõige ning lõikega 1</w:t>
      </w:r>
      <w:r w:rsidR="003C532A" w:rsidRPr="00B92E7F">
        <w:rPr>
          <w:rFonts w:ascii="Times New Roman" w:hAnsi="Times New Roman" w:cs="Times New Roman"/>
          <w:sz w:val="24"/>
          <w:szCs w:val="24"/>
          <w:vertAlign w:val="superscript"/>
        </w:rPr>
        <w:t>2</w:t>
      </w:r>
      <w:r w:rsidR="003C532A" w:rsidRPr="00B92E7F">
        <w:rPr>
          <w:rFonts w:ascii="Times New Roman" w:hAnsi="Times New Roman" w:cs="Times New Roman"/>
          <w:sz w:val="24"/>
          <w:szCs w:val="24"/>
        </w:rPr>
        <w:t xml:space="preserve"> artikli 27j lõige 2 ja lõike 3 teine alalõige. </w:t>
      </w:r>
    </w:p>
    <w:p w14:paraId="3A31987B" w14:textId="77777777" w:rsidR="003C532A" w:rsidRPr="00B92E7F" w:rsidRDefault="003C532A" w:rsidP="00B92E7F">
      <w:pPr>
        <w:spacing w:after="0" w:line="240" w:lineRule="auto"/>
        <w:jc w:val="both"/>
        <w:rPr>
          <w:rFonts w:ascii="Times New Roman" w:hAnsi="Times New Roman" w:cs="Times New Roman"/>
          <w:sz w:val="24"/>
          <w:szCs w:val="24"/>
        </w:rPr>
      </w:pPr>
    </w:p>
    <w:p w14:paraId="1C71275C" w14:textId="4A651E92" w:rsidR="0045198D" w:rsidRPr="00B92E7F" w:rsidRDefault="003C532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1</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keelatakse Finantsinspektsioonil võtta ühinemisloa andmise või andmisest keeldumise üle otsustamisel arvesse </w:t>
      </w:r>
      <w:r w:rsidR="59EE6515" w:rsidRPr="00B92E7F">
        <w:rPr>
          <w:rFonts w:ascii="Times New Roman" w:hAnsi="Times New Roman" w:cs="Times New Roman"/>
          <w:sz w:val="24"/>
          <w:szCs w:val="24"/>
        </w:rPr>
        <w:t xml:space="preserve">mõju, mida ühinemine võib põhjustada teistele </w:t>
      </w:r>
      <w:r w:rsidRPr="00B92E7F">
        <w:rPr>
          <w:rFonts w:ascii="Times New Roman" w:hAnsi="Times New Roman" w:cs="Times New Roman"/>
          <w:sz w:val="24"/>
          <w:szCs w:val="24"/>
        </w:rPr>
        <w:t xml:space="preserve">finantsturu </w:t>
      </w:r>
      <w:r w:rsidR="59EE6515" w:rsidRPr="00B92E7F">
        <w:rPr>
          <w:rFonts w:ascii="Times New Roman" w:hAnsi="Times New Roman" w:cs="Times New Roman"/>
          <w:sz w:val="24"/>
          <w:szCs w:val="24"/>
        </w:rPr>
        <w:t>osalistele.</w:t>
      </w:r>
      <w:r w:rsidRPr="00B92E7F">
        <w:rPr>
          <w:rFonts w:ascii="Times New Roman" w:hAnsi="Times New Roman" w:cs="Times New Roman"/>
          <w:sz w:val="24"/>
          <w:szCs w:val="24"/>
        </w:rPr>
        <w:t xml:space="preserve"> Nagu § 69 lõike 1 muutmise juures selgitati, annab kehtiv KAS § 69 lõike 1 punkt 3 õiguse Finantsinspektsioonile keelduda loa andmisest, kui ühinemine vähendab oluliselt efektiivset konkurentsi pangandusturul</w:t>
      </w:r>
      <w:r w:rsidR="63BACC2E" w:rsidRPr="00B92E7F">
        <w:rPr>
          <w:rFonts w:ascii="Times New Roman" w:hAnsi="Times New Roman" w:cs="Times New Roman"/>
          <w:sz w:val="24"/>
          <w:szCs w:val="24"/>
        </w:rPr>
        <w:t xml:space="preserve">, mis on vastupidine </w:t>
      </w:r>
      <w:r w:rsidR="3165D0CA" w:rsidRPr="00B92E7F">
        <w:rPr>
          <w:rFonts w:ascii="Times New Roman" w:hAnsi="Times New Roman" w:cs="Times New Roman"/>
          <w:sz w:val="24"/>
          <w:szCs w:val="24"/>
        </w:rPr>
        <w:t>CRD VI artikli 27j lõi</w:t>
      </w:r>
      <w:r w:rsidR="52055F77" w:rsidRPr="00B92E7F">
        <w:rPr>
          <w:rFonts w:ascii="Times New Roman" w:hAnsi="Times New Roman" w:cs="Times New Roman"/>
          <w:sz w:val="24"/>
          <w:szCs w:val="24"/>
        </w:rPr>
        <w:t>kes 4 sätestatule. Lõikega</w:t>
      </w:r>
      <w:r w:rsidR="3165D0CA" w:rsidRPr="00B92E7F">
        <w:rPr>
          <w:rFonts w:ascii="Times New Roman" w:hAnsi="Times New Roman" w:cs="Times New Roman"/>
          <w:sz w:val="24"/>
          <w:szCs w:val="24"/>
        </w:rPr>
        <w:t xml:space="preserve"> 1</w:t>
      </w:r>
      <w:r w:rsidR="3165D0CA" w:rsidRPr="00B92E7F">
        <w:rPr>
          <w:rFonts w:ascii="Times New Roman" w:hAnsi="Times New Roman" w:cs="Times New Roman"/>
          <w:sz w:val="24"/>
          <w:szCs w:val="24"/>
          <w:vertAlign w:val="superscript"/>
        </w:rPr>
        <w:t>3</w:t>
      </w:r>
      <w:r w:rsidR="3165D0CA" w:rsidRPr="00B92E7F">
        <w:rPr>
          <w:rFonts w:ascii="Times New Roman" w:hAnsi="Times New Roman" w:cs="Times New Roman"/>
          <w:sz w:val="24"/>
          <w:szCs w:val="24"/>
        </w:rPr>
        <w:t xml:space="preserve"> </w:t>
      </w:r>
      <w:r w:rsidRPr="00B92E7F">
        <w:rPr>
          <w:rFonts w:ascii="Times New Roman" w:hAnsi="Times New Roman" w:cs="Times New Roman"/>
          <w:sz w:val="24"/>
          <w:szCs w:val="24"/>
        </w:rPr>
        <w:t>võetakse üle artikli 27j lõikes 4 sätestatud piirang.</w:t>
      </w:r>
    </w:p>
    <w:p w14:paraId="7E23CA37" w14:textId="39381183" w:rsidR="0E6703AC" w:rsidRPr="00B92E7F" w:rsidRDefault="0E6703AC" w:rsidP="00B92E7F">
      <w:pPr>
        <w:spacing w:after="0" w:line="240" w:lineRule="auto"/>
        <w:jc w:val="both"/>
        <w:rPr>
          <w:rFonts w:ascii="Times New Roman" w:hAnsi="Times New Roman" w:cs="Times New Roman"/>
          <w:sz w:val="24"/>
          <w:szCs w:val="24"/>
        </w:rPr>
      </w:pPr>
    </w:p>
    <w:p w14:paraId="5B5A22E5" w14:textId="57349FD1"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00DF6553" w:rsidRPr="00B92E7F">
        <w:rPr>
          <w:rFonts w:ascii="Times New Roman" w:hAnsi="Times New Roman" w:cs="Times New Roman"/>
          <w:sz w:val="24"/>
          <w:szCs w:val="24"/>
        </w:rPr>
        <w:t xml:space="preserve">Lõige 2 sätestas seni kehtinud sõnastuses, et Finantsinspektsioon võib ühinemisloa andmisel kehtestada kohustuslikke </w:t>
      </w:r>
      <w:proofErr w:type="spellStart"/>
      <w:r w:rsidR="00DF6553" w:rsidRPr="00B92E7F">
        <w:rPr>
          <w:rFonts w:ascii="Times New Roman" w:hAnsi="Times New Roman" w:cs="Times New Roman"/>
          <w:sz w:val="24"/>
          <w:szCs w:val="24"/>
        </w:rPr>
        <w:t>kõrvaltingimusi</w:t>
      </w:r>
      <w:proofErr w:type="spellEnd"/>
      <w:r w:rsidR="00DF6553" w:rsidRPr="00B92E7F">
        <w:rPr>
          <w:rFonts w:ascii="Times New Roman" w:hAnsi="Times New Roman" w:cs="Times New Roman"/>
          <w:sz w:val="24"/>
          <w:szCs w:val="24"/>
        </w:rPr>
        <w:t>, muu</w:t>
      </w:r>
      <w:r w:rsidR="00825332">
        <w:rPr>
          <w:rFonts w:ascii="Times New Roman" w:hAnsi="Times New Roman" w:cs="Times New Roman"/>
          <w:sz w:val="24"/>
          <w:szCs w:val="24"/>
        </w:rPr>
        <w:t xml:space="preserve"> </w:t>
      </w:r>
      <w:r w:rsidR="00DF6553" w:rsidRPr="00B92E7F">
        <w:rPr>
          <w:rFonts w:ascii="Times New Roman" w:hAnsi="Times New Roman" w:cs="Times New Roman"/>
          <w:sz w:val="24"/>
          <w:szCs w:val="24"/>
        </w:rPr>
        <w:t>hulgas nõuda omavahendite suurendamist ühinemise tulemusena suurenevate riskide katteks või piirata ühinemisloa kehtivusaega. CRD VI artikli 27i lõike 10 kohaselt on pädeval asutusel õigus sätestada oma heakskiitvas arvamuses ajaperiood, mille jooksul tuleb ühinemine läbi viia. Seega on direktiivi</w:t>
      </w:r>
      <w:r w:rsidR="00E004A7" w:rsidRPr="00B92E7F">
        <w:rPr>
          <w:rFonts w:ascii="Times New Roman" w:hAnsi="Times New Roman" w:cs="Times New Roman"/>
          <w:sz w:val="24"/>
          <w:szCs w:val="24"/>
        </w:rPr>
        <w:t xml:space="preserve">s </w:t>
      </w:r>
      <w:r w:rsidR="00DF6553" w:rsidRPr="00B92E7F">
        <w:rPr>
          <w:rFonts w:ascii="Times New Roman" w:hAnsi="Times New Roman" w:cs="Times New Roman"/>
          <w:sz w:val="24"/>
          <w:szCs w:val="24"/>
        </w:rPr>
        <w:t xml:space="preserve">sätestatud ühinemise läbiviimise perioodi </w:t>
      </w:r>
      <w:r w:rsidR="00E004A7" w:rsidRPr="00B92E7F">
        <w:rPr>
          <w:rFonts w:ascii="Times New Roman" w:hAnsi="Times New Roman" w:cs="Times New Roman"/>
          <w:sz w:val="24"/>
          <w:szCs w:val="24"/>
        </w:rPr>
        <w:t xml:space="preserve">lisatingimus </w:t>
      </w:r>
      <w:r w:rsidR="00DF6553" w:rsidRPr="00B92E7F">
        <w:rPr>
          <w:rFonts w:ascii="Times New Roman" w:hAnsi="Times New Roman" w:cs="Times New Roman"/>
          <w:sz w:val="24"/>
          <w:szCs w:val="24"/>
        </w:rPr>
        <w:t>lõikega 2 juba täidetud. Eelnõu koostajate hinnangul võib lõike 2 sõnastusest välja jätta selle osa, mis puudutab omavahendite suurendamise nõudmist, ning selle asemel jätta lisatingimuste kehtestamise loetelu lahtisemaks</w:t>
      </w:r>
      <w:r w:rsidR="00E004A7" w:rsidRPr="00B92E7F">
        <w:rPr>
          <w:rFonts w:ascii="Times New Roman" w:hAnsi="Times New Roman" w:cs="Times New Roman"/>
          <w:sz w:val="24"/>
          <w:szCs w:val="24"/>
        </w:rPr>
        <w:t xml:space="preserve">. </w:t>
      </w:r>
      <w:r w:rsidR="00DF6553" w:rsidRPr="00B92E7F">
        <w:rPr>
          <w:rFonts w:ascii="Times New Roman" w:hAnsi="Times New Roman" w:cs="Times New Roman"/>
          <w:sz w:val="24"/>
          <w:szCs w:val="24"/>
        </w:rPr>
        <w:t xml:space="preserve">Seetõttu muudetakse lõike 2 sõnastust ning sätestatakse, et Finantsinspektsioon võib kehtestada ühinemisloa andmisel kohustuslikke </w:t>
      </w:r>
      <w:proofErr w:type="spellStart"/>
      <w:r w:rsidR="00DF6553" w:rsidRPr="00B92E7F">
        <w:rPr>
          <w:rFonts w:ascii="Times New Roman" w:hAnsi="Times New Roman" w:cs="Times New Roman"/>
          <w:sz w:val="24"/>
          <w:szCs w:val="24"/>
        </w:rPr>
        <w:t>kõrvaltingimusi</w:t>
      </w:r>
      <w:proofErr w:type="spellEnd"/>
      <w:r w:rsidR="00DF6553" w:rsidRPr="00B92E7F">
        <w:rPr>
          <w:rFonts w:ascii="Times New Roman" w:hAnsi="Times New Roman" w:cs="Times New Roman"/>
          <w:sz w:val="24"/>
          <w:szCs w:val="24"/>
        </w:rPr>
        <w:t xml:space="preserve">, sealhulgas piirata ühinemisloa kehtivusaega. </w:t>
      </w:r>
    </w:p>
    <w:p w14:paraId="73A07522" w14:textId="77777777" w:rsidR="0045198D" w:rsidRPr="00B92E7F" w:rsidRDefault="0045198D" w:rsidP="00B92E7F">
      <w:pPr>
        <w:spacing w:after="0" w:line="240" w:lineRule="auto"/>
        <w:jc w:val="both"/>
        <w:rPr>
          <w:rFonts w:ascii="Times New Roman" w:hAnsi="Times New Roman" w:cs="Times New Roman"/>
          <w:b/>
          <w:bCs/>
          <w:sz w:val="24"/>
          <w:szCs w:val="24"/>
        </w:rPr>
      </w:pPr>
    </w:p>
    <w:p w14:paraId="289C459D" w14:textId="62F639DA"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lõikega 4. </w:t>
      </w:r>
      <w:r w:rsidR="00A87CC9" w:rsidRPr="00B92E7F">
        <w:rPr>
          <w:rFonts w:ascii="Times New Roman" w:hAnsi="Times New Roman" w:cs="Times New Roman"/>
          <w:sz w:val="24"/>
          <w:szCs w:val="24"/>
        </w:rPr>
        <w:t>Lõike 3 kohaselt peab Finantsinspektsioon tegema otsuse ühinemisloa andmise või andmisest keeldumise kohta kolme kuu jooksul, kuid hiljemalt kuus kuud pärast loa taotluse esitamist. Vastav otsus tuleb taotlejale teha teatavaks kirjalikult kolme päeva jooksul. Sarnaselt § 68 uutele lõigetele 2</w:t>
      </w:r>
      <w:r w:rsidR="00A87CC9" w:rsidRPr="00B92E7F">
        <w:rPr>
          <w:rFonts w:ascii="Times New Roman" w:hAnsi="Times New Roman" w:cs="Times New Roman"/>
          <w:sz w:val="24"/>
          <w:szCs w:val="24"/>
          <w:vertAlign w:val="superscript"/>
        </w:rPr>
        <w:t>2</w:t>
      </w:r>
      <w:r w:rsidR="00A87CC9" w:rsidRPr="00B92E7F">
        <w:rPr>
          <w:rFonts w:ascii="Times New Roman" w:hAnsi="Times New Roman" w:cs="Times New Roman"/>
          <w:sz w:val="24"/>
          <w:szCs w:val="24"/>
        </w:rPr>
        <w:t>–2</w:t>
      </w:r>
      <w:r w:rsidR="00A87CC9" w:rsidRPr="00B92E7F">
        <w:rPr>
          <w:rFonts w:ascii="Times New Roman" w:hAnsi="Times New Roman" w:cs="Times New Roman"/>
          <w:sz w:val="24"/>
          <w:szCs w:val="24"/>
          <w:vertAlign w:val="superscript"/>
        </w:rPr>
        <w:t>4</w:t>
      </w:r>
      <w:r w:rsidR="00A87CC9" w:rsidRPr="00B92E7F">
        <w:rPr>
          <w:rFonts w:ascii="Times New Roman" w:hAnsi="Times New Roman" w:cs="Times New Roman"/>
          <w:sz w:val="24"/>
          <w:szCs w:val="24"/>
        </w:rPr>
        <w:t xml:space="preserve">, mis sätestavad erandid samasse konsolideerimisgruppi kuuluvate ühinevate ühingute suhtes, kohustavad CRD VI artikli 27i lõike 4 teine ja kolmas alalõige ning lõike 8 esimene lause tegema kohtlema otsuse tegemisel samasse konsolideerimisgruppi kuuluvaid ühinguid teisiti. Nimelt peab sellises olukorras pädev asutus tegema oma otsuse 60 tööpäeva jooksul alates kõigi vajalike nõuetekohaste andmete ja dokumentide kättesaamisest alates </w:t>
      </w:r>
      <w:r w:rsidR="00A87CC9" w:rsidRPr="00B92E7F">
        <w:rPr>
          <w:rFonts w:ascii="Times New Roman" w:hAnsi="Times New Roman" w:cs="Times New Roman"/>
          <w:b/>
          <w:bCs/>
          <w:sz w:val="24"/>
          <w:szCs w:val="24"/>
        </w:rPr>
        <w:t>(lõike 4 punkt 1)</w:t>
      </w:r>
      <w:r w:rsidR="00A87CC9" w:rsidRPr="00B92E7F">
        <w:rPr>
          <w:rFonts w:ascii="Times New Roman" w:hAnsi="Times New Roman" w:cs="Times New Roman"/>
          <w:sz w:val="24"/>
          <w:szCs w:val="24"/>
        </w:rPr>
        <w:t xml:space="preserve">, andma taotlejale teada otsuse tegemise lõppkuupäevast </w:t>
      </w:r>
      <w:r w:rsidR="00A87CC9" w:rsidRPr="00B92E7F">
        <w:rPr>
          <w:rFonts w:ascii="Times New Roman" w:hAnsi="Times New Roman" w:cs="Times New Roman"/>
          <w:b/>
          <w:bCs/>
          <w:sz w:val="24"/>
          <w:szCs w:val="24"/>
        </w:rPr>
        <w:t>(punkt 2)</w:t>
      </w:r>
      <w:r w:rsidR="00A87CC9" w:rsidRPr="00B92E7F">
        <w:rPr>
          <w:rFonts w:ascii="Times New Roman" w:hAnsi="Times New Roman" w:cs="Times New Roman"/>
          <w:sz w:val="24"/>
          <w:szCs w:val="24"/>
        </w:rPr>
        <w:t xml:space="preserve"> ning tegema otsuse taotlejale teatavaks kirjalikult kahe tööpäeva jooksul </w:t>
      </w:r>
      <w:r w:rsidR="00A87CC9" w:rsidRPr="00B92E7F">
        <w:rPr>
          <w:rFonts w:ascii="Times New Roman" w:hAnsi="Times New Roman" w:cs="Times New Roman"/>
          <w:b/>
          <w:bCs/>
          <w:sz w:val="24"/>
          <w:szCs w:val="24"/>
        </w:rPr>
        <w:t>(punkt 3)</w:t>
      </w:r>
      <w:r w:rsidR="00A87CC9" w:rsidRPr="00B92E7F">
        <w:rPr>
          <w:rFonts w:ascii="Times New Roman" w:hAnsi="Times New Roman" w:cs="Times New Roman"/>
          <w:sz w:val="24"/>
          <w:szCs w:val="24"/>
        </w:rPr>
        <w:t xml:space="preserve">. </w:t>
      </w:r>
    </w:p>
    <w:p w14:paraId="4542B92C" w14:textId="77777777" w:rsidR="0045198D" w:rsidRPr="00B92E7F" w:rsidRDefault="0045198D" w:rsidP="00B92E7F">
      <w:pPr>
        <w:spacing w:after="0" w:line="240" w:lineRule="auto"/>
        <w:jc w:val="both"/>
        <w:rPr>
          <w:rFonts w:ascii="Times New Roman" w:hAnsi="Times New Roman" w:cs="Times New Roman"/>
          <w:b/>
          <w:bCs/>
          <w:sz w:val="24"/>
          <w:szCs w:val="24"/>
        </w:rPr>
      </w:pPr>
    </w:p>
    <w:p w14:paraId="631AAA8D" w14:textId="36B108BD" w:rsidR="00480AF5"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Seaduse täiendamine §-ga 69</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Uus paragrahv </w:t>
      </w:r>
      <w:r w:rsidR="00480AF5" w:rsidRPr="00B92E7F">
        <w:rPr>
          <w:rFonts w:ascii="Times New Roman" w:hAnsi="Times New Roman" w:cs="Times New Roman"/>
          <w:sz w:val="24"/>
          <w:szCs w:val="24"/>
        </w:rPr>
        <w:t xml:space="preserve">sätestab Finantsinspektsiooni koostöö tingimused teiste finantsjärelevalve asutustega. </w:t>
      </w:r>
    </w:p>
    <w:p w14:paraId="53F861F7" w14:textId="77777777" w:rsidR="00BC339B" w:rsidRPr="00B92E7F" w:rsidRDefault="00BC339B" w:rsidP="00B92E7F">
      <w:pPr>
        <w:spacing w:after="0" w:line="240" w:lineRule="auto"/>
        <w:jc w:val="both"/>
        <w:rPr>
          <w:rFonts w:ascii="Times New Roman" w:hAnsi="Times New Roman" w:cs="Times New Roman"/>
          <w:sz w:val="24"/>
          <w:szCs w:val="24"/>
        </w:rPr>
      </w:pPr>
    </w:p>
    <w:p w14:paraId="777D1946" w14:textId="3215D686" w:rsidR="00480AF5" w:rsidRPr="00B92E7F" w:rsidRDefault="00BC339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1</w:t>
      </w:r>
      <w:r w:rsidRPr="00B92E7F">
        <w:rPr>
          <w:rFonts w:ascii="Times New Roman" w:hAnsi="Times New Roman" w:cs="Times New Roman"/>
          <w:sz w:val="24"/>
          <w:szCs w:val="24"/>
        </w:rPr>
        <w:t xml:space="preserve"> sätestatakse, et Finantsinspektsioon </w:t>
      </w:r>
      <w:r w:rsidR="33907851" w:rsidRPr="00B92E7F">
        <w:rPr>
          <w:rFonts w:ascii="Times New Roman" w:hAnsi="Times New Roman" w:cs="Times New Roman"/>
          <w:sz w:val="24"/>
          <w:szCs w:val="24"/>
        </w:rPr>
        <w:t>kooskõlastab</w:t>
      </w:r>
      <w:r w:rsidRPr="00B92E7F">
        <w:rPr>
          <w:rFonts w:ascii="Times New Roman" w:hAnsi="Times New Roman" w:cs="Times New Roman"/>
          <w:sz w:val="24"/>
          <w:szCs w:val="24"/>
        </w:rPr>
        <w:t xml:space="preserve"> </w:t>
      </w:r>
      <w:r w:rsidR="23DB2432" w:rsidRPr="00B92E7F">
        <w:rPr>
          <w:rFonts w:ascii="Times New Roman" w:hAnsi="Times New Roman" w:cs="Times New Roman"/>
          <w:sz w:val="24"/>
          <w:szCs w:val="24"/>
        </w:rPr>
        <w:t xml:space="preserve">KAS § 68 lõikes 1 sätestatud </w:t>
      </w:r>
      <w:r w:rsidR="002970F4" w:rsidRPr="00B92E7F">
        <w:rPr>
          <w:rFonts w:ascii="Times New Roman" w:hAnsi="Times New Roman" w:cs="Times New Roman"/>
          <w:sz w:val="24"/>
          <w:szCs w:val="24"/>
        </w:rPr>
        <w:t xml:space="preserve">ühinemisloa </w:t>
      </w:r>
      <w:r w:rsidR="151DD26A" w:rsidRPr="00B92E7F">
        <w:rPr>
          <w:rFonts w:ascii="Times New Roman" w:hAnsi="Times New Roman" w:cs="Times New Roman"/>
          <w:sz w:val="24"/>
          <w:szCs w:val="24"/>
        </w:rPr>
        <w:t>andmise</w:t>
      </w:r>
      <w:r w:rsidR="544976BF" w:rsidRPr="00B92E7F">
        <w:rPr>
          <w:rFonts w:ascii="Times New Roman" w:hAnsi="Times New Roman" w:cs="Times New Roman"/>
          <w:sz w:val="24"/>
          <w:szCs w:val="24"/>
        </w:rPr>
        <w:t xml:space="preserve"> taotluse </w:t>
      </w:r>
      <w:r w:rsidR="762A2A45" w:rsidRPr="00B92E7F">
        <w:rPr>
          <w:rFonts w:ascii="Times New Roman" w:hAnsi="Times New Roman" w:cs="Times New Roman"/>
          <w:sz w:val="24"/>
          <w:szCs w:val="24"/>
        </w:rPr>
        <w:t>keeldumise otsus</w:t>
      </w:r>
      <w:r w:rsidR="002970F4" w:rsidRPr="00B92E7F">
        <w:rPr>
          <w:rFonts w:ascii="Times New Roman" w:hAnsi="Times New Roman" w:cs="Times New Roman"/>
          <w:sz w:val="24"/>
          <w:szCs w:val="24"/>
        </w:rPr>
        <w:t xml:space="preserve"> vastava lepinguriigi finantsjärelevalve asutusega, kui lisaks krediidiasutusele osaleb ühinemises mõni lõikele 1 järgnevas loetelus nimetatud ettevõtjatest. </w:t>
      </w:r>
      <w:r w:rsidR="00480AF5" w:rsidRPr="00B92E7F">
        <w:rPr>
          <w:rFonts w:ascii="Times New Roman" w:hAnsi="Times New Roman" w:cs="Times New Roman"/>
          <w:sz w:val="24"/>
          <w:szCs w:val="24"/>
        </w:rPr>
        <w:t xml:space="preserve">Taolisi ettevõtjaid on kolme liiki. Esiteks krediidiasutus, kindlustusandja, investeerimisühing või varahaldusettevõtja, kes on saanud tegevusloa saanud teises Euroopa Liidu </w:t>
      </w:r>
      <w:r w:rsidR="1C59A3B1" w:rsidRPr="00B92E7F">
        <w:rPr>
          <w:rFonts w:ascii="Times New Roman" w:hAnsi="Times New Roman" w:cs="Times New Roman"/>
          <w:sz w:val="24"/>
          <w:szCs w:val="24"/>
        </w:rPr>
        <w:t>l</w:t>
      </w:r>
      <w:r w:rsidR="26802AE5" w:rsidRPr="00B92E7F">
        <w:rPr>
          <w:rFonts w:ascii="Times New Roman" w:hAnsi="Times New Roman" w:cs="Times New Roman"/>
          <w:sz w:val="24"/>
          <w:szCs w:val="24"/>
        </w:rPr>
        <w:t>epingu</w:t>
      </w:r>
      <w:r w:rsidR="1C59A3B1" w:rsidRPr="00B92E7F">
        <w:rPr>
          <w:rFonts w:ascii="Times New Roman" w:hAnsi="Times New Roman" w:cs="Times New Roman"/>
          <w:sz w:val="24"/>
          <w:szCs w:val="24"/>
        </w:rPr>
        <w:t>riigis</w:t>
      </w:r>
      <w:r w:rsidR="00480AF5" w:rsidRPr="00B92E7F">
        <w:rPr>
          <w:rFonts w:ascii="Times New Roman" w:hAnsi="Times New Roman" w:cs="Times New Roman"/>
          <w:sz w:val="24"/>
          <w:szCs w:val="24"/>
        </w:rPr>
        <w:t xml:space="preserve"> või muus sektoris kui see, milles ühinemine läbi viiakse </w:t>
      </w:r>
      <w:r w:rsidR="00480AF5" w:rsidRPr="00B92E7F">
        <w:rPr>
          <w:rFonts w:ascii="Times New Roman" w:hAnsi="Times New Roman" w:cs="Times New Roman"/>
          <w:b/>
          <w:bCs/>
          <w:sz w:val="24"/>
          <w:szCs w:val="24"/>
        </w:rPr>
        <w:t>(punkt 1)</w:t>
      </w:r>
      <w:r w:rsidR="00480AF5" w:rsidRPr="00B92E7F">
        <w:rPr>
          <w:rFonts w:ascii="Times New Roman" w:hAnsi="Times New Roman" w:cs="Times New Roman"/>
          <w:sz w:val="24"/>
          <w:szCs w:val="24"/>
        </w:rPr>
        <w:t xml:space="preserve">. Teiseks, punktis 1 nimetatud ettevõtjate emaettevõtja </w:t>
      </w:r>
      <w:r w:rsidR="00480AF5" w:rsidRPr="00B92E7F">
        <w:rPr>
          <w:rFonts w:ascii="Times New Roman" w:hAnsi="Times New Roman" w:cs="Times New Roman"/>
          <w:b/>
          <w:bCs/>
          <w:sz w:val="24"/>
          <w:szCs w:val="24"/>
        </w:rPr>
        <w:t>(punkt 2)</w:t>
      </w:r>
      <w:r w:rsidR="00480AF5" w:rsidRPr="00B92E7F">
        <w:rPr>
          <w:rFonts w:ascii="Times New Roman" w:hAnsi="Times New Roman" w:cs="Times New Roman"/>
          <w:sz w:val="24"/>
          <w:szCs w:val="24"/>
        </w:rPr>
        <w:t xml:space="preserve">. Kolmandaks, punktis 1 nimetatud ettevõtjate üle kontrolli teostav juriidiline isik </w:t>
      </w:r>
      <w:r w:rsidR="00480AF5" w:rsidRPr="00B92E7F">
        <w:rPr>
          <w:rFonts w:ascii="Times New Roman" w:hAnsi="Times New Roman" w:cs="Times New Roman"/>
          <w:b/>
          <w:bCs/>
          <w:sz w:val="24"/>
          <w:szCs w:val="24"/>
        </w:rPr>
        <w:t>(punkt 3)</w:t>
      </w:r>
      <w:r w:rsidR="00480AF5" w:rsidRPr="00B92E7F">
        <w:rPr>
          <w:rFonts w:ascii="Times New Roman" w:hAnsi="Times New Roman" w:cs="Times New Roman"/>
          <w:sz w:val="24"/>
          <w:szCs w:val="24"/>
        </w:rPr>
        <w:t xml:space="preserve">. </w:t>
      </w:r>
      <w:r w:rsidR="006C4C25" w:rsidRPr="00B92E7F">
        <w:rPr>
          <w:rFonts w:ascii="Times New Roman" w:hAnsi="Times New Roman" w:cs="Times New Roman"/>
          <w:sz w:val="24"/>
          <w:szCs w:val="24"/>
        </w:rPr>
        <w:t>Lõikega 1 on võetud üle CRD VI artikli 27k lõige 1.</w:t>
      </w:r>
    </w:p>
    <w:p w14:paraId="282E5D48" w14:textId="77777777" w:rsidR="00480AF5" w:rsidRPr="00B92E7F" w:rsidRDefault="00480AF5" w:rsidP="00B92E7F">
      <w:pPr>
        <w:spacing w:after="0" w:line="240" w:lineRule="auto"/>
        <w:jc w:val="both"/>
        <w:rPr>
          <w:rFonts w:ascii="Times New Roman" w:hAnsi="Times New Roman" w:cs="Times New Roman"/>
          <w:sz w:val="24"/>
          <w:szCs w:val="24"/>
        </w:rPr>
      </w:pPr>
    </w:p>
    <w:p w14:paraId="19D2A073" w14:textId="7D9D636D" w:rsidR="00480AF5" w:rsidRPr="00B92E7F" w:rsidRDefault="00480AF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Johtuvalt lõikes 1 sätestatust, peab Finantsinspektsioon </w:t>
      </w:r>
      <w:r w:rsidRPr="00B92E7F">
        <w:rPr>
          <w:rFonts w:ascii="Times New Roman" w:hAnsi="Times New Roman" w:cs="Times New Roman"/>
          <w:b/>
          <w:bCs/>
          <w:sz w:val="24"/>
          <w:szCs w:val="24"/>
        </w:rPr>
        <w:t xml:space="preserve">lõike 2 </w:t>
      </w:r>
      <w:r w:rsidRPr="00B92E7F">
        <w:rPr>
          <w:rFonts w:ascii="Times New Roman" w:hAnsi="Times New Roman" w:cs="Times New Roman"/>
          <w:sz w:val="24"/>
          <w:szCs w:val="24"/>
        </w:rPr>
        <w:t>kohaselt edastama lepinguriigi finantsjärelevalve asutusele ühinemisloa taotlust</w:t>
      </w:r>
      <w:r w:rsidR="00B756DC" w:rsidRPr="00B92E7F">
        <w:rPr>
          <w:rFonts w:ascii="Times New Roman" w:hAnsi="Times New Roman" w:cs="Times New Roman"/>
          <w:sz w:val="24"/>
          <w:szCs w:val="24"/>
        </w:rPr>
        <w:t xml:space="preserve"> arvestades kogu vajaliku või olulise teabe kas omal algatusel või teise järelevalveasutuse taotluse alusel. Teabe edastamisel peab järgima, et see oleks asjakohane ja täielik. Finantsinspektsioon peab </w:t>
      </w:r>
      <w:r w:rsidR="3C7C067C" w:rsidRPr="00B92E7F">
        <w:rPr>
          <w:rFonts w:ascii="Times New Roman" w:hAnsi="Times New Roman" w:cs="Times New Roman"/>
          <w:sz w:val="24"/>
          <w:szCs w:val="24"/>
        </w:rPr>
        <w:t xml:space="preserve">tegema kõik endast oleneva, et </w:t>
      </w:r>
      <w:r w:rsidR="202BB454" w:rsidRPr="00B92E7F">
        <w:rPr>
          <w:rFonts w:ascii="Times New Roman" w:hAnsi="Times New Roman" w:cs="Times New Roman"/>
          <w:sz w:val="24"/>
          <w:szCs w:val="24"/>
        </w:rPr>
        <w:t>kooskõlastada</w:t>
      </w:r>
      <w:r w:rsidR="4C6DBB2B" w:rsidRPr="00B92E7F">
        <w:rPr>
          <w:rFonts w:ascii="Times New Roman" w:hAnsi="Times New Roman" w:cs="Times New Roman"/>
          <w:sz w:val="24"/>
          <w:szCs w:val="24"/>
        </w:rPr>
        <w:t xml:space="preserve"> </w:t>
      </w:r>
      <w:r w:rsidR="3C7C067C" w:rsidRPr="00B92E7F">
        <w:rPr>
          <w:rFonts w:ascii="Times New Roman" w:hAnsi="Times New Roman" w:cs="Times New Roman"/>
          <w:sz w:val="24"/>
          <w:szCs w:val="24"/>
        </w:rPr>
        <w:t>KAS § 6</w:t>
      </w:r>
      <w:r w:rsidR="1C10938A" w:rsidRPr="00B92E7F">
        <w:rPr>
          <w:rFonts w:ascii="Times New Roman" w:hAnsi="Times New Roman" w:cs="Times New Roman"/>
          <w:sz w:val="24"/>
          <w:szCs w:val="24"/>
        </w:rPr>
        <w:t>8</w:t>
      </w:r>
      <w:r w:rsidR="3C7C067C" w:rsidRPr="00B92E7F">
        <w:rPr>
          <w:rFonts w:ascii="Times New Roman" w:hAnsi="Times New Roman" w:cs="Times New Roman"/>
          <w:sz w:val="24"/>
          <w:szCs w:val="24"/>
        </w:rPr>
        <w:t xml:space="preserve"> lõikes 1 nimetatud </w:t>
      </w:r>
      <w:r w:rsidR="00B756DC" w:rsidRPr="00B92E7F">
        <w:rPr>
          <w:rFonts w:ascii="Times New Roman" w:hAnsi="Times New Roman" w:cs="Times New Roman"/>
          <w:sz w:val="24"/>
          <w:szCs w:val="24"/>
        </w:rPr>
        <w:t xml:space="preserve">ühinemisloa </w:t>
      </w:r>
      <w:r w:rsidR="3C7C067C" w:rsidRPr="00B92E7F">
        <w:rPr>
          <w:rFonts w:ascii="Times New Roman" w:hAnsi="Times New Roman" w:cs="Times New Roman"/>
          <w:sz w:val="24"/>
          <w:szCs w:val="24"/>
        </w:rPr>
        <w:t xml:space="preserve">andmise keeldumise otsus </w:t>
      </w:r>
      <w:r w:rsidR="00B756DC" w:rsidRPr="00B92E7F">
        <w:rPr>
          <w:rFonts w:ascii="Times New Roman" w:hAnsi="Times New Roman" w:cs="Times New Roman"/>
          <w:sz w:val="24"/>
          <w:szCs w:val="24"/>
        </w:rPr>
        <w:t xml:space="preserve">ja </w:t>
      </w:r>
      <w:r w:rsidR="16AED12E" w:rsidRPr="00B92E7F">
        <w:rPr>
          <w:rFonts w:ascii="Times New Roman" w:hAnsi="Times New Roman" w:cs="Times New Roman"/>
          <w:sz w:val="24"/>
          <w:szCs w:val="24"/>
        </w:rPr>
        <w:t>tagada otsuse</w:t>
      </w:r>
      <w:r w:rsidR="3C7C067C" w:rsidRPr="00B92E7F">
        <w:rPr>
          <w:rFonts w:ascii="Times New Roman" w:hAnsi="Times New Roman" w:cs="Times New Roman"/>
          <w:sz w:val="24"/>
          <w:szCs w:val="24"/>
        </w:rPr>
        <w:t xml:space="preserve"> sidusus.</w:t>
      </w:r>
      <w:r w:rsidR="006C4C25" w:rsidRPr="00B92E7F">
        <w:rPr>
          <w:rFonts w:ascii="Times New Roman" w:hAnsi="Times New Roman" w:cs="Times New Roman"/>
          <w:sz w:val="24"/>
          <w:szCs w:val="24"/>
        </w:rPr>
        <w:t xml:space="preserve"> Lõikega 2 on võetud üle artikli 27k lõige 2. </w:t>
      </w:r>
    </w:p>
    <w:p w14:paraId="77EF1B9E" w14:textId="77777777" w:rsidR="0045198D" w:rsidRPr="00B92E7F" w:rsidRDefault="0045198D" w:rsidP="00B92E7F">
      <w:pPr>
        <w:spacing w:after="0" w:line="240" w:lineRule="auto"/>
        <w:jc w:val="both"/>
        <w:rPr>
          <w:rFonts w:ascii="Times New Roman" w:hAnsi="Times New Roman" w:cs="Times New Roman"/>
          <w:sz w:val="24"/>
          <w:szCs w:val="24"/>
        </w:rPr>
      </w:pPr>
    </w:p>
    <w:p w14:paraId="3DDEA824" w14:textId="41450BC9"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70</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70</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sätestab krediidiasutuse jagunemise alused. </w:t>
      </w:r>
    </w:p>
    <w:p w14:paraId="61422E68" w14:textId="77777777" w:rsidR="004938CC" w:rsidRPr="00B92E7F" w:rsidRDefault="004938CC" w:rsidP="00B92E7F">
      <w:pPr>
        <w:spacing w:after="0" w:line="240" w:lineRule="auto"/>
        <w:jc w:val="both"/>
        <w:rPr>
          <w:rFonts w:ascii="Times New Roman" w:hAnsi="Times New Roman" w:cs="Times New Roman"/>
          <w:sz w:val="24"/>
          <w:szCs w:val="24"/>
        </w:rPr>
      </w:pPr>
    </w:p>
    <w:p w14:paraId="3C658251" w14:textId="16762439" w:rsidR="004938CC" w:rsidRPr="00B92E7F" w:rsidRDefault="004938C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pealkirja muutmine. </w:t>
      </w:r>
      <w:r w:rsidR="00C23C0E" w:rsidRPr="00B92E7F">
        <w:rPr>
          <w:rFonts w:ascii="Times New Roman" w:hAnsi="Times New Roman" w:cs="Times New Roman"/>
          <w:sz w:val="24"/>
          <w:szCs w:val="24"/>
        </w:rPr>
        <w:t xml:space="preserve">Pealkirja muudetakse selliselt, et edaspidi reguleerib </w:t>
      </w:r>
      <w:r w:rsidR="3BBAF3E6" w:rsidRPr="00B92E7F">
        <w:rPr>
          <w:rFonts w:ascii="Times New Roman" w:hAnsi="Times New Roman" w:cs="Times New Roman"/>
          <w:sz w:val="24"/>
          <w:szCs w:val="24"/>
        </w:rPr>
        <w:t xml:space="preserve"> § 70</w:t>
      </w:r>
      <w:r w:rsidR="3BBAF3E6" w:rsidRPr="00B92E7F">
        <w:rPr>
          <w:rFonts w:ascii="Times New Roman" w:hAnsi="Times New Roman" w:cs="Times New Roman"/>
          <w:sz w:val="24"/>
          <w:szCs w:val="24"/>
          <w:vertAlign w:val="superscript"/>
        </w:rPr>
        <w:t>1</w:t>
      </w:r>
      <w:r w:rsidR="00C23C0E" w:rsidRPr="00B92E7F">
        <w:rPr>
          <w:rFonts w:ascii="Times New Roman" w:hAnsi="Times New Roman" w:cs="Times New Roman"/>
          <w:sz w:val="24"/>
          <w:szCs w:val="24"/>
          <w:vertAlign w:val="superscript"/>
        </w:rPr>
        <w:t xml:space="preserve"> </w:t>
      </w:r>
      <w:r w:rsidR="00C23C0E" w:rsidRPr="00B92E7F">
        <w:rPr>
          <w:rFonts w:ascii="Times New Roman" w:hAnsi="Times New Roman" w:cs="Times New Roman"/>
          <w:sz w:val="24"/>
          <w:szCs w:val="24"/>
        </w:rPr>
        <w:t>jagunemise aluseid ja tingimusi. Muudatus on tingitud paragrahvi lõigete 1 ja 2 muutmisest ning lõigete 2</w:t>
      </w:r>
      <w:r w:rsidR="00C23C0E" w:rsidRPr="00B92E7F">
        <w:rPr>
          <w:rFonts w:ascii="Times New Roman" w:hAnsi="Times New Roman" w:cs="Times New Roman"/>
          <w:sz w:val="24"/>
          <w:szCs w:val="24"/>
          <w:vertAlign w:val="superscript"/>
        </w:rPr>
        <w:t>1</w:t>
      </w:r>
      <w:r w:rsidR="00C23C0E" w:rsidRPr="00B92E7F">
        <w:rPr>
          <w:rFonts w:ascii="Times New Roman" w:hAnsi="Times New Roman" w:cs="Times New Roman"/>
          <w:sz w:val="24"/>
          <w:szCs w:val="24"/>
        </w:rPr>
        <w:t>–2</w:t>
      </w:r>
      <w:r w:rsidR="00C23C0E" w:rsidRPr="00B92E7F">
        <w:rPr>
          <w:rFonts w:ascii="Times New Roman" w:hAnsi="Times New Roman" w:cs="Times New Roman"/>
          <w:sz w:val="24"/>
          <w:szCs w:val="24"/>
          <w:vertAlign w:val="superscript"/>
        </w:rPr>
        <w:t xml:space="preserve">3 </w:t>
      </w:r>
      <w:r w:rsidR="00C23C0E" w:rsidRPr="00B92E7F">
        <w:rPr>
          <w:rFonts w:ascii="Times New Roman" w:hAnsi="Times New Roman" w:cs="Times New Roman"/>
          <w:sz w:val="24"/>
          <w:szCs w:val="24"/>
        </w:rPr>
        <w:t xml:space="preserve">lisamisest. </w:t>
      </w:r>
    </w:p>
    <w:p w14:paraId="17DB9D96" w14:textId="77777777" w:rsidR="003E743B" w:rsidRPr="00B92E7F" w:rsidRDefault="003E743B" w:rsidP="00B92E7F">
      <w:pPr>
        <w:spacing w:after="0" w:line="240" w:lineRule="auto"/>
        <w:jc w:val="both"/>
        <w:rPr>
          <w:rFonts w:ascii="Times New Roman" w:hAnsi="Times New Roman" w:cs="Times New Roman"/>
          <w:b/>
          <w:bCs/>
          <w:sz w:val="24"/>
          <w:szCs w:val="24"/>
        </w:rPr>
      </w:pPr>
    </w:p>
    <w:p w14:paraId="305AC123" w14:textId="38EE335E" w:rsidR="003E743B" w:rsidRPr="00B92E7F" w:rsidRDefault="003E743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muutmine. </w:t>
      </w:r>
      <w:r w:rsidR="480CE868" w:rsidRPr="00B92E7F">
        <w:rPr>
          <w:rFonts w:ascii="Times New Roman" w:hAnsi="Times New Roman" w:cs="Times New Roman"/>
          <w:sz w:val="24"/>
          <w:szCs w:val="24"/>
        </w:rPr>
        <w:t>Kehtiv l</w:t>
      </w:r>
      <w:r w:rsidR="7CA8FA4A" w:rsidRPr="00B92E7F">
        <w:rPr>
          <w:rFonts w:ascii="Times New Roman" w:hAnsi="Times New Roman" w:cs="Times New Roman"/>
          <w:sz w:val="24"/>
          <w:szCs w:val="24"/>
        </w:rPr>
        <w:t>õi</w:t>
      </w:r>
      <w:r w:rsidR="5B73526E" w:rsidRPr="00B92E7F">
        <w:rPr>
          <w:rFonts w:ascii="Times New Roman" w:hAnsi="Times New Roman" w:cs="Times New Roman"/>
          <w:sz w:val="24"/>
          <w:szCs w:val="24"/>
        </w:rPr>
        <w:t>ge</w:t>
      </w:r>
      <w:r w:rsidR="00B6752F" w:rsidRPr="00B92E7F">
        <w:rPr>
          <w:rFonts w:ascii="Times New Roman" w:hAnsi="Times New Roman" w:cs="Times New Roman"/>
          <w:sz w:val="24"/>
          <w:szCs w:val="24"/>
        </w:rPr>
        <w:t xml:space="preserve"> 1</w:t>
      </w:r>
      <w:r w:rsidR="00B57304" w:rsidRPr="00B92E7F">
        <w:rPr>
          <w:rFonts w:ascii="Times New Roman" w:hAnsi="Times New Roman" w:cs="Times New Roman"/>
          <w:sz w:val="24"/>
          <w:szCs w:val="24"/>
        </w:rPr>
        <w:t xml:space="preserve"> näeb ette kaks alust, mille esinemisel </w:t>
      </w:r>
      <w:r w:rsidR="00B6752F" w:rsidRPr="00B92E7F">
        <w:rPr>
          <w:rFonts w:ascii="Times New Roman" w:hAnsi="Times New Roman" w:cs="Times New Roman"/>
          <w:sz w:val="24"/>
          <w:szCs w:val="24"/>
        </w:rPr>
        <w:t xml:space="preserve">võib jagunev krediidiasutus esitada Finantsinspektsioonile taotluse jagunemise loa saamiseks. </w:t>
      </w:r>
      <w:r w:rsidR="002B5711" w:rsidRPr="00B92E7F">
        <w:rPr>
          <w:rFonts w:ascii="Times New Roman" w:hAnsi="Times New Roman" w:cs="Times New Roman"/>
          <w:sz w:val="24"/>
          <w:szCs w:val="24"/>
        </w:rPr>
        <w:t>Esimeseks aluseks on küllaldaste andmete olemasolu selle kohta, et krediidiasutuse finantsseisundist tulenevad makseraskused või esineb risk, et krediidiasutus ei suuda rahuldada kas või ühe kliendi õigustatud nõuet (punkt 1). Teiseks aluseks on tõenäosus, et pärast jagunemist vastab usaldatavusnormatiive täitma kohustatud krediidiasutuse usaldatavusnormatiivide tase seaduses sätestatud nõuetele. Seega annab lõige 1 krediidiasutustele ainult kaks alust, mille esinemisel võib krediidiasutus jaguneda. Sama paragrahvi lõige 2 annab Finantsinspektsioonile õiguse nõuda jagunemisloa taotlemis</w:t>
      </w:r>
      <w:r w:rsidR="00EC6CB2" w:rsidRPr="00B92E7F">
        <w:rPr>
          <w:rFonts w:ascii="Times New Roman" w:hAnsi="Times New Roman" w:cs="Times New Roman"/>
          <w:sz w:val="24"/>
          <w:szCs w:val="24"/>
        </w:rPr>
        <w:t xml:space="preserve">t lõikes 1 nimetatud alustel ehk finantsjärelevalve asutus võib sekkuda krediidiasutuse otsustusõigusesse, kui krediidiasutuse majanduslik seis on halvenenud ning makseraskuseid aitab leevendada jagunemine. </w:t>
      </w:r>
    </w:p>
    <w:p w14:paraId="64A5151C" w14:textId="77777777" w:rsidR="00EC6CB2" w:rsidRPr="00B92E7F" w:rsidRDefault="00EC6CB2" w:rsidP="00B92E7F">
      <w:pPr>
        <w:spacing w:after="0" w:line="240" w:lineRule="auto"/>
        <w:jc w:val="both"/>
        <w:rPr>
          <w:rFonts w:ascii="Times New Roman" w:hAnsi="Times New Roman" w:cs="Times New Roman"/>
          <w:sz w:val="24"/>
          <w:szCs w:val="24"/>
        </w:rPr>
      </w:pPr>
    </w:p>
    <w:p w14:paraId="0A7E0E3F" w14:textId="53BE5247" w:rsidR="00EC6CB2" w:rsidRPr="00B92E7F" w:rsidRDefault="00EC6CB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Erinevalt lõigetele 1 ja 2, </w:t>
      </w:r>
      <w:r w:rsidR="00E0AFE3" w:rsidRPr="00B92E7F">
        <w:rPr>
          <w:rFonts w:ascii="Times New Roman" w:hAnsi="Times New Roman" w:cs="Times New Roman"/>
          <w:sz w:val="24"/>
          <w:szCs w:val="24"/>
        </w:rPr>
        <w:t xml:space="preserve">ei sea </w:t>
      </w:r>
      <w:r w:rsidRPr="00B92E7F">
        <w:rPr>
          <w:rFonts w:ascii="Times New Roman" w:hAnsi="Times New Roman" w:cs="Times New Roman"/>
          <w:sz w:val="24"/>
          <w:szCs w:val="24"/>
        </w:rPr>
        <w:t xml:space="preserve">CRD VI eeltingimusi krediidiasutuse jagunemisele. </w:t>
      </w:r>
      <w:r w:rsidR="00AA42D7" w:rsidRPr="00B92E7F">
        <w:rPr>
          <w:rFonts w:ascii="Times New Roman" w:hAnsi="Times New Roman" w:cs="Times New Roman"/>
          <w:sz w:val="24"/>
          <w:szCs w:val="24"/>
        </w:rPr>
        <w:t>Direktiivi kohaselt on krediidiasutuse jagunemine lubatud, kui see vastab vaid teatud jagunemise tingimustele (vt § 70</w:t>
      </w:r>
      <w:r w:rsidR="00AA42D7" w:rsidRPr="00B92E7F">
        <w:rPr>
          <w:rFonts w:ascii="Times New Roman" w:hAnsi="Times New Roman" w:cs="Times New Roman"/>
          <w:sz w:val="24"/>
          <w:szCs w:val="24"/>
          <w:vertAlign w:val="superscript"/>
        </w:rPr>
        <w:t>1</w:t>
      </w:r>
      <w:r w:rsidR="00AA42D7" w:rsidRPr="00B92E7F">
        <w:rPr>
          <w:rFonts w:ascii="Times New Roman" w:hAnsi="Times New Roman" w:cs="Times New Roman"/>
          <w:sz w:val="24"/>
          <w:szCs w:val="24"/>
        </w:rPr>
        <w:t xml:space="preserve"> lõike 2</w:t>
      </w:r>
      <w:r w:rsidR="00AA42D7" w:rsidRPr="00B92E7F">
        <w:rPr>
          <w:rFonts w:ascii="Times New Roman" w:hAnsi="Times New Roman" w:cs="Times New Roman"/>
          <w:sz w:val="24"/>
          <w:szCs w:val="24"/>
          <w:vertAlign w:val="superscript"/>
        </w:rPr>
        <w:t>1</w:t>
      </w:r>
      <w:r w:rsidR="00AA42D7" w:rsidRPr="00B92E7F">
        <w:rPr>
          <w:rFonts w:ascii="Times New Roman" w:hAnsi="Times New Roman" w:cs="Times New Roman"/>
          <w:sz w:val="24"/>
          <w:szCs w:val="24"/>
        </w:rPr>
        <w:t xml:space="preserve"> lisamise selgitusi), jagunemises osalevad pooled teavitavad sellest pädevat asutust ning saavad vastava heakskiidu. Eelnõu koostajate hinnangul vajab § 70</w:t>
      </w:r>
      <w:r w:rsidR="00AA42D7" w:rsidRPr="00B92E7F">
        <w:rPr>
          <w:rFonts w:ascii="Times New Roman" w:hAnsi="Times New Roman" w:cs="Times New Roman"/>
          <w:sz w:val="24"/>
          <w:szCs w:val="24"/>
          <w:vertAlign w:val="superscript"/>
        </w:rPr>
        <w:t>1</w:t>
      </w:r>
      <w:r w:rsidR="00AA42D7" w:rsidRPr="00B92E7F">
        <w:rPr>
          <w:rFonts w:ascii="Times New Roman" w:hAnsi="Times New Roman" w:cs="Times New Roman"/>
          <w:sz w:val="24"/>
          <w:szCs w:val="24"/>
        </w:rPr>
        <w:t xml:space="preserve"> ülevaatamist, kaotades ära eeltingimused jagunemiseks, kuid samal ajal jättes Finantsinspektsioonile õigused sekkuda krediidiasutuse struktuuri ja otsustusõigusesse, kui krediidiasutuse majanduslik seisukord on kriitiline. Seetõttu muudetakse lõiget 1 sarnaselt § 66 lõike 2 sõnastusele ja sätestatakse, et </w:t>
      </w:r>
      <w:r w:rsidR="22BE1B7B" w:rsidRPr="00B92E7F">
        <w:rPr>
          <w:rFonts w:ascii="Times New Roman" w:hAnsi="Times New Roman" w:cs="Times New Roman"/>
          <w:sz w:val="24"/>
          <w:szCs w:val="24"/>
        </w:rPr>
        <w:t>jagunev</w:t>
      </w:r>
      <w:r w:rsidR="25659053" w:rsidRPr="00B92E7F">
        <w:rPr>
          <w:rFonts w:ascii="Times New Roman" w:hAnsi="Times New Roman" w:cs="Times New Roman"/>
          <w:sz w:val="24"/>
          <w:szCs w:val="24"/>
        </w:rPr>
        <w:t xml:space="preserve"> ühing</w:t>
      </w:r>
      <w:r w:rsidR="00AA42D7" w:rsidRPr="00B92E7F">
        <w:rPr>
          <w:rFonts w:ascii="Times New Roman" w:hAnsi="Times New Roman" w:cs="Times New Roman"/>
          <w:sz w:val="24"/>
          <w:szCs w:val="24"/>
        </w:rPr>
        <w:t xml:space="preserve"> peab viivitamata pärast </w:t>
      </w:r>
      <w:r w:rsidR="22BE1B7B" w:rsidRPr="00B92E7F">
        <w:rPr>
          <w:rFonts w:ascii="Times New Roman" w:hAnsi="Times New Roman" w:cs="Times New Roman"/>
          <w:sz w:val="24"/>
          <w:szCs w:val="24"/>
        </w:rPr>
        <w:t>jagunemis</w:t>
      </w:r>
      <w:r w:rsidR="3F6D5FBC" w:rsidRPr="00B92E7F">
        <w:rPr>
          <w:rFonts w:ascii="Times New Roman" w:hAnsi="Times New Roman" w:cs="Times New Roman"/>
          <w:sz w:val="24"/>
          <w:szCs w:val="24"/>
        </w:rPr>
        <w:t>otsuse vastuvõtmist</w:t>
      </w:r>
      <w:r w:rsidR="00AA42D7" w:rsidRPr="00B92E7F">
        <w:rPr>
          <w:rFonts w:ascii="Times New Roman" w:hAnsi="Times New Roman" w:cs="Times New Roman"/>
          <w:sz w:val="24"/>
          <w:szCs w:val="24"/>
        </w:rPr>
        <w:t xml:space="preserve"> teatama sellest </w:t>
      </w:r>
      <w:r w:rsidR="22BE1B7B" w:rsidRPr="00B92E7F">
        <w:rPr>
          <w:rFonts w:ascii="Times New Roman" w:hAnsi="Times New Roman" w:cs="Times New Roman"/>
          <w:sz w:val="24"/>
          <w:szCs w:val="24"/>
        </w:rPr>
        <w:t>Finantsinspektsiooni</w:t>
      </w:r>
      <w:r w:rsidR="00AA42D7" w:rsidRPr="00B92E7F">
        <w:rPr>
          <w:rFonts w:ascii="Times New Roman" w:hAnsi="Times New Roman" w:cs="Times New Roman"/>
          <w:sz w:val="24"/>
          <w:szCs w:val="24"/>
        </w:rPr>
        <w:t xml:space="preserve"> ja esitama jagunemisega seotud </w:t>
      </w:r>
      <w:r w:rsidR="4B815BFA" w:rsidRPr="00B92E7F">
        <w:rPr>
          <w:rFonts w:ascii="Times New Roman" w:hAnsi="Times New Roman" w:cs="Times New Roman"/>
          <w:sz w:val="24"/>
          <w:szCs w:val="24"/>
        </w:rPr>
        <w:t>dokumendid ja andmed.</w:t>
      </w:r>
      <w:r w:rsidR="00AA42D7" w:rsidRPr="00B92E7F">
        <w:rPr>
          <w:rFonts w:ascii="Times New Roman" w:hAnsi="Times New Roman" w:cs="Times New Roman"/>
          <w:sz w:val="24"/>
          <w:szCs w:val="24"/>
        </w:rPr>
        <w:t xml:space="preserve"> </w:t>
      </w:r>
      <w:r w:rsidR="008E7704" w:rsidRPr="00B92E7F">
        <w:rPr>
          <w:rFonts w:ascii="Times New Roman" w:hAnsi="Times New Roman" w:cs="Times New Roman"/>
          <w:sz w:val="24"/>
          <w:szCs w:val="24"/>
        </w:rPr>
        <w:t xml:space="preserve">Lõike 1 muutmise tulemusel kaotatakse ära jagunemise eeltingimus, kuid väljendatakse selgemalt, et krediidiasutuse jagunemiseks on vaja Finantsinspektsioonilt jagunemise luba. </w:t>
      </w:r>
      <w:r w:rsidR="00D961F6" w:rsidRPr="00B92E7F">
        <w:rPr>
          <w:rFonts w:ascii="Times New Roman" w:hAnsi="Times New Roman" w:cs="Times New Roman"/>
          <w:sz w:val="24"/>
          <w:szCs w:val="24"/>
        </w:rPr>
        <w:t>Lõikega 1 võetakse üle CRD VI artikli 27i lõike 1 esimene alalõige ja lõige 7.</w:t>
      </w:r>
    </w:p>
    <w:p w14:paraId="50E44ED1" w14:textId="77777777" w:rsidR="003E743B" w:rsidRPr="00B92E7F" w:rsidRDefault="003E743B" w:rsidP="00B92E7F">
      <w:pPr>
        <w:spacing w:after="0" w:line="240" w:lineRule="auto"/>
        <w:jc w:val="both"/>
        <w:rPr>
          <w:rFonts w:ascii="Times New Roman" w:hAnsi="Times New Roman" w:cs="Times New Roman"/>
          <w:b/>
          <w:bCs/>
          <w:sz w:val="24"/>
          <w:szCs w:val="24"/>
        </w:rPr>
      </w:pPr>
    </w:p>
    <w:p w14:paraId="49FC3E8F" w14:textId="47675AD0" w:rsidR="003E743B" w:rsidRPr="00B92E7F" w:rsidRDefault="003E743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00D961F6" w:rsidRPr="00B92E7F">
        <w:rPr>
          <w:rFonts w:ascii="Times New Roman" w:hAnsi="Times New Roman" w:cs="Times New Roman"/>
          <w:sz w:val="24"/>
          <w:szCs w:val="24"/>
        </w:rPr>
        <w:t>Johtuvalt lõike 1 muutmisest (vt § 70</w:t>
      </w:r>
      <w:r w:rsidR="00D961F6" w:rsidRPr="00B92E7F">
        <w:rPr>
          <w:rFonts w:ascii="Times New Roman" w:hAnsi="Times New Roman" w:cs="Times New Roman"/>
          <w:sz w:val="24"/>
          <w:szCs w:val="24"/>
          <w:vertAlign w:val="superscript"/>
        </w:rPr>
        <w:t>1</w:t>
      </w:r>
      <w:r w:rsidR="00D961F6" w:rsidRPr="00B92E7F">
        <w:rPr>
          <w:rFonts w:ascii="Times New Roman" w:hAnsi="Times New Roman" w:cs="Times New Roman"/>
          <w:sz w:val="24"/>
          <w:szCs w:val="24"/>
        </w:rPr>
        <w:t xml:space="preserve"> lõike 1 muutmise selgitusi), muudetakse ka lõiget 2. Varem kehtinud lõike 1 loetelu  kantakse üle lõike 2 loetelusse muutmata kujul. Lõike sissejuhatav lauseosa sõnastatakse ümber Finantsinspektsiooni </w:t>
      </w:r>
      <w:r w:rsidR="3EBD0EC1" w:rsidRPr="00B92E7F">
        <w:rPr>
          <w:rFonts w:ascii="Times New Roman" w:hAnsi="Times New Roman" w:cs="Times New Roman"/>
          <w:sz w:val="24"/>
          <w:szCs w:val="24"/>
        </w:rPr>
        <w:t>õiguse</w:t>
      </w:r>
      <w:r w:rsidR="732A7C4B" w:rsidRPr="00B92E7F">
        <w:rPr>
          <w:rFonts w:ascii="Times New Roman" w:hAnsi="Times New Roman" w:cs="Times New Roman"/>
          <w:sz w:val="24"/>
          <w:szCs w:val="24"/>
        </w:rPr>
        <w:t>na</w:t>
      </w:r>
      <w:r w:rsidR="00D961F6" w:rsidRPr="00B92E7F">
        <w:rPr>
          <w:rFonts w:ascii="Times New Roman" w:hAnsi="Times New Roman" w:cs="Times New Roman"/>
          <w:sz w:val="24"/>
          <w:szCs w:val="24"/>
        </w:rPr>
        <w:t xml:space="preserve"> nõuda jagunemise küsimuse otsustamist ja jagunemise loa saamiseks taotluse esitamist. </w:t>
      </w:r>
    </w:p>
    <w:p w14:paraId="22647291" w14:textId="77777777" w:rsidR="003E743B" w:rsidRPr="00B92E7F" w:rsidRDefault="003E743B" w:rsidP="00B92E7F">
      <w:pPr>
        <w:spacing w:after="0" w:line="240" w:lineRule="auto"/>
        <w:jc w:val="both"/>
        <w:rPr>
          <w:rFonts w:ascii="Times New Roman" w:hAnsi="Times New Roman" w:cs="Times New Roman"/>
          <w:b/>
          <w:bCs/>
          <w:sz w:val="24"/>
          <w:szCs w:val="24"/>
        </w:rPr>
      </w:pPr>
    </w:p>
    <w:p w14:paraId="48288DCC" w14:textId="4A1AFEC6" w:rsidR="00CC6718" w:rsidRPr="00B92E7F" w:rsidRDefault="003E743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lõigetega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w:t>
      </w:r>
      <w:r w:rsidR="39590012" w:rsidRPr="00B92E7F">
        <w:rPr>
          <w:rFonts w:ascii="Times New Roman" w:hAnsi="Times New Roman" w:cs="Times New Roman"/>
          <w:b/>
          <w:bCs/>
          <w:sz w:val="24"/>
          <w:szCs w:val="24"/>
        </w:rPr>
        <w:t>2</w:t>
      </w:r>
      <w:r w:rsidR="645FF5E5"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w:t>
      </w:r>
      <w:r w:rsidR="00B8370B" w:rsidRPr="00B92E7F">
        <w:rPr>
          <w:rFonts w:ascii="Times New Roman" w:hAnsi="Times New Roman" w:cs="Times New Roman"/>
          <w:b/>
          <w:sz w:val="24"/>
          <w:szCs w:val="24"/>
        </w:rPr>
        <w:t>Lõikega 2</w:t>
      </w:r>
      <w:r w:rsidR="00B8370B" w:rsidRPr="00B92E7F">
        <w:rPr>
          <w:rFonts w:ascii="Times New Roman" w:hAnsi="Times New Roman" w:cs="Times New Roman"/>
          <w:b/>
          <w:sz w:val="24"/>
          <w:szCs w:val="24"/>
          <w:vertAlign w:val="superscript"/>
        </w:rPr>
        <w:t>1</w:t>
      </w:r>
      <w:r w:rsidR="00B8370B" w:rsidRPr="00B92E7F">
        <w:rPr>
          <w:rFonts w:ascii="Times New Roman" w:hAnsi="Times New Roman" w:cs="Times New Roman"/>
          <w:b/>
          <w:sz w:val="24"/>
          <w:szCs w:val="24"/>
        </w:rPr>
        <w:t xml:space="preserve"> </w:t>
      </w:r>
      <w:r w:rsidR="00B8370B" w:rsidRPr="00B92E7F">
        <w:rPr>
          <w:rFonts w:ascii="Times New Roman" w:hAnsi="Times New Roman" w:cs="Times New Roman"/>
          <w:sz w:val="24"/>
          <w:szCs w:val="24"/>
        </w:rPr>
        <w:t>võetakse üle CRD VI artikli 27h lõige 2 ning sätestatakse</w:t>
      </w:r>
      <w:r w:rsidR="00CC6718" w:rsidRPr="00B92E7F">
        <w:rPr>
          <w:rFonts w:ascii="Times New Roman" w:hAnsi="Times New Roman" w:cs="Times New Roman"/>
          <w:sz w:val="24"/>
          <w:szCs w:val="24"/>
        </w:rPr>
        <w:t xml:space="preserve"> viis </w:t>
      </w:r>
      <w:r w:rsidR="4F3C82E3" w:rsidRPr="00B92E7F">
        <w:rPr>
          <w:rFonts w:ascii="Times New Roman" w:hAnsi="Times New Roman" w:cs="Times New Roman"/>
          <w:sz w:val="24"/>
          <w:szCs w:val="24"/>
        </w:rPr>
        <w:t>olukorda</w:t>
      </w:r>
      <w:r w:rsidR="366B0C1B" w:rsidRPr="00B92E7F">
        <w:rPr>
          <w:rFonts w:ascii="Times New Roman" w:hAnsi="Times New Roman" w:cs="Times New Roman"/>
          <w:sz w:val="24"/>
          <w:szCs w:val="24"/>
        </w:rPr>
        <w:t xml:space="preserve">, </w:t>
      </w:r>
      <w:r w:rsidR="4C98486A" w:rsidRPr="00B92E7F">
        <w:rPr>
          <w:rFonts w:ascii="Times New Roman" w:hAnsi="Times New Roman" w:cs="Times New Roman"/>
          <w:sz w:val="24"/>
          <w:szCs w:val="24"/>
        </w:rPr>
        <w:t>mille esinemisel on tegu jagunemisega.</w:t>
      </w:r>
      <w:r w:rsidR="456F830A" w:rsidRPr="00B92E7F">
        <w:rPr>
          <w:rFonts w:ascii="Times New Roman" w:hAnsi="Times New Roman" w:cs="Times New Roman"/>
          <w:sz w:val="24"/>
          <w:szCs w:val="24"/>
        </w:rPr>
        <w:t xml:space="preserve"> Üldistatuna saab jagunemine toimuda kolmel viisil. Esimeseks viisiks on jaguneva krediidiasutuse kõikide või osade varade ja kohustuste üleandmine omandavale ühingule või jagunemise otstarbeks asutatud ühingule selliselt, et jaguneva krediidiasutuse omakapitali väärtpaberi omanikud saavad vastu omakapitali väärtpabereid jagunevas krediidiasutuses ning asjakohasel juhul </w:t>
      </w:r>
      <w:r w:rsidR="456F830A" w:rsidRPr="00B92E7F">
        <w:rPr>
          <w:rFonts w:ascii="Times New Roman" w:hAnsi="Times New Roman" w:cs="Times New Roman"/>
          <w:sz w:val="24"/>
          <w:szCs w:val="24"/>
        </w:rPr>
        <w:lastRenderedPageBreak/>
        <w:t xml:space="preserve">rahalise </w:t>
      </w:r>
      <w:proofErr w:type="spellStart"/>
      <w:r w:rsidR="456F830A" w:rsidRPr="00B92E7F">
        <w:rPr>
          <w:rFonts w:ascii="Times New Roman" w:hAnsi="Times New Roman" w:cs="Times New Roman"/>
          <w:sz w:val="24"/>
          <w:szCs w:val="24"/>
        </w:rPr>
        <w:t>juurdemakse</w:t>
      </w:r>
      <w:proofErr w:type="spellEnd"/>
      <w:r w:rsidR="456F830A" w:rsidRPr="00B92E7F">
        <w:rPr>
          <w:rFonts w:ascii="Times New Roman" w:hAnsi="Times New Roman" w:cs="Times New Roman"/>
          <w:sz w:val="24"/>
          <w:szCs w:val="24"/>
        </w:rPr>
        <w:t xml:space="preserve">. Taolised jagunemise tingimused on sätestatud </w:t>
      </w:r>
      <w:r w:rsidR="456F830A" w:rsidRPr="00B92E7F">
        <w:rPr>
          <w:rFonts w:ascii="Times New Roman" w:hAnsi="Times New Roman" w:cs="Times New Roman"/>
          <w:b/>
          <w:bCs/>
          <w:sz w:val="24"/>
          <w:szCs w:val="24"/>
        </w:rPr>
        <w:t>punktides 1, 2 ja 4</w:t>
      </w:r>
      <w:r w:rsidR="456F830A" w:rsidRPr="00B92E7F">
        <w:rPr>
          <w:rFonts w:ascii="Times New Roman" w:hAnsi="Times New Roman" w:cs="Times New Roman"/>
          <w:sz w:val="24"/>
          <w:szCs w:val="24"/>
        </w:rPr>
        <w:t xml:space="preserve">. </w:t>
      </w:r>
      <w:r w:rsidR="456F830A" w:rsidRPr="00B92E7F">
        <w:rPr>
          <w:rFonts w:ascii="Times New Roman" w:hAnsi="Times New Roman" w:cs="Times New Roman"/>
          <w:b/>
          <w:bCs/>
          <w:sz w:val="24"/>
          <w:szCs w:val="24"/>
        </w:rPr>
        <w:t>Punkt 3</w:t>
      </w:r>
      <w:r w:rsidR="456F830A" w:rsidRPr="00B92E7F">
        <w:rPr>
          <w:rFonts w:ascii="Times New Roman" w:hAnsi="Times New Roman" w:cs="Times New Roman"/>
          <w:sz w:val="24"/>
          <w:szCs w:val="24"/>
        </w:rPr>
        <w:t xml:space="preserve"> lubab jagunemist punktide 1 ja 2 kombineerimise teel ehk jagunev ühing võib anda oma varasid ja kohustusi nii omandavatele ühingutele kui ka asutatud ühingutele. Kolmanda viisi kohaselt annab jagunev krediidiasutus osa oma varadest ja kohustustest üle vähemalt ühele omandavale ühingule ning saab vastu väärtpabereid. Taolist viisi väljendab </w:t>
      </w:r>
      <w:r w:rsidR="456F830A" w:rsidRPr="00B92E7F">
        <w:rPr>
          <w:rFonts w:ascii="Times New Roman" w:hAnsi="Times New Roman" w:cs="Times New Roman"/>
          <w:b/>
          <w:bCs/>
          <w:sz w:val="24"/>
          <w:szCs w:val="24"/>
        </w:rPr>
        <w:t>punkt 5</w:t>
      </w:r>
      <w:r w:rsidR="456F830A" w:rsidRPr="00B92E7F">
        <w:rPr>
          <w:rFonts w:ascii="Times New Roman" w:hAnsi="Times New Roman" w:cs="Times New Roman"/>
          <w:sz w:val="24"/>
          <w:szCs w:val="24"/>
        </w:rPr>
        <w:t>.</w:t>
      </w:r>
    </w:p>
    <w:p w14:paraId="4B3969A8" w14:textId="5C633E53" w:rsidR="00CC6718" w:rsidRPr="00B92E7F" w:rsidRDefault="00CC6718" w:rsidP="00B92E7F">
      <w:pPr>
        <w:spacing w:after="0" w:line="240" w:lineRule="auto"/>
        <w:jc w:val="both"/>
        <w:rPr>
          <w:rFonts w:ascii="Times New Roman" w:hAnsi="Times New Roman" w:cs="Times New Roman"/>
          <w:sz w:val="24"/>
          <w:szCs w:val="24"/>
        </w:rPr>
      </w:pPr>
    </w:p>
    <w:p w14:paraId="622D9B73" w14:textId="5D95A288" w:rsidR="0045198D" w:rsidRPr="00B92E7F" w:rsidRDefault="7808C34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2</w:t>
      </w:r>
      <w:r w:rsidRPr="00B92E7F">
        <w:rPr>
          <w:rFonts w:ascii="Times New Roman" w:hAnsi="Times New Roman" w:cs="Times New Roman"/>
          <w:b/>
          <w:bCs/>
          <w:sz w:val="24"/>
          <w:szCs w:val="24"/>
          <w:vertAlign w:val="superscript"/>
        </w:rPr>
        <w:t>2</w:t>
      </w:r>
      <w:r w:rsidR="61FEC44B" w:rsidRPr="00B92E7F">
        <w:rPr>
          <w:rFonts w:ascii="Times New Roman" w:hAnsi="Times New Roman" w:cs="Times New Roman"/>
          <w:b/>
          <w:bCs/>
          <w:sz w:val="24"/>
          <w:szCs w:val="24"/>
          <w:vertAlign w:val="superscript"/>
        </w:rPr>
        <w:t xml:space="preserve"> </w:t>
      </w:r>
      <w:r w:rsidR="61FEC44B" w:rsidRPr="00B92E7F">
        <w:rPr>
          <w:rFonts w:ascii="Times New Roman" w:hAnsi="Times New Roman" w:cs="Times New Roman"/>
          <w:sz w:val="24"/>
          <w:szCs w:val="24"/>
        </w:rPr>
        <w:t>seab lõike 2</w:t>
      </w:r>
      <w:r w:rsidR="61FEC44B" w:rsidRPr="00B92E7F">
        <w:rPr>
          <w:rFonts w:ascii="Times New Roman" w:hAnsi="Times New Roman" w:cs="Times New Roman"/>
          <w:sz w:val="24"/>
          <w:szCs w:val="24"/>
          <w:vertAlign w:val="superscript"/>
        </w:rPr>
        <w:t>1</w:t>
      </w:r>
      <w:r w:rsidR="61FEC44B" w:rsidRPr="00B92E7F">
        <w:rPr>
          <w:rFonts w:ascii="Times New Roman" w:hAnsi="Times New Roman" w:cs="Times New Roman"/>
          <w:sz w:val="24"/>
          <w:szCs w:val="24"/>
        </w:rPr>
        <w:t xml:space="preserve"> punktides 1, 2 ja 5 nimetatud jagunemise olukordade eeltingimuseks tegevusloa olemasolu omandaval ühingul ning </w:t>
      </w:r>
      <w:r w:rsidR="61FEC44B" w:rsidRPr="00B92E7F">
        <w:rPr>
          <w:rFonts w:ascii="Times New Roman" w:hAnsi="Times New Roman" w:cs="Times New Roman"/>
          <w:b/>
          <w:bCs/>
          <w:sz w:val="24"/>
          <w:szCs w:val="24"/>
        </w:rPr>
        <w:t>lõige 2</w:t>
      </w:r>
      <w:r w:rsidR="61FEC44B" w:rsidRPr="00B92E7F">
        <w:rPr>
          <w:rFonts w:ascii="Times New Roman" w:hAnsi="Times New Roman" w:cs="Times New Roman"/>
          <w:b/>
          <w:bCs/>
          <w:sz w:val="24"/>
          <w:szCs w:val="24"/>
          <w:vertAlign w:val="superscript"/>
        </w:rPr>
        <w:t>3</w:t>
      </w:r>
      <w:r w:rsidR="61FEC44B" w:rsidRPr="00B92E7F">
        <w:rPr>
          <w:rFonts w:ascii="Times New Roman" w:hAnsi="Times New Roman" w:cs="Times New Roman"/>
          <w:sz w:val="24"/>
          <w:szCs w:val="24"/>
        </w:rPr>
        <w:t xml:space="preserve"> </w:t>
      </w:r>
      <w:r w:rsidR="00CC6718" w:rsidRPr="00B92E7F">
        <w:rPr>
          <w:rFonts w:ascii="Times New Roman" w:hAnsi="Times New Roman" w:cs="Times New Roman"/>
          <w:sz w:val="24"/>
          <w:szCs w:val="24"/>
        </w:rPr>
        <w:t>täpsustab, et kui krediidiasutuse omakapitali väärtpaberi omanikele tehakse lõike 2</w:t>
      </w:r>
      <w:r w:rsidR="00CC6718" w:rsidRPr="00B92E7F">
        <w:rPr>
          <w:rFonts w:ascii="Times New Roman" w:hAnsi="Times New Roman" w:cs="Times New Roman"/>
          <w:sz w:val="24"/>
          <w:szCs w:val="24"/>
          <w:vertAlign w:val="superscript"/>
        </w:rPr>
        <w:t>1</w:t>
      </w:r>
      <w:r w:rsidR="00CC6718" w:rsidRPr="00B92E7F">
        <w:rPr>
          <w:rFonts w:ascii="Times New Roman" w:hAnsi="Times New Roman" w:cs="Times New Roman"/>
          <w:sz w:val="24"/>
          <w:szCs w:val="24"/>
        </w:rPr>
        <w:t xml:space="preserve"> punktide 1, 2 või 4 kohaselt rahaline </w:t>
      </w:r>
      <w:proofErr w:type="spellStart"/>
      <w:r w:rsidR="00CC6718" w:rsidRPr="00B92E7F">
        <w:rPr>
          <w:rFonts w:ascii="Times New Roman" w:hAnsi="Times New Roman" w:cs="Times New Roman"/>
          <w:sz w:val="24"/>
          <w:szCs w:val="24"/>
        </w:rPr>
        <w:t>juurdemakse</w:t>
      </w:r>
      <w:proofErr w:type="spellEnd"/>
      <w:r w:rsidR="00CC6718" w:rsidRPr="00B92E7F">
        <w:rPr>
          <w:rFonts w:ascii="Times New Roman" w:hAnsi="Times New Roman" w:cs="Times New Roman"/>
          <w:sz w:val="24"/>
          <w:szCs w:val="24"/>
        </w:rPr>
        <w:t xml:space="preserve">, siis tuleb järgida </w:t>
      </w:r>
      <w:r w:rsidR="5C233044" w:rsidRPr="00B92E7F">
        <w:rPr>
          <w:rFonts w:ascii="Times New Roman" w:hAnsi="Times New Roman" w:cs="Times New Roman"/>
          <w:sz w:val="24"/>
          <w:szCs w:val="24"/>
        </w:rPr>
        <w:t>ÄS</w:t>
      </w:r>
      <w:r w:rsidR="00CC6718" w:rsidRPr="00B92E7F">
        <w:rPr>
          <w:rFonts w:ascii="Times New Roman" w:hAnsi="Times New Roman" w:cs="Times New Roman"/>
          <w:sz w:val="24"/>
          <w:szCs w:val="24"/>
        </w:rPr>
        <w:t xml:space="preserve"> § 435 lõikes 2 sätestatut. Viimati viidatud s</w:t>
      </w:r>
      <w:r w:rsidR="00C80DBD" w:rsidRPr="00B92E7F">
        <w:rPr>
          <w:rFonts w:ascii="Times New Roman" w:hAnsi="Times New Roman" w:cs="Times New Roman"/>
          <w:sz w:val="24"/>
          <w:szCs w:val="24"/>
        </w:rPr>
        <w:t xml:space="preserve">eab </w:t>
      </w:r>
      <w:proofErr w:type="spellStart"/>
      <w:r w:rsidR="00C80DBD" w:rsidRPr="00B92E7F">
        <w:rPr>
          <w:rFonts w:ascii="Times New Roman" w:hAnsi="Times New Roman" w:cs="Times New Roman"/>
          <w:sz w:val="24"/>
          <w:szCs w:val="24"/>
        </w:rPr>
        <w:t>juurdemakse</w:t>
      </w:r>
      <w:proofErr w:type="spellEnd"/>
      <w:r w:rsidR="00C80DBD" w:rsidRPr="00B92E7F">
        <w:rPr>
          <w:rFonts w:ascii="Times New Roman" w:hAnsi="Times New Roman" w:cs="Times New Roman"/>
          <w:sz w:val="24"/>
          <w:szCs w:val="24"/>
        </w:rPr>
        <w:t xml:space="preserve"> summa piiriks 1/10 neile asendatud osade või aktsiate nimiväärtuste või aktsiate arvestuslike väärtuste summast.</w:t>
      </w:r>
    </w:p>
    <w:p w14:paraId="600BA32C" w14:textId="77777777" w:rsidR="00C80DBD" w:rsidRPr="00B92E7F" w:rsidRDefault="00C80DBD" w:rsidP="00B92E7F">
      <w:pPr>
        <w:spacing w:after="0" w:line="240" w:lineRule="auto"/>
        <w:jc w:val="both"/>
        <w:rPr>
          <w:rFonts w:ascii="Times New Roman" w:hAnsi="Times New Roman" w:cs="Times New Roman"/>
          <w:sz w:val="24"/>
          <w:szCs w:val="24"/>
        </w:rPr>
      </w:pPr>
    </w:p>
    <w:p w14:paraId="6F266D03" w14:textId="293958F7" w:rsidR="4749A7F8" w:rsidRPr="00B92E7F" w:rsidRDefault="4749A7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Kui jagunemise käigus asutatakse uus ühing, peab see </w:t>
      </w:r>
      <w:r w:rsidRPr="00B92E7F">
        <w:rPr>
          <w:rFonts w:ascii="Times New Roman" w:hAnsi="Times New Roman" w:cs="Times New Roman"/>
          <w:b/>
          <w:bCs/>
          <w:sz w:val="24"/>
          <w:szCs w:val="24"/>
        </w:rPr>
        <w:t>lõike 2</w:t>
      </w:r>
      <w:r w:rsidR="79D08058" w:rsidRPr="00B92E7F">
        <w:rPr>
          <w:rFonts w:ascii="Times New Roman" w:hAnsi="Times New Roman" w:cs="Times New Roman"/>
          <w:b/>
          <w:bCs/>
          <w:sz w:val="24"/>
          <w:szCs w:val="24"/>
          <w:vertAlign w:val="superscript"/>
        </w:rPr>
        <w:t>4</w:t>
      </w:r>
      <w:r w:rsidRPr="00B92E7F">
        <w:rPr>
          <w:rFonts w:ascii="Times New Roman" w:hAnsi="Times New Roman" w:cs="Times New Roman"/>
          <w:sz w:val="24"/>
          <w:szCs w:val="24"/>
        </w:rPr>
        <w:t xml:space="preserve"> esimese lause kohaselt taotlema Finantsinspektsioonilt tegevusluba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või teise lepinguriigi õiguse alusel. Lõike esimese lausega võetakse üle artikli 27i lõige 3. </w:t>
      </w:r>
      <w:r w:rsidR="676C7EBB" w:rsidRPr="00B92E7F">
        <w:rPr>
          <w:rFonts w:ascii="Times New Roman" w:hAnsi="Times New Roman" w:cs="Times New Roman"/>
          <w:sz w:val="24"/>
          <w:szCs w:val="24"/>
        </w:rPr>
        <w:t>Lõike teine</w:t>
      </w:r>
      <w:r w:rsidRPr="00B92E7F">
        <w:rPr>
          <w:rFonts w:ascii="Times New Roman" w:hAnsi="Times New Roman" w:cs="Times New Roman"/>
          <w:sz w:val="24"/>
          <w:szCs w:val="24"/>
        </w:rPr>
        <w:t xml:space="preserve"> lause välistab tegevusloa taotlemisel KAS § 70</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lõikes 1 sätestatud jagunemisloa taotlemise kohustuslikkus</w:t>
      </w:r>
      <w:r w:rsidR="70664AFD" w:rsidRPr="00B92E7F">
        <w:rPr>
          <w:rFonts w:ascii="Times New Roman" w:hAnsi="Times New Roman" w:cs="Times New Roman"/>
          <w:sz w:val="24"/>
          <w:szCs w:val="24"/>
        </w:rPr>
        <w:t>e,</w:t>
      </w:r>
      <w:r w:rsidRPr="00B92E7F">
        <w:rPr>
          <w:rFonts w:ascii="Times New Roman" w:hAnsi="Times New Roman" w:cs="Times New Roman"/>
          <w:sz w:val="24"/>
          <w:szCs w:val="24"/>
        </w:rPr>
        <w:t xml:space="preserve"> sest jagunemise tulemusel asutatav ühing vajab tegevuse alustamiseks tegevusluba, mitte jagunemisluba</w:t>
      </w:r>
      <w:r w:rsidR="1D07CEFA" w:rsidRPr="00B92E7F">
        <w:rPr>
          <w:rFonts w:ascii="Times New Roman" w:hAnsi="Times New Roman" w:cs="Times New Roman"/>
          <w:sz w:val="24"/>
          <w:szCs w:val="24"/>
        </w:rPr>
        <w:t>, ning KAS § 70</w:t>
      </w:r>
      <w:r w:rsidR="1D07CEFA" w:rsidRPr="00B92E7F">
        <w:rPr>
          <w:rFonts w:ascii="Times New Roman" w:hAnsi="Times New Roman" w:cs="Times New Roman"/>
          <w:sz w:val="24"/>
          <w:szCs w:val="24"/>
          <w:vertAlign w:val="superscript"/>
        </w:rPr>
        <w:t>3</w:t>
      </w:r>
      <w:r w:rsidR="1D07CEFA" w:rsidRPr="00B92E7F">
        <w:rPr>
          <w:rFonts w:ascii="Times New Roman" w:hAnsi="Times New Roman" w:cs="Times New Roman"/>
          <w:sz w:val="24"/>
          <w:szCs w:val="24"/>
        </w:rPr>
        <w:t xml:space="preserve"> lõikes 3 sätestatud tähtaja kohaldamise (vt analoogselt § 65 lõike 1</w:t>
      </w:r>
      <w:r w:rsidR="1D07CEFA" w:rsidRPr="00B92E7F">
        <w:rPr>
          <w:rFonts w:ascii="Times New Roman" w:hAnsi="Times New Roman" w:cs="Times New Roman"/>
          <w:sz w:val="24"/>
          <w:szCs w:val="24"/>
          <w:vertAlign w:val="superscript"/>
        </w:rPr>
        <w:t>1</w:t>
      </w:r>
      <w:r w:rsidR="1D07CEFA" w:rsidRPr="00B92E7F">
        <w:rPr>
          <w:rFonts w:ascii="Times New Roman" w:hAnsi="Times New Roman" w:cs="Times New Roman"/>
          <w:sz w:val="24"/>
          <w:szCs w:val="24"/>
        </w:rPr>
        <w:t xml:space="preserve"> </w:t>
      </w:r>
      <w:r w:rsidR="1D7FF61E" w:rsidRPr="00B92E7F">
        <w:rPr>
          <w:rFonts w:ascii="Times New Roman" w:hAnsi="Times New Roman" w:cs="Times New Roman"/>
          <w:sz w:val="24"/>
          <w:szCs w:val="24"/>
        </w:rPr>
        <w:t>lisamise ja lõike 2 muutmise selgitusi).</w:t>
      </w:r>
      <w:r w:rsidR="39D8C6EA" w:rsidRPr="00B92E7F">
        <w:rPr>
          <w:rFonts w:ascii="Times New Roman" w:hAnsi="Times New Roman" w:cs="Times New Roman"/>
          <w:sz w:val="24"/>
          <w:szCs w:val="24"/>
        </w:rPr>
        <w:t xml:space="preserve"> Kui jagunemise käigus annab jagunev krediidiasutus kõik oma varad ja kohustused üle, nagu on sätestatud lõike 2</w:t>
      </w:r>
      <w:r w:rsidR="39D8C6EA" w:rsidRPr="00B92E7F">
        <w:rPr>
          <w:rFonts w:ascii="Times New Roman" w:hAnsi="Times New Roman" w:cs="Times New Roman"/>
          <w:sz w:val="24"/>
          <w:szCs w:val="24"/>
          <w:vertAlign w:val="superscript"/>
        </w:rPr>
        <w:t>1</w:t>
      </w:r>
      <w:r w:rsidR="39D8C6EA" w:rsidRPr="00B92E7F">
        <w:rPr>
          <w:rFonts w:ascii="Times New Roman" w:hAnsi="Times New Roman" w:cs="Times New Roman"/>
          <w:sz w:val="24"/>
          <w:szCs w:val="24"/>
        </w:rPr>
        <w:t xml:space="preserve"> punktides 1 ja 2, tunnistatakse</w:t>
      </w:r>
      <w:r w:rsidR="4E3934E2" w:rsidRPr="00B92E7F">
        <w:rPr>
          <w:rFonts w:ascii="Times New Roman" w:hAnsi="Times New Roman" w:cs="Times New Roman"/>
          <w:sz w:val="24"/>
          <w:szCs w:val="24"/>
        </w:rPr>
        <w:t xml:space="preserve"> lõike 2</w:t>
      </w:r>
      <w:r w:rsidR="4E3934E2" w:rsidRPr="00B92E7F">
        <w:rPr>
          <w:rFonts w:ascii="Times New Roman" w:hAnsi="Times New Roman" w:cs="Times New Roman"/>
          <w:sz w:val="24"/>
          <w:szCs w:val="24"/>
          <w:vertAlign w:val="superscript"/>
        </w:rPr>
        <w:t>5</w:t>
      </w:r>
      <w:r w:rsidR="4E3934E2" w:rsidRPr="00B92E7F">
        <w:rPr>
          <w:rFonts w:ascii="Times New Roman" w:hAnsi="Times New Roman" w:cs="Times New Roman"/>
          <w:sz w:val="24"/>
          <w:szCs w:val="24"/>
        </w:rPr>
        <w:t xml:space="preserve"> kohaselt</w:t>
      </w:r>
      <w:r w:rsidR="39D8C6EA" w:rsidRPr="00B92E7F">
        <w:rPr>
          <w:rFonts w:ascii="Times New Roman" w:hAnsi="Times New Roman" w:cs="Times New Roman"/>
          <w:sz w:val="24"/>
          <w:szCs w:val="24"/>
        </w:rPr>
        <w:t xml:space="preserve"> tema krediidiasutuse tegevusluba kehtetuk</w:t>
      </w:r>
      <w:r w:rsidR="460C1B03" w:rsidRPr="00B92E7F">
        <w:rPr>
          <w:rFonts w:ascii="Times New Roman" w:hAnsi="Times New Roman" w:cs="Times New Roman"/>
          <w:sz w:val="24"/>
          <w:szCs w:val="24"/>
        </w:rPr>
        <w:t xml:space="preserve">s. </w:t>
      </w:r>
      <w:r w:rsidR="653FA46A" w:rsidRPr="00B92E7F">
        <w:rPr>
          <w:rFonts w:ascii="Times New Roman" w:hAnsi="Times New Roman" w:cs="Times New Roman"/>
          <w:sz w:val="24"/>
          <w:szCs w:val="24"/>
        </w:rPr>
        <w:t>Jagunemise</w:t>
      </w:r>
      <w:r w:rsidR="460C1B03" w:rsidRPr="00B92E7F">
        <w:rPr>
          <w:rFonts w:ascii="Times New Roman" w:hAnsi="Times New Roman" w:cs="Times New Roman"/>
          <w:sz w:val="24"/>
          <w:szCs w:val="24"/>
        </w:rPr>
        <w:t xml:space="preserve"> käigus toimu</w:t>
      </w:r>
      <w:r w:rsidR="22152F66" w:rsidRPr="00B92E7F">
        <w:rPr>
          <w:rFonts w:ascii="Times New Roman" w:hAnsi="Times New Roman" w:cs="Times New Roman"/>
          <w:sz w:val="24"/>
          <w:szCs w:val="24"/>
        </w:rPr>
        <w:t>vale</w:t>
      </w:r>
      <w:r w:rsidR="460C1B03" w:rsidRPr="00B92E7F">
        <w:rPr>
          <w:rFonts w:ascii="Times New Roman" w:hAnsi="Times New Roman" w:cs="Times New Roman"/>
          <w:sz w:val="24"/>
          <w:szCs w:val="24"/>
        </w:rPr>
        <w:t xml:space="preserve"> olulise osaluse omandami</w:t>
      </w:r>
      <w:r w:rsidR="4B512675" w:rsidRPr="00B92E7F">
        <w:rPr>
          <w:rFonts w:ascii="Times New Roman" w:hAnsi="Times New Roman" w:cs="Times New Roman"/>
          <w:sz w:val="24"/>
          <w:szCs w:val="24"/>
        </w:rPr>
        <w:t>sele</w:t>
      </w:r>
      <w:r w:rsidR="460C1B03" w:rsidRPr="00B92E7F">
        <w:rPr>
          <w:rFonts w:ascii="Times New Roman" w:hAnsi="Times New Roman" w:cs="Times New Roman"/>
          <w:sz w:val="24"/>
          <w:szCs w:val="24"/>
        </w:rPr>
        <w:t xml:space="preserve"> kohaldatakse </w:t>
      </w:r>
      <w:r w:rsidR="460C1B03" w:rsidRPr="00B92E7F">
        <w:rPr>
          <w:rFonts w:ascii="Times New Roman" w:hAnsi="Times New Roman" w:cs="Times New Roman"/>
          <w:b/>
          <w:bCs/>
          <w:sz w:val="24"/>
          <w:szCs w:val="24"/>
        </w:rPr>
        <w:t>l</w:t>
      </w:r>
      <w:r w:rsidR="1C949FA1" w:rsidRPr="00B92E7F">
        <w:rPr>
          <w:rFonts w:ascii="Times New Roman" w:hAnsi="Times New Roman" w:cs="Times New Roman"/>
          <w:b/>
          <w:bCs/>
          <w:sz w:val="24"/>
          <w:szCs w:val="24"/>
        </w:rPr>
        <w:t>õike 2</w:t>
      </w:r>
      <w:r w:rsidR="1C949FA1" w:rsidRPr="00B92E7F">
        <w:rPr>
          <w:rFonts w:ascii="Times New Roman" w:hAnsi="Times New Roman" w:cs="Times New Roman"/>
          <w:b/>
          <w:bCs/>
          <w:sz w:val="24"/>
          <w:szCs w:val="24"/>
          <w:vertAlign w:val="superscript"/>
        </w:rPr>
        <w:t>6</w:t>
      </w:r>
      <w:r w:rsidR="1C949FA1" w:rsidRPr="00B92E7F">
        <w:rPr>
          <w:rFonts w:ascii="Times New Roman" w:hAnsi="Times New Roman" w:cs="Times New Roman"/>
          <w:b/>
          <w:bCs/>
          <w:sz w:val="24"/>
          <w:szCs w:val="24"/>
        </w:rPr>
        <w:t xml:space="preserve"> </w:t>
      </w:r>
      <w:r w:rsidR="64987FDC" w:rsidRPr="00B92E7F">
        <w:rPr>
          <w:rFonts w:ascii="Times New Roman" w:hAnsi="Times New Roman" w:cs="Times New Roman"/>
          <w:sz w:val="24"/>
          <w:szCs w:val="24"/>
        </w:rPr>
        <w:t>kohaselt KAS §-des 30</w:t>
      </w:r>
      <w:r w:rsidR="64987FDC" w:rsidRPr="00B92E7F">
        <w:rPr>
          <w:rFonts w:ascii="Times New Roman" w:hAnsi="Times New Roman" w:cs="Times New Roman"/>
          <w:b/>
          <w:bCs/>
          <w:sz w:val="24"/>
          <w:szCs w:val="24"/>
        </w:rPr>
        <w:t>–</w:t>
      </w:r>
      <w:r w:rsidR="64987FDC" w:rsidRPr="00B92E7F">
        <w:rPr>
          <w:rFonts w:ascii="Times New Roman" w:hAnsi="Times New Roman" w:cs="Times New Roman"/>
          <w:sz w:val="24"/>
          <w:szCs w:val="24"/>
        </w:rPr>
        <w:t>33 sät</w:t>
      </w:r>
      <w:r w:rsidR="51C0B732" w:rsidRPr="00B92E7F">
        <w:rPr>
          <w:rFonts w:ascii="Times New Roman" w:hAnsi="Times New Roman" w:cs="Times New Roman"/>
          <w:sz w:val="24"/>
          <w:szCs w:val="24"/>
        </w:rPr>
        <w:t xml:space="preserve">estatut. </w:t>
      </w:r>
    </w:p>
    <w:p w14:paraId="6FA92118" w14:textId="2D24AE93" w:rsidR="0E6703AC" w:rsidRPr="00B92E7F" w:rsidRDefault="0E6703AC" w:rsidP="00B92E7F">
      <w:pPr>
        <w:spacing w:after="0" w:line="240" w:lineRule="auto"/>
        <w:jc w:val="both"/>
        <w:rPr>
          <w:rFonts w:ascii="Times New Roman" w:hAnsi="Times New Roman" w:cs="Times New Roman"/>
          <w:sz w:val="24"/>
          <w:szCs w:val="24"/>
        </w:rPr>
      </w:pPr>
    </w:p>
    <w:p w14:paraId="7E0B1F05" w14:textId="7408EB7E" w:rsidR="1C949FA1" w:rsidRPr="00B92E7F" w:rsidRDefault="1C949FA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4 kehtetuks tunnistamine.</w:t>
      </w:r>
      <w:r w:rsidR="094B2F99" w:rsidRPr="00B92E7F">
        <w:rPr>
          <w:rFonts w:ascii="Times New Roman" w:hAnsi="Times New Roman" w:cs="Times New Roman"/>
          <w:b/>
          <w:bCs/>
          <w:sz w:val="24"/>
          <w:szCs w:val="24"/>
        </w:rPr>
        <w:t xml:space="preserve"> </w:t>
      </w:r>
      <w:r w:rsidR="094B2F99" w:rsidRPr="00B92E7F">
        <w:rPr>
          <w:rFonts w:ascii="Times New Roman" w:hAnsi="Times New Roman" w:cs="Times New Roman"/>
          <w:sz w:val="24"/>
          <w:szCs w:val="24"/>
        </w:rPr>
        <w:t xml:space="preserve">Vt analoogselt § 67 kehtetuks tunnistamise selgitusi. </w:t>
      </w:r>
    </w:p>
    <w:p w14:paraId="71047D29" w14:textId="069BE7DD" w:rsidR="00CC6718" w:rsidRPr="00B92E7F" w:rsidRDefault="00CC6718" w:rsidP="00B92E7F">
      <w:pPr>
        <w:spacing w:after="0" w:line="240" w:lineRule="auto"/>
        <w:jc w:val="both"/>
        <w:rPr>
          <w:rFonts w:ascii="Times New Roman" w:hAnsi="Times New Roman" w:cs="Times New Roman"/>
          <w:sz w:val="24"/>
          <w:szCs w:val="24"/>
        </w:rPr>
      </w:pPr>
    </w:p>
    <w:p w14:paraId="540040F7" w14:textId="3F035226" w:rsidR="0045198D" w:rsidRPr="00B92E7F" w:rsidRDefault="0045198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70</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w:t>
      </w:r>
      <w:r w:rsidR="00867512" w:rsidRPr="00B92E7F">
        <w:rPr>
          <w:rFonts w:ascii="Times New Roman" w:hAnsi="Times New Roman" w:cs="Times New Roman"/>
          <w:sz w:val="24"/>
          <w:szCs w:val="24"/>
        </w:rPr>
        <w:t xml:space="preserve">v </w:t>
      </w:r>
      <w:r w:rsidRPr="00B92E7F">
        <w:rPr>
          <w:rFonts w:ascii="Times New Roman" w:hAnsi="Times New Roman" w:cs="Times New Roman"/>
          <w:sz w:val="24"/>
          <w:szCs w:val="24"/>
        </w:rPr>
        <w:t>§ 70</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w:t>
      </w:r>
      <w:r w:rsidR="0041755F" w:rsidRPr="00B92E7F">
        <w:rPr>
          <w:rFonts w:ascii="Times New Roman" w:hAnsi="Times New Roman" w:cs="Times New Roman"/>
          <w:sz w:val="24"/>
          <w:szCs w:val="24"/>
        </w:rPr>
        <w:t>reguleerib ühinemisloa taotlemist.</w:t>
      </w:r>
    </w:p>
    <w:p w14:paraId="76A28BE9" w14:textId="77777777" w:rsidR="003E743B" w:rsidRPr="00B92E7F" w:rsidRDefault="003E743B" w:rsidP="00B92E7F">
      <w:pPr>
        <w:spacing w:after="0" w:line="240" w:lineRule="auto"/>
        <w:jc w:val="both"/>
        <w:rPr>
          <w:rFonts w:ascii="Times New Roman" w:hAnsi="Times New Roman" w:cs="Times New Roman"/>
          <w:sz w:val="24"/>
          <w:szCs w:val="24"/>
        </w:rPr>
      </w:pPr>
    </w:p>
    <w:p w14:paraId="731C80C0" w14:textId="4F7633C2" w:rsidR="003E743B" w:rsidRPr="00B92E7F" w:rsidRDefault="003E743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pealkirja muutmine. </w:t>
      </w:r>
      <w:r w:rsidR="003C715C" w:rsidRPr="00B92E7F">
        <w:rPr>
          <w:rFonts w:ascii="Times New Roman" w:hAnsi="Times New Roman" w:cs="Times New Roman"/>
          <w:sz w:val="24"/>
          <w:szCs w:val="24"/>
        </w:rPr>
        <w:t>Vt analoogselt § 68 pealkirja muutmise selgitusi.</w:t>
      </w:r>
    </w:p>
    <w:p w14:paraId="48DA78AF" w14:textId="7C1A89F9" w:rsidR="0E6703AC" w:rsidRPr="00B92E7F" w:rsidRDefault="0E6703AC" w:rsidP="00B92E7F">
      <w:pPr>
        <w:spacing w:after="0" w:line="240" w:lineRule="auto"/>
        <w:jc w:val="both"/>
        <w:rPr>
          <w:rFonts w:ascii="Times New Roman" w:hAnsi="Times New Roman" w:cs="Times New Roman"/>
          <w:sz w:val="24"/>
          <w:szCs w:val="24"/>
        </w:rPr>
      </w:pPr>
    </w:p>
    <w:p w14:paraId="28DEFD3A" w14:textId="74BBFC17" w:rsidR="1EC5436F" w:rsidRPr="00B92E7F" w:rsidRDefault="1EC5436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punkti 4 kehtetuks tunnistamine. </w:t>
      </w:r>
      <w:r w:rsidRPr="00B92E7F">
        <w:rPr>
          <w:rFonts w:ascii="Times New Roman" w:hAnsi="Times New Roman" w:cs="Times New Roman"/>
          <w:sz w:val="24"/>
          <w:szCs w:val="24"/>
        </w:rPr>
        <w:t xml:space="preserve">Vt analoogselt § 68 lõike 1 punkti 4 kehtetuks tunnistamise selgitusi. </w:t>
      </w:r>
    </w:p>
    <w:p w14:paraId="6A4A6128" w14:textId="77777777" w:rsidR="003E743B" w:rsidRPr="00B92E7F" w:rsidRDefault="003E743B" w:rsidP="00B92E7F">
      <w:pPr>
        <w:spacing w:after="0" w:line="240" w:lineRule="auto"/>
        <w:jc w:val="both"/>
        <w:rPr>
          <w:rFonts w:ascii="Times New Roman" w:hAnsi="Times New Roman" w:cs="Times New Roman"/>
          <w:b/>
          <w:bCs/>
          <w:sz w:val="24"/>
          <w:szCs w:val="24"/>
        </w:rPr>
      </w:pPr>
    </w:p>
    <w:p w14:paraId="7AECA4D6" w14:textId="37FA930E" w:rsidR="003E743B" w:rsidRPr="00B92E7F" w:rsidRDefault="003E743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003C715C" w:rsidRPr="00B92E7F">
        <w:rPr>
          <w:rFonts w:ascii="Times New Roman" w:hAnsi="Times New Roman" w:cs="Times New Roman"/>
          <w:sz w:val="24"/>
          <w:szCs w:val="24"/>
        </w:rPr>
        <w:t xml:space="preserve">Vt analoogselt § 68 lõike 2 muutmise selgitusi. </w:t>
      </w:r>
    </w:p>
    <w:p w14:paraId="2E022BD0" w14:textId="6208A311" w:rsidR="003E743B" w:rsidRPr="00B92E7F" w:rsidRDefault="003E743B" w:rsidP="00B92E7F">
      <w:pPr>
        <w:spacing w:after="0" w:line="240" w:lineRule="auto"/>
        <w:jc w:val="both"/>
        <w:rPr>
          <w:rFonts w:ascii="Times New Roman" w:hAnsi="Times New Roman" w:cs="Times New Roman"/>
          <w:b/>
          <w:bCs/>
          <w:sz w:val="24"/>
          <w:szCs w:val="24"/>
        </w:rPr>
      </w:pPr>
    </w:p>
    <w:p w14:paraId="7374E71B" w14:textId="3FF7E5C7" w:rsidR="003E743B" w:rsidRPr="00B92E7F" w:rsidRDefault="003E743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lõigetega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–2</w:t>
      </w:r>
      <w:r w:rsidRPr="00B92E7F">
        <w:rPr>
          <w:rFonts w:ascii="Times New Roman" w:hAnsi="Times New Roman" w:cs="Times New Roman"/>
          <w:b/>
          <w:bCs/>
          <w:sz w:val="24"/>
          <w:szCs w:val="24"/>
          <w:vertAlign w:val="superscript"/>
        </w:rPr>
        <w:t>4</w:t>
      </w:r>
      <w:r w:rsidRPr="00B92E7F">
        <w:rPr>
          <w:rFonts w:ascii="Times New Roman" w:hAnsi="Times New Roman" w:cs="Times New Roman"/>
          <w:b/>
          <w:bCs/>
          <w:sz w:val="24"/>
          <w:szCs w:val="24"/>
        </w:rPr>
        <w:t xml:space="preserve">. </w:t>
      </w:r>
      <w:r w:rsidR="003C715C" w:rsidRPr="00B92E7F">
        <w:rPr>
          <w:rFonts w:ascii="Times New Roman" w:hAnsi="Times New Roman" w:cs="Times New Roman"/>
          <w:sz w:val="24"/>
          <w:szCs w:val="24"/>
        </w:rPr>
        <w:t>Vt analoogselt § 68 lõigete 2</w:t>
      </w:r>
      <w:r w:rsidR="003C715C" w:rsidRPr="00B92E7F">
        <w:rPr>
          <w:rFonts w:ascii="Times New Roman" w:hAnsi="Times New Roman" w:cs="Times New Roman"/>
          <w:sz w:val="24"/>
          <w:szCs w:val="24"/>
          <w:vertAlign w:val="superscript"/>
        </w:rPr>
        <w:t>1</w:t>
      </w:r>
      <w:r w:rsidR="003C715C" w:rsidRPr="00B92E7F">
        <w:rPr>
          <w:rFonts w:ascii="Times New Roman" w:hAnsi="Times New Roman" w:cs="Times New Roman"/>
          <w:sz w:val="24"/>
          <w:szCs w:val="24"/>
        </w:rPr>
        <w:t>–2</w:t>
      </w:r>
      <w:r w:rsidR="003C715C" w:rsidRPr="00B92E7F">
        <w:rPr>
          <w:rFonts w:ascii="Times New Roman" w:hAnsi="Times New Roman" w:cs="Times New Roman"/>
          <w:sz w:val="24"/>
          <w:szCs w:val="24"/>
          <w:vertAlign w:val="superscript"/>
        </w:rPr>
        <w:t>4</w:t>
      </w:r>
      <w:r w:rsidR="003C715C" w:rsidRPr="00B92E7F">
        <w:rPr>
          <w:rFonts w:ascii="Times New Roman" w:hAnsi="Times New Roman" w:cs="Times New Roman"/>
          <w:sz w:val="24"/>
          <w:szCs w:val="24"/>
        </w:rPr>
        <w:t xml:space="preserve"> lisamise selgitusi.</w:t>
      </w:r>
    </w:p>
    <w:p w14:paraId="22E48413" w14:textId="7EF82CE6" w:rsidR="0E6703AC" w:rsidRPr="00B92E7F" w:rsidRDefault="0E6703AC" w:rsidP="00B92E7F">
      <w:pPr>
        <w:spacing w:after="0" w:line="240" w:lineRule="auto"/>
        <w:jc w:val="both"/>
        <w:rPr>
          <w:rFonts w:ascii="Times New Roman" w:hAnsi="Times New Roman" w:cs="Times New Roman"/>
          <w:sz w:val="24"/>
          <w:szCs w:val="24"/>
        </w:rPr>
      </w:pPr>
    </w:p>
    <w:p w14:paraId="08B13596" w14:textId="619FD426" w:rsidR="5D417870" w:rsidRPr="00B92E7F" w:rsidRDefault="19FA3AF8" w:rsidP="00B92E7F">
      <w:pPr>
        <w:spacing w:after="0" w:line="240" w:lineRule="auto"/>
        <w:jc w:val="both"/>
        <w:rPr>
          <w:rFonts w:ascii="Times New Roman" w:eastAsia="Times New Roman" w:hAnsi="Times New Roman" w:cs="Times New Roman"/>
          <w:sz w:val="24"/>
          <w:szCs w:val="24"/>
        </w:rPr>
      </w:pPr>
      <w:r w:rsidRPr="00B92E7F">
        <w:rPr>
          <w:rFonts w:ascii="Times New Roman" w:hAnsi="Times New Roman" w:cs="Times New Roman"/>
          <w:b/>
          <w:bCs/>
          <w:sz w:val="24"/>
          <w:szCs w:val="24"/>
        </w:rPr>
        <w:t xml:space="preserve">Lõike 3 muutmine. </w:t>
      </w:r>
      <w:r w:rsidR="0B76F114" w:rsidRPr="00B92E7F">
        <w:rPr>
          <w:rFonts w:ascii="Times New Roman" w:hAnsi="Times New Roman" w:cs="Times New Roman"/>
          <w:sz w:val="24"/>
          <w:szCs w:val="24"/>
        </w:rPr>
        <w:t xml:space="preserve">Lõike 3 kohaselt võib Finantsinspektsioon teostada jagunemistoimingute kohapealset kontrolli, sealhulgas omandavas ühingus. Analoogselt </w:t>
      </w:r>
      <w:r w:rsidR="5A7ADFF7" w:rsidRPr="00B92E7F">
        <w:rPr>
          <w:rFonts w:ascii="Times New Roman" w:hAnsi="Times New Roman" w:cs="Times New Roman"/>
          <w:sz w:val="24"/>
          <w:szCs w:val="24"/>
        </w:rPr>
        <w:t xml:space="preserve">§ 67 kehtetuks tunnistamise ja </w:t>
      </w:r>
      <w:r w:rsidR="0B76F114" w:rsidRPr="00B92E7F">
        <w:rPr>
          <w:rFonts w:ascii="Times New Roman" w:hAnsi="Times New Roman" w:cs="Times New Roman"/>
          <w:sz w:val="24"/>
          <w:szCs w:val="24"/>
        </w:rPr>
        <w:t xml:space="preserve">§ 68 lõike 4 muutmise selgitustega, muudetakse </w:t>
      </w:r>
      <w:r w:rsidR="66470856" w:rsidRPr="00B92E7F">
        <w:rPr>
          <w:rFonts w:ascii="Times New Roman" w:hAnsi="Times New Roman" w:cs="Times New Roman"/>
          <w:sz w:val="24"/>
          <w:szCs w:val="24"/>
        </w:rPr>
        <w:t>§ 70</w:t>
      </w:r>
      <w:r w:rsidR="66470856" w:rsidRPr="00B92E7F">
        <w:rPr>
          <w:rFonts w:ascii="Times New Roman" w:hAnsi="Times New Roman" w:cs="Times New Roman"/>
          <w:sz w:val="24"/>
          <w:szCs w:val="24"/>
          <w:vertAlign w:val="superscript"/>
        </w:rPr>
        <w:t>2</w:t>
      </w:r>
      <w:r w:rsidR="66470856" w:rsidRPr="00B92E7F">
        <w:rPr>
          <w:rFonts w:ascii="Times New Roman" w:hAnsi="Times New Roman" w:cs="Times New Roman"/>
          <w:sz w:val="24"/>
          <w:szCs w:val="24"/>
        </w:rPr>
        <w:t xml:space="preserve"> lõiget 3</w:t>
      </w:r>
      <w:r w:rsidR="72D6BF49" w:rsidRPr="00B92E7F">
        <w:rPr>
          <w:rFonts w:ascii="Times New Roman" w:hAnsi="Times New Roman" w:cs="Times New Roman"/>
          <w:sz w:val="24"/>
          <w:szCs w:val="24"/>
        </w:rPr>
        <w:t xml:space="preserve"> (vt viidatud sätete selgitusi)</w:t>
      </w:r>
      <w:r w:rsidR="66470856" w:rsidRPr="00B92E7F">
        <w:rPr>
          <w:rFonts w:ascii="Times New Roman" w:hAnsi="Times New Roman" w:cs="Times New Roman"/>
          <w:sz w:val="24"/>
          <w:szCs w:val="24"/>
        </w:rPr>
        <w:t xml:space="preserve"> ja sätestatakse Finantsinspektsioonile õigus </w:t>
      </w:r>
      <w:r w:rsidR="5E8E53DA" w:rsidRPr="00B92E7F">
        <w:rPr>
          <w:rFonts w:ascii="Times New Roman" w:hAnsi="Times New Roman" w:cs="Times New Roman"/>
          <w:sz w:val="24"/>
          <w:szCs w:val="24"/>
        </w:rPr>
        <w:t>määrat</w:t>
      </w:r>
      <w:r w:rsidR="4448777E" w:rsidRPr="00B92E7F">
        <w:rPr>
          <w:rFonts w:ascii="Times New Roman" w:hAnsi="Times New Roman" w:cs="Times New Roman"/>
          <w:sz w:val="24"/>
          <w:szCs w:val="24"/>
        </w:rPr>
        <w:t xml:space="preserve">a erinevalt ÄS § 437 lõikes 2 sätestatule </w:t>
      </w:r>
      <w:r w:rsidR="3E0AF184" w:rsidRPr="00B92E7F">
        <w:rPr>
          <w:rFonts w:ascii="Times New Roman" w:hAnsi="Times New Roman" w:cs="Times New Roman"/>
          <w:sz w:val="24"/>
          <w:szCs w:val="24"/>
        </w:rPr>
        <w:t xml:space="preserve">audiitor ning nõuda </w:t>
      </w:r>
      <w:r w:rsidR="4448777E" w:rsidRPr="00B92E7F">
        <w:rPr>
          <w:rFonts w:ascii="Times New Roman" w:hAnsi="Times New Roman" w:cs="Times New Roman"/>
          <w:sz w:val="24"/>
          <w:szCs w:val="24"/>
        </w:rPr>
        <w:t>audiitori</w:t>
      </w:r>
      <w:r w:rsidR="3406ED10" w:rsidRPr="00B92E7F">
        <w:rPr>
          <w:rFonts w:ascii="Times New Roman" w:hAnsi="Times New Roman" w:cs="Times New Roman"/>
          <w:sz w:val="24"/>
          <w:szCs w:val="24"/>
        </w:rPr>
        <w:t>lt jagunemislepingu ja –aruande kontrollimise kohta koostatud</w:t>
      </w:r>
      <w:r w:rsidR="4448777E" w:rsidRPr="00B92E7F">
        <w:rPr>
          <w:rFonts w:ascii="Times New Roman" w:hAnsi="Times New Roman" w:cs="Times New Roman"/>
          <w:sz w:val="24"/>
          <w:szCs w:val="24"/>
        </w:rPr>
        <w:t xml:space="preserve"> aruande esitamist</w:t>
      </w:r>
      <w:r w:rsidR="22B7CB9D" w:rsidRPr="00B92E7F">
        <w:rPr>
          <w:rFonts w:ascii="Times New Roman" w:hAnsi="Times New Roman" w:cs="Times New Roman"/>
          <w:b/>
          <w:bCs/>
          <w:sz w:val="24"/>
          <w:szCs w:val="24"/>
        </w:rPr>
        <w:t>.</w:t>
      </w:r>
      <w:r w:rsidR="331DAAB5" w:rsidRPr="00B92E7F">
        <w:rPr>
          <w:rFonts w:ascii="Times New Roman" w:hAnsi="Times New Roman" w:cs="Times New Roman"/>
          <w:b/>
          <w:bCs/>
          <w:sz w:val="24"/>
          <w:szCs w:val="24"/>
        </w:rPr>
        <w:t xml:space="preserve"> </w:t>
      </w:r>
    </w:p>
    <w:p w14:paraId="76743598" w14:textId="77777777" w:rsidR="00867512" w:rsidRPr="00B92E7F" w:rsidRDefault="00867512" w:rsidP="00B92E7F">
      <w:pPr>
        <w:spacing w:after="0" w:line="240" w:lineRule="auto"/>
        <w:jc w:val="both"/>
        <w:rPr>
          <w:rFonts w:ascii="Times New Roman" w:hAnsi="Times New Roman" w:cs="Times New Roman"/>
          <w:sz w:val="24"/>
          <w:szCs w:val="24"/>
        </w:rPr>
      </w:pPr>
    </w:p>
    <w:p w14:paraId="1B392943" w14:textId="4FF46B6C" w:rsidR="00867512" w:rsidRPr="00B92E7F" w:rsidRDefault="0086751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70</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w:t>
      </w:r>
      <w:r w:rsidR="0041755F" w:rsidRPr="00B92E7F">
        <w:rPr>
          <w:rFonts w:ascii="Times New Roman" w:hAnsi="Times New Roman" w:cs="Times New Roman"/>
          <w:sz w:val="24"/>
          <w:szCs w:val="24"/>
        </w:rPr>
        <w:t xml:space="preserve"> § 70</w:t>
      </w:r>
      <w:r w:rsidR="0041755F" w:rsidRPr="00B92E7F">
        <w:rPr>
          <w:rFonts w:ascii="Times New Roman" w:hAnsi="Times New Roman" w:cs="Times New Roman"/>
          <w:sz w:val="24"/>
          <w:szCs w:val="24"/>
          <w:vertAlign w:val="superscript"/>
        </w:rPr>
        <w:t>3</w:t>
      </w:r>
      <w:r w:rsidR="0041755F" w:rsidRPr="00B92E7F">
        <w:rPr>
          <w:rFonts w:ascii="Times New Roman" w:hAnsi="Times New Roman" w:cs="Times New Roman"/>
          <w:sz w:val="24"/>
          <w:szCs w:val="24"/>
        </w:rPr>
        <w:t xml:space="preserve"> reguleerib jagunemisloa andmist. </w:t>
      </w:r>
    </w:p>
    <w:p w14:paraId="4D63A30A" w14:textId="77777777" w:rsidR="003E743B" w:rsidRPr="00B92E7F" w:rsidRDefault="003E743B" w:rsidP="00B92E7F">
      <w:pPr>
        <w:spacing w:after="0" w:line="240" w:lineRule="auto"/>
        <w:jc w:val="both"/>
        <w:rPr>
          <w:rFonts w:ascii="Times New Roman" w:hAnsi="Times New Roman" w:cs="Times New Roman"/>
          <w:b/>
          <w:bCs/>
          <w:sz w:val="24"/>
          <w:szCs w:val="24"/>
        </w:rPr>
      </w:pPr>
    </w:p>
    <w:p w14:paraId="02EBE34D" w14:textId="6904F11A" w:rsidR="003E743B" w:rsidRPr="00B92E7F" w:rsidRDefault="5267B4D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 muutmine</w:t>
      </w:r>
      <w:r w:rsidR="572A8FF6" w:rsidRPr="00B92E7F">
        <w:rPr>
          <w:rFonts w:ascii="Times New Roman" w:hAnsi="Times New Roman" w:cs="Times New Roman"/>
          <w:b/>
          <w:bCs/>
          <w:sz w:val="24"/>
          <w:szCs w:val="24"/>
        </w:rPr>
        <w:t xml:space="preserve"> ja lõike täiendamine punktiga 7</w:t>
      </w:r>
      <w:r w:rsidRPr="00B92E7F">
        <w:rPr>
          <w:rFonts w:ascii="Times New Roman" w:hAnsi="Times New Roman" w:cs="Times New Roman"/>
          <w:b/>
          <w:bCs/>
          <w:sz w:val="24"/>
          <w:szCs w:val="24"/>
        </w:rPr>
        <w:t xml:space="preserve">. </w:t>
      </w:r>
      <w:r w:rsidR="6C2FF3C8" w:rsidRPr="00B92E7F">
        <w:rPr>
          <w:rFonts w:ascii="Times New Roman" w:hAnsi="Times New Roman" w:cs="Times New Roman"/>
          <w:sz w:val="24"/>
          <w:szCs w:val="24"/>
        </w:rPr>
        <w:t>Analoogselt § 69 lõike 1 ühinemise andmisest keeldumise aluse muutmisega</w:t>
      </w:r>
      <w:r w:rsidR="27F16EC6" w:rsidRPr="00B92E7F">
        <w:rPr>
          <w:rFonts w:ascii="Times New Roman" w:hAnsi="Times New Roman" w:cs="Times New Roman"/>
          <w:sz w:val="24"/>
          <w:szCs w:val="24"/>
        </w:rPr>
        <w:t>,</w:t>
      </w:r>
      <w:r w:rsidR="6C2FF3C8" w:rsidRPr="00B92E7F">
        <w:rPr>
          <w:rFonts w:ascii="Times New Roman" w:hAnsi="Times New Roman" w:cs="Times New Roman"/>
          <w:sz w:val="24"/>
          <w:szCs w:val="24"/>
        </w:rPr>
        <w:t xml:space="preserve"> muudetakse ka § 70</w:t>
      </w:r>
      <w:r w:rsidR="6C2FF3C8" w:rsidRPr="00B92E7F">
        <w:rPr>
          <w:rFonts w:ascii="Times New Roman" w:hAnsi="Times New Roman" w:cs="Times New Roman"/>
          <w:sz w:val="24"/>
          <w:szCs w:val="24"/>
          <w:vertAlign w:val="superscript"/>
        </w:rPr>
        <w:t>3</w:t>
      </w:r>
      <w:r w:rsidR="6C2FF3C8" w:rsidRPr="00B92E7F">
        <w:rPr>
          <w:rFonts w:ascii="Times New Roman" w:hAnsi="Times New Roman" w:cs="Times New Roman"/>
          <w:sz w:val="24"/>
          <w:szCs w:val="24"/>
        </w:rPr>
        <w:t xml:space="preserve"> lõiget </w:t>
      </w:r>
      <w:r w:rsidR="35FC981D" w:rsidRPr="00B92E7F">
        <w:rPr>
          <w:rFonts w:ascii="Times New Roman" w:hAnsi="Times New Roman" w:cs="Times New Roman"/>
          <w:sz w:val="24"/>
          <w:szCs w:val="24"/>
        </w:rPr>
        <w:t>2</w:t>
      </w:r>
      <w:r w:rsidR="6C2FF3C8" w:rsidRPr="00B92E7F">
        <w:rPr>
          <w:rFonts w:ascii="Times New Roman" w:hAnsi="Times New Roman" w:cs="Times New Roman"/>
          <w:sz w:val="24"/>
          <w:szCs w:val="24"/>
        </w:rPr>
        <w:t xml:space="preserve"> ning sätestatakse CRD VI artikli 27j lõike 1 esimese alalõike eeskujul uued alused Finantsinspektsioonile jagunemisloa andmisest keeldumiseks</w:t>
      </w:r>
      <w:r w:rsidR="71E2295E" w:rsidRPr="00B92E7F">
        <w:rPr>
          <w:rFonts w:ascii="Times New Roman" w:hAnsi="Times New Roman" w:cs="Times New Roman"/>
          <w:sz w:val="24"/>
          <w:szCs w:val="24"/>
        </w:rPr>
        <w:t xml:space="preserve"> (vt</w:t>
      </w:r>
      <w:r w:rsidR="73C5FE4E" w:rsidRPr="00B92E7F">
        <w:rPr>
          <w:rFonts w:ascii="Times New Roman" w:hAnsi="Times New Roman" w:cs="Times New Roman"/>
          <w:sz w:val="24"/>
          <w:szCs w:val="24"/>
        </w:rPr>
        <w:t xml:space="preserve"> KAS</w:t>
      </w:r>
      <w:r w:rsidR="71E2295E" w:rsidRPr="00B92E7F">
        <w:rPr>
          <w:rFonts w:ascii="Times New Roman" w:hAnsi="Times New Roman" w:cs="Times New Roman"/>
          <w:sz w:val="24"/>
          <w:szCs w:val="24"/>
        </w:rPr>
        <w:t xml:space="preserve"> § 69 lõike 1 muutmise selgitusi).</w:t>
      </w:r>
    </w:p>
    <w:p w14:paraId="797E202E" w14:textId="77777777" w:rsidR="003E743B" w:rsidRPr="00B92E7F" w:rsidRDefault="003E743B" w:rsidP="00B92E7F">
      <w:pPr>
        <w:spacing w:after="0" w:line="240" w:lineRule="auto"/>
        <w:jc w:val="both"/>
        <w:rPr>
          <w:rFonts w:ascii="Times New Roman" w:hAnsi="Times New Roman" w:cs="Times New Roman"/>
          <w:b/>
          <w:bCs/>
          <w:sz w:val="24"/>
          <w:szCs w:val="24"/>
        </w:rPr>
      </w:pPr>
    </w:p>
    <w:p w14:paraId="43931D3D" w14:textId="27DFFF03" w:rsidR="003E743B" w:rsidRPr="00B92E7F" w:rsidRDefault="5267B4D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Paragrahvi täiendamine lõigetega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–2</w:t>
      </w:r>
      <w:r w:rsidR="4E4A44BF" w:rsidRPr="00B92E7F">
        <w:rPr>
          <w:rFonts w:ascii="Times New Roman" w:hAnsi="Times New Roman" w:cs="Times New Roman"/>
          <w:b/>
          <w:bCs/>
          <w:sz w:val="24"/>
          <w:szCs w:val="24"/>
          <w:vertAlign w:val="superscript"/>
        </w:rPr>
        <w:t>4</w:t>
      </w:r>
      <w:r w:rsidRPr="00B92E7F">
        <w:rPr>
          <w:rFonts w:ascii="Times New Roman" w:hAnsi="Times New Roman" w:cs="Times New Roman"/>
          <w:b/>
          <w:bCs/>
          <w:sz w:val="24"/>
          <w:szCs w:val="24"/>
        </w:rPr>
        <w:t xml:space="preserve">. </w:t>
      </w:r>
      <w:r w:rsidR="5C412A97" w:rsidRPr="00B92E7F">
        <w:rPr>
          <w:rFonts w:ascii="Times New Roman" w:hAnsi="Times New Roman" w:cs="Times New Roman"/>
          <w:sz w:val="24"/>
          <w:szCs w:val="24"/>
        </w:rPr>
        <w:t xml:space="preserve">Vt analoogselt </w:t>
      </w:r>
      <w:r w:rsidR="4B77AB38" w:rsidRPr="00B92E7F">
        <w:rPr>
          <w:rFonts w:ascii="Times New Roman" w:hAnsi="Times New Roman" w:cs="Times New Roman"/>
          <w:sz w:val="24"/>
          <w:szCs w:val="24"/>
        </w:rPr>
        <w:t xml:space="preserve">KAS </w:t>
      </w:r>
      <w:r w:rsidR="5C412A97" w:rsidRPr="00B92E7F">
        <w:rPr>
          <w:rFonts w:ascii="Times New Roman" w:hAnsi="Times New Roman" w:cs="Times New Roman"/>
          <w:sz w:val="24"/>
          <w:szCs w:val="24"/>
        </w:rPr>
        <w:t>§ 69 lõigete 1</w:t>
      </w:r>
      <w:r w:rsidR="5C412A97" w:rsidRPr="00B92E7F">
        <w:rPr>
          <w:rFonts w:ascii="Times New Roman" w:hAnsi="Times New Roman" w:cs="Times New Roman"/>
          <w:sz w:val="24"/>
          <w:szCs w:val="24"/>
          <w:vertAlign w:val="superscript"/>
        </w:rPr>
        <w:t>1</w:t>
      </w:r>
      <w:r w:rsidR="5C412A97" w:rsidRPr="00B92E7F">
        <w:rPr>
          <w:rFonts w:ascii="Times New Roman" w:hAnsi="Times New Roman" w:cs="Times New Roman"/>
          <w:sz w:val="24"/>
          <w:szCs w:val="24"/>
        </w:rPr>
        <w:t>–1</w:t>
      </w:r>
      <w:r w:rsidR="5C412A97" w:rsidRPr="00B92E7F">
        <w:rPr>
          <w:rFonts w:ascii="Times New Roman" w:hAnsi="Times New Roman" w:cs="Times New Roman"/>
          <w:sz w:val="24"/>
          <w:szCs w:val="24"/>
          <w:vertAlign w:val="superscript"/>
        </w:rPr>
        <w:t>3</w:t>
      </w:r>
      <w:r w:rsidR="5C412A97" w:rsidRPr="00B92E7F">
        <w:rPr>
          <w:rFonts w:ascii="Times New Roman" w:hAnsi="Times New Roman" w:cs="Times New Roman"/>
          <w:sz w:val="24"/>
          <w:szCs w:val="24"/>
        </w:rPr>
        <w:t xml:space="preserve"> lisamise</w:t>
      </w:r>
      <w:r w:rsidR="66BE0C0E" w:rsidRPr="00B92E7F">
        <w:rPr>
          <w:rFonts w:ascii="Times New Roman" w:hAnsi="Times New Roman" w:cs="Times New Roman"/>
          <w:sz w:val="24"/>
          <w:szCs w:val="24"/>
        </w:rPr>
        <w:t xml:space="preserve"> ja lõike 2 muutmise</w:t>
      </w:r>
      <w:r w:rsidR="5C412A97" w:rsidRPr="00B92E7F">
        <w:rPr>
          <w:rFonts w:ascii="Times New Roman" w:hAnsi="Times New Roman" w:cs="Times New Roman"/>
          <w:sz w:val="24"/>
          <w:szCs w:val="24"/>
        </w:rPr>
        <w:t xml:space="preserve"> selgitusi. </w:t>
      </w:r>
    </w:p>
    <w:p w14:paraId="3411A0AF" w14:textId="77777777" w:rsidR="003E743B" w:rsidRPr="00B92E7F" w:rsidRDefault="003E743B" w:rsidP="00B92E7F">
      <w:pPr>
        <w:spacing w:after="0" w:line="240" w:lineRule="auto"/>
        <w:jc w:val="both"/>
        <w:rPr>
          <w:rFonts w:ascii="Times New Roman" w:hAnsi="Times New Roman" w:cs="Times New Roman"/>
          <w:b/>
          <w:bCs/>
          <w:sz w:val="24"/>
          <w:szCs w:val="24"/>
        </w:rPr>
      </w:pPr>
    </w:p>
    <w:p w14:paraId="0787D8AB" w14:textId="4F44351E" w:rsidR="003E743B" w:rsidRPr="00B92E7F" w:rsidRDefault="5267B4D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4.</w:t>
      </w:r>
      <w:r w:rsidR="5C412A97" w:rsidRPr="00B92E7F">
        <w:rPr>
          <w:rFonts w:ascii="Times New Roman" w:hAnsi="Times New Roman" w:cs="Times New Roman"/>
          <w:b/>
          <w:bCs/>
          <w:sz w:val="24"/>
          <w:szCs w:val="24"/>
        </w:rPr>
        <w:t xml:space="preserve"> </w:t>
      </w:r>
      <w:r w:rsidR="5C412A97" w:rsidRPr="00B92E7F">
        <w:rPr>
          <w:rFonts w:ascii="Times New Roman" w:hAnsi="Times New Roman" w:cs="Times New Roman"/>
          <w:sz w:val="24"/>
          <w:szCs w:val="24"/>
        </w:rPr>
        <w:t xml:space="preserve">Vt analoogselt </w:t>
      </w:r>
      <w:r w:rsidR="5200DF01" w:rsidRPr="00B92E7F">
        <w:rPr>
          <w:rFonts w:ascii="Times New Roman" w:hAnsi="Times New Roman" w:cs="Times New Roman"/>
          <w:sz w:val="24"/>
          <w:szCs w:val="24"/>
        </w:rPr>
        <w:t xml:space="preserve">KAS </w:t>
      </w:r>
      <w:r w:rsidR="5C412A97" w:rsidRPr="00B92E7F">
        <w:rPr>
          <w:rFonts w:ascii="Times New Roman" w:hAnsi="Times New Roman" w:cs="Times New Roman"/>
          <w:sz w:val="24"/>
          <w:szCs w:val="24"/>
        </w:rPr>
        <w:t xml:space="preserve">§ 69 lõike 4 lisamise selgitusi. </w:t>
      </w:r>
    </w:p>
    <w:p w14:paraId="07814492" w14:textId="77777777" w:rsidR="00867512" w:rsidRPr="00B92E7F" w:rsidRDefault="00867512" w:rsidP="00B92E7F">
      <w:pPr>
        <w:spacing w:after="0" w:line="240" w:lineRule="auto"/>
        <w:jc w:val="both"/>
        <w:rPr>
          <w:rFonts w:ascii="Times New Roman" w:hAnsi="Times New Roman" w:cs="Times New Roman"/>
          <w:sz w:val="24"/>
          <w:szCs w:val="24"/>
        </w:rPr>
      </w:pPr>
    </w:p>
    <w:p w14:paraId="44D72EB3" w14:textId="22510A1C" w:rsidR="1E446E9C" w:rsidRPr="00B92E7F" w:rsidRDefault="1E446E9C"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Seaduse täiendamine §-dega 70</w:t>
      </w:r>
      <w:r w:rsidRPr="00B92E7F">
        <w:rPr>
          <w:rFonts w:ascii="Times New Roman" w:hAnsi="Times New Roman" w:cs="Times New Roman"/>
          <w:b/>
          <w:bCs/>
          <w:sz w:val="24"/>
          <w:szCs w:val="24"/>
          <w:vertAlign w:val="superscript"/>
        </w:rPr>
        <w:t>5</w:t>
      </w:r>
      <w:r w:rsidRPr="00B92E7F">
        <w:rPr>
          <w:rFonts w:ascii="Times New Roman" w:hAnsi="Times New Roman" w:cs="Times New Roman"/>
          <w:b/>
          <w:bCs/>
          <w:sz w:val="24"/>
          <w:szCs w:val="24"/>
        </w:rPr>
        <w:t xml:space="preserve"> ja 70</w:t>
      </w:r>
      <w:r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w:t>
      </w:r>
    </w:p>
    <w:p w14:paraId="7DFAA1DD" w14:textId="2353835E" w:rsidR="60401007" w:rsidRPr="00B92E7F" w:rsidRDefault="60401007" w:rsidP="00B92E7F">
      <w:pPr>
        <w:spacing w:after="0" w:line="240" w:lineRule="auto"/>
        <w:jc w:val="both"/>
        <w:rPr>
          <w:rFonts w:ascii="Times New Roman" w:hAnsi="Times New Roman" w:cs="Times New Roman"/>
          <w:sz w:val="24"/>
          <w:szCs w:val="24"/>
        </w:rPr>
      </w:pPr>
    </w:p>
    <w:p w14:paraId="27860B32" w14:textId="58B8EBA5" w:rsidR="00867512" w:rsidRPr="00B92E7F" w:rsidRDefault="1E446E9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w:t>
      </w:r>
      <w:r w:rsidR="4BAED290" w:rsidRPr="00B92E7F">
        <w:rPr>
          <w:rFonts w:ascii="Times New Roman" w:hAnsi="Times New Roman" w:cs="Times New Roman"/>
          <w:b/>
          <w:bCs/>
          <w:sz w:val="24"/>
          <w:szCs w:val="24"/>
        </w:rPr>
        <w:t>a</w:t>
      </w:r>
      <w:r w:rsidR="043BDEE7" w:rsidRPr="00B92E7F">
        <w:rPr>
          <w:rFonts w:ascii="Times New Roman" w:hAnsi="Times New Roman" w:cs="Times New Roman"/>
          <w:b/>
          <w:bCs/>
          <w:sz w:val="24"/>
          <w:szCs w:val="24"/>
        </w:rPr>
        <w:t>grahv</w:t>
      </w:r>
      <w:r w:rsidR="4BAED290" w:rsidRPr="00B92E7F">
        <w:rPr>
          <w:rFonts w:ascii="Times New Roman" w:hAnsi="Times New Roman" w:cs="Times New Roman"/>
          <w:b/>
          <w:bCs/>
          <w:sz w:val="24"/>
          <w:szCs w:val="24"/>
        </w:rPr>
        <w:t xml:space="preserve"> 70</w:t>
      </w:r>
      <w:r w:rsidR="4BAED290" w:rsidRPr="00B92E7F">
        <w:rPr>
          <w:rFonts w:ascii="Times New Roman" w:hAnsi="Times New Roman" w:cs="Times New Roman"/>
          <w:b/>
          <w:bCs/>
          <w:sz w:val="24"/>
          <w:szCs w:val="24"/>
          <w:vertAlign w:val="superscript"/>
        </w:rPr>
        <w:t>5</w:t>
      </w:r>
      <w:r w:rsidR="4BAED290" w:rsidRPr="00B92E7F">
        <w:rPr>
          <w:rFonts w:ascii="Times New Roman" w:hAnsi="Times New Roman" w:cs="Times New Roman"/>
          <w:sz w:val="24"/>
          <w:szCs w:val="24"/>
        </w:rPr>
        <w:t xml:space="preserve"> sätestab Finantsinspektsiooni koostöö tingimused teiste finantsjärelevalve asutustega. </w:t>
      </w:r>
    </w:p>
    <w:p w14:paraId="4D961AAB" w14:textId="654BC5FA" w:rsidR="00867512" w:rsidRPr="00B92E7F" w:rsidRDefault="00867512" w:rsidP="00B92E7F">
      <w:pPr>
        <w:spacing w:after="0" w:line="240" w:lineRule="auto"/>
        <w:jc w:val="both"/>
        <w:rPr>
          <w:rFonts w:ascii="Times New Roman" w:hAnsi="Times New Roman" w:cs="Times New Roman"/>
          <w:sz w:val="24"/>
          <w:szCs w:val="24"/>
        </w:rPr>
      </w:pPr>
    </w:p>
    <w:p w14:paraId="504DAC9E" w14:textId="3C2C5C45" w:rsidR="00867512" w:rsidRPr="00B92E7F" w:rsidRDefault="1CBFA21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Analoogselt § 69</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lisamise selgitustele, lisatakse Finantsinspektsioonile koostöö kohustus teiste pädevate asutustega krediidiasutuse jagunemise puhul</w:t>
      </w:r>
      <w:r w:rsidR="795F3EA0" w:rsidRPr="00B92E7F">
        <w:rPr>
          <w:rFonts w:ascii="Times New Roman" w:hAnsi="Times New Roman" w:cs="Times New Roman"/>
          <w:sz w:val="24"/>
          <w:szCs w:val="24"/>
        </w:rPr>
        <w:t xml:space="preserve"> (vt </w:t>
      </w:r>
      <w:r w:rsidR="2CAF42D6" w:rsidRPr="00B92E7F">
        <w:rPr>
          <w:rFonts w:ascii="Times New Roman" w:hAnsi="Times New Roman" w:cs="Times New Roman"/>
          <w:sz w:val="24"/>
          <w:szCs w:val="24"/>
        </w:rPr>
        <w:t xml:space="preserve">KAS </w:t>
      </w:r>
      <w:r w:rsidR="795F3EA0" w:rsidRPr="00B92E7F">
        <w:rPr>
          <w:rFonts w:ascii="Times New Roman" w:hAnsi="Times New Roman" w:cs="Times New Roman"/>
          <w:sz w:val="24"/>
          <w:szCs w:val="24"/>
        </w:rPr>
        <w:t>§ 69</w:t>
      </w:r>
      <w:r w:rsidR="795F3EA0" w:rsidRPr="00B92E7F">
        <w:rPr>
          <w:rFonts w:ascii="Times New Roman" w:hAnsi="Times New Roman" w:cs="Times New Roman"/>
          <w:sz w:val="24"/>
          <w:szCs w:val="24"/>
          <w:vertAlign w:val="superscript"/>
        </w:rPr>
        <w:t>1</w:t>
      </w:r>
      <w:r w:rsidR="795F3EA0" w:rsidRPr="00B92E7F">
        <w:rPr>
          <w:rFonts w:ascii="Times New Roman" w:hAnsi="Times New Roman" w:cs="Times New Roman"/>
          <w:sz w:val="24"/>
          <w:szCs w:val="24"/>
        </w:rPr>
        <w:t xml:space="preserve"> lisamise selgitusi)</w:t>
      </w:r>
      <w:r w:rsidRPr="00B92E7F">
        <w:rPr>
          <w:rFonts w:ascii="Times New Roman" w:hAnsi="Times New Roman" w:cs="Times New Roman"/>
          <w:sz w:val="24"/>
          <w:szCs w:val="24"/>
        </w:rPr>
        <w:t>. Erinevalt §-</w:t>
      </w:r>
      <w:r w:rsidR="69E01D0C" w:rsidRPr="00B92E7F">
        <w:rPr>
          <w:rFonts w:ascii="Times New Roman" w:hAnsi="Times New Roman" w:cs="Times New Roman"/>
          <w:sz w:val="24"/>
          <w:szCs w:val="24"/>
        </w:rPr>
        <w:t xml:space="preserve">le </w:t>
      </w:r>
      <w:r w:rsidRPr="00B92E7F">
        <w:rPr>
          <w:rFonts w:ascii="Times New Roman" w:hAnsi="Times New Roman" w:cs="Times New Roman"/>
          <w:sz w:val="24"/>
          <w:szCs w:val="24"/>
        </w:rPr>
        <w:t>69</w:t>
      </w:r>
      <w:r w:rsidR="32F66BD7" w:rsidRPr="00B92E7F">
        <w:rPr>
          <w:rFonts w:ascii="Times New Roman" w:hAnsi="Times New Roman" w:cs="Times New Roman"/>
          <w:sz w:val="24"/>
          <w:szCs w:val="24"/>
          <w:vertAlign w:val="superscript"/>
        </w:rPr>
        <w:t>1</w:t>
      </w:r>
      <w:r w:rsidR="32F66BD7" w:rsidRPr="00B92E7F">
        <w:rPr>
          <w:rFonts w:ascii="Times New Roman" w:hAnsi="Times New Roman" w:cs="Times New Roman"/>
          <w:sz w:val="24"/>
          <w:szCs w:val="24"/>
        </w:rPr>
        <w:t>,</w:t>
      </w:r>
      <w:r w:rsidR="218FB6FB" w:rsidRPr="00B92E7F">
        <w:rPr>
          <w:rFonts w:ascii="Times New Roman" w:hAnsi="Times New Roman" w:cs="Times New Roman"/>
          <w:sz w:val="24"/>
          <w:szCs w:val="24"/>
        </w:rPr>
        <w:t xml:space="preserve"> </w:t>
      </w:r>
      <w:r w:rsidR="32F66BD7" w:rsidRPr="00B92E7F">
        <w:rPr>
          <w:rFonts w:ascii="Times New Roman" w:hAnsi="Times New Roman" w:cs="Times New Roman"/>
          <w:sz w:val="24"/>
          <w:szCs w:val="24"/>
        </w:rPr>
        <w:t>seisneb jagunemise korral Finantsinspektsiooni koostöö § 70</w:t>
      </w:r>
      <w:r w:rsidR="32F66BD7" w:rsidRPr="00B92E7F">
        <w:rPr>
          <w:rFonts w:ascii="Times New Roman" w:hAnsi="Times New Roman" w:cs="Times New Roman"/>
          <w:sz w:val="24"/>
          <w:szCs w:val="24"/>
          <w:vertAlign w:val="superscript"/>
        </w:rPr>
        <w:t>3</w:t>
      </w:r>
      <w:r w:rsidR="32F66BD7" w:rsidRPr="00B92E7F">
        <w:rPr>
          <w:rFonts w:ascii="Times New Roman" w:hAnsi="Times New Roman" w:cs="Times New Roman"/>
          <w:sz w:val="24"/>
          <w:szCs w:val="24"/>
        </w:rPr>
        <w:t xml:space="preserve"> lõikes 2 sä</w:t>
      </w:r>
      <w:r w:rsidR="73C36454" w:rsidRPr="00B92E7F">
        <w:rPr>
          <w:rFonts w:ascii="Times New Roman" w:hAnsi="Times New Roman" w:cs="Times New Roman"/>
          <w:sz w:val="24"/>
          <w:szCs w:val="24"/>
        </w:rPr>
        <w:t xml:space="preserve">testatud jagunemisloa andmise taotluse keeldumise otsuse menetlemises. </w:t>
      </w:r>
    </w:p>
    <w:p w14:paraId="708550FA" w14:textId="77777777" w:rsidR="0073084A" w:rsidRPr="00B92E7F" w:rsidRDefault="0073084A" w:rsidP="00B92E7F">
      <w:pPr>
        <w:spacing w:after="0" w:line="240" w:lineRule="auto"/>
        <w:jc w:val="both"/>
        <w:rPr>
          <w:rFonts w:ascii="Times New Roman" w:hAnsi="Times New Roman" w:cs="Times New Roman"/>
          <w:i/>
          <w:iCs/>
          <w:sz w:val="24"/>
          <w:szCs w:val="24"/>
        </w:rPr>
      </w:pPr>
    </w:p>
    <w:p w14:paraId="497CDD69" w14:textId="5030C5A6" w:rsidR="007142C7" w:rsidRPr="00B92E7F" w:rsidRDefault="4C8BC2E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w:t>
      </w:r>
      <w:r w:rsidR="3B8C60C1" w:rsidRPr="00B92E7F">
        <w:rPr>
          <w:rFonts w:ascii="Times New Roman" w:hAnsi="Times New Roman" w:cs="Times New Roman"/>
          <w:b/>
          <w:bCs/>
          <w:sz w:val="24"/>
          <w:szCs w:val="24"/>
        </w:rPr>
        <w:t>a</w:t>
      </w:r>
      <w:r w:rsidRPr="00B92E7F">
        <w:rPr>
          <w:rFonts w:ascii="Times New Roman" w:hAnsi="Times New Roman" w:cs="Times New Roman"/>
          <w:b/>
          <w:bCs/>
          <w:sz w:val="24"/>
          <w:szCs w:val="24"/>
        </w:rPr>
        <w:t>ragrahviga</w:t>
      </w:r>
      <w:r w:rsidR="3B8C60C1" w:rsidRPr="00B92E7F">
        <w:rPr>
          <w:rFonts w:ascii="Times New Roman" w:hAnsi="Times New Roman" w:cs="Times New Roman"/>
          <w:b/>
          <w:bCs/>
          <w:sz w:val="24"/>
          <w:szCs w:val="24"/>
        </w:rPr>
        <w:t xml:space="preserve"> 70</w:t>
      </w:r>
      <w:r w:rsidR="3B8C60C1" w:rsidRPr="00B92E7F">
        <w:rPr>
          <w:rFonts w:ascii="Times New Roman" w:hAnsi="Times New Roman" w:cs="Times New Roman"/>
          <w:b/>
          <w:bCs/>
          <w:sz w:val="24"/>
          <w:szCs w:val="24"/>
          <w:vertAlign w:val="superscript"/>
        </w:rPr>
        <w:t>6</w:t>
      </w:r>
      <w:r w:rsidR="4295DA17" w:rsidRPr="00B92E7F">
        <w:rPr>
          <w:rFonts w:ascii="Times New Roman" w:hAnsi="Times New Roman" w:cs="Times New Roman"/>
          <w:b/>
          <w:bCs/>
          <w:sz w:val="24"/>
          <w:szCs w:val="24"/>
          <w:vertAlign w:val="superscript"/>
        </w:rPr>
        <w:t xml:space="preserve"> </w:t>
      </w:r>
      <w:r w:rsidR="4295DA17" w:rsidRPr="00B92E7F">
        <w:rPr>
          <w:rFonts w:ascii="Times New Roman" w:hAnsi="Times New Roman" w:cs="Times New Roman"/>
          <w:sz w:val="24"/>
          <w:szCs w:val="24"/>
        </w:rPr>
        <w:t>sätestatakse</w:t>
      </w:r>
      <w:r w:rsidR="4BAED290" w:rsidRPr="00B92E7F">
        <w:rPr>
          <w:rFonts w:ascii="Times New Roman" w:hAnsi="Times New Roman" w:cs="Times New Roman"/>
          <w:sz w:val="24"/>
          <w:szCs w:val="24"/>
        </w:rPr>
        <w:t xml:space="preserve"> krediidiasutustele kohustus teavitada Finantsinspektsiooni oluliste varade ja kohustuste ülekandmisest. </w:t>
      </w:r>
    </w:p>
    <w:p w14:paraId="721FAF87" w14:textId="77777777" w:rsidR="00AD69F0" w:rsidRPr="00B92E7F" w:rsidRDefault="00AD69F0" w:rsidP="00B92E7F">
      <w:pPr>
        <w:spacing w:after="0" w:line="240" w:lineRule="auto"/>
        <w:jc w:val="both"/>
        <w:rPr>
          <w:rFonts w:ascii="Times New Roman" w:hAnsi="Times New Roman" w:cs="Times New Roman"/>
          <w:b/>
          <w:bCs/>
          <w:sz w:val="24"/>
          <w:szCs w:val="24"/>
        </w:rPr>
      </w:pPr>
    </w:p>
    <w:p w14:paraId="7E008022" w14:textId="3A7E0417" w:rsidR="00765325" w:rsidRPr="00B92E7F" w:rsidRDefault="00AD69F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Paragrahviga 70</w:t>
      </w:r>
      <w:r w:rsidRPr="00B92E7F">
        <w:rPr>
          <w:rFonts w:ascii="Times New Roman" w:hAnsi="Times New Roman" w:cs="Times New Roman"/>
          <w:sz w:val="24"/>
          <w:szCs w:val="24"/>
          <w:vertAlign w:val="superscript"/>
        </w:rPr>
        <w:t>6</w:t>
      </w:r>
      <w:r w:rsidRPr="00B92E7F">
        <w:rPr>
          <w:rFonts w:ascii="Times New Roman" w:hAnsi="Times New Roman" w:cs="Times New Roman"/>
          <w:sz w:val="24"/>
          <w:szCs w:val="24"/>
        </w:rPr>
        <w:t xml:space="preserve"> võetakse üle CRD VI artikkel 27f ning nähakse krediidiasutustele ette teavitamiskohustus oluliste varade ja kohustuste ülekandmisel. </w:t>
      </w:r>
    </w:p>
    <w:p w14:paraId="4B38D3E2" w14:textId="05F743B7" w:rsidR="2CCE76B5" w:rsidRPr="00B92E7F" w:rsidRDefault="2CCE76B5" w:rsidP="00B92E7F">
      <w:pPr>
        <w:spacing w:after="0" w:line="240" w:lineRule="auto"/>
        <w:jc w:val="both"/>
        <w:rPr>
          <w:rFonts w:ascii="Times New Roman" w:hAnsi="Times New Roman" w:cs="Times New Roman"/>
          <w:sz w:val="24"/>
          <w:szCs w:val="24"/>
        </w:rPr>
      </w:pPr>
    </w:p>
    <w:p w14:paraId="5302BE9D" w14:textId="3CECD053" w:rsidR="00AD69F0" w:rsidRPr="00B92E7F" w:rsidRDefault="00AD69F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Ülekandmiseks </w:t>
      </w:r>
      <w:r w:rsidRPr="00B92E7F">
        <w:rPr>
          <w:rFonts w:ascii="Times New Roman" w:hAnsi="Times New Roman" w:cs="Times New Roman"/>
          <w:b/>
          <w:bCs/>
          <w:sz w:val="24"/>
          <w:szCs w:val="24"/>
        </w:rPr>
        <w:t xml:space="preserve">lõike 1 </w:t>
      </w:r>
      <w:r w:rsidRPr="00B92E7F">
        <w:rPr>
          <w:rFonts w:ascii="Times New Roman" w:hAnsi="Times New Roman" w:cs="Times New Roman"/>
          <w:sz w:val="24"/>
          <w:szCs w:val="24"/>
        </w:rPr>
        <w:t xml:space="preserve">kohaselt on müümine või muu tehing, millega antakse üle varade või kohustuste omandiõigus. Seadusega ei sätestata piirangut, kelle suhtes võib krediidiasutus ülekandmist teostada, välja arvatud juhul, kui ülekandmine toimub krediidiasutuste vahel, kes kuuluvad samasse konsolideerimisgruppi, sest siis peavad need krediidiasutused olema ainukesed osalised tehingus. </w:t>
      </w:r>
      <w:r w:rsidR="00521605" w:rsidRPr="00B92E7F">
        <w:rPr>
          <w:rFonts w:ascii="Times New Roman" w:hAnsi="Times New Roman" w:cs="Times New Roman"/>
          <w:sz w:val="24"/>
          <w:szCs w:val="24"/>
        </w:rPr>
        <w:t xml:space="preserve">Ülekandmisest peavad kõik tehingus osalevad isikud teavitama Finantsinspektsiooni individuaalselt. Lõikega 1 on üle võetud artikli 27f lõige 1. </w:t>
      </w:r>
    </w:p>
    <w:p w14:paraId="75953AE1" w14:textId="77777777" w:rsidR="00521605" w:rsidRPr="00B92E7F" w:rsidRDefault="00521605" w:rsidP="00B92E7F">
      <w:pPr>
        <w:spacing w:after="0" w:line="240" w:lineRule="auto"/>
        <w:jc w:val="both"/>
        <w:rPr>
          <w:rFonts w:ascii="Times New Roman" w:hAnsi="Times New Roman" w:cs="Times New Roman"/>
          <w:sz w:val="24"/>
          <w:szCs w:val="24"/>
        </w:rPr>
      </w:pPr>
    </w:p>
    <w:p w14:paraId="567C29C8" w14:textId="77777777" w:rsidR="00521605" w:rsidRPr="00B92E7F" w:rsidRDefault="0052160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w:t>
      </w:r>
      <w:r w:rsidRPr="00B92E7F">
        <w:rPr>
          <w:rFonts w:ascii="Times New Roman" w:hAnsi="Times New Roman" w:cs="Times New Roman"/>
          <w:sz w:val="24"/>
          <w:szCs w:val="24"/>
        </w:rPr>
        <w:t xml:space="preserve">kohaselt on ülekandmine oluline, kui tehing moodustab krediidiasutuse koguvaradest või -kohustustest vähemalt kümme protsenti või 15 protsenti, kui ülekandmises osalevad samasse konsolideerimisgruppi kuuluvad krediidiasutused. Lõikega 2 on üle võetud artikli 27f lõike 2 esimene alalõige. </w:t>
      </w:r>
    </w:p>
    <w:p w14:paraId="00E86ECA" w14:textId="77777777" w:rsidR="00521605" w:rsidRPr="00B92E7F" w:rsidRDefault="00521605" w:rsidP="00B92E7F">
      <w:pPr>
        <w:spacing w:after="0" w:line="240" w:lineRule="auto"/>
        <w:jc w:val="both"/>
        <w:rPr>
          <w:rFonts w:ascii="Times New Roman" w:hAnsi="Times New Roman" w:cs="Times New Roman"/>
          <w:sz w:val="24"/>
          <w:szCs w:val="24"/>
        </w:rPr>
      </w:pPr>
    </w:p>
    <w:p w14:paraId="48DD0748" w14:textId="6DC17937" w:rsidR="00521605" w:rsidRPr="00B92E7F" w:rsidRDefault="76E00C9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Lõikes 2 nimetatud protsendimäärade arvestamise erisused on sätestatud </w:t>
      </w:r>
      <w:r w:rsidRPr="00B92E7F">
        <w:rPr>
          <w:rFonts w:ascii="Times New Roman" w:hAnsi="Times New Roman" w:cs="Times New Roman"/>
          <w:b/>
          <w:bCs/>
          <w:sz w:val="24"/>
          <w:szCs w:val="24"/>
        </w:rPr>
        <w:t>lõikes 3</w:t>
      </w:r>
      <w:r w:rsidRPr="00B92E7F">
        <w:rPr>
          <w:rFonts w:ascii="Times New Roman" w:hAnsi="Times New Roman" w:cs="Times New Roman"/>
          <w:sz w:val="24"/>
          <w:szCs w:val="24"/>
        </w:rPr>
        <w:t xml:space="preserve">, mis väljendab artikli 27f lõike 2 kolmandat alalõiget. Lõike 3 kohaselt jäetakse protsendimäärade arvutamisest välja krediidiasutuse viivisvara </w:t>
      </w:r>
      <w:r w:rsidRPr="00B92E7F">
        <w:rPr>
          <w:rFonts w:ascii="Times New Roman" w:hAnsi="Times New Roman" w:cs="Times New Roman"/>
          <w:b/>
          <w:bCs/>
          <w:sz w:val="24"/>
          <w:szCs w:val="24"/>
        </w:rPr>
        <w:t>(punkt 1)</w:t>
      </w:r>
      <w:r w:rsidRPr="00B92E7F">
        <w:rPr>
          <w:rFonts w:ascii="Times New Roman" w:hAnsi="Times New Roman" w:cs="Times New Roman"/>
          <w:sz w:val="24"/>
          <w:szCs w:val="24"/>
        </w:rPr>
        <w:t xml:space="preserve">, pandikirjaseaduse § 2 lõikes 6 määratletud tagatiste kogumi jaoks ülekantud vara </w:t>
      </w:r>
      <w:r w:rsidRPr="00B92E7F">
        <w:rPr>
          <w:rFonts w:ascii="Times New Roman" w:hAnsi="Times New Roman" w:cs="Times New Roman"/>
          <w:b/>
          <w:bCs/>
          <w:sz w:val="24"/>
          <w:szCs w:val="24"/>
        </w:rPr>
        <w:t>(punkt 2)</w:t>
      </w:r>
      <w:r w:rsidRPr="00B92E7F">
        <w:rPr>
          <w:rFonts w:ascii="Times New Roman" w:hAnsi="Times New Roman" w:cs="Times New Roman"/>
          <w:sz w:val="24"/>
          <w:szCs w:val="24"/>
        </w:rPr>
        <w:t xml:space="preserve">, ülekantavad väärtpaberistavad varad </w:t>
      </w:r>
      <w:r w:rsidRPr="00B92E7F">
        <w:rPr>
          <w:rFonts w:ascii="Times New Roman" w:hAnsi="Times New Roman" w:cs="Times New Roman"/>
          <w:b/>
          <w:bCs/>
          <w:sz w:val="24"/>
          <w:szCs w:val="24"/>
        </w:rPr>
        <w:t>(punkt 3)</w:t>
      </w:r>
      <w:r w:rsidRPr="00B92E7F">
        <w:rPr>
          <w:rFonts w:ascii="Times New Roman" w:hAnsi="Times New Roman" w:cs="Times New Roman"/>
          <w:sz w:val="24"/>
          <w:szCs w:val="24"/>
        </w:rPr>
        <w:t xml:space="preserve"> ning varad ja kohustused, mis on ülekantud kriisilahenduse vahendite, õiguste ja korra kasutamise raames vastavalt FELS 2. peatüki 2. jaole ja 4.–6. peatükkidele. </w:t>
      </w:r>
    </w:p>
    <w:p w14:paraId="5E5FBBE4" w14:textId="77777777" w:rsidR="00521605" w:rsidRPr="00B92E7F" w:rsidRDefault="00521605" w:rsidP="00B92E7F">
      <w:pPr>
        <w:spacing w:after="0" w:line="240" w:lineRule="auto"/>
        <w:jc w:val="both"/>
        <w:rPr>
          <w:rFonts w:ascii="Times New Roman" w:hAnsi="Times New Roman" w:cs="Times New Roman"/>
          <w:sz w:val="24"/>
          <w:szCs w:val="24"/>
        </w:rPr>
      </w:pPr>
    </w:p>
    <w:p w14:paraId="46051F80" w14:textId="358034D9" w:rsidR="00521605" w:rsidRPr="00B92E7F" w:rsidRDefault="0052160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4 </w:t>
      </w:r>
      <w:r w:rsidRPr="00B92E7F">
        <w:rPr>
          <w:rFonts w:ascii="Times New Roman" w:hAnsi="Times New Roman" w:cs="Times New Roman"/>
          <w:sz w:val="24"/>
          <w:szCs w:val="24"/>
        </w:rPr>
        <w:t xml:space="preserve">nähakse Finantsinspektsioonile ette kohustus kinnitada kirjalikult lõike 1 alusel saadud teavitus viivitamata, kuid hiljemalt kümne tööpäeva jooksul peale teate kättesaamist. Seega ei pea ülekandmises osalevad pooled taotlema järelevalveasutuselt heakskiitvat otsust, kuid nad peavad enne ülekandmise läbiviimist Finantsinspektsiooni teavitama. </w:t>
      </w:r>
      <w:r w:rsidR="005332C7" w:rsidRPr="00B92E7F">
        <w:rPr>
          <w:rFonts w:ascii="Times New Roman" w:hAnsi="Times New Roman" w:cs="Times New Roman"/>
          <w:sz w:val="24"/>
          <w:szCs w:val="24"/>
        </w:rPr>
        <w:t>Kohustuse rikkumisel on järelevalveasutusel õigus kohaldada teavitamiskohustuse rikkumise sätet § 134</w:t>
      </w:r>
      <w:r w:rsidR="005332C7" w:rsidRPr="00B92E7F">
        <w:rPr>
          <w:rFonts w:ascii="Times New Roman" w:hAnsi="Times New Roman" w:cs="Times New Roman"/>
          <w:sz w:val="24"/>
          <w:szCs w:val="24"/>
          <w:vertAlign w:val="superscript"/>
        </w:rPr>
        <w:t>8</w:t>
      </w:r>
      <w:r w:rsidR="005332C7" w:rsidRPr="00B92E7F">
        <w:rPr>
          <w:rFonts w:ascii="Times New Roman" w:hAnsi="Times New Roman" w:cs="Times New Roman"/>
          <w:sz w:val="24"/>
          <w:szCs w:val="24"/>
        </w:rPr>
        <w:t xml:space="preserve">. </w:t>
      </w:r>
    </w:p>
    <w:p w14:paraId="78BBC64F" w14:textId="77777777" w:rsidR="0099567D" w:rsidRPr="00B92E7F" w:rsidRDefault="0099567D" w:rsidP="00B92E7F">
      <w:pPr>
        <w:spacing w:after="0" w:line="240" w:lineRule="auto"/>
        <w:jc w:val="both"/>
        <w:rPr>
          <w:rFonts w:ascii="Times New Roman" w:hAnsi="Times New Roman" w:cs="Times New Roman"/>
          <w:sz w:val="24"/>
          <w:szCs w:val="24"/>
        </w:rPr>
      </w:pPr>
    </w:p>
    <w:p w14:paraId="46654865" w14:textId="1DCCAF9F" w:rsidR="0099567D" w:rsidRPr="00B92E7F" w:rsidRDefault="0099567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71. </w:t>
      </w:r>
      <w:r w:rsidRPr="00B92E7F">
        <w:rPr>
          <w:rFonts w:ascii="Times New Roman" w:hAnsi="Times New Roman" w:cs="Times New Roman"/>
          <w:sz w:val="24"/>
          <w:szCs w:val="24"/>
        </w:rPr>
        <w:t xml:space="preserve">Kehtiv § 71 reguleerib krediidiasutuse usaldatavusnormatiivide järgimise kohustust. </w:t>
      </w:r>
    </w:p>
    <w:p w14:paraId="7B6F383D" w14:textId="77777777" w:rsidR="0099567D" w:rsidRPr="00B92E7F" w:rsidRDefault="0099567D" w:rsidP="00B92E7F">
      <w:pPr>
        <w:spacing w:after="0" w:line="240" w:lineRule="auto"/>
        <w:jc w:val="both"/>
        <w:rPr>
          <w:rFonts w:ascii="Times New Roman" w:hAnsi="Times New Roman" w:cs="Times New Roman"/>
          <w:sz w:val="24"/>
          <w:szCs w:val="24"/>
        </w:rPr>
      </w:pPr>
    </w:p>
    <w:p w14:paraId="0709B17D" w14:textId="0F63EA35" w:rsidR="0099567D" w:rsidRPr="00B92E7F" w:rsidRDefault="0099567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täiendamine teise lausega. </w:t>
      </w:r>
      <w:r w:rsidRPr="00B92E7F">
        <w:rPr>
          <w:rFonts w:ascii="Times New Roman" w:hAnsi="Times New Roman" w:cs="Times New Roman"/>
          <w:sz w:val="24"/>
          <w:szCs w:val="24"/>
        </w:rPr>
        <w:t xml:space="preserve">Lõikega 3 kohustatakse krediidiasutust ja tema konsolideerimisgruppi kuuluvaid äriühinguid tagama, et nende süsteemid, korraldused, korrad </w:t>
      </w:r>
      <w:r w:rsidRPr="00B92E7F">
        <w:rPr>
          <w:rFonts w:ascii="Times New Roman" w:hAnsi="Times New Roman" w:cs="Times New Roman"/>
          <w:sz w:val="24"/>
          <w:szCs w:val="24"/>
        </w:rPr>
        <w:lastRenderedPageBreak/>
        <w:t>jms sisemised protsessid on kooskõlas usaldatavusnormatiividega sõltuvalt nende konsolideerimise tasandist ning et Finantsinspektsioonil on olemas juurdepääs nende kontrollimiseks. Euroopa Komisjon on tuvastanud, et lõikega 3 on võetud üle ainult CRD V artikli 109 lõike 2 kolm esimest lauset, kuid seadus ei sisalda neljandat lauset, mis välistab seaduses ja CRR-</w:t>
      </w:r>
      <w:proofErr w:type="spellStart"/>
      <w:r w:rsidRPr="00B92E7F">
        <w:rPr>
          <w:rFonts w:ascii="Times New Roman" w:hAnsi="Times New Roman" w:cs="Times New Roman"/>
          <w:sz w:val="24"/>
          <w:szCs w:val="24"/>
        </w:rPr>
        <w:t>is</w:t>
      </w:r>
      <w:proofErr w:type="spellEnd"/>
      <w:r w:rsidRPr="00B92E7F">
        <w:rPr>
          <w:rFonts w:ascii="Times New Roman" w:hAnsi="Times New Roman" w:cs="Times New Roman"/>
          <w:sz w:val="24"/>
          <w:szCs w:val="24"/>
        </w:rPr>
        <w:t xml:space="preserve"> sätestatud usaldatavusnormatiivide täitmise nõude krediidiasutuse tütarettevõtja suhtes, kes ei ole käsitatav krediidiasutuse, investeerimisühingu, finantsvaldusettevõtja või </w:t>
      </w:r>
      <w:proofErr w:type="spellStart"/>
      <w:r w:rsidRPr="00B92E7F">
        <w:rPr>
          <w:rFonts w:ascii="Times New Roman" w:hAnsi="Times New Roman" w:cs="Times New Roman"/>
          <w:sz w:val="24"/>
          <w:szCs w:val="24"/>
        </w:rPr>
        <w:t>segafinantsvaldusettevõtjana</w:t>
      </w:r>
      <w:proofErr w:type="spellEnd"/>
      <w:r w:rsidRPr="00B92E7F">
        <w:rPr>
          <w:rFonts w:ascii="Times New Roman" w:hAnsi="Times New Roman" w:cs="Times New Roman"/>
          <w:sz w:val="24"/>
          <w:szCs w:val="24"/>
        </w:rPr>
        <w:t xml:space="preserve">, kuid kohustab taolisi tütarettevõtjaid täitma oma tegevusvaldkonna põhiseid tegevusnõudeid individuaalsel alusel. </w:t>
      </w:r>
      <w:r w:rsidR="00833862" w:rsidRPr="00B92E7F">
        <w:rPr>
          <w:rFonts w:ascii="Times New Roman" w:hAnsi="Times New Roman" w:cs="Times New Roman"/>
          <w:sz w:val="24"/>
          <w:szCs w:val="24"/>
        </w:rPr>
        <w:t>Taolise välistuse alla kuuluvad ettevõtjad, kes abistavad krediidiasutuse tavapärast äritegevust ilma, et nad oleksid selle äritegevuse pooled, näiteks varahaldusettevõtjad.</w:t>
      </w:r>
    </w:p>
    <w:p w14:paraId="2EAA984E" w14:textId="77777777" w:rsidR="004355C0" w:rsidRPr="00B92E7F" w:rsidRDefault="004355C0" w:rsidP="00B92E7F">
      <w:pPr>
        <w:spacing w:after="0" w:line="240" w:lineRule="auto"/>
        <w:jc w:val="both"/>
        <w:rPr>
          <w:rFonts w:ascii="Times New Roman" w:hAnsi="Times New Roman" w:cs="Times New Roman"/>
          <w:sz w:val="24"/>
          <w:szCs w:val="24"/>
        </w:rPr>
      </w:pPr>
    </w:p>
    <w:p w14:paraId="49285611" w14:textId="4D16E14A" w:rsidR="00C03D4C" w:rsidRPr="00B92E7F" w:rsidRDefault="519C34C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w:t>
      </w:r>
      <w:r w:rsidR="19E51C38" w:rsidRPr="00B92E7F">
        <w:rPr>
          <w:rFonts w:ascii="Times New Roman" w:hAnsi="Times New Roman" w:cs="Times New Roman"/>
          <w:b/>
          <w:bCs/>
          <w:sz w:val="24"/>
          <w:szCs w:val="24"/>
        </w:rPr>
        <w:t>õigete</w:t>
      </w:r>
      <w:r w:rsidR="0323A544" w:rsidRPr="00B92E7F">
        <w:rPr>
          <w:rFonts w:ascii="Times New Roman" w:hAnsi="Times New Roman" w:cs="Times New Roman"/>
          <w:b/>
          <w:bCs/>
          <w:sz w:val="24"/>
          <w:szCs w:val="24"/>
        </w:rPr>
        <w:t>ga</w:t>
      </w:r>
      <w:r w:rsidR="19E51C38" w:rsidRPr="00B92E7F">
        <w:rPr>
          <w:rFonts w:ascii="Times New Roman" w:hAnsi="Times New Roman" w:cs="Times New Roman"/>
          <w:b/>
          <w:bCs/>
          <w:sz w:val="24"/>
          <w:szCs w:val="24"/>
        </w:rPr>
        <w:t xml:space="preserve"> 6</w:t>
      </w:r>
      <w:r w:rsidR="19E51C38" w:rsidRPr="00B92E7F">
        <w:rPr>
          <w:rFonts w:ascii="Times New Roman" w:hAnsi="Times New Roman" w:cs="Times New Roman"/>
          <w:b/>
          <w:bCs/>
          <w:sz w:val="24"/>
          <w:szCs w:val="24"/>
          <w:vertAlign w:val="superscript"/>
        </w:rPr>
        <w:t>1</w:t>
      </w:r>
      <w:r w:rsidR="7012B95B" w:rsidRPr="00B92E7F">
        <w:rPr>
          <w:rFonts w:ascii="Times New Roman" w:eastAsia="Times New Roman" w:hAnsi="Times New Roman" w:cs="Times New Roman"/>
          <w:b/>
          <w:bCs/>
          <w:color w:val="000000" w:themeColor="text1"/>
          <w:sz w:val="24"/>
          <w:szCs w:val="24"/>
        </w:rPr>
        <w:t>–6</w:t>
      </w:r>
      <w:r w:rsidR="7012B95B" w:rsidRPr="00B92E7F">
        <w:rPr>
          <w:rFonts w:ascii="Times New Roman" w:eastAsia="Times New Roman" w:hAnsi="Times New Roman" w:cs="Times New Roman"/>
          <w:b/>
          <w:bCs/>
          <w:color w:val="000000" w:themeColor="text1"/>
          <w:sz w:val="24"/>
          <w:szCs w:val="24"/>
          <w:vertAlign w:val="superscript"/>
        </w:rPr>
        <w:t>5</w:t>
      </w:r>
      <w:r w:rsidR="19E51C38" w:rsidRPr="00B92E7F">
        <w:rPr>
          <w:rFonts w:ascii="Times New Roman" w:hAnsi="Times New Roman" w:cs="Times New Roman"/>
          <w:b/>
          <w:bCs/>
          <w:sz w:val="24"/>
          <w:szCs w:val="24"/>
        </w:rPr>
        <w:t xml:space="preserve">. </w:t>
      </w:r>
      <w:r w:rsidR="2E7B08D5" w:rsidRPr="00B92E7F">
        <w:rPr>
          <w:rFonts w:ascii="Times New Roman" w:hAnsi="Times New Roman" w:cs="Times New Roman"/>
          <w:sz w:val="24"/>
          <w:szCs w:val="24"/>
        </w:rPr>
        <w:t>Lõigetega 6</w:t>
      </w:r>
      <w:r w:rsidR="2E7B08D5" w:rsidRPr="00B92E7F">
        <w:rPr>
          <w:rFonts w:ascii="Times New Roman" w:hAnsi="Times New Roman" w:cs="Times New Roman"/>
          <w:sz w:val="24"/>
          <w:szCs w:val="24"/>
          <w:vertAlign w:val="superscript"/>
        </w:rPr>
        <w:t>1</w:t>
      </w:r>
      <w:r w:rsidR="2E7B08D5" w:rsidRPr="00B92E7F">
        <w:rPr>
          <w:rFonts w:ascii="Times New Roman" w:hAnsi="Times New Roman" w:cs="Times New Roman"/>
          <w:sz w:val="24"/>
          <w:szCs w:val="24"/>
        </w:rPr>
        <w:t xml:space="preserve"> ja 6</w:t>
      </w:r>
      <w:r w:rsidR="2E7B08D5" w:rsidRPr="00B92E7F">
        <w:rPr>
          <w:rFonts w:ascii="Times New Roman" w:hAnsi="Times New Roman" w:cs="Times New Roman"/>
          <w:sz w:val="24"/>
          <w:szCs w:val="24"/>
          <w:vertAlign w:val="superscript"/>
        </w:rPr>
        <w:t>2</w:t>
      </w:r>
      <w:r w:rsidR="531DA390" w:rsidRPr="00B92E7F">
        <w:rPr>
          <w:rFonts w:ascii="Times New Roman" w:hAnsi="Times New Roman" w:cs="Times New Roman"/>
          <w:sz w:val="24"/>
          <w:szCs w:val="24"/>
          <w:vertAlign w:val="superscript"/>
        </w:rPr>
        <w:t xml:space="preserve"> </w:t>
      </w:r>
      <w:r w:rsidR="531DA390" w:rsidRPr="00B92E7F">
        <w:rPr>
          <w:rFonts w:ascii="Times New Roman" w:hAnsi="Times New Roman" w:cs="Times New Roman"/>
          <w:sz w:val="24"/>
          <w:szCs w:val="24"/>
        </w:rPr>
        <w:t xml:space="preserve">nähakse ette teatud kohustused Finantsinspektsioonile. Nimelt peab Finantsinspektsioon julgustama või pehmelt öeldes suunama suuremaid panku sellele, et </w:t>
      </w:r>
      <w:r w:rsidR="748475B1" w:rsidRPr="00B92E7F">
        <w:rPr>
          <w:rFonts w:ascii="Times New Roman" w:hAnsi="Times New Roman" w:cs="Times New Roman"/>
          <w:sz w:val="24"/>
          <w:szCs w:val="24"/>
        </w:rPr>
        <w:t xml:space="preserve">nad kasutaksid n-ö keerukamaid </w:t>
      </w:r>
      <w:r w:rsidR="2DB01BCD" w:rsidRPr="00B92E7F">
        <w:rPr>
          <w:rFonts w:ascii="Times New Roman" w:hAnsi="Times New Roman" w:cs="Times New Roman"/>
          <w:sz w:val="24"/>
          <w:szCs w:val="24"/>
        </w:rPr>
        <w:t xml:space="preserve">meetodeid ehk </w:t>
      </w:r>
      <w:r w:rsidR="07981F82" w:rsidRPr="00B92E7F">
        <w:rPr>
          <w:rFonts w:ascii="Times New Roman" w:hAnsi="Times New Roman" w:cs="Times New Roman"/>
          <w:sz w:val="24"/>
          <w:szCs w:val="24"/>
        </w:rPr>
        <w:t xml:space="preserve">sisemisi meeteid </w:t>
      </w:r>
      <w:r w:rsidR="748475B1" w:rsidRPr="00B92E7F">
        <w:rPr>
          <w:rFonts w:ascii="Times New Roman" w:hAnsi="Times New Roman" w:cs="Times New Roman"/>
          <w:sz w:val="24"/>
          <w:szCs w:val="24"/>
        </w:rPr>
        <w:t xml:space="preserve">omavahendite nõuete arvutamiseks seoses </w:t>
      </w:r>
      <w:r w:rsidR="303CA421" w:rsidRPr="00B92E7F">
        <w:rPr>
          <w:rFonts w:ascii="Times New Roman" w:hAnsi="Times New Roman" w:cs="Times New Roman"/>
          <w:sz w:val="24"/>
          <w:szCs w:val="24"/>
        </w:rPr>
        <w:t xml:space="preserve">oma </w:t>
      </w:r>
      <w:r w:rsidR="748475B1" w:rsidRPr="00B92E7F">
        <w:rPr>
          <w:rFonts w:ascii="Times New Roman" w:hAnsi="Times New Roman" w:cs="Times New Roman"/>
          <w:sz w:val="24"/>
          <w:szCs w:val="24"/>
        </w:rPr>
        <w:t>riski</w:t>
      </w:r>
      <w:r w:rsidR="303CA421" w:rsidRPr="00B92E7F">
        <w:rPr>
          <w:rFonts w:ascii="Times New Roman" w:hAnsi="Times New Roman" w:cs="Times New Roman"/>
          <w:sz w:val="24"/>
          <w:szCs w:val="24"/>
        </w:rPr>
        <w:t>de</w:t>
      </w:r>
      <w:r w:rsidR="748475B1" w:rsidRPr="00B92E7F">
        <w:rPr>
          <w:rFonts w:ascii="Times New Roman" w:hAnsi="Times New Roman" w:cs="Times New Roman"/>
          <w:sz w:val="24"/>
          <w:szCs w:val="24"/>
        </w:rPr>
        <w:t>ga</w:t>
      </w:r>
      <w:r w:rsidR="303CA421" w:rsidRPr="00B92E7F">
        <w:rPr>
          <w:rFonts w:ascii="Times New Roman" w:hAnsi="Times New Roman" w:cs="Times New Roman"/>
          <w:sz w:val="24"/>
          <w:szCs w:val="24"/>
        </w:rPr>
        <w:t xml:space="preserve"> ja võetud positsioonidega</w:t>
      </w:r>
      <w:r w:rsidR="2DB01BCD" w:rsidRPr="00B92E7F">
        <w:rPr>
          <w:rFonts w:ascii="Times New Roman" w:hAnsi="Times New Roman" w:cs="Times New Roman"/>
          <w:sz w:val="24"/>
          <w:szCs w:val="24"/>
        </w:rPr>
        <w:t>.</w:t>
      </w:r>
    </w:p>
    <w:p w14:paraId="64C91DAF" w14:textId="77777777" w:rsidR="00D42970" w:rsidRPr="00B92E7F" w:rsidRDefault="00D42970" w:rsidP="00B92E7F">
      <w:pPr>
        <w:spacing w:after="0" w:line="240" w:lineRule="auto"/>
        <w:jc w:val="both"/>
        <w:rPr>
          <w:rFonts w:ascii="Times New Roman" w:hAnsi="Times New Roman" w:cs="Times New Roman"/>
          <w:sz w:val="24"/>
          <w:szCs w:val="24"/>
        </w:rPr>
      </w:pPr>
    </w:p>
    <w:p w14:paraId="08D82D7D" w14:textId="161B83BE" w:rsidR="00D42970" w:rsidRPr="00B92E7F" w:rsidRDefault="73D3F3F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Sisemeetodid kapitalinõuete arvutamiseks (ingl. k. </w:t>
      </w:r>
      <w:proofErr w:type="spellStart"/>
      <w:r w:rsidRPr="00B92E7F">
        <w:rPr>
          <w:rFonts w:ascii="Times New Roman" w:hAnsi="Times New Roman" w:cs="Times New Roman"/>
          <w:i/>
          <w:iCs/>
          <w:sz w:val="24"/>
          <w:szCs w:val="24"/>
        </w:rPr>
        <w:t>internal</w:t>
      </w:r>
      <w:proofErr w:type="spellEnd"/>
      <w:r w:rsidRPr="00B92E7F">
        <w:rPr>
          <w:rFonts w:ascii="Times New Roman" w:hAnsi="Times New Roman" w:cs="Times New Roman"/>
          <w:i/>
          <w:iCs/>
          <w:sz w:val="24"/>
          <w:szCs w:val="24"/>
        </w:rPr>
        <w:t xml:space="preserve"> </w:t>
      </w:r>
      <w:proofErr w:type="spellStart"/>
      <w:r w:rsidRPr="00B92E7F">
        <w:rPr>
          <w:rFonts w:ascii="Times New Roman" w:hAnsi="Times New Roman" w:cs="Times New Roman"/>
          <w:i/>
          <w:iCs/>
          <w:sz w:val="24"/>
          <w:szCs w:val="24"/>
        </w:rPr>
        <w:t>approaches</w:t>
      </w:r>
      <w:proofErr w:type="spellEnd"/>
      <w:r w:rsidRPr="00B92E7F">
        <w:rPr>
          <w:rFonts w:ascii="Times New Roman" w:hAnsi="Times New Roman" w:cs="Times New Roman"/>
          <w:sz w:val="24"/>
          <w:szCs w:val="24"/>
        </w:rPr>
        <w:t xml:space="preserve">) on </w:t>
      </w:r>
      <w:r w:rsidR="3DAA6D71" w:rsidRPr="00B92E7F">
        <w:rPr>
          <w:rFonts w:ascii="Times New Roman" w:hAnsi="Times New Roman" w:cs="Times New Roman"/>
          <w:sz w:val="24"/>
          <w:szCs w:val="24"/>
        </w:rPr>
        <w:t>krediidiasutuste</w:t>
      </w:r>
      <w:r w:rsidRPr="00B92E7F">
        <w:rPr>
          <w:rFonts w:ascii="Times New Roman" w:hAnsi="Times New Roman" w:cs="Times New Roman"/>
          <w:sz w:val="24"/>
          <w:szCs w:val="24"/>
        </w:rPr>
        <w:t xml:space="preserve"> poolt kasutatavad</w:t>
      </w:r>
      <w:r w:rsidR="43077ABC" w:rsidRPr="00B92E7F">
        <w:rPr>
          <w:rFonts w:ascii="Times New Roman" w:hAnsi="Times New Roman" w:cs="Times New Roman"/>
          <w:sz w:val="24"/>
          <w:szCs w:val="24"/>
        </w:rPr>
        <w:t xml:space="preserve"> </w:t>
      </w:r>
      <w:r w:rsidRPr="00B92E7F">
        <w:rPr>
          <w:rFonts w:ascii="Times New Roman" w:hAnsi="Times New Roman" w:cs="Times New Roman"/>
          <w:sz w:val="24"/>
          <w:szCs w:val="24"/>
        </w:rPr>
        <w:t>omaenda mudelid, mille abil hinnatakse riske ja arvutatakse nende katmiseks vajalikk</w:t>
      </w:r>
      <w:r w:rsidR="3DAA6D71" w:rsidRPr="00B92E7F">
        <w:rPr>
          <w:rFonts w:ascii="Times New Roman" w:hAnsi="Times New Roman" w:cs="Times New Roman"/>
          <w:sz w:val="24"/>
          <w:szCs w:val="24"/>
        </w:rPr>
        <w:t>e</w:t>
      </w:r>
      <w:r w:rsidRPr="00B92E7F">
        <w:rPr>
          <w:rFonts w:ascii="Times New Roman" w:hAnsi="Times New Roman" w:cs="Times New Roman"/>
          <w:sz w:val="24"/>
          <w:szCs w:val="24"/>
        </w:rPr>
        <w:t xml:space="preserve"> omavahend</w:t>
      </w:r>
      <w:r w:rsidR="3DAA6D71" w:rsidRPr="00B92E7F">
        <w:rPr>
          <w:rFonts w:ascii="Times New Roman" w:hAnsi="Times New Roman" w:cs="Times New Roman"/>
          <w:sz w:val="24"/>
          <w:szCs w:val="24"/>
        </w:rPr>
        <w:t>eid.</w:t>
      </w:r>
      <w:r w:rsidRPr="00B92E7F">
        <w:rPr>
          <w:rFonts w:ascii="Times New Roman" w:hAnsi="Times New Roman" w:cs="Times New Roman"/>
          <w:sz w:val="24"/>
          <w:szCs w:val="24"/>
        </w:rPr>
        <w:t xml:space="preserve"> Need meetodid on alternatiiv standardmeetoditele, kus riskid arvutatakse</w:t>
      </w:r>
      <w:r w:rsidR="63C17A5C" w:rsidRPr="00B92E7F">
        <w:rPr>
          <w:rFonts w:ascii="Times New Roman" w:hAnsi="Times New Roman" w:cs="Times New Roman"/>
          <w:sz w:val="24"/>
          <w:szCs w:val="24"/>
        </w:rPr>
        <w:t xml:space="preserve"> põhimõtteliselt</w:t>
      </w:r>
      <w:r w:rsidRPr="00B92E7F">
        <w:rPr>
          <w:rFonts w:ascii="Times New Roman" w:hAnsi="Times New Roman" w:cs="Times New Roman"/>
          <w:sz w:val="24"/>
          <w:szCs w:val="24"/>
        </w:rPr>
        <w:t xml:space="preserve"> regulaatori etteantud kindlate reeglite järgi.</w:t>
      </w:r>
      <w:r w:rsidR="63C17A5C" w:rsidRPr="00B92E7F">
        <w:rPr>
          <w:rFonts w:ascii="Times New Roman" w:hAnsi="Times New Roman" w:cs="Times New Roman"/>
          <w:sz w:val="24"/>
          <w:szCs w:val="24"/>
        </w:rPr>
        <w:t xml:space="preserve"> Sisemeetodid on küll keerukamad, kuid täpsemad riskide hindamiseks ja kapitalinõuete arvutamiseks. Need on </w:t>
      </w:r>
      <w:r w:rsidR="1B80ACEE" w:rsidRPr="00B92E7F">
        <w:rPr>
          <w:rFonts w:ascii="Times New Roman" w:hAnsi="Times New Roman" w:cs="Times New Roman"/>
          <w:sz w:val="24"/>
          <w:szCs w:val="24"/>
        </w:rPr>
        <w:t xml:space="preserve">aga </w:t>
      </w:r>
      <w:r w:rsidR="63C17A5C" w:rsidRPr="00B92E7F">
        <w:rPr>
          <w:rFonts w:ascii="Times New Roman" w:hAnsi="Times New Roman" w:cs="Times New Roman"/>
          <w:sz w:val="24"/>
          <w:szCs w:val="24"/>
        </w:rPr>
        <w:t xml:space="preserve">lubatud ainult siis, kui </w:t>
      </w:r>
      <w:r w:rsidR="1B80ACEE" w:rsidRPr="00B92E7F">
        <w:rPr>
          <w:rFonts w:ascii="Times New Roman" w:hAnsi="Times New Roman" w:cs="Times New Roman"/>
          <w:sz w:val="24"/>
          <w:szCs w:val="24"/>
        </w:rPr>
        <w:t>krediidiasutus</w:t>
      </w:r>
      <w:r w:rsidR="63C17A5C" w:rsidRPr="00B92E7F">
        <w:rPr>
          <w:rFonts w:ascii="Times New Roman" w:hAnsi="Times New Roman" w:cs="Times New Roman"/>
          <w:sz w:val="24"/>
          <w:szCs w:val="24"/>
        </w:rPr>
        <w:t xml:space="preserve"> suudab tõendada, et </w:t>
      </w:r>
      <w:r w:rsidR="1B80ACEE" w:rsidRPr="00B92E7F">
        <w:rPr>
          <w:rFonts w:ascii="Times New Roman" w:hAnsi="Times New Roman" w:cs="Times New Roman"/>
          <w:sz w:val="24"/>
          <w:szCs w:val="24"/>
        </w:rPr>
        <w:t>tema</w:t>
      </w:r>
      <w:r w:rsidR="63C17A5C" w:rsidRPr="00B92E7F">
        <w:rPr>
          <w:rFonts w:ascii="Times New Roman" w:hAnsi="Times New Roman" w:cs="Times New Roman"/>
          <w:sz w:val="24"/>
          <w:szCs w:val="24"/>
        </w:rPr>
        <w:t xml:space="preserve"> mudelid on korrektsed, järjepidevad ja järelevalve </w:t>
      </w:r>
      <w:r w:rsidR="1B80ACEE" w:rsidRPr="00B92E7F">
        <w:rPr>
          <w:rFonts w:ascii="Times New Roman" w:hAnsi="Times New Roman" w:cs="Times New Roman"/>
          <w:sz w:val="24"/>
          <w:szCs w:val="24"/>
        </w:rPr>
        <w:t xml:space="preserve">poolt </w:t>
      </w:r>
      <w:r w:rsidR="63C17A5C" w:rsidRPr="00B92E7F">
        <w:rPr>
          <w:rFonts w:ascii="Times New Roman" w:hAnsi="Times New Roman" w:cs="Times New Roman"/>
          <w:sz w:val="24"/>
          <w:szCs w:val="24"/>
        </w:rPr>
        <w:t>kontrolli</w:t>
      </w:r>
      <w:r w:rsidR="1B80ACEE" w:rsidRPr="00B92E7F">
        <w:rPr>
          <w:rFonts w:ascii="Times New Roman" w:hAnsi="Times New Roman" w:cs="Times New Roman"/>
          <w:sz w:val="24"/>
          <w:szCs w:val="24"/>
        </w:rPr>
        <w:t>tavad</w:t>
      </w:r>
      <w:r w:rsidR="63C17A5C" w:rsidRPr="00B92E7F">
        <w:rPr>
          <w:rFonts w:ascii="Times New Roman" w:hAnsi="Times New Roman" w:cs="Times New Roman"/>
          <w:sz w:val="24"/>
          <w:szCs w:val="24"/>
        </w:rPr>
        <w:t>.</w:t>
      </w:r>
      <w:r w:rsidR="1B80ACEE" w:rsidRPr="00B92E7F">
        <w:rPr>
          <w:rFonts w:ascii="Times New Roman" w:hAnsi="Times New Roman" w:cs="Times New Roman"/>
          <w:sz w:val="24"/>
          <w:szCs w:val="24"/>
        </w:rPr>
        <w:t xml:space="preserve"> Järgmises tabelis on illustreeritud kahe meetodi võrdlust</w:t>
      </w:r>
      <w:r w:rsidR="7E1B0C0E" w:rsidRPr="00B92E7F">
        <w:rPr>
          <w:rFonts w:ascii="Times New Roman" w:hAnsi="Times New Roman" w:cs="Times New Roman"/>
          <w:sz w:val="24"/>
          <w:szCs w:val="24"/>
        </w:rPr>
        <w:t>.</w:t>
      </w:r>
    </w:p>
    <w:p w14:paraId="5EBC0B57" w14:textId="1055FDEF" w:rsidR="26C5A19C" w:rsidRPr="00B92E7F" w:rsidRDefault="26C5A19C" w:rsidP="00B92E7F">
      <w:pPr>
        <w:spacing w:after="0" w:line="240" w:lineRule="auto"/>
        <w:jc w:val="both"/>
        <w:rPr>
          <w:rFonts w:ascii="Times New Roman" w:hAnsi="Times New Roman" w:cs="Times New Roman"/>
          <w:sz w:val="24"/>
          <w:szCs w:val="24"/>
        </w:rPr>
      </w:pPr>
    </w:p>
    <w:p w14:paraId="23642A00" w14:textId="0F386EBF" w:rsidR="24F56757" w:rsidRPr="00B92E7F" w:rsidRDefault="76EF0A14"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Tabel </w:t>
      </w:r>
      <w:r w:rsidR="00A72A06">
        <w:rPr>
          <w:rFonts w:ascii="Times New Roman" w:hAnsi="Times New Roman" w:cs="Times New Roman"/>
          <w:b/>
          <w:bCs/>
          <w:sz w:val="24"/>
          <w:szCs w:val="24"/>
        </w:rPr>
        <w:t>5</w:t>
      </w:r>
      <w:r w:rsidRPr="00B92E7F">
        <w:rPr>
          <w:rFonts w:ascii="Times New Roman" w:hAnsi="Times New Roman" w:cs="Times New Roman"/>
          <w:b/>
          <w:bCs/>
          <w:sz w:val="24"/>
          <w:szCs w:val="24"/>
        </w:rPr>
        <w:t>. Sise- ja standardmudeli võrdlus</w:t>
      </w:r>
    </w:p>
    <w:p w14:paraId="435970BD" w14:textId="038E5305" w:rsidR="645198D8" w:rsidRPr="00B92E7F" w:rsidRDefault="645198D8" w:rsidP="00B92E7F">
      <w:pPr>
        <w:spacing w:after="0" w:line="240" w:lineRule="auto"/>
        <w:jc w:val="both"/>
        <w:rPr>
          <w:rFonts w:ascii="Times New Roman" w:hAnsi="Times New Roman" w:cs="Times New Roman"/>
          <w:b/>
          <w:bCs/>
          <w:sz w:val="24"/>
          <w:szCs w:val="24"/>
        </w:rPr>
      </w:pPr>
    </w:p>
    <w:tbl>
      <w:tblPr>
        <w:tblW w:w="0" w:type="auto"/>
        <w:tblCellSpacing w:w="1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15" w:type="dxa"/>
          <w:left w:w="15" w:type="dxa"/>
          <w:bottom w:w="15" w:type="dxa"/>
          <w:right w:w="15" w:type="dxa"/>
        </w:tblCellMar>
        <w:tblLook w:val="04A0" w:firstRow="1" w:lastRow="0" w:firstColumn="1" w:lastColumn="0" w:noHBand="0" w:noVBand="1"/>
      </w:tblPr>
      <w:tblGrid>
        <w:gridCol w:w="2215"/>
        <w:gridCol w:w="3394"/>
        <w:gridCol w:w="3442"/>
      </w:tblGrid>
      <w:tr w:rsidR="007C7777" w:rsidRPr="00B92E7F" w14:paraId="45283823" w14:textId="77777777" w:rsidTr="5451066A">
        <w:trPr>
          <w:tblHeader/>
          <w:tblCellSpacing w:w="15" w:type="dxa"/>
        </w:trPr>
        <w:tc>
          <w:tcPr>
            <w:tcW w:w="0" w:type="auto"/>
            <w:vAlign w:val="center"/>
            <w:hideMark/>
          </w:tcPr>
          <w:p w14:paraId="0921883B" w14:textId="77777777" w:rsidR="007C7777" w:rsidRPr="00B92E7F" w:rsidRDefault="007C7777" w:rsidP="00B92E7F">
            <w:pPr>
              <w:spacing w:after="0" w:line="240" w:lineRule="auto"/>
              <w:jc w:val="center"/>
              <w:rPr>
                <w:rFonts w:ascii="Times New Roman" w:eastAsia="Times New Roman" w:hAnsi="Times New Roman" w:cs="Times New Roman"/>
                <w:b/>
                <w:bCs/>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Kriteerium</w:t>
            </w:r>
          </w:p>
        </w:tc>
        <w:tc>
          <w:tcPr>
            <w:tcW w:w="0" w:type="auto"/>
            <w:vAlign w:val="center"/>
            <w:hideMark/>
          </w:tcPr>
          <w:p w14:paraId="08424554" w14:textId="77777777" w:rsidR="007C7777" w:rsidRPr="00B92E7F" w:rsidRDefault="007C7777" w:rsidP="00B92E7F">
            <w:pPr>
              <w:spacing w:after="0" w:line="240" w:lineRule="auto"/>
              <w:jc w:val="center"/>
              <w:rPr>
                <w:rFonts w:ascii="Times New Roman" w:eastAsia="Times New Roman" w:hAnsi="Times New Roman" w:cs="Times New Roman"/>
                <w:b/>
                <w:bCs/>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 xml:space="preserve">Standardmeetod </w:t>
            </w:r>
          </w:p>
          <w:p w14:paraId="66740531" w14:textId="0CE6AB32" w:rsidR="007C7777" w:rsidRPr="00B92E7F" w:rsidRDefault="007C7777" w:rsidP="00B92E7F">
            <w:pPr>
              <w:spacing w:after="0" w:line="240" w:lineRule="auto"/>
              <w:jc w:val="center"/>
              <w:rPr>
                <w:rFonts w:ascii="Times New Roman" w:eastAsia="Times New Roman" w:hAnsi="Times New Roman" w:cs="Times New Roman"/>
                <w:b/>
                <w:bCs/>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w:t>
            </w:r>
            <w:proofErr w:type="spellStart"/>
            <w:r w:rsidRPr="00B92E7F">
              <w:rPr>
                <w:rFonts w:ascii="Times New Roman" w:eastAsia="Times New Roman" w:hAnsi="Times New Roman" w:cs="Times New Roman"/>
                <w:b/>
                <w:bCs/>
                <w:kern w:val="0"/>
                <w:sz w:val="24"/>
                <w:szCs w:val="24"/>
                <w:lang w:eastAsia="et-EE"/>
                <w14:ligatures w14:val="none"/>
              </w:rPr>
              <w:t>Standardised</w:t>
            </w:r>
            <w:proofErr w:type="spellEnd"/>
            <w:r w:rsidRPr="00B92E7F">
              <w:rPr>
                <w:rFonts w:ascii="Times New Roman" w:eastAsia="Times New Roman" w:hAnsi="Times New Roman" w:cs="Times New Roman"/>
                <w:b/>
                <w:bCs/>
                <w:kern w:val="0"/>
                <w:sz w:val="24"/>
                <w:szCs w:val="24"/>
                <w:lang w:eastAsia="et-EE"/>
                <w14:ligatures w14:val="none"/>
              </w:rPr>
              <w:t xml:space="preserve"> </w:t>
            </w:r>
            <w:proofErr w:type="spellStart"/>
            <w:r w:rsidRPr="00B92E7F">
              <w:rPr>
                <w:rFonts w:ascii="Times New Roman" w:eastAsia="Times New Roman" w:hAnsi="Times New Roman" w:cs="Times New Roman"/>
                <w:b/>
                <w:bCs/>
                <w:kern w:val="0"/>
                <w:sz w:val="24"/>
                <w:szCs w:val="24"/>
                <w:lang w:eastAsia="et-EE"/>
                <w14:ligatures w14:val="none"/>
              </w:rPr>
              <w:t>Approach</w:t>
            </w:r>
            <w:proofErr w:type="spellEnd"/>
            <w:r w:rsidRPr="00B92E7F">
              <w:rPr>
                <w:rFonts w:ascii="Times New Roman" w:eastAsia="Times New Roman" w:hAnsi="Times New Roman" w:cs="Times New Roman"/>
                <w:b/>
                <w:bCs/>
                <w:kern w:val="0"/>
                <w:sz w:val="24"/>
                <w:szCs w:val="24"/>
                <w:lang w:eastAsia="et-EE"/>
                <w14:ligatures w14:val="none"/>
              </w:rPr>
              <w:t>)</w:t>
            </w:r>
          </w:p>
        </w:tc>
        <w:tc>
          <w:tcPr>
            <w:tcW w:w="0" w:type="auto"/>
            <w:vAlign w:val="center"/>
            <w:hideMark/>
          </w:tcPr>
          <w:p w14:paraId="1A427C27" w14:textId="77777777" w:rsidR="007C7777" w:rsidRPr="00B92E7F" w:rsidRDefault="007C7777" w:rsidP="00B92E7F">
            <w:pPr>
              <w:spacing w:after="0" w:line="240" w:lineRule="auto"/>
              <w:jc w:val="center"/>
              <w:rPr>
                <w:rFonts w:ascii="Times New Roman" w:eastAsia="Times New Roman" w:hAnsi="Times New Roman" w:cs="Times New Roman"/>
                <w:b/>
                <w:bCs/>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 xml:space="preserve">Sisemeetod </w:t>
            </w:r>
          </w:p>
          <w:p w14:paraId="0BF806C4" w14:textId="716A68C7" w:rsidR="007C7777" w:rsidRPr="00B92E7F" w:rsidRDefault="007C7777" w:rsidP="00B92E7F">
            <w:pPr>
              <w:spacing w:after="0" w:line="240" w:lineRule="auto"/>
              <w:jc w:val="center"/>
              <w:rPr>
                <w:rFonts w:ascii="Times New Roman" w:eastAsia="Times New Roman" w:hAnsi="Times New Roman" w:cs="Times New Roman"/>
                <w:b/>
                <w:bCs/>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w:t>
            </w:r>
            <w:proofErr w:type="spellStart"/>
            <w:r w:rsidRPr="00B92E7F">
              <w:rPr>
                <w:rFonts w:ascii="Times New Roman" w:eastAsia="Times New Roman" w:hAnsi="Times New Roman" w:cs="Times New Roman"/>
                <w:b/>
                <w:bCs/>
                <w:kern w:val="0"/>
                <w:sz w:val="24"/>
                <w:szCs w:val="24"/>
                <w:lang w:eastAsia="et-EE"/>
                <w14:ligatures w14:val="none"/>
              </w:rPr>
              <w:t>Internal</w:t>
            </w:r>
            <w:proofErr w:type="spellEnd"/>
            <w:r w:rsidRPr="00B92E7F">
              <w:rPr>
                <w:rFonts w:ascii="Times New Roman" w:eastAsia="Times New Roman" w:hAnsi="Times New Roman" w:cs="Times New Roman"/>
                <w:b/>
                <w:bCs/>
                <w:kern w:val="0"/>
                <w:sz w:val="24"/>
                <w:szCs w:val="24"/>
                <w:lang w:eastAsia="et-EE"/>
                <w14:ligatures w14:val="none"/>
              </w:rPr>
              <w:t xml:space="preserve"> </w:t>
            </w:r>
            <w:proofErr w:type="spellStart"/>
            <w:r w:rsidRPr="00B92E7F">
              <w:rPr>
                <w:rFonts w:ascii="Times New Roman" w:eastAsia="Times New Roman" w:hAnsi="Times New Roman" w:cs="Times New Roman"/>
                <w:b/>
                <w:bCs/>
                <w:kern w:val="0"/>
                <w:sz w:val="24"/>
                <w:szCs w:val="24"/>
                <w:lang w:eastAsia="et-EE"/>
                <w14:ligatures w14:val="none"/>
              </w:rPr>
              <w:t>Ratings-Based</w:t>
            </w:r>
            <w:proofErr w:type="spellEnd"/>
            <w:r w:rsidRPr="00B92E7F">
              <w:rPr>
                <w:rFonts w:ascii="Times New Roman" w:eastAsia="Times New Roman" w:hAnsi="Times New Roman" w:cs="Times New Roman"/>
                <w:b/>
                <w:bCs/>
                <w:kern w:val="0"/>
                <w:sz w:val="24"/>
                <w:szCs w:val="24"/>
                <w:lang w:eastAsia="et-EE"/>
                <w14:ligatures w14:val="none"/>
              </w:rPr>
              <w:t xml:space="preserve"> </w:t>
            </w:r>
            <w:proofErr w:type="spellStart"/>
            <w:r w:rsidRPr="00B92E7F">
              <w:rPr>
                <w:rFonts w:ascii="Times New Roman" w:eastAsia="Times New Roman" w:hAnsi="Times New Roman" w:cs="Times New Roman"/>
                <w:b/>
                <w:bCs/>
                <w:kern w:val="0"/>
                <w:sz w:val="24"/>
                <w:szCs w:val="24"/>
                <w:lang w:eastAsia="et-EE"/>
                <w14:ligatures w14:val="none"/>
              </w:rPr>
              <w:t>Approach</w:t>
            </w:r>
            <w:proofErr w:type="spellEnd"/>
            <w:r w:rsidRPr="00B92E7F">
              <w:rPr>
                <w:rFonts w:ascii="Times New Roman" w:eastAsia="Times New Roman" w:hAnsi="Times New Roman" w:cs="Times New Roman"/>
                <w:b/>
                <w:bCs/>
                <w:kern w:val="0"/>
                <w:sz w:val="24"/>
                <w:szCs w:val="24"/>
                <w:lang w:eastAsia="et-EE"/>
                <w14:ligatures w14:val="none"/>
              </w:rPr>
              <w:t>, IRB)</w:t>
            </w:r>
          </w:p>
        </w:tc>
      </w:tr>
      <w:tr w:rsidR="007C7777" w:rsidRPr="00B92E7F" w14:paraId="115736B1" w14:textId="77777777" w:rsidTr="5451066A">
        <w:trPr>
          <w:tblCellSpacing w:w="15" w:type="dxa"/>
        </w:trPr>
        <w:tc>
          <w:tcPr>
            <w:tcW w:w="0" w:type="auto"/>
            <w:vAlign w:val="center"/>
            <w:hideMark/>
          </w:tcPr>
          <w:p w14:paraId="32FE73A1"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Andmete allikas</w:t>
            </w:r>
          </w:p>
        </w:tc>
        <w:tc>
          <w:tcPr>
            <w:tcW w:w="0" w:type="auto"/>
            <w:vAlign w:val="center"/>
            <w:hideMark/>
          </w:tcPr>
          <w:p w14:paraId="66A6A3F4" w14:textId="7E8316B2"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Regulaatori määratud riskikaalud (n</w:t>
            </w:r>
            <w:r w:rsidR="00112730">
              <w:rPr>
                <w:rFonts w:ascii="Times New Roman" w:eastAsia="Times New Roman" w:hAnsi="Times New Roman" w:cs="Times New Roman"/>
                <w:kern w:val="0"/>
                <w:sz w:val="24"/>
                <w:szCs w:val="24"/>
                <w:lang w:eastAsia="et-EE"/>
                <w14:ligatures w14:val="none"/>
              </w:rPr>
              <w:t xml:space="preserve">äiteks </w:t>
            </w:r>
            <w:r w:rsidRPr="00B92E7F">
              <w:rPr>
                <w:rFonts w:ascii="Times New Roman" w:eastAsia="Times New Roman" w:hAnsi="Times New Roman" w:cs="Times New Roman"/>
                <w:kern w:val="0"/>
                <w:sz w:val="24"/>
                <w:szCs w:val="24"/>
                <w:lang w:eastAsia="et-EE"/>
                <w14:ligatures w14:val="none"/>
              </w:rPr>
              <w:t>Basel, CRR)</w:t>
            </w:r>
          </w:p>
        </w:tc>
        <w:tc>
          <w:tcPr>
            <w:tcW w:w="0" w:type="auto"/>
            <w:vAlign w:val="center"/>
            <w:hideMark/>
          </w:tcPr>
          <w:p w14:paraId="21ECB7E3"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Panga enda ajaloolised andmed ja mudelid</w:t>
            </w:r>
          </w:p>
        </w:tc>
      </w:tr>
      <w:tr w:rsidR="007C7777" w:rsidRPr="00B92E7F" w14:paraId="180DECE7" w14:textId="77777777" w:rsidTr="5451066A">
        <w:trPr>
          <w:tblCellSpacing w:w="15" w:type="dxa"/>
        </w:trPr>
        <w:tc>
          <w:tcPr>
            <w:tcW w:w="0" w:type="auto"/>
            <w:vAlign w:val="center"/>
            <w:hideMark/>
          </w:tcPr>
          <w:p w14:paraId="59D9D2C1"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Riskihinnang</w:t>
            </w:r>
          </w:p>
        </w:tc>
        <w:tc>
          <w:tcPr>
            <w:tcW w:w="0" w:type="auto"/>
            <w:vAlign w:val="center"/>
            <w:hideMark/>
          </w:tcPr>
          <w:p w14:paraId="147727A2" w14:textId="0BBCC450"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Üldised klassifikatsioonid (n</w:t>
            </w:r>
            <w:r w:rsidR="00112730">
              <w:rPr>
                <w:rFonts w:ascii="Times New Roman" w:eastAsia="Times New Roman" w:hAnsi="Times New Roman" w:cs="Times New Roman"/>
                <w:kern w:val="0"/>
                <w:sz w:val="24"/>
                <w:szCs w:val="24"/>
                <w:lang w:eastAsia="et-EE"/>
                <w14:ligatures w14:val="none"/>
              </w:rPr>
              <w:t>äiteks</w:t>
            </w:r>
            <w:r w:rsidRPr="00B92E7F">
              <w:rPr>
                <w:rFonts w:ascii="Times New Roman" w:eastAsia="Times New Roman" w:hAnsi="Times New Roman" w:cs="Times New Roman"/>
                <w:kern w:val="0"/>
                <w:sz w:val="24"/>
                <w:szCs w:val="24"/>
                <w:lang w:eastAsia="et-EE"/>
                <w14:ligatures w14:val="none"/>
              </w:rPr>
              <w:t xml:space="preserve"> krediidireitingud, varaklass)</w:t>
            </w:r>
          </w:p>
        </w:tc>
        <w:tc>
          <w:tcPr>
            <w:tcW w:w="0" w:type="auto"/>
            <w:vAlign w:val="center"/>
            <w:hideMark/>
          </w:tcPr>
          <w:p w14:paraId="3A382C72"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Täpsed hinnangud: PD, LGD, EAD tuletatud sisemistest andmetest</w:t>
            </w:r>
          </w:p>
        </w:tc>
      </w:tr>
      <w:tr w:rsidR="007C7777" w:rsidRPr="00B92E7F" w14:paraId="0FCB07E3" w14:textId="77777777" w:rsidTr="5451066A">
        <w:trPr>
          <w:tblCellSpacing w:w="15" w:type="dxa"/>
        </w:trPr>
        <w:tc>
          <w:tcPr>
            <w:tcW w:w="0" w:type="auto"/>
            <w:vAlign w:val="center"/>
            <w:hideMark/>
          </w:tcPr>
          <w:p w14:paraId="69462B70"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Kapitalinõue</w:t>
            </w:r>
          </w:p>
        </w:tc>
        <w:tc>
          <w:tcPr>
            <w:tcW w:w="0" w:type="auto"/>
            <w:vAlign w:val="center"/>
            <w:hideMark/>
          </w:tcPr>
          <w:p w14:paraId="43FD5981"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 xml:space="preserve">Tüüpiliselt </w:t>
            </w:r>
            <w:r w:rsidRPr="00B92E7F">
              <w:rPr>
                <w:rFonts w:ascii="Times New Roman" w:eastAsia="Times New Roman" w:hAnsi="Times New Roman" w:cs="Times New Roman"/>
                <w:b/>
                <w:bCs/>
                <w:kern w:val="0"/>
                <w:sz w:val="24"/>
                <w:szCs w:val="24"/>
                <w:lang w:eastAsia="et-EE"/>
                <w14:ligatures w14:val="none"/>
              </w:rPr>
              <w:t>kõrgem</w:t>
            </w:r>
            <w:r w:rsidRPr="00B92E7F">
              <w:rPr>
                <w:rFonts w:ascii="Times New Roman" w:eastAsia="Times New Roman" w:hAnsi="Times New Roman" w:cs="Times New Roman"/>
                <w:kern w:val="0"/>
                <w:sz w:val="24"/>
                <w:szCs w:val="24"/>
                <w:lang w:eastAsia="et-EE"/>
                <w14:ligatures w14:val="none"/>
              </w:rPr>
              <w:t xml:space="preserve"> ja konservatiivsem</w:t>
            </w:r>
          </w:p>
        </w:tc>
        <w:tc>
          <w:tcPr>
            <w:tcW w:w="0" w:type="auto"/>
            <w:vAlign w:val="center"/>
            <w:hideMark/>
          </w:tcPr>
          <w:p w14:paraId="695F8054"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 xml:space="preserve">Tüüpiliselt </w:t>
            </w:r>
            <w:r w:rsidRPr="00B92E7F">
              <w:rPr>
                <w:rFonts w:ascii="Times New Roman" w:eastAsia="Times New Roman" w:hAnsi="Times New Roman" w:cs="Times New Roman"/>
                <w:b/>
                <w:bCs/>
                <w:kern w:val="0"/>
                <w:sz w:val="24"/>
                <w:szCs w:val="24"/>
                <w:lang w:eastAsia="et-EE"/>
                <w14:ligatures w14:val="none"/>
              </w:rPr>
              <w:t>madalam</w:t>
            </w:r>
            <w:r w:rsidRPr="00B92E7F">
              <w:rPr>
                <w:rFonts w:ascii="Times New Roman" w:eastAsia="Times New Roman" w:hAnsi="Times New Roman" w:cs="Times New Roman"/>
                <w:kern w:val="0"/>
                <w:sz w:val="24"/>
                <w:szCs w:val="24"/>
                <w:lang w:eastAsia="et-EE"/>
                <w14:ligatures w14:val="none"/>
              </w:rPr>
              <w:t>, kui mudel näitab madalamat riski</w:t>
            </w:r>
          </w:p>
        </w:tc>
      </w:tr>
      <w:tr w:rsidR="007C7777" w:rsidRPr="00B92E7F" w14:paraId="0DE22FCE" w14:textId="77777777" w:rsidTr="5451066A">
        <w:trPr>
          <w:tblCellSpacing w:w="15" w:type="dxa"/>
        </w:trPr>
        <w:tc>
          <w:tcPr>
            <w:tcW w:w="0" w:type="auto"/>
            <w:vAlign w:val="center"/>
            <w:hideMark/>
          </w:tcPr>
          <w:p w14:paraId="7AFA3C1E"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Mudelivabadus</w:t>
            </w:r>
          </w:p>
        </w:tc>
        <w:tc>
          <w:tcPr>
            <w:tcW w:w="0" w:type="auto"/>
            <w:vAlign w:val="center"/>
            <w:hideMark/>
          </w:tcPr>
          <w:p w14:paraId="6CE154FD"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Pole – kõik pankadel ühesugune</w:t>
            </w:r>
          </w:p>
        </w:tc>
        <w:tc>
          <w:tcPr>
            <w:tcW w:w="0" w:type="auto"/>
            <w:vAlign w:val="center"/>
            <w:hideMark/>
          </w:tcPr>
          <w:p w14:paraId="1B866520"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Suur – iga pank võib kasutada oma valideeritud mudeleid</w:t>
            </w:r>
          </w:p>
        </w:tc>
      </w:tr>
      <w:tr w:rsidR="007C7777" w:rsidRPr="00B92E7F" w14:paraId="5D14AC72" w14:textId="77777777" w:rsidTr="5451066A">
        <w:trPr>
          <w:tblCellSpacing w:w="15" w:type="dxa"/>
        </w:trPr>
        <w:tc>
          <w:tcPr>
            <w:tcW w:w="0" w:type="auto"/>
            <w:vAlign w:val="center"/>
            <w:hideMark/>
          </w:tcPr>
          <w:p w14:paraId="3950A7A3"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Rakendamise lihtsus</w:t>
            </w:r>
          </w:p>
        </w:tc>
        <w:tc>
          <w:tcPr>
            <w:tcW w:w="0" w:type="auto"/>
            <w:vAlign w:val="center"/>
            <w:hideMark/>
          </w:tcPr>
          <w:p w14:paraId="663BDBB9"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Lihtsam rakendada, vähem regulatiivseid nõudeid</w:t>
            </w:r>
          </w:p>
        </w:tc>
        <w:tc>
          <w:tcPr>
            <w:tcW w:w="0" w:type="auto"/>
            <w:vAlign w:val="center"/>
            <w:hideMark/>
          </w:tcPr>
          <w:p w14:paraId="21693B4D"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Väga keeruline: nõuab mudeleid, IT-süsteeme ja kinnitusi</w:t>
            </w:r>
          </w:p>
        </w:tc>
      </w:tr>
      <w:tr w:rsidR="007C7777" w:rsidRPr="00B92E7F" w14:paraId="7F7A3D74" w14:textId="77777777" w:rsidTr="5451066A">
        <w:trPr>
          <w:tblCellSpacing w:w="15" w:type="dxa"/>
        </w:trPr>
        <w:tc>
          <w:tcPr>
            <w:tcW w:w="0" w:type="auto"/>
            <w:vAlign w:val="center"/>
            <w:hideMark/>
          </w:tcPr>
          <w:p w14:paraId="7D288972"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Regulatiivne koormus</w:t>
            </w:r>
          </w:p>
        </w:tc>
        <w:tc>
          <w:tcPr>
            <w:tcW w:w="0" w:type="auto"/>
            <w:vAlign w:val="center"/>
            <w:hideMark/>
          </w:tcPr>
          <w:p w14:paraId="172DDA2B"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Madal – vähe valideerimist või seiret</w:t>
            </w:r>
          </w:p>
        </w:tc>
        <w:tc>
          <w:tcPr>
            <w:tcW w:w="0" w:type="auto"/>
            <w:vAlign w:val="center"/>
            <w:hideMark/>
          </w:tcPr>
          <w:p w14:paraId="551771EC"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Kõrge – pidev valideerimine, testid ja järelevalve</w:t>
            </w:r>
          </w:p>
        </w:tc>
      </w:tr>
      <w:tr w:rsidR="007C7777" w:rsidRPr="00B92E7F" w14:paraId="0133ED8D" w14:textId="77777777" w:rsidTr="5451066A">
        <w:trPr>
          <w:tblCellSpacing w:w="15" w:type="dxa"/>
        </w:trPr>
        <w:tc>
          <w:tcPr>
            <w:tcW w:w="0" w:type="auto"/>
            <w:vAlign w:val="center"/>
            <w:hideMark/>
          </w:tcPr>
          <w:p w14:paraId="0F94795D"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Paindlikkus äristrateegias</w:t>
            </w:r>
          </w:p>
        </w:tc>
        <w:tc>
          <w:tcPr>
            <w:tcW w:w="0" w:type="auto"/>
            <w:vAlign w:val="center"/>
            <w:hideMark/>
          </w:tcPr>
          <w:p w14:paraId="4E009FC1"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Väike – kõik kliendid hinnatakse sarnaselt</w:t>
            </w:r>
          </w:p>
        </w:tc>
        <w:tc>
          <w:tcPr>
            <w:tcW w:w="0" w:type="auto"/>
            <w:vAlign w:val="center"/>
            <w:hideMark/>
          </w:tcPr>
          <w:p w14:paraId="08FD8715"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Suur – võimaldab hinnastamist vastavalt riski profiilile</w:t>
            </w:r>
          </w:p>
        </w:tc>
      </w:tr>
      <w:tr w:rsidR="007C7777" w:rsidRPr="00B92E7F" w14:paraId="5A3A3272" w14:textId="77777777" w:rsidTr="5451066A">
        <w:trPr>
          <w:tblCellSpacing w:w="15" w:type="dxa"/>
        </w:trPr>
        <w:tc>
          <w:tcPr>
            <w:tcW w:w="0" w:type="auto"/>
            <w:vAlign w:val="center"/>
            <w:hideMark/>
          </w:tcPr>
          <w:p w14:paraId="402CE130"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t>Kapitali juhtimine</w:t>
            </w:r>
          </w:p>
        </w:tc>
        <w:tc>
          <w:tcPr>
            <w:tcW w:w="0" w:type="auto"/>
            <w:vAlign w:val="center"/>
            <w:hideMark/>
          </w:tcPr>
          <w:p w14:paraId="14C7B34D"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Vähem tõhus – ei kajasta tegelikke riske</w:t>
            </w:r>
          </w:p>
        </w:tc>
        <w:tc>
          <w:tcPr>
            <w:tcW w:w="0" w:type="auto"/>
            <w:vAlign w:val="center"/>
            <w:hideMark/>
          </w:tcPr>
          <w:p w14:paraId="4C364D24"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Tõhusam – võimaldab siduda kapitalinõuded tegeliku riskiga</w:t>
            </w:r>
          </w:p>
        </w:tc>
      </w:tr>
      <w:tr w:rsidR="007C7777" w:rsidRPr="00B92E7F" w14:paraId="4D5E189E" w14:textId="77777777" w:rsidTr="5451066A">
        <w:trPr>
          <w:tblCellSpacing w:w="15" w:type="dxa"/>
        </w:trPr>
        <w:tc>
          <w:tcPr>
            <w:tcW w:w="0" w:type="auto"/>
            <w:vAlign w:val="center"/>
            <w:hideMark/>
          </w:tcPr>
          <w:p w14:paraId="05AE2D7D"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b/>
                <w:bCs/>
                <w:kern w:val="0"/>
                <w:sz w:val="24"/>
                <w:szCs w:val="24"/>
                <w:lang w:eastAsia="et-EE"/>
                <w14:ligatures w14:val="none"/>
              </w:rPr>
              <w:lastRenderedPageBreak/>
              <w:t>Kasutusvalmidus</w:t>
            </w:r>
          </w:p>
        </w:tc>
        <w:tc>
          <w:tcPr>
            <w:tcW w:w="0" w:type="auto"/>
            <w:vAlign w:val="center"/>
            <w:hideMark/>
          </w:tcPr>
          <w:p w14:paraId="0613C15F"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Sobib väiksematele või uutele pankadele</w:t>
            </w:r>
          </w:p>
        </w:tc>
        <w:tc>
          <w:tcPr>
            <w:tcW w:w="0" w:type="auto"/>
            <w:vAlign w:val="center"/>
            <w:hideMark/>
          </w:tcPr>
          <w:p w14:paraId="3EEE0C63" w14:textId="77777777" w:rsidR="007C7777" w:rsidRPr="00B92E7F" w:rsidRDefault="007C7777" w:rsidP="00B92E7F">
            <w:pPr>
              <w:spacing w:after="0" w:line="240" w:lineRule="auto"/>
              <w:rPr>
                <w:rFonts w:ascii="Times New Roman" w:eastAsia="Times New Roman" w:hAnsi="Times New Roman" w:cs="Times New Roman"/>
                <w:kern w:val="0"/>
                <w:sz w:val="24"/>
                <w:szCs w:val="24"/>
                <w:lang w:eastAsia="et-EE"/>
                <w14:ligatures w14:val="none"/>
              </w:rPr>
            </w:pPr>
            <w:r w:rsidRPr="00B92E7F">
              <w:rPr>
                <w:rFonts w:ascii="Times New Roman" w:eastAsia="Times New Roman" w:hAnsi="Times New Roman" w:cs="Times New Roman"/>
                <w:kern w:val="0"/>
                <w:sz w:val="24"/>
                <w:szCs w:val="24"/>
                <w:lang w:eastAsia="et-EE"/>
                <w14:ligatures w14:val="none"/>
              </w:rPr>
              <w:t>Sobib suurematele, arenenud riskijuhtimisega pankadele</w:t>
            </w:r>
          </w:p>
        </w:tc>
      </w:tr>
    </w:tbl>
    <w:p w14:paraId="41DCA6FA" w14:textId="77777777" w:rsidR="005A1036" w:rsidRPr="00B92E7F" w:rsidRDefault="005A1036" w:rsidP="00B92E7F">
      <w:pPr>
        <w:spacing w:after="0" w:line="240" w:lineRule="auto"/>
        <w:jc w:val="both"/>
        <w:rPr>
          <w:rFonts w:ascii="Times New Roman" w:hAnsi="Times New Roman" w:cs="Times New Roman"/>
          <w:sz w:val="24"/>
          <w:szCs w:val="24"/>
        </w:rPr>
      </w:pPr>
    </w:p>
    <w:p w14:paraId="5C685CC1" w14:textId="674447A2" w:rsidR="0097795A" w:rsidRPr="00B92E7F" w:rsidRDefault="44FB1AE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Lõikes 6</w:t>
      </w:r>
      <w:r w:rsidRPr="00B92E7F">
        <w:rPr>
          <w:rFonts w:ascii="Times New Roman" w:hAnsi="Times New Roman" w:cs="Times New Roman"/>
          <w:b/>
          <w:bCs/>
          <w:sz w:val="24"/>
          <w:szCs w:val="24"/>
          <w:vertAlign w:val="superscript"/>
        </w:rPr>
        <w:t>1</w:t>
      </w:r>
      <w:r w:rsidRPr="00B92E7F">
        <w:rPr>
          <w:rFonts w:ascii="Times New Roman" w:hAnsi="Times New Roman" w:cs="Times New Roman"/>
          <w:sz w:val="24"/>
          <w:szCs w:val="24"/>
        </w:rPr>
        <w:t xml:space="preserve"> nähaksegi seepärast ette, et Finantsinspektsioon peab julgustama </w:t>
      </w:r>
      <w:r w:rsidR="063640CF" w:rsidRPr="00B92E7F">
        <w:rPr>
          <w:rFonts w:ascii="Times New Roman" w:hAnsi="Times New Roman" w:cs="Times New Roman"/>
          <w:sz w:val="24"/>
          <w:szCs w:val="24"/>
        </w:rPr>
        <w:t xml:space="preserve">põhimõtteliselt suuri krediidiasutusi arendama sisemist krediidiriski hindamise suutlikkust ja suurendama </w:t>
      </w:r>
      <w:proofErr w:type="spellStart"/>
      <w:r w:rsidR="063640CF" w:rsidRPr="00B92E7F">
        <w:rPr>
          <w:rFonts w:ascii="Times New Roman" w:hAnsi="Times New Roman" w:cs="Times New Roman"/>
          <w:sz w:val="24"/>
          <w:szCs w:val="24"/>
        </w:rPr>
        <w:t>sisereitingute</w:t>
      </w:r>
      <w:proofErr w:type="spellEnd"/>
      <w:r w:rsidR="063640CF" w:rsidRPr="00B92E7F">
        <w:rPr>
          <w:rFonts w:ascii="Times New Roman" w:hAnsi="Times New Roman" w:cs="Times New Roman"/>
          <w:sz w:val="24"/>
          <w:szCs w:val="24"/>
        </w:rPr>
        <w:t xml:space="preserve"> meetodi kasutamist. Ja seda juhul kui nende krediidiasutuste riskipositsioonid on olulised absoluutarvestuses ning kui neil on samal ajal suur hulk olulisi vastaspooli. Antud säte põhineb otseselt CRD artiklil 77(1). </w:t>
      </w:r>
      <w:r w:rsidR="2C0E2004" w:rsidRPr="00B92E7F">
        <w:rPr>
          <w:rFonts w:ascii="Times New Roman" w:hAnsi="Times New Roman" w:cs="Times New Roman"/>
          <w:sz w:val="24"/>
          <w:szCs w:val="24"/>
        </w:rPr>
        <w:t xml:space="preserve">CRD VI seda </w:t>
      </w:r>
      <w:r w:rsidR="151D2C05" w:rsidRPr="00B92E7F">
        <w:rPr>
          <w:rFonts w:ascii="Times New Roman" w:hAnsi="Times New Roman" w:cs="Times New Roman"/>
          <w:sz w:val="24"/>
          <w:szCs w:val="24"/>
        </w:rPr>
        <w:t>normi ei muuda, küll ei ole seda normi üheselt Eesti õigusesse siiani üle võetud.</w:t>
      </w:r>
    </w:p>
    <w:p w14:paraId="0B7070D8" w14:textId="77777777" w:rsidR="00E63502" w:rsidRPr="00B92E7F" w:rsidRDefault="00E63502" w:rsidP="00B92E7F">
      <w:pPr>
        <w:spacing w:after="0" w:line="240" w:lineRule="auto"/>
        <w:jc w:val="both"/>
        <w:rPr>
          <w:rFonts w:ascii="Times New Roman" w:hAnsi="Times New Roman" w:cs="Times New Roman"/>
          <w:sz w:val="24"/>
          <w:szCs w:val="24"/>
        </w:rPr>
      </w:pPr>
    </w:p>
    <w:p w14:paraId="0FD32375" w14:textId="2160E978" w:rsidR="00BF6F46" w:rsidRPr="00B92E7F" w:rsidRDefault="70F6EE3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6</w:t>
      </w:r>
      <w:r w:rsidRPr="00B92E7F">
        <w:rPr>
          <w:rFonts w:ascii="Times New Roman" w:hAnsi="Times New Roman" w:cs="Times New Roman"/>
          <w:b/>
          <w:bCs/>
          <w:sz w:val="24"/>
          <w:szCs w:val="24"/>
          <w:vertAlign w:val="superscript"/>
        </w:rPr>
        <w:t>2</w:t>
      </w:r>
      <w:r w:rsidRPr="00B92E7F">
        <w:rPr>
          <w:rFonts w:ascii="Times New Roman" w:hAnsi="Times New Roman" w:cs="Times New Roman"/>
          <w:sz w:val="24"/>
          <w:szCs w:val="24"/>
        </w:rPr>
        <w:t xml:space="preserve"> nähakse ette analoogiline säte võrreldes eelmisega. Selle kohaselt peab aga Finantsinspektsioon julgustama suuri krediidiasutusi arendama aga tururiski sisehindamise suutlikkust. </w:t>
      </w:r>
      <w:r w:rsidR="219D74DD" w:rsidRPr="00B92E7F">
        <w:rPr>
          <w:rFonts w:ascii="Times New Roman" w:hAnsi="Times New Roman" w:cs="Times New Roman"/>
          <w:sz w:val="24"/>
          <w:szCs w:val="24"/>
        </w:rPr>
        <w:t>Selle kohaselt tuleks</w:t>
      </w:r>
      <w:r w:rsidRPr="00B92E7F">
        <w:rPr>
          <w:rFonts w:ascii="Times New Roman" w:hAnsi="Times New Roman" w:cs="Times New Roman"/>
          <w:sz w:val="24"/>
          <w:szCs w:val="24"/>
        </w:rPr>
        <w:t xml:space="preserve"> </w:t>
      </w:r>
      <w:proofErr w:type="spellStart"/>
      <w:r w:rsidRPr="00B92E7F">
        <w:rPr>
          <w:rFonts w:ascii="Times New Roman" w:hAnsi="Times New Roman" w:cs="Times New Roman"/>
          <w:sz w:val="24"/>
          <w:szCs w:val="24"/>
        </w:rPr>
        <w:t>sisemudel</w:t>
      </w:r>
      <w:r w:rsidR="219D74DD" w:rsidRPr="00B92E7F">
        <w:rPr>
          <w:rFonts w:ascii="Times New Roman" w:hAnsi="Times New Roman" w:cs="Times New Roman"/>
          <w:sz w:val="24"/>
          <w:szCs w:val="24"/>
        </w:rPr>
        <w:t>eid</w:t>
      </w:r>
      <w:proofErr w:type="spellEnd"/>
      <w:r w:rsidRPr="00B92E7F">
        <w:rPr>
          <w:rFonts w:ascii="Times New Roman" w:hAnsi="Times New Roman" w:cs="Times New Roman"/>
          <w:sz w:val="24"/>
          <w:szCs w:val="24"/>
        </w:rPr>
        <w:t xml:space="preserve"> kasuta</w:t>
      </w:r>
      <w:r w:rsidR="219D74DD" w:rsidRPr="00B92E7F">
        <w:rPr>
          <w:rFonts w:ascii="Times New Roman" w:hAnsi="Times New Roman" w:cs="Times New Roman"/>
          <w:sz w:val="24"/>
          <w:szCs w:val="24"/>
        </w:rPr>
        <w:t>da</w:t>
      </w:r>
      <w:r w:rsidRPr="00B92E7F">
        <w:rPr>
          <w:rFonts w:ascii="Times New Roman" w:hAnsi="Times New Roman" w:cs="Times New Roman"/>
          <w:sz w:val="24"/>
          <w:szCs w:val="24"/>
        </w:rPr>
        <w:t xml:space="preserve"> </w:t>
      </w:r>
      <w:r w:rsidR="219D74DD" w:rsidRPr="00B92E7F">
        <w:rPr>
          <w:rFonts w:ascii="Times New Roman" w:hAnsi="Times New Roman" w:cs="Times New Roman"/>
          <w:sz w:val="24"/>
          <w:szCs w:val="24"/>
        </w:rPr>
        <w:t xml:space="preserve">selliste </w:t>
      </w:r>
      <w:r w:rsidRPr="00B92E7F">
        <w:rPr>
          <w:rFonts w:ascii="Times New Roman" w:hAnsi="Times New Roman" w:cs="Times New Roman"/>
          <w:sz w:val="24"/>
          <w:szCs w:val="24"/>
        </w:rPr>
        <w:t>omavahendite nõu</w:t>
      </w:r>
      <w:r w:rsidR="219D74DD" w:rsidRPr="00B92E7F">
        <w:rPr>
          <w:rFonts w:ascii="Times New Roman" w:hAnsi="Times New Roman" w:cs="Times New Roman"/>
          <w:sz w:val="24"/>
          <w:szCs w:val="24"/>
        </w:rPr>
        <w:t>ete arvutamiseks, mis puudutavad</w:t>
      </w:r>
      <w:r w:rsidRPr="00B92E7F">
        <w:rPr>
          <w:rFonts w:ascii="Times New Roman" w:hAnsi="Times New Roman" w:cs="Times New Roman"/>
          <w:sz w:val="24"/>
          <w:szCs w:val="24"/>
        </w:rPr>
        <w:t xml:space="preserve"> kauplemisportfellide positsioon</w:t>
      </w:r>
      <w:r w:rsidR="219D74DD" w:rsidRPr="00B92E7F">
        <w:rPr>
          <w:rFonts w:ascii="Times New Roman" w:hAnsi="Times New Roman" w:cs="Times New Roman"/>
          <w:sz w:val="24"/>
          <w:szCs w:val="24"/>
        </w:rPr>
        <w:t xml:space="preserve">e. Samuti juhul kui </w:t>
      </w:r>
      <w:r w:rsidRPr="00B92E7F">
        <w:rPr>
          <w:rFonts w:ascii="Times New Roman" w:hAnsi="Times New Roman" w:cs="Times New Roman"/>
          <w:sz w:val="24"/>
          <w:szCs w:val="24"/>
        </w:rPr>
        <w:t>omavahendite nõude</w:t>
      </w:r>
      <w:r w:rsidR="219D74DD" w:rsidRPr="00B92E7F">
        <w:rPr>
          <w:rFonts w:ascii="Times New Roman" w:hAnsi="Times New Roman" w:cs="Times New Roman"/>
          <w:sz w:val="24"/>
          <w:szCs w:val="24"/>
        </w:rPr>
        <w:t>i</w:t>
      </w:r>
      <w:r w:rsidRPr="00B92E7F">
        <w:rPr>
          <w:rFonts w:ascii="Times New Roman" w:hAnsi="Times New Roman" w:cs="Times New Roman"/>
          <w:sz w:val="24"/>
          <w:szCs w:val="24"/>
        </w:rPr>
        <w:t>d</w:t>
      </w:r>
      <w:r w:rsidR="219D74DD" w:rsidRPr="00B92E7F">
        <w:rPr>
          <w:rFonts w:ascii="Times New Roman" w:hAnsi="Times New Roman" w:cs="Times New Roman"/>
          <w:sz w:val="24"/>
          <w:szCs w:val="24"/>
        </w:rPr>
        <w:t xml:space="preserve"> arvutatakse</w:t>
      </w:r>
      <w:r w:rsidRPr="00B92E7F">
        <w:rPr>
          <w:rFonts w:ascii="Times New Roman" w:hAnsi="Times New Roman" w:cs="Times New Roman"/>
          <w:sz w:val="24"/>
          <w:szCs w:val="24"/>
        </w:rPr>
        <w:t xml:space="preserve"> seoses makseviivituse riskiga</w:t>
      </w:r>
      <w:r w:rsidR="27DA081C" w:rsidRPr="00B92E7F">
        <w:rPr>
          <w:rFonts w:ascii="Times New Roman" w:hAnsi="Times New Roman" w:cs="Times New Roman"/>
          <w:sz w:val="24"/>
          <w:szCs w:val="24"/>
        </w:rPr>
        <w:t xml:space="preserve"> ja vastavate</w:t>
      </w:r>
      <w:r w:rsidRPr="00B92E7F">
        <w:rPr>
          <w:rFonts w:ascii="Times New Roman" w:hAnsi="Times New Roman" w:cs="Times New Roman"/>
          <w:sz w:val="24"/>
          <w:szCs w:val="24"/>
        </w:rPr>
        <w:t xml:space="preserve"> riskide positsioonid on olulised absoluutarvestuses</w:t>
      </w:r>
      <w:r w:rsidR="27DA081C" w:rsidRPr="00B92E7F">
        <w:rPr>
          <w:rFonts w:ascii="Times New Roman" w:hAnsi="Times New Roman" w:cs="Times New Roman"/>
          <w:sz w:val="24"/>
          <w:szCs w:val="24"/>
        </w:rPr>
        <w:t>. N</w:t>
      </w:r>
      <w:r w:rsidRPr="00B92E7F">
        <w:rPr>
          <w:rFonts w:ascii="Times New Roman" w:hAnsi="Times New Roman" w:cs="Times New Roman"/>
          <w:sz w:val="24"/>
          <w:szCs w:val="24"/>
        </w:rPr>
        <w:t>ing</w:t>
      </w:r>
      <w:r w:rsidR="27DA081C" w:rsidRPr="00B92E7F">
        <w:rPr>
          <w:rFonts w:ascii="Times New Roman" w:hAnsi="Times New Roman" w:cs="Times New Roman"/>
          <w:sz w:val="24"/>
          <w:szCs w:val="24"/>
        </w:rPr>
        <w:t xml:space="preserve"> lisaks tingimusel, et </w:t>
      </w:r>
      <w:r w:rsidRPr="00B92E7F">
        <w:rPr>
          <w:rFonts w:ascii="Times New Roman" w:hAnsi="Times New Roman" w:cs="Times New Roman"/>
          <w:sz w:val="24"/>
          <w:szCs w:val="24"/>
        </w:rPr>
        <w:t xml:space="preserve">kui neil </w:t>
      </w:r>
      <w:r w:rsidR="27DA081C" w:rsidRPr="00B92E7F">
        <w:rPr>
          <w:rFonts w:ascii="Times New Roman" w:hAnsi="Times New Roman" w:cs="Times New Roman"/>
          <w:sz w:val="24"/>
          <w:szCs w:val="24"/>
        </w:rPr>
        <w:t xml:space="preserve">krediidiasutustel </w:t>
      </w:r>
      <w:r w:rsidRPr="00B92E7F">
        <w:rPr>
          <w:rFonts w:ascii="Times New Roman" w:hAnsi="Times New Roman" w:cs="Times New Roman"/>
          <w:sz w:val="24"/>
          <w:szCs w:val="24"/>
        </w:rPr>
        <w:t xml:space="preserve">on suur hulk olulisi eri emitentide kaubeldavates võla- või omakapitaliinstrumentides </w:t>
      </w:r>
      <w:r w:rsidR="27DA081C" w:rsidRPr="00B92E7F">
        <w:rPr>
          <w:rFonts w:ascii="Times New Roman" w:hAnsi="Times New Roman" w:cs="Times New Roman"/>
          <w:sz w:val="24"/>
          <w:szCs w:val="24"/>
        </w:rPr>
        <w:t xml:space="preserve">(sisuliselt võlakirjades või aktsiates) </w:t>
      </w:r>
      <w:r w:rsidRPr="00B92E7F">
        <w:rPr>
          <w:rFonts w:ascii="Times New Roman" w:hAnsi="Times New Roman" w:cs="Times New Roman"/>
          <w:sz w:val="24"/>
          <w:szCs w:val="24"/>
        </w:rPr>
        <w:t>võetud positsioone.</w:t>
      </w:r>
      <w:r w:rsidR="27DA081C" w:rsidRPr="00B92E7F">
        <w:rPr>
          <w:rFonts w:ascii="Times New Roman" w:hAnsi="Times New Roman" w:cs="Times New Roman"/>
          <w:sz w:val="24"/>
          <w:szCs w:val="24"/>
        </w:rPr>
        <w:t xml:space="preserve"> Antud säte põhineb CRD</w:t>
      </w:r>
      <w:r w:rsidR="5391F5F3" w:rsidRPr="00B92E7F">
        <w:rPr>
          <w:rFonts w:ascii="Times New Roman" w:hAnsi="Times New Roman" w:cs="Times New Roman"/>
          <w:sz w:val="24"/>
          <w:szCs w:val="24"/>
        </w:rPr>
        <w:t xml:space="preserve"> VI</w:t>
      </w:r>
      <w:r w:rsidR="27DA081C" w:rsidRPr="00B92E7F">
        <w:rPr>
          <w:rFonts w:ascii="Times New Roman" w:hAnsi="Times New Roman" w:cs="Times New Roman"/>
          <w:sz w:val="24"/>
          <w:szCs w:val="24"/>
        </w:rPr>
        <w:t xml:space="preserve"> artikli 77</w:t>
      </w:r>
      <w:r w:rsidR="7E20DBB0" w:rsidRPr="00B92E7F">
        <w:rPr>
          <w:rFonts w:ascii="Times New Roman" w:hAnsi="Times New Roman" w:cs="Times New Roman"/>
          <w:sz w:val="24"/>
          <w:szCs w:val="24"/>
        </w:rPr>
        <w:t xml:space="preserve"> lõikel </w:t>
      </w:r>
      <w:r w:rsidR="27DA081C" w:rsidRPr="00B92E7F">
        <w:rPr>
          <w:rFonts w:ascii="Times New Roman" w:hAnsi="Times New Roman" w:cs="Times New Roman"/>
          <w:sz w:val="24"/>
          <w:szCs w:val="24"/>
        </w:rPr>
        <w:t xml:space="preserve">3. </w:t>
      </w:r>
    </w:p>
    <w:p w14:paraId="73557DB9" w14:textId="77777777" w:rsidR="00A27DFE" w:rsidRPr="00B92E7F" w:rsidRDefault="00A27DFE" w:rsidP="00B92E7F">
      <w:pPr>
        <w:spacing w:after="0" w:line="240" w:lineRule="auto"/>
        <w:jc w:val="both"/>
        <w:rPr>
          <w:rFonts w:ascii="Times New Roman" w:hAnsi="Times New Roman" w:cs="Times New Roman"/>
          <w:sz w:val="24"/>
          <w:szCs w:val="24"/>
        </w:rPr>
      </w:pPr>
    </w:p>
    <w:p w14:paraId="553AC761" w14:textId="28FE509F" w:rsidR="008A4D2E" w:rsidRPr="00B92E7F" w:rsidRDefault="2BF1312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Lõike</w:t>
      </w:r>
      <w:r w:rsidR="4D65F5AD" w:rsidRPr="00B92E7F">
        <w:rPr>
          <w:rFonts w:ascii="Times New Roman" w:hAnsi="Times New Roman" w:cs="Times New Roman"/>
          <w:sz w:val="24"/>
          <w:szCs w:val="24"/>
        </w:rPr>
        <w:t>d</w:t>
      </w:r>
      <w:r w:rsidRPr="00B92E7F">
        <w:rPr>
          <w:rFonts w:ascii="Times New Roman" w:hAnsi="Times New Roman" w:cs="Times New Roman"/>
          <w:sz w:val="24"/>
          <w:szCs w:val="24"/>
        </w:rPr>
        <w:t xml:space="preserve"> 6</w:t>
      </w:r>
      <w:r w:rsidRPr="00B92E7F">
        <w:rPr>
          <w:rFonts w:ascii="Times New Roman" w:hAnsi="Times New Roman" w:cs="Times New Roman"/>
          <w:sz w:val="24"/>
          <w:szCs w:val="24"/>
          <w:vertAlign w:val="superscript"/>
        </w:rPr>
        <w:t>3</w:t>
      </w:r>
      <w:r w:rsidR="1B3E5E60" w:rsidRPr="00B92E7F">
        <w:rPr>
          <w:rFonts w:ascii="Times New Roman" w:eastAsia="Times New Roman" w:hAnsi="Times New Roman" w:cs="Times New Roman"/>
          <w:color w:val="000000" w:themeColor="text1"/>
          <w:sz w:val="24"/>
          <w:szCs w:val="24"/>
        </w:rPr>
        <w:t>–</w:t>
      </w:r>
      <w:r w:rsidR="1B3E5E60" w:rsidRPr="00B92E7F">
        <w:rPr>
          <w:rFonts w:ascii="Times New Roman" w:eastAsia="Times New Roman" w:hAnsi="Times New Roman" w:cs="Times New Roman"/>
          <w:sz w:val="24"/>
          <w:szCs w:val="24"/>
        </w:rPr>
        <w:t>6</w:t>
      </w:r>
      <w:r w:rsidR="1B3E5E60" w:rsidRPr="00B92E7F">
        <w:rPr>
          <w:rFonts w:ascii="Times New Roman" w:eastAsia="Times New Roman" w:hAnsi="Times New Roman" w:cs="Times New Roman"/>
          <w:sz w:val="24"/>
          <w:szCs w:val="24"/>
          <w:vertAlign w:val="superscript"/>
        </w:rPr>
        <w:t xml:space="preserve">5 </w:t>
      </w:r>
      <w:r w:rsidR="50EF494A" w:rsidRPr="00B92E7F">
        <w:rPr>
          <w:rFonts w:ascii="Times New Roman" w:hAnsi="Times New Roman" w:cs="Times New Roman"/>
          <w:sz w:val="24"/>
          <w:szCs w:val="24"/>
        </w:rPr>
        <w:t xml:space="preserve">puudutavad </w:t>
      </w:r>
      <w:r w:rsidR="4C518006" w:rsidRPr="00B92E7F">
        <w:rPr>
          <w:rFonts w:ascii="Times New Roman" w:hAnsi="Times New Roman" w:cs="Times New Roman"/>
          <w:sz w:val="24"/>
          <w:szCs w:val="24"/>
        </w:rPr>
        <w:t>krediidiasutuste poolt</w:t>
      </w:r>
      <w:r w:rsidR="63EA54C2" w:rsidRPr="00B92E7F">
        <w:rPr>
          <w:rFonts w:ascii="Times New Roman" w:hAnsi="Times New Roman" w:cs="Times New Roman"/>
          <w:sz w:val="24"/>
          <w:szCs w:val="24"/>
        </w:rPr>
        <w:t xml:space="preserve"> E</w:t>
      </w:r>
      <w:r w:rsidR="6D49756F" w:rsidRPr="00B92E7F">
        <w:rPr>
          <w:rFonts w:ascii="Times New Roman" w:hAnsi="Times New Roman" w:cs="Times New Roman"/>
          <w:sz w:val="24"/>
          <w:szCs w:val="24"/>
        </w:rPr>
        <w:t>BA</w:t>
      </w:r>
      <w:r w:rsidR="7AE8E4B3" w:rsidRPr="00B92E7F">
        <w:rPr>
          <w:rFonts w:ascii="Times New Roman" w:hAnsi="Times New Roman" w:cs="Times New Roman"/>
          <w:sz w:val="24"/>
          <w:szCs w:val="24"/>
        </w:rPr>
        <w:t xml:space="preserve"> </w:t>
      </w:r>
      <w:r w:rsidR="0933F7EB" w:rsidRPr="00B92E7F">
        <w:rPr>
          <w:rFonts w:ascii="Times New Roman" w:hAnsi="Times New Roman" w:cs="Times New Roman"/>
          <w:sz w:val="24"/>
          <w:szCs w:val="24"/>
        </w:rPr>
        <w:t xml:space="preserve">näidisportfellide järgi </w:t>
      </w:r>
      <w:r w:rsidR="2A15100A" w:rsidRPr="00B92E7F">
        <w:rPr>
          <w:rFonts w:ascii="Times New Roman" w:hAnsi="Times New Roman" w:cs="Times New Roman"/>
          <w:sz w:val="24"/>
          <w:szCs w:val="24"/>
        </w:rPr>
        <w:t xml:space="preserve">vastavate arvutuste </w:t>
      </w:r>
      <w:r w:rsidR="0F1C48F4" w:rsidRPr="00B92E7F">
        <w:rPr>
          <w:rFonts w:ascii="Times New Roman" w:hAnsi="Times New Roman" w:cs="Times New Roman"/>
          <w:sz w:val="24"/>
          <w:szCs w:val="24"/>
        </w:rPr>
        <w:t xml:space="preserve">tegemist. </w:t>
      </w:r>
      <w:r w:rsidR="196CA61E" w:rsidRPr="00B92E7F">
        <w:rPr>
          <w:rFonts w:ascii="Times New Roman" w:hAnsi="Times New Roman" w:cs="Times New Roman"/>
          <w:sz w:val="24"/>
          <w:szCs w:val="24"/>
        </w:rPr>
        <w:t>Sisemudeli näidisportfell (või ka võrdlusalus</w:t>
      </w:r>
      <w:r w:rsidR="60C487AB" w:rsidRPr="00B92E7F">
        <w:rPr>
          <w:rFonts w:ascii="Times New Roman" w:hAnsi="Times New Roman" w:cs="Times New Roman"/>
          <w:sz w:val="24"/>
          <w:szCs w:val="24"/>
        </w:rPr>
        <w:t xml:space="preserve">, </w:t>
      </w:r>
      <w:r w:rsidR="196CA61E" w:rsidRPr="00B92E7F">
        <w:rPr>
          <w:rFonts w:ascii="Times New Roman" w:hAnsi="Times New Roman" w:cs="Times New Roman"/>
          <w:sz w:val="24"/>
          <w:szCs w:val="24"/>
        </w:rPr>
        <w:t xml:space="preserve">ingl. k. </w:t>
      </w:r>
      <w:proofErr w:type="spellStart"/>
      <w:r w:rsidR="56415474" w:rsidRPr="00B92E7F">
        <w:rPr>
          <w:rFonts w:ascii="Times New Roman" w:hAnsi="Times New Roman" w:cs="Times New Roman"/>
          <w:sz w:val="24"/>
          <w:szCs w:val="24"/>
        </w:rPr>
        <w:t>s</w:t>
      </w:r>
      <w:r w:rsidR="56415474" w:rsidRPr="00B92E7F">
        <w:rPr>
          <w:rFonts w:ascii="Times New Roman" w:hAnsi="Times New Roman" w:cs="Times New Roman"/>
          <w:i/>
          <w:iCs/>
          <w:sz w:val="24"/>
          <w:szCs w:val="24"/>
        </w:rPr>
        <w:t>upervisory</w:t>
      </w:r>
      <w:proofErr w:type="spellEnd"/>
      <w:r w:rsidR="56415474" w:rsidRPr="00B92E7F">
        <w:rPr>
          <w:rFonts w:ascii="Times New Roman" w:hAnsi="Times New Roman" w:cs="Times New Roman"/>
          <w:i/>
          <w:iCs/>
          <w:sz w:val="24"/>
          <w:szCs w:val="24"/>
        </w:rPr>
        <w:t xml:space="preserve"> </w:t>
      </w:r>
      <w:proofErr w:type="spellStart"/>
      <w:r w:rsidR="56415474" w:rsidRPr="00B92E7F">
        <w:rPr>
          <w:rFonts w:ascii="Times New Roman" w:hAnsi="Times New Roman" w:cs="Times New Roman"/>
          <w:i/>
          <w:iCs/>
          <w:sz w:val="24"/>
          <w:szCs w:val="24"/>
        </w:rPr>
        <w:t>benchmarking</w:t>
      </w:r>
      <w:proofErr w:type="spellEnd"/>
      <w:r w:rsidR="56415474" w:rsidRPr="00B92E7F">
        <w:rPr>
          <w:rFonts w:ascii="Times New Roman" w:hAnsi="Times New Roman" w:cs="Times New Roman"/>
          <w:i/>
          <w:iCs/>
          <w:sz w:val="24"/>
          <w:szCs w:val="24"/>
        </w:rPr>
        <w:t xml:space="preserve"> of </w:t>
      </w:r>
      <w:proofErr w:type="spellStart"/>
      <w:r w:rsidR="56415474" w:rsidRPr="00B92E7F">
        <w:rPr>
          <w:rFonts w:ascii="Times New Roman" w:hAnsi="Times New Roman" w:cs="Times New Roman"/>
          <w:i/>
          <w:iCs/>
          <w:sz w:val="24"/>
          <w:szCs w:val="24"/>
        </w:rPr>
        <w:t>internal</w:t>
      </w:r>
      <w:proofErr w:type="spellEnd"/>
      <w:r w:rsidR="56415474" w:rsidRPr="00B92E7F">
        <w:rPr>
          <w:rFonts w:ascii="Times New Roman" w:hAnsi="Times New Roman" w:cs="Times New Roman"/>
          <w:i/>
          <w:iCs/>
          <w:sz w:val="24"/>
          <w:szCs w:val="24"/>
        </w:rPr>
        <w:t xml:space="preserve"> </w:t>
      </w:r>
      <w:proofErr w:type="spellStart"/>
      <w:r w:rsidR="56415474" w:rsidRPr="00B92E7F">
        <w:rPr>
          <w:rFonts w:ascii="Times New Roman" w:hAnsi="Times New Roman" w:cs="Times New Roman"/>
          <w:i/>
          <w:iCs/>
          <w:sz w:val="24"/>
          <w:szCs w:val="24"/>
        </w:rPr>
        <w:t>approaches</w:t>
      </w:r>
      <w:proofErr w:type="spellEnd"/>
      <w:r w:rsidR="196CA61E" w:rsidRPr="00B92E7F">
        <w:rPr>
          <w:rFonts w:ascii="Times New Roman" w:hAnsi="Times New Roman" w:cs="Times New Roman"/>
          <w:sz w:val="24"/>
          <w:szCs w:val="24"/>
        </w:rPr>
        <w:t xml:space="preserve">) on lihtsustatult järelevalveorgani poolt koostatud portfellide kogum, mida kasutatakse </w:t>
      </w:r>
      <w:r w:rsidR="400778EE" w:rsidRPr="00B92E7F">
        <w:rPr>
          <w:rFonts w:ascii="Times New Roman" w:hAnsi="Times New Roman" w:cs="Times New Roman"/>
          <w:sz w:val="24"/>
          <w:szCs w:val="24"/>
        </w:rPr>
        <w:t>kapitalinõuete</w:t>
      </w:r>
      <w:r w:rsidR="196CA61E" w:rsidRPr="00B92E7F">
        <w:rPr>
          <w:rFonts w:ascii="Times New Roman" w:hAnsi="Times New Roman" w:cs="Times New Roman"/>
          <w:sz w:val="24"/>
          <w:szCs w:val="24"/>
        </w:rPr>
        <w:t xml:space="preserve"> </w:t>
      </w:r>
      <w:proofErr w:type="spellStart"/>
      <w:r w:rsidR="196CA61E" w:rsidRPr="00B92E7F">
        <w:rPr>
          <w:rFonts w:ascii="Times New Roman" w:hAnsi="Times New Roman" w:cs="Times New Roman"/>
          <w:sz w:val="24"/>
          <w:szCs w:val="24"/>
        </w:rPr>
        <w:t>sisemudelite</w:t>
      </w:r>
      <w:proofErr w:type="spellEnd"/>
      <w:r w:rsidR="196CA61E" w:rsidRPr="00B92E7F">
        <w:rPr>
          <w:rFonts w:ascii="Times New Roman" w:hAnsi="Times New Roman" w:cs="Times New Roman"/>
          <w:sz w:val="24"/>
          <w:szCs w:val="24"/>
        </w:rPr>
        <w:t xml:space="preserve"> testimiseks ja võrdlemiseks.</w:t>
      </w:r>
      <w:r w:rsidR="3615CE6D" w:rsidRPr="00B92E7F">
        <w:rPr>
          <w:rFonts w:ascii="Times New Roman" w:hAnsi="Times New Roman" w:cs="Times New Roman"/>
          <w:sz w:val="24"/>
          <w:szCs w:val="24"/>
        </w:rPr>
        <w:t xml:space="preserve"> Vastav näidisportfell sisaldab näiteks erinevate laenutüüpide, tagatiste, krediidireitingute ja geograafilise asukoha kombinatsioone.</w:t>
      </w:r>
      <w:r w:rsidR="7AE8E4B3" w:rsidRPr="00B92E7F">
        <w:rPr>
          <w:rFonts w:ascii="Times New Roman" w:hAnsi="Times New Roman" w:cs="Times New Roman"/>
          <w:sz w:val="24"/>
          <w:szCs w:val="24"/>
        </w:rPr>
        <w:t xml:space="preserve"> EBA näidisportfellidega põhimõtteliselt hinnatakse ja valideeritakse pankade </w:t>
      </w:r>
      <w:proofErr w:type="spellStart"/>
      <w:r w:rsidR="7AE8E4B3" w:rsidRPr="00B92E7F">
        <w:rPr>
          <w:rFonts w:ascii="Times New Roman" w:hAnsi="Times New Roman" w:cs="Times New Roman"/>
          <w:sz w:val="24"/>
          <w:szCs w:val="24"/>
        </w:rPr>
        <w:t>sisemudeleid</w:t>
      </w:r>
      <w:proofErr w:type="spellEnd"/>
      <w:r w:rsidR="7AE8E4B3" w:rsidRPr="00B92E7F">
        <w:rPr>
          <w:rFonts w:ascii="Times New Roman" w:hAnsi="Times New Roman" w:cs="Times New Roman"/>
          <w:sz w:val="24"/>
          <w:szCs w:val="24"/>
        </w:rPr>
        <w:t xml:space="preserve"> – eriti krediidiriski </w:t>
      </w:r>
      <w:proofErr w:type="spellStart"/>
      <w:r w:rsidR="7AE8E4B3" w:rsidRPr="00B92E7F">
        <w:rPr>
          <w:rFonts w:ascii="Times New Roman" w:hAnsi="Times New Roman" w:cs="Times New Roman"/>
          <w:sz w:val="24"/>
          <w:szCs w:val="24"/>
        </w:rPr>
        <w:t>sisemudelite</w:t>
      </w:r>
      <w:proofErr w:type="spellEnd"/>
      <w:r w:rsidR="7AE8E4B3" w:rsidRPr="00B92E7F">
        <w:rPr>
          <w:rFonts w:ascii="Times New Roman" w:hAnsi="Times New Roman" w:cs="Times New Roman"/>
          <w:sz w:val="24"/>
          <w:szCs w:val="24"/>
        </w:rPr>
        <w:t xml:space="preserve"> (IRB </w:t>
      </w:r>
      <w:r w:rsidR="11945942" w:rsidRPr="00B92E7F">
        <w:rPr>
          <w:rFonts w:ascii="Times New Roman" w:hAnsi="Times New Roman" w:cs="Times New Roman"/>
          <w:sz w:val="24"/>
          <w:szCs w:val="24"/>
        </w:rPr>
        <w:t>ehk</w:t>
      </w:r>
      <w:r w:rsidR="7AE8E4B3" w:rsidRPr="00B92E7F">
        <w:rPr>
          <w:rFonts w:ascii="Times New Roman" w:hAnsi="Times New Roman" w:cs="Times New Roman"/>
          <w:sz w:val="24"/>
          <w:szCs w:val="24"/>
        </w:rPr>
        <w:t xml:space="preserve"> </w:t>
      </w:r>
      <w:proofErr w:type="spellStart"/>
      <w:r w:rsidR="7AE8E4B3" w:rsidRPr="00B92E7F">
        <w:rPr>
          <w:rFonts w:ascii="Times New Roman" w:hAnsi="Times New Roman" w:cs="Times New Roman"/>
          <w:i/>
          <w:iCs/>
          <w:sz w:val="24"/>
          <w:szCs w:val="24"/>
        </w:rPr>
        <w:t>Internal</w:t>
      </w:r>
      <w:proofErr w:type="spellEnd"/>
      <w:r w:rsidR="7AE8E4B3" w:rsidRPr="00B92E7F">
        <w:rPr>
          <w:rFonts w:ascii="Times New Roman" w:hAnsi="Times New Roman" w:cs="Times New Roman"/>
          <w:i/>
          <w:iCs/>
          <w:sz w:val="24"/>
          <w:szCs w:val="24"/>
        </w:rPr>
        <w:t xml:space="preserve"> </w:t>
      </w:r>
      <w:proofErr w:type="spellStart"/>
      <w:r w:rsidR="7AE8E4B3" w:rsidRPr="00B92E7F">
        <w:rPr>
          <w:rFonts w:ascii="Times New Roman" w:hAnsi="Times New Roman" w:cs="Times New Roman"/>
          <w:i/>
          <w:iCs/>
          <w:sz w:val="24"/>
          <w:szCs w:val="24"/>
        </w:rPr>
        <w:t>Ratings-Based</w:t>
      </w:r>
      <w:proofErr w:type="spellEnd"/>
      <w:r w:rsidR="7AE8E4B3" w:rsidRPr="00B92E7F">
        <w:rPr>
          <w:rFonts w:ascii="Times New Roman" w:hAnsi="Times New Roman" w:cs="Times New Roman"/>
          <w:i/>
          <w:iCs/>
          <w:sz w:val="24"/>
          <w:szCs w:val="24"/>
        </w:rPr>
        <w:t xml:space="preserve"> </w:t>
      </w:r>
      <w:proofErr w:type="spellStart"/>
      <w:r w:rsidR="7AE8E4B3" w:rsidRPr="00B92E7F">
        <w:rPr>
          <w:rFonts w:ascii="Times New Roman" w:hAnsi="Times New Roman" w:cs="Times New Roman"/>
          <w:i/>
          <w:iCs/>
          <w:sz w:val="24"/>
          <w:szCs w:val="24"/>
        </w:rPr>
        <w:t>approach</w:t>
      </w:r>
      <w:proofErr w:type="spellEnd"/>
      <w:r w:rsidR="7AE8E4B3" w:rsidRPr="00B92E7F">
        <w:rPr>
          <w:rFonts w:ascii="Times New Roman" w:hAnsi="Times New Roman" w:cs="Times New Roman"/>
          <w:sz w:val="24"/>
          <w:szCs w:val="24"/>
        </w:rPr>
        <w:t>) korral.</w:t>
      </w:r>
    </w:p>
    <w:p w14:paraId="45ACC55E" w14:textId="482133B9" w:rsidR="26C5A19C" w:rsidRPr="00B92E7F" w:rsidRDefault="26C5A19C" w:rsidP="00B92E7F">
      <w:pPr>
        <w:spacing w:after="0" w:line="240" w:lineRule="auto"/>
        <w:jc w:val="both"/>
        <w:rPr>
          <w:rFonts w:ascii="Times New Roman" w:hAnsi="Times New Roman" w:cs="Times New Roman"/>
          <w:sz w:val="24"/>
          <w:szCs w:val="24"/>
        </w:rPr>
      </w:pPr>
    </w:p>
    <w:p w14:paraId="2E73C07C" w14:textId="63DA7DF9" w:rsidR="008A4D2E" w:rsidRPr="00B92E7F" w:rsidRDefault="7EC285D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Näidisportfellid võimaldavad:</w:t>
      </w:r>
      <w:r w:rsidR="11F7179C" w:rsidRPr="00B92E7F">
        <w:rPr>
          <w:rFonts w:ascii="Times New Roman" w:hAnsi="Times New Roman" w:cs="Times New Roman"/>
          <w:sz w:val="24"/>
          <w:szCs w:val="24"/>
        </w:rPr>
        <w:t xml:space="preserve"> </w:t>
      </w:r>
    </w:p>
    <w:p w14:paraId="0F5BC2B7" w14:textId="67F79CFC" w:rsidR="008A4D2E" w:rsidRPr="00B92E7F" w:rsidRDefault="11F7179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1</w:t>
      </w:r>
      <w:r w:rsidR="7EC285DC" w:rsidRPr="00B92E7F">
        <w:rPr>
          <w:rFonts w:ascii="Times New Roman" w:hAnsi="Times New Roman" w:cs="Times New Roman"/>
          <w:sz w:val="24"/>
          <w:szCs w:val="24"/>
        </w:rPr>
        <w:t xml:space="preserve">) hinnata </w:t>
      </w:r>
      <w:proofErr w:type="spellStart"/>
      <w:r w:rsidR="7EC285DC" w:rsidRPr="00B92E7F">
        <w:rPr>
          <w:rFonts w:ascii="Times New Roman" w:hAnsi="Times New Roman" w:cs="Times New Roman"/>
          <w:sz w:val="24"/>
          <w:szCs w:val="24"/>
        </w:rPr>
        <w:t>sisemudelite</w:t>
      </w:r>
      <w:proofErr w:type="spellEnd"/>
      <w:r w:rsidR="7EC285DC" w:rsidRPr="00B92E7F">
        <w:rPr>
          <w:rFonts w:ascii="Times New Roman" w:hAnsi="Times New Roman" w:cs="Times New Roman"/>
          <w:sz w:val="24"/>
          <w:szCs w:val="24"/>
        </w:rPr>
        <w:t xml:space="preserve"> tulemuste võrreldavust eri pankade vahel; </w:t>
      </w:r>
    </w:p>
    <w:p w14:paraId="43BCFAFA" w14:textId="1CB4C566" w:rsidR="008A4D2E" w:rsidRPr="00B92E7F" w:rsidRDefault="742DB3D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w:t>
      </w:r>
      <w:r w:rsidR="7EC285DC" w:rsidRPr="00B92E7F">
        <w:rPr>
          <w:rFonts w:ascii="Times New Roman" w:hAnsi="Times New Roman" w:cs="Times New Roman"/>
          <w:sz w:val="24"/>
          <w:szCs w:val="24"/>
        </w:rPr>
        <w:t xml:space="preserve">) tuvastada kõrvalekaldeid (mudelirisk); </w:t>
      </w:r>
    </w:p>
    <w:p w14:paraId="4DAC281A" w14:textId="7ABD39E4" w:rsidR="008A4D2E" w:rsidRPr="00B92E7F" w:rsidRDefault="73ABC8D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3</w:t>
      </w:r>
      <w:r w:rsidR="7EC285DC" w:rsidRPr="00B92E7F">
        <w:rPr>
          <w:rFonts w:ascii="Times New Roman" w:hAnsi="Times New Roman" w:cs="Times New Roman"/>
          <w:sz w:val="24"/>
          <w:szCs w:val="24"/>
        </w:rPr>
        <w:t>) tagada, et vastavad mudelid ei alahinda riski ega kapitalinõudeid.</w:t>
      </w:r>
    </w:p>
    <w:p w14:paraId="731A7196" w14:textId="719403B4" w:rsidR="26C5A19C" w:rsidRPr="00B92E7F" w:rsidRDefault="26C5A19C" w:rsidP="00B92E7F">
      <w:pPr>
        <w:spacing w:after="0" w:line="240" w:lineRule="auto"/>
        <w:jc w:val="both"/>
        <w:rPr>
          <w:rFonts w:ascii="Times New Roman" w:hAnsi="Times New Roman" w:cs="Times New Roman"/>
          <w:sz w:val="24"/>
          <w:szCs w:val="24"/>
        </w:rPr>
      </w:pPr>
    </w:p>
    <w:p w14:paraId="78803AC3" w14:textId="1846533C" w:rsidR="00313063" w:rsidRPr="00B92E7F" w:rsidRDefault="1632F62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Lisatava </w:t>
      </w:r>
      <w:r w:rsidRPr="00B92E7F">
        <w:rPr>
          <w:rFonts w:ascii="Times New Roman" w:hAnsi="Times New Roman" w:cs="Times New Roman"/>
          <w:b/>
          <w:bCs/>
          <w:sz w:val="24"/>
          <w:szCs w:val="24"/>
        </w:rPr>
        <w:t>lõike 6</w:t>
      </w:r>
      <w:r w:rsidRPr="00B92E7F">
        <w:rPr>
          <w:rFonts w:ascii="Times New Roman" w:hAnsi="Times New Roman" w:cs="Times New Roman"/>
          <w:b/>
          <w:bCs/>
          <w:sz w:val="24"/>
          <w:szCs w:val="24"/>
          <w:vertAlign w:val="superscript"/>
        </w:rPr>
        <w:t>3</w:t>
      </w:r>
      <w:r w:rsidRPr="00B92E7F">
        <w:rPr>
          <w:rFonts w:ascii="Times New Roman" w:hAnsi="Times New Roman" w:cs="Times New Roman"/>
          <w:sz w:val="24"/>
          <w:szCs w:val="24"/>
        </w:rPr>
        <w:t xml:space="preserve"> kohaselt peab </w:t>
      </w:r>
      <w:r w:rsidR="50EF494A" w:rsidRPr="00B92E7F">
        <w:rPr>
          <w:rFonts w:ascii="Times New Roman" w:hAnsi="Times New Roman" w:cs="Times New Roman"/>
          <w:sz w:val="24"/>
          <w:szCs w:val="24"/>
        </w:rPr>
        <w:t xml:space="preserve">krediidiasutus teavitama oma arvutuste tulemustest riskipositsioonide või muude positsioonide kohta, mis sisalduvad </w:t>
      </w:r>
      <w:r w:rsidRPr="00B92E7F">
        <w:rPr>
          <w:rFonts w:ascii="Times New Roman" w:hAnsi="Times New Roman" w:cs="Times New Roman"/>
          <w:sz w:val="24"/>
          <w:szCs w:val="24"/>
        </w:rPr>
        <w:t>EBA</w:t>
      </w:r>
      <w:r w:rsidR="50EF494A" w:rsidRPr="00B92E7F">
        <w:rPr>
          <w:rFonts w:ascii="Times New Roman" w:hAnsi="Times New Roman" w:cs="Times New Roman"/>
          <w:sz w:val="24"/>
          <w:szCs w:val="24"/>
        </w:rPr>
        <w:t xml:space="preserve"> näidisportfellides.</w:t>
      </w:r>
      <w:r w:rsidR="78D310F5" w:rsidRPr="00B92E7F">
        <w:rPr>
          <w:rFonts w:ascii="Times New Roman" w:hAnsi="Times New Roman" w:cs="Times New Roman"/>
          <w:sz w:val="24"/>
          <w:szCs w:val="24"/>
        </w:rPr>
        <w:t xml:space="preserve"> Lõike 6</w:t>
      </w:r>
      <w:r w:rsidR="78D310F5" w:rsidRPr="00B92E7F">
        <w:rPr>
          <w:rFonts w:ascii="Times New Roman" w:hAnsi="Times New Roman" w:cs="Times New Roman"/>
          <w:sz w:val="24"/>
          <w:szCs w:val="24"/>
          <w:vertAlign w:val="superscript"/>
        </w:rPr>
        <w:t>3</w:t>
      </w:r>
      <w:r w:rsidR="78D310F5" w:rsidRPr="00B92E7F">
        <w:rPr>
          <w:rFonts w:ascii="Times New Roman" w:hAnsi="Times New Roman" w:cs="Times New Roman"/>
          <w:sz w:val="24"/>
          <w:szCs w:val="24"/>
        </w:rPr>
        <w:t xml:space="preserve"> punkt 1</w:t>
      </w:r>
      <w:r w:rsidRPr="00B92E7F">
        <w:rPr>
          <w:rFonts w:ascii="Times New Roman" w:hAnsi="Times New Roman" w:cs="Times New Roman"/>
          <w:sz w:val="24"/>
          <w:szCs w:val="24"/>
        </w:rPr>
        <w:t xml:space="preserve"> </w:t>
      </w:r>
      <w:r w:rsidR="78D310F5" w:rsidRPr="00B92E7F">
        <w:rPr>
          <w:rFonts w:ascii="Times New Roman" w:hAnsi="Times New Roman" w:cs="Times New Roman"/>
          <w:sz w:val="24"/>
          <w:szCs w:val="24"/>
        </w:rPr>
        <w:t xml:space="preserve">kohaselt tuleb teavitada juhul kui kasutatakse </w:t>
      </w:r>
      <w:r w:rsidR="7A657781" w:rsidRPr="00B92E7F">
        <w:rPr>
          <w:rFonts w:ascii="Times New Roman" w:hAnsi="Times New Roman" w:cs="Times New Roman"/>
          <w:sz w:val="24"/>
          <w:szCs w:val="24"/>
        </w:rPr>
        <w:t xml:space="preserve">riskiga kaalutud varade või omavahendite nõuete arvutamiseks </w:t>
      </w:r>
      <w:proofErr w:type="spellStart"/>
      <w:r w:rsidR="7A657781" w:rsidRPr="00B92E7F">
        <w:rPr>
          <w:rFonts w:ascii="Times New Roman" w:hAnsi="Times New Roman" w:cs="Times New Roman"/>
          <w:sz w:val="24"/>
          <w:szCs w:val="24"/>
        </w:rPr>
        <w:t>sisemeetodeid</w:t>
      </w:r>
      <w:proofErr w:type="spellEnd"/>
      <w:r w:rsidR="7A657781" w:rsidRPr="00B92E7F">
        <w:rPr>
          <w:rFonts w:ascii="Times New Roman" w:hAnsi="Times New Roman" w:cs="Times New Roman"/>
          <w:sz w:val="24"/>
          <w:szCs w:val="24"/>
        </w:rPr>
        <w:t xml:space="preserve"> </w:t>
      </w:r>
      <w:r w:rsidR="2B32CAD6" w:rsidRPr="00B92E7F">
        <w:rPr>
          <w:rFonts w:ascii="Times New Roman" w:hAnsi="Times New Roman" w:cs="Times New Roman"/>
          <w:sz w:val="24"/>
          <w:szCs w:val="24"/>
        </w:rPr>
        <w:t xml:space="preserve">ja punkt 2 kohaselt juhul kui </w:t>
      </w:r>
      <w:r w:rsidR="08466F6F" w:rsidRPr="00B92E7F">
        <w:rPr>
          <w:rFonts w:ascii="Times New Roman" w:hAnsi="Times New Roman" w:cs="Times New Roman"/>
          <w:sz w:val="24"/>
          <w:szCs w:val="24"/>
        </w:rPr>
        <w:t xml:space="preserve">kasutatakse CRR III osa IV jaotise 1a. peatükis sätestatud alternatiivset standardmeetodit. </w:t>
      </w:r>
      <w:r w:rsidR="2BDC6F6F" w:rsidRPr="00B92E7F">
        <w:rPr>
          <w:rFonts w:ascii="Times New Roman" w:hAnsi="Times New Roman" w:cs="Times New Roman"/>
          <w:sz w:val="24"/>
          <w:szCs w:val="24"/>
        </w:rPr>
        <w:t xml:space="preserve">Teise punkti kohane kohustus rakendub aga </w:t>
      </w:r>
      <w:r w:rsidR="08466F6F" w:rsidRPr="00B92E7F">
        <w:rPr>
          <w:rFonts w:ascii="Times New Roman" w:hAnsi="Times New Roman" w:cs="Times New Roman"/>
          <w:sz w:val="24"/>
          <w:szCs w:val="24"/>
        </w:rPr>
        <w:t xml:space="preserve"> tingimusel, et </w:t>
      </w:r>
      <w:r w:rsidR="2BDC6F6F" w:rsidRPr="00B92E7F">
        <w:rPr>
          <w:rFonts w:ascii="Times New Roman" w:hAnsi="Times New Roman" w:cs="Times New Roman"/>
          <w:sz w:val="24"/>
          <w:szCs w:val="24"/>
        </w:rPr>
        <w:t>krediidiasutuse</w:t>
      </w:r>
      <w:r w:rsidR="08466F6F" w:rsidRPr="00B92E7F">
        <w:rPr>
          <w:rFonts w:ascii="Times New Roman" w:hAnsi="Times New Roman" w:cs="Times New Roman"/>
          <w:sz w:val="24"/>
          <w:szCs w:val="24"/>
        </w:rPr>
        <w:t xml:space="preserve"> tururiskile avatud bilansilise ja bilansivälise tegevuse maht </w:t>
      </w:r>
      <w:r w:rsidR="2BDC6F6F" w:rsidRPr="00B92E7F">
        <w:rPr>
          <w:rFonts w:ascii="Times New Roman" w:hAnsi="Times New Roman" w:cs="Times New Roman"/>
          <w:sz w:val="24"/>
          <w:szCs w:val="24"/>
        </w:rPr>
        <w:t>CRR</w:t>
      </w:r>
      <w:r w:rsidR="08466F6F" w:rsidRPr="00B92E7F">
        <w:rPr>
          <w:rFonts w:ascii="Times New Roman" w:hAnsi="Times New Roman" w:cs="Times New Roman"/>
          <w:sz w:val="24"/>
          <w:szCs w:val="24"/>
        </w:rPr>
        <w:t xml:space="preserve"> artikli 325a lõike 1 punkti b kohaselt</w:t>
      </w:r>
      <w:r w:rsidR="2BDC6F6F" w:rsidRPr="00B92E7F">
        <w:rPr>
          <w:rFonts w:ascii="Times New Roman" w:hAnsi="Times New Roman" w:cs="Times New Roman"/>
          <w:sz w:val="24"/>
          <w:szCs w:val="24"/>
        </w:rPr>
        <w:t xml:space="preserve"> on piisavalt suurus ehk</w:t>
      </w:r>
      <w:r w:rsidR="08466F6F" w:rsidRPr="00B92E7F">
        <w:rPr>
          <w:rFonts w:ascii="Times New Roman" w:hAnsi="Times New Roman" w:cs="Times New Roman"/>
          <w:sz w:val="24"/>
          <w:szCs w:val="24"/>
        </w:rPr>
        <w:t xml:space="preserve"> 500 miljonit eurot või rohkem. </w:t>
      </w:r>
      <w:r w:rsidR="2BDC6F6F" w:rsidRPr="00B92E7F">
        <w:rPr>
          <w:rFonts w:ascii="Times New Roman" w:hAnsi="Times New Roman" w:cs="Times New Roman"/>
          <w:sz w:val="24"/>
          <w:szCs w:val="24"/>
        </w:rPr>
        <w:t>Antud</w:t>
      </w:r>
      <w:r w:rsidRPr="00B92E7F">
        <w:rPr>
          <w:rFonts w:ascii="Times New Roman" w:hAnsi="Times New Roman" w:cs="Times New Roman"/>
          <w:sz w:val="24"/>
          <w:szCs w:val="24"/>
        </w:rPr>
        <w:t xml:space="preserve"> </w:t>
      </w:r>
      <w:r w:rsidR="2BDC6F6F" w:rsidRPr="00B92E7F">
        <w:rPr>
          <w:rFonts w:ascii="Times New Roman" w:hAnsi="Times New Roman" w:cs="Times New Roman"/>
          <w:sz w:val="24"/>
          <w:szCs w:val="24"/>
        </w:rPr>
        <w:t xml:space="preserve">säte </w:t>
      </w:r>
      <w:r w:rsidRPr="00B92E7F">
        <w:rPr>
          <w:rFonts w:ascii="Times New Roman" w:hAnsi="Times New Roman" w:cs="Times New Roman"/>
          <w:sz w:val="24"/>
          <w:szCs w:val="24"/>
        </w:rPr>
        <w:t xml:space="preserve">põhineb CRD </w:t>
      </w:r>
      <w:r w:rsidR="427FEEC5" w:rsidRPr="00B92E7F">
        <w:rPr>
          <w:rFonts w:ascii="Times New Roman" w:hAnsi="Times New Roman" w:cs="Times New Roman"/>
          <w:sz w:val="24"/>
          <w:szCs w:val="24"/>
        </w:rPr>
        <w:t xml:space="preserve">VI </w:t>
      </w:r>
      <w:r w:rsidRPr="00B92E7F">
        <w:rPr>
          <w:rFonts w:ascii="Times New Roman" w:hAnsi="Times New Roman" w:cs="Times New Roman"/>
          <w:sz w:val="24"/>
          <w:szCs w:val="24"/>
        </w:rPr>
        <w:t>artikli 78</w:t>
      </w:r>
      <w:r w:rsidR="0C658D24" w:rsidRPr="00B92E7F">
        <w:rPr>
          <w:rFonts w:ascii="Times New Roman" w:hAnsi="Times New Roman" w:cs="Times New Roman"/>
          <w:sz w:val="24"/>
          <w:szCs w:val="24"/>
        </w:rPr>
        <w:t xml:space="preserve"> lõike </w:t>
      </w:r>
      <w:r w:rsidR="2BDC6F6F" w:rsidRPr="00B92E7F">
        <w:rPr>
          <w:rFonts w:ascii="Times New Roman" w:hAnsi="Times New Roman" w:cs="Times New Roman"/>
          <w:sz w:val="24"/>
          <w:szCs w:val="24"/>
        </w:rPr>
        <w:t xml:space="preserve">1 alapunktidel a ja </w:t>
      </w:r>
      <w:proofErr w:type="spellStart"/>
      <w:r w:rsidR="2BDC6F6F" w:rsidRPr="00B92E7F">
        <w:rPr>
          <w:rFonts w:ascii="Times New Roman" w:hAnsi="Times New Roman" w:cs="Times New Roman"/>
          <w:sz w:val="24"/>
          <w:szCs w:val="24"/>
        </w:rPr>
        <w:t>b.</w:t>
      </w:r>
      <w:proofErr w:type="spellEnd"/>
      <w:r w:rsidR="2BDC6F6F" w:rsidRPr="00B92E7F">
        <w:rPr>
          <w:rFonts w:ascii="Times New Roman" w:hAnsi="Times New Roman" w:cs="Times New Roman"/>
          <w:sz w:val="24"/>
          <w:szCs w:val="24"/>
        </w:rPr>
        <w:t xml:space="preserve"> </w:t>
      </w:r>
    </w:p>
    <w:p w14:paraId="00458982" w14:textId="77777777" w:rsidR="00DF2D26" w:rsidRPr="00B92E7F" w:rsidRDefault="00DF2D26" w:rsidP="00B92E7F">
      <w:pPr>
        <w:spacing w:after="0" w:line="240" w:lineRule="auto"/>
        <w:jc w:val="both"/>
        <w:rPr>
          <w:rFonts w:ascii="Times New Roman" w:hAnsi="Times New Roman" w:cs="Times New Roman"/>
          <w:sz w:val="24"/>
          <w:szCs w:val="24"/>
        </w:rPr>
      </w:pPr>
    </w:p>
    <w:p w14:paraId="3BA20008" w14:textId="7717B500" w:rsidR="00DF2D26" w:rsidRPr="00B92E7F" w:rsidRDefault="2BDC6F6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Sarnaselt eelmise lõikega</w:t>
      </w:r>
      <w:r w:rsidR="13EFB810"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nähakse </w:t>
      </w:r>
      <w:r w:rsidR="2F434EEF" w:rsidRPr="00B92E7F">
        <w:rPr>
          <w:rFonts w:ascii="Times New Roman" w:hAnsi="Times New Roman" w:cs="Times New Roman"/>
          <w:sz w:val="24"/>
          <w:szCs w:val="24"/>
        </w:rPr>
        <w:t>lõikega 6</w:t>
      </w:r>
      <w:r w:rsidR="2F434EEF" w:rsidRPr="00B92E7F">
        <w:rPr>
          <w:rFonts w:ascii="Times New Roman" w:hAnsi="Times New Roman" w:cs="Times New Roman"/>
          <w:sz w:val="24"/>
          <w:szCs w:val="24"/>
          <w:vertAlign w:val="superscript"/>
        </w:rPr>
        <w:t>4</w:t>
      </w:r>
      <w:r w:rsidRPr="00B92E7F">
        <w:rPr>
          <w:rFonts w:ascii="Times New Roman" w:hAnsi="Times New Roman" w:cs="Times New Roman"/>
          <w:sz w:val="24"/>
          <w:szCs w:val="24"/>
          <w:vertAlign w:val="superscript"/>
        </w:rPr>
        <w:t xml:space="preserve"> </w:t>
      </w:r>
      <w:r w:rsidRPr="00B92E7F">
        <w:rPr>
          <w:rFonts w:ascii="Times New Roman" w:hAnsi="Times New Roman" w:cs="Times New Roman"/>
          <w:sz w:val="24"/>
          <w:szCs w:val="24"/>
        </w:rPr>
        <w:t xml:space="preserve">ette vastav teavitamiskohustus. </w:t>
      </w:r>
      <w:r w:rsidR="33E078BE" w:rsidRPr="00B92E7F">
        <w:rPr>
          <w:rFonts w:ascii="Times New Roman" w:hAnsi="Times New Roman" w:cs="Times New Roman"/>
          <w:sz w:val="24"/>
          <w:szCs w:val="24"/>
        </w:rPr>
        <w:t xml:space="preserve">Antud juhul puudutab see aga krediidiasutus, kes on saanud õiguse kasutada CRR III osa II jaotise 3. peatüki kohaseid </w:t>
      </w:r>
      <w:proofErr w:type="spellStart"/>
      <w:r w:rsidR="33E078BE" w:rsidRPr="00B92E7F">
        <w:rPr>
          <w:rFonts w:ascii="Times New Roman" w:hAnsi="Times New Roman" w:cs="Times New Roman"/>
          <w:sz w:val="24"/>
          <w:szCs w:val="24"/>
        </w:rPr>
        <w:t>sisemeetodeid</w:t>
      </w:r>
      <w:proofErr w:type="spellEnd"/>
      <w:r w:rsidR="33E078BE" w:rsidRPr="00B92E7F">
        <w:rPr>
          <w:rFonts w:ascii="Times New Roman" w:hAnsi="Times New Roman" w:cs="Times New Roman"/>
          <w:sz w:val="24"/>
          <w:szCs w:val="24"/>
        </w:rPr>
        <w:t xml:space="preserve"> ja krediidiasutusi, kes kasutavad CRR III osa II jaotise 2. peatüki kohast standardmeetodit.</w:t>
      </w:r>
      <w:r w:rsidR="07EBAA48" w:rsidRPr="00B92E7F">
        <w:rPr>
          <w:rFonts w:ascii="Times New Roman" w:hAnsi="Times New Roman" w:cs="Times New Roman"/>
          <w:sz w:val="24"/>
          <w:szCs w:val="24"/>
        </w:rPr>
        <w:t xml:space="preserve"> Standa</w:t>
      </w:r>
      <w:r w:rsidR="282BE49F" w:rsidRPr="00B92E7F">
        <w:rPr>
          <w:rFonts w:ascii="Times New Roman" w:hAnsi="Times New Roman" w:cs="Times New Roman"/>
          <w:sz w:val="24"/>
          <w:szCs w:val="24"/>
        </w:rPr>
        <w:t>rdmeetodeid kasutavate krediidiasutuste puhul täpsustab CRD</w:t>
      </w:r>
      <w:r w:rsidR="3E475227" w:rsidRPr="00B92E7F">
        <w:rPr>
          <w:rFonts w:ascii="Times New Roman" w:hAnsi="Times New Roman" w:cs="Times New Roman"/>
          <w:sz w:val="24"/>
          <w:szCs w:val="24"/>
        </w:rPr>
        <w:t xml:space="preserve"> VI</w:t>
      </w:r>
      <w:r w:rsidR="282BE49F" w:rsidRPr="00B92E7F">
        <w:rPr>
          <w:rFonts w:ascii="Times New Roman" w:hAnsi="Times New Roman" w:cs="Times New Roman"/>
          <w:sz w:val="24"/>
          <w:szCs w:val="24"/>
        </w:rPr>
        <w:t xml:space="preserve"> </w:t>
      </w:r>
      <w:r w:rsidR="282BE49F" w:rsidRPr="00B92E7F">
        <w:rPr>
          <w:rFonts w:ascii="Times New Roman" w:hAnsi="Times New Roman" w:cs="Times New Roman"/>
          <w:sz w:val="24"/>
          <w:szCs w:val="24"/>
        </w:rPr>
        <w:lastRenderedPageBreak/>
        <w:t>artik</w:t>
      </w:r>
      <w:r w:rsidR="5B47EAB6" w:rsidRPr="00B92E7F">
        <w:rPr>
          <w:rFonts w:ascii="Times New Roman" w:hAnsi="Times New Roman" w:cs="Times New Roman"/>
          <w:sz w:val="24"/>
          <w:szCs w:val="24"/>
        </w:rPr>
        <w:t>li</w:t>
      </w:r>
      <w:r w:rsidR="282BE49F" w:rsidRPr="00B92E7F">
        <w:rPr>
          <w:rFonts w:ascii="Times New Roman" w:hAnsi="Times New Roman" w:cs="Times New Roman"/>
          <w:sz w:val="24"/>
          <w:szCs w:val="24"/>
        </w:rPr>
        <w:t xml:space="preserve"> 78</w:t>
      </w:r>
      <w:r w:rsidR="44035017" w:rsidRPr="00B92E7F">
        <w:rPr>
          <w:rFonts w:ascii="Times New Roman" w:hAnsi="Times New Roman" w:cs="Times New Roman"/>
          <w:sz w:val="24"/>
          <w:szCs w:val="24"/>
        </w:rPr>
        <w:t xml:space="preserve"> lõike </w:t>
      </w:r>
      <w:r w:rsidR="282BE49F" w:rsidRPr="00B92E7F">
        <w:rPr>
          <w:rFonts w:ascii="Times New Roman" w:hAnsi="Times New Roman" w:cs="Times New Roman"/>
          <w:sz w:val="24"/>
          <w:szCs w:val="24"/>
        </w:rPr>
        <w:t>1 punkt c, et antud teavitamiskohustus rakendub juhul kui</w:t>
      </w:r>
      <w:r w:rsidR="79E109B8" w:rsidRPr="00B92E7F">
        <w:rPr>
          <w:rFonts w:ascii="Times New Roman" w:hAnsi="Times New Roman" w:cs="Times New Roman"/>
          <w:sz w:val="24"/>
          <w:szCs w:val="24"/>
        </w:rPr>
        <w:t xml:space="preserve"> </w:t>
      </w:r>
      <w:r w:rsidR="0225A3C3" w:rsidRPr="00B92E7F">
        <w:rPr>
          <w:rFonts w:ascii="Times New Roman" w:hAnsi="Times New Roman" w:cs="Times New Roman"/>
          <w:sz w:val="24"/>
          <w:szCs w:val="24"/>
        </w:rPr>
        <w:t xml:space="preserve">krediidiasutus </w:t>
      </w:r>
      <w:r w:rsidR="3EF5DC94" w:rsidRPr="00B92E7F">
        <w:rPr>
          <w:rFonts w:ascii="Times New Roman" w:hAnsi="Times New Roman" w:cs="Times New Roman"/>
          <w:sz w:val="24"/>
          <w:szCs w:val="24"/>
        </w:rPr>
        <w:t>koostab oma raamatupidamisaruandeid vastavalt rahvusvahelistele raamatupidamisstandarditele (IFRS</w:t>
      </w:r>
      <w:r w:rsidR="47842D27" w:rsidRPr="00B92E7F">
        <w:rPr>
          <w:rFonts w:ascii="Times New Roman" w:hAnsi="Times New Roman" w:cs="Times New Roman"/>
          <w:sz w:val="24"/>
          <w:szCs w:val="24"/>
        </w:rPr>
        <w:t xml:space="preserve"> ehk </w:t>
      </w:r>
      <w:r w:rsidR="47842D27" w:rsidRPr="00B92E7F">
        <w:rPr>
          <w:rFonts w:ascii="Times New Roman" w:hAnsi="Times New Roman" w:cs="Times New Roman"/>
          <w:i/>
          <w:iCs/>
          <w:sz w:val="24"/>
          <w:szCs w:val="24"/>
        </w:rPr>
        <w:t xml:space="preserve">International </w:t>
      </w:r>
      <w:proofErr w:type="spellStart"/>
      <w:r w:rsidR="47842D27" w:rsidRPr="00B92E7F">
        <w:rPr>
          <w:rFonts w:ascii="Times New Roman" w:hAnsi="Times New Roman" w:cs="Times New Roman"/>
          <w:i/>
          <w:iCs/>
          <w:sz w:val="24"/>
          <w:szCs w:val="24"/>
        </w:rPr>
        <w:t>Financial</w:t>
      </w:r>
      <w:proofErr w:type="spellEnd"/>
      <w:r w:rsidR="47842D27" w:rsidRPr="00B92E7F">
        <w:rPr>
          <w:rFonts w:ascii="Times New Roman" w:hAnsi="Times New Roman" w:cs="Times New Roman"/>
          <w:i/>
          <w:iCs/>
          <w:sz w:val="24"/>
          <w:szCs w:val="24"/>
        </w:rPr>
        <w:t xml:space="preserve"> </w:t>
      </w:r>
      <w:proofErr w:type="spellStart"/>
      <w:r w:rsidR="47842D27" w:rsidRPr="00B92E7F">
        <w:rPr>
          <w:rFonts w:ascii="Times New Roman" w:hAnsi="Times New Roman" w:cs="Times New Roman"/>
          <w:i/>
          <w:iCs/>
          <w:sz w:val="24"/>
          <w:szCs w:val="24"/>
        </w:rPr>
        <w:t>Reporting</w:t>
      </w:r>
      <w:proofErr w:type="spellEnd"/>
      <w:r w:rsidR="47842D27" w:rsidRPr="00B92E7F">
        <w:rPr>
          <w:rFonts w:ascii="Times New Roman" w:hAnsi="Times New Roman" w:cs="Times New Roman"/>
          <w:i/>
          <w:iCs/>
          <w:sz w:val="24"/>
          <w:szCs w:val="24"/>
        </w:rPr>
        <w:t xml:space="preserve"> Standards</w:t>
      </w:r>
      <w:r w:rsidR="3EF5DC94" w:rsidRPr="00B92E7F">
        <w:rPr>
          <w:rFonts w:ascii="Times New Roman" w:hAnsi="Times New Roman" w:cs="Times New Roman"/>
          <w:sz w:val="24"/>
          <w:szCs w:val="24"/>
        </w:rPr>
        <w:t xml:space="preserve">). Seda ei ole vaja aga antud juhul eraldi rõhutada kuna vastavalt KAS </w:t>
      </w:r>
      <w:r w:rsidR="04E2533E" w:rsidRPr="00B92E7F">
        <w:rPr>
          <w:rFonts w:ascii="Times New Roman" w:hAnsi="Times New Roman" w:cs="Times New Roman"/>
          <w:sz w:val="24"/>
          <w:szCs w:val="24"/>
        </w:rPr>
        <w:t>§ 91 lõikele 1</w:t>
      </w:r>
      <w:r w:rsidR="04E2533E" w:rsidRPr="00B92E7F">
        <w:rPr>
          <w:rFonts w:ascii="Times New Roman" w:hAnsi="Times New Roman" w:cs="Times New Roman"/>
          <w:sz w:val="24"/>
          <w:szCs w:val="24"/>
          <w:vertAlign w:val="superscript"/>
        </w:rPr>
        <w:t>1</w:t>
      </w:r>
      <w:r w:rsidR="04E2533E" w:rsidRPr="00B92E7F">
        <w:rPr>
          <w:rFonts w:ascii="Times New Roman" w:hAnsi="Times New Roman" w:cs="Times New Roman"/>
          <w:sz w:val="24"/>
          <w:szCs w:val="24"/>
        </w:rPr>
        <w:t xml:space="preserve"> on kohustatud kõik Eesti </w:t>
      </w:r>
      <w:r w:rsidR="6DD20AC6" w:rsidRPr="00B92E7F">
        <w:rPr>
          <w:rFonts w:ascii="Times New Roman" w:hAnsi="Times New Roman" w:cs="Times New Roman"/>
          <w:sz w:val="24"/>
          <w:szCs w:val="24"/>
        </w:rPr>
        <w:t>krediidiasutused koostama oma raamatupidamisearuanded vastavalt IFRS-</w:t>
      </w:r>
      <w:proofErr w:type="spellStart"/>
      <w:r w:rsidR="7D8014D7" w:rsidRPr="00B92E7F">
        <w:rPr>
          <w:rFonts w:ascii="Times New Roman" w:hAnsi="Times New Roman" w:cs="Times New Roman"/>
          <w:sz w:val="24"/>
          <w:szCs w:val="24"/>
        </w:rPr>
        <w:t>i</w:t>
      </w:r>
      <w:r w:rsidR="6DD20AC6" w:rsidRPr="00B92E7F">
        <w:rPr>
          <w:rFonts w:ascii="Times New Roman" w:hAnsi="Times New Roman" w:cs="Times New Roman"/>
          <w:sz w:val="24"/>
          <w:szCs w:val="24"/>
        </w:rPr>
        <w:t>le</w:t>
      </w:r>
      <w:proofErr w:type="spellEnd"/>
      <w:r w:rsidR="6DD20AC6" w:rsidRPr="00B92E7F">
        <w:rPr>
          <w:rFonts w:ascii="Times New Roman" w:hAnsi="Times New Roman" w:cs="Times New Roman"/>
          <w:sz w:val="24"/>
          <w:szCs w:val="24"/>
        </w:rPr>
        <w:t>.</w:t>
      </w:r>
      <w:r w:rsidR="6CA2E775" w:rsidRPr="00B92E7F">
        <w:rPr>
          <w:rFonts w:ascii="Times New Roman" w:hAnsi="Times New Roman" w:cs="Times New Roman"/>
          <w:sz w:val="24"/>
          <w:szCs w:val="24"/>
        </w:rPr>
        <w:t xml:space="preserve"> </w:t>
      </w:r>
      <w:r w:rsidR="379CB9DB" w:rsidRPr="00B92E7F">
        <w:rPr>
          <w:rFonts w:ascii="Times New Roman" w:hAnsi="Times New Roman" w:cs="Times New Roman"/>
          <w:sz w:val="24"/>
          <w:szCs w:val="24"/>
        </w:rPr>
        <w:t>Lisaks on oluline märkida, et võrreldes eelmise lõikega tuleb teavitada ka vastavate</w:t>
      </w:r>
      <w:r w:rsidR="33E078BE" w:rsidRPr="00B92E7F">
        <w:rPr>
          <w:rFonts w:ascii="Times New Roman" w:hAnsi="Times New Roman" w:cs="Times New Roman"/>
          <w:sz w:val="24"/>
          <w:szCs w:val="24"/>
        </w:rPr>
        <w:t xml:space="preserve"> meetodite kohaste arvutuste tulemustest eeldatava krediidikahju summa väljaselgitamisel.</w:t>
      </w:r>
    </w:p>
    <w:p w14:paraId="540098B6" w14:textId="77777777" w:rsidR="009D4B03" w:rsidRPr="00B92E7F" w:rsidRDefault="009D4B03" w:rsidP="00B92E7F">
      <w:pPr>
        <w:spacing w:after="0" w:line="240" w:lineRule="auto"/>
        <w:jc w:val="both"/>
        <w:rPr>
          <w:rFonts w:ascii="Times New Roman" w:hAnsi="Times New Roman" w:cs="Times New Roman"/>
          <w:sz w:val="24"/>
          <w:szCs w:val="24"/>
        </w:rPr>
      </w:pPr>
    </w:p>
    <w:p w14:paraId="191014DB" w14:textId="7918BA44" w:rsidR="00C03D4C" w:rsidRPr="00B92E7F" w:rsidRDefault="009D4B0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w:t>
      </w:r>
      <w:r w:rsidR="47B923EE" w:rsidRPr="00B92E7F">
        <w:rPr>
          <w:rFonts w:ascii="Times New Roman" w:hAnsi="Times New Roman" w:cs="Times New Roman"/>
          <w:b/>
          <w:bCs/>
          <w:sz w:val="24"/>
          <w:szCs w:val="24"/>
        </w:rPr>
        <w:t>ga</w:t>
      </w:r>
      <w:r w:rsidRPr="00B92E7F">
        <w:rPr>
          <w:rFonts w:ascii="Times New Roman" w:hAnsi="Times New Roman" w:cs="Times New Roman"/>
          <w:b/>
          <w:bCs/>
          <w:sz w:val="24"/>
          <w:szCs w:val="24"/>
        </w:rPr>
        <w:t xml:space="preserve"> 6</w:t>
      </w:r>
      <w:r w:rsidRPr="00B92E7F">
        <w:rPr>
          <w:rFonts w:ascii="Times New Roman" w:hAnsi="Times New Roman" w:cs="Times New Roman"/>
          <w:b/>
          <w:bCs/>
          <w:sz w:val="24"/>
          <w:szCs w:val="24"/>
          <w:vertAlign w:val="superscript"/>
        </w:rPr>
        <w:t>5</w:t>
      </w:r>
      <w:r w:rsidRPr="00B92E7F">
        <w:rPr>
          <w:rFonts w:ascii="Times New Roman" w:hAnsi="Times New Roman" w:cs="Times New Roman"/>
          <w:b/>
          <w:bCs/>
          <w:sz w:val="24"/>
          <w:szCs w:val="24"/>
        </w:rPr>
        <w:t xml:space="preserve"> </w:t>
      </w:r>
      <w:r w:rsidR="001D49E9" w:rsidRPr="00B92E7F">
        <w:rPr>
          <w:rFonts w:ascii="Times New Roman" w:hAnsi="Times New Roman" w:cs="Times New Roman"/>
          <w:sz w:val="24"/>
          <w:szCs w:val="24"/>
        </w:rPr>
        <w:t>sätestatakse</w:t>
      </w:r>
      <w:r w:rsidR="00AC7FCC" w:rsidRPr="00B92E7F">
        <w:rPr>
          <w:rFonts w:ascii="Times New Roman" w:hAnsi="Times New Roman" w:cs="Times New Roman"/>
          <w:sz w:val="24"/>
          <w:szCs w:val="24"/>
        </w:rPr>
        <w:t xml:space="preserve">, et </w:t>
      </w:r>
      <w:r w:rsidR="00B03829" w:rsidRPr="00B92E7F">
        <w:rPr>
          <w:rFonts w:ascii="Times New Roman" w:hAnsi="Times New Roman" w:cs="Times New Roman"/>
          <w:sz w:val="24"/>
          <w:szCs w:val="24"/>
        </w:rPr>
        <w:t>mis kujul k</w:t>
      </w:r>
      <w:r w:rsidR="001D49E9" w:rsidRPr="00B92E7F">
        <w:rPr>
          <w:rFonts w:ascii="Times New Roman" w:hAnsi="Times New Roman" w:cs="Times New Roman"/>
          <w:sz w:val="24"/>
          <w:szCs w:val="24"/>
        </w:rPr>
        <w:t xml:space="preserve">rediidiasutus </w:t>
      </w:r>
      <w:r w:rsidR="00C743DF">
        <w:rPr>
          <w:rFonts w:ascii="Times New Roman" w:hAnsi="Times New Roman" w:cs="Times New Roman"/>
          <w:sz w:val="24"/>
          <w:szCs w:val="24"/>
        </w:rPr>
        <w:t>sama</w:t>
      </w:r>
      <w:r w:rsidR="001D49E9" w:rsidRPr="00B92E7F">
        <w:rPr>
          <w:rFonts w:ascii="Times New Roman" w:hAnsi="Times New Roman" w:cs="Times New Roman"/>
          <w:sz w:val="24"/>
          <w:szCs w:val="24"/>
        </w:rPr>
        <w:t xml:space="preserve"> paragrahvi lõigete 6</w:t>
      </w:r>
      <w:r w:rsidR="001D49E9" w:rsidRPr="00B92E7F">
        <w:rPr>
          <w:rFonts w:ascii="Times New Roman" w:hAnsi="Times New Roman" w:cs="Times New Roman"/>
          <w:sz w:val="24"/>
          <w:szCs w:val="24"/>
          <w:vertAlign w:val="superscript"/>
        </w:rPr>
        <w:t>3</w:t>
      </w:r>
      <w:r w:rsidR="001D49E9" w:rsidRPr="00B92E7F">
        <w:rPr>
          <w:rFonts w:ascii="Times New Roman" w:hAnsi="Times New Roman" w:cs="Times New Roman"/>
          <w:sz w:val="24"/>
          <w:szCs w:val="24"/>
        </w:rPr>
        <w:t>–6</w:t>
      </w:r>
      <w:r w:rsidR="001D49E9" w:rsidRPr="00B92E7F">
        <w:rPr>
          <w:rFonts w:ascii="Times New Roman" w:hAnsi="Times New Roman" w:cs="Times New Roman"/>
          <w:sz w:val="24"/>
          <w:szCs w:val="24"/>
          <w:vertAlign w:val="superscript"/>
        </w:rPr>
        <w:t>4</w:t>
      </w:r>
      <w:r w:rsidR="001D49E9" w:rsidRPr="00B92E7F">
        <w:rPr>
          <w:rFonts w:ascii="Times New Roman" w:hAnsi="Times New Roman" w:cs="Times New Roman"/>
          <w:sz w:val="24"/>
          <w:szCs w:val="24"/>
        </w:rPr>
        <w:t xml:space="preserve"> kohaselt arvutuste tulemused </w:t>
      </w:r>
      <w:r w:rsidR="00737097" w:rsidRPr="00B92E7F">
        <w:rPr>
          <w:rFonts w:ascii="Times New Roman" w:hAnsi="Times New Roman" w:cs="Times New Roman"/>
          <w:sz w:val="24"/>
          <w:szCs w:val="24"/>
        </w:rPr>
        <w:t>esitab</w:t>
      </w:r>
      <w:r w:rsidR="001D49E9" w:rsidRPr="00B92E7F">
        <w:rPr>
          <w:rFonts w:ascii="Times New Roman" w:hAnsi="Times New Roman" w:cs="Times New Roman"/>
          <w:sz w:val="24"/>
          <w:szCs w:val="24"/>
        </w:rPr>
        <w:t>.</w:t>
      </w:r>
      <w:r w:rsidR="00737097" w:rsidRPr="00B92E7F">
        <w:rPr>
          <w:rFonts w:ascii="Times New Roman" w:hAnsi="Times New Roman" w:cs="Times New Roman"/>
          <w:sz w:val="24"/>
          <w:szCs w:val="24"/>
        </w:rPr>
        <w:t xml:space="preserve"> Samuti määratakse siin teabe esitamise sagedus, mis on </w:t>
      </w:r>
      <w:r w:rsidR="001D49E9" w:rsidRPr="00B92E7F">
        <w:rPr>
          <w:rFonts w:ascii="Times New Roman" w:hAnsi="Times New Roman" w:cs="Times New Roman"/>
          <w:sz w:val="24"/>
          <w:szCs w:val="24"/>
        </w:rPr>
        <w:t>vähemalt kord aastas</w:t>
      </w:r>
      <w:r w:rsidR="00737097" w:rsidRPr="00B92E7F">
        <w:rPr>
          <w:rFonts w:ascii="Times New Roman" w:hAnsi="Times New Roman" w:cs="Times New Roman"/>
          <w:sz w:val="24"/>
          <w:szCs w:val="24"/>
        </w:rPr>
        <w:t xml:space="preserve">. Ka </w:t>
      </w:r>
      <w:r w:rsidR="0053677F" w:rsidRPr="00B92E7F">
        <w:rPr>
          <w:rFonts w:ascii="Times New Roman" w:hAnsi="Times New Roman" w:cs="Times New Roman"/>
          <w:sz w:val="24"/>
          <w:szCs w:val="24"/>
        </w:rPr>
        <w:t xml:space="preserve">nähakse ette, et teabe </w:t>
      </w:r>
      <w:r w:rsidR="00737097" w:rsidRPr="00B92E7F">
        <w:rPr>
          <w:rFonts w:ascii="Times New Roman" w:hAnsi="Times New Roman" w:cs="Times New Roman"/>
          <w:sz w:val="24"/>
          <w:szCs w:val="24"/>
        </w:rPr>
        <w:t>vorm</w:t>
      </w:r>
      <w:r w:rsidR="0053677F" w:rsidRPr="00B92E7F">
        <w:rPr>
          <w:rFonts w:ascii="Times New Roman" w:hAnsi="Times New Roman" w:cs="Times New Roman"/>
          <w:sz w:val="24"/>
          <w:szCs w:val="24"/>
        </w:rPr>
        <w:t xml:space="preserve">i puhul tuleb lähtuda CRD </w:t>
      </w:r>
      <w:r w:rsidR="001D49E9" w:rsidRPr="00B92E7F">
        <w:rPr>
          <w:rFonts w:ascii="Times New Roman" w:hAnsi="Times New Roman" w:cs="Times New Roman"/>
          <w:sz w:val="24"/>
          <w:szCs w:val="24"/>
        </w:rPr>
        <w:t>artikli 78 lõike 8 alusel väljatöötatud vormi</w:t>
      </w:r>
      <w:r w:rsidR="0053677F" w:rsidRPr="00B92E7F">
        <w:rPr>
          <w:rFonts w:ascii="Times New Roman" w:hAnsi="Times New Roman" w:cs="Times New Roman"/>
          <w:sz w:val="24"/>
          <w:szCs w:val="24"/>
        </w:rPr>
        <w:t>st</w:t>
      </w:r>
      <w:r w:rsidR="007B3D99" w:rsidRPr="00B92E7F">
        <w:rPr>
          <w:rFonts w:ascii="Times New Roman" w:hAnsi="Times New Roman" w:cs="Times New Roman"/>
          <w:sz w:val="24"/>
          <w:szCs w:val="24"/>
        </w:rPr>
        <w:t xml:space="preserve"> (EBA vastavad tehnilised standardid)</w:t>
      </w:r>
      <w:r w:rsidR="001D49E9" w:rsidRPr="00B92E7F">
        <w:rPr>
          <w:rFonts w:ascii="Times New Roman" w:hAnsi="Times New Roman" w:cs="Times New Roman"/>
          <w:sz w:val="24"/>
          <w:szCs w:val="24"/>
        </w:rPr>
        <w:t>.</w:t>
      </w:r>
      <w:r w:rsidR="008D75B9" w:rsidRPr="00B92E7F">
        <w:rPr>
          <w:rFonts w:ascii="Times New Roman" w:hAnsi="Times New Roman" w:cs="Times New Roman"/>
          <w:sz w:val="24"/>
          <w:szCs w:val="24"/>
        </w:rPr>
        <w:t xml:space="preserve"> Säte põhineb CRD artikli 78 teisel lõigul.</w:t>
      </w:r>
    </w:p>
    <w:p w14:paraId="126C8DE6" w14:textId="16897B36" w:rsidR="5451066A" w:rsidRPr="00B92E7F" w:rsidRDefault="5451066A" w:rsidP="00B92E7F">
      <w:pPr>
        <w:spacing w:after="0" w:line="240" w:lineRule="auto"/>
        <w:jc w:val="both"/>
        <w:rPr>
          <w:rFonts w:ascii="Times New Roman" w:hAnsi="Times New Roman" w:cs="Times New Roman"/>
          <w:sz w:val="24"/>
          <w:szCs w:val="24"/>
        </w:rPr>
      </w:pPr>
    </w:p>
    <w:p w14:paraId="0849F1D1" w14:textId="3E773B2E" w:rsidR="396FC697" w:rsidRPr="00B92E7F" w:rsidRDefault="396FC69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71. </w:t>
      </w:r>
      <w:r w:rsidRPr="00B92E7F">
        <w:rPr>
          <w:rFonts w:ascii="Times New Roman" w:hAnsi="Times New Roman" w:cs="Times New Roman"/>
          <w:sz w:val="24"/>
          <w:szCs w:val="24"/>
        </w:rPr>
        <w:t>Kehtiv § 72 reguleerib krediidiasutuse usaldatavusnormatiive.</w:t>
      </w:r>
    </w:p>
    <w:p w14:paraId="3C69DECA" w14:textId="77777777" w:rsidR="008D75B9" w:rsidRPr="00B92E7F" w:rsidRDefault="008D75B9" w:rsidP="00B92E7F">
      <w:pPr>
        <w:spacing w:after="0" w:line="240" w:lineRule="auto"/>
        <w:jc w:val="both"/>
        <w:rPr>
          <w:rFonts w:ascii="Times New Roman" w:hAnsi="Times New Roman" w:cs="Times New Roman"/>
          <w:sz w:val="24"/>
          <w:szCs w:val="24"/>
        </w:rPr>
      </w:pPr>
    </w:p>
    <w:p w14:paraId="50D88C46" w14:textId="3A668F4E" w:rsidR="000F6882" w:rsidRPr="00B92E7F" w:rsidRDefault="7CD5FB0E" w:rsidP="00B92E7F">
      <w:pPr>
        <w:spacing w:after="0" w:line="240" w:lineRule="auto"/>
        <w:jc w:val="both"/>
        <w:rPr>
          <w:rFonts w:ascii="Times New Roman" w:hAnsi="Times New Roman" w:cs="Times New Roman"/>
          <w:sz w:val="24"/>
          <w:szCs w:val="24"/>
          <w:highlight w:val="cyan"/>
        </w:rPr>
      </w:pPr>
      <w:r w:rsidRPr="00B92E7F">
        <w:rPr>
          <w:rFonts w:ascii="Times New Roman" w:hAnsi="Times New Roman" w:cs="Times New Roman"/>
          <w:b/>
          <w:bCs/>
          <w:sz w:val="24"/>
          <w:szCs w:val="24"/>
        </w:rPr>
        <w:t>Paragrahvi täiendamine lõi</w:t>
      </w:r>
      <w:r w:rsidR="4CA50D89" w:rsidRPr="00B92E7F">
        <w:rPr>
          <w:rFonts w:ascii="Times New Roman" w:hAnsi="Times New Roman" w:cs="Times New Roman"/>
          <w:b/>
          <w:bCs/>
          <w:sz w:val="24"/>
          <w:szCs w:val="24"/>
        </w:rPr>
        <w:t>getega</w:t>
      </w:r>
      <w:r w:rsidRPr="00B92E7F">
        <w:rPr>
          <w:rFonts w:ascii="Times New Roman" w:hAnsi="Times New Roman" w:cs="Times New Roman"/>
          <w:b/>
          <w:bCs/>
          <w:sz w:val="24"/>
          <w:szCs w:val="24"/>
        </w:rPr>
        <w:t xml:space="preserve"> </w:t>
      </w:r>
      <w:r w:rsidR="5BEB4716" w:rsidRPr="00B92E7F">
        <w:rPr>
          <w:rFonts w:ascii="Times New Roman" w:hAnsi="Times New Roman" w:cs="Times New Roman"/>
          <w:b/>
          <w:bCs/>
          <w:sz w:val="24"/>
          <w:szCs w:val="24"/>
        </w:rPr>
        <w:t>9</w:t>
      </w:r>
      <w:r w:rsidR="5BEB4716" w:rsidRPr="00B92E7F">
        <w:rPr>
          <w:rFonts w:ascii="Times New Roman" w:eastAsia="Times New Roman" w:hAnsi="Times New Roman" w:cs="Times New Roman"/>
          <w:b/>
          <w:bCs/>
          <w:color w:val="000000" w:themeColor="text1"/>
          <w:sz w:val="24"/>
          <w:szCs w:val="24"/>
        </w:rPr>
        <w:t>–11</w:t>
      </w:r>
      <w:r w:rsidRPr="00B92E7F">
        <w:rPr>
          <w:rFonts w:ascii="Times New Roman" w:hAnsi="Times New Roman" w:cs="Times New Roman"/>
          <w:b/>
          <w:bCs/>
          <w:sz w:val="24"/>
          <w:szCs w:val="24"/>
        </w:rPr>
        <w:t>. Lõikega 9</w:t>
      </w:r>
      <w:r w:rsidR="4A905EC9" w:rsidRPr="00B92E7F">
        <w:rPr>
          <w:rFonts w:ascii="Times New Roman" w:hAnsi="Times New Roman" w:cs="Times New Roman"/>
          <w:b/>
          <w:bCs/>
          <w:sz w:val="24"/>
          <w:szCs w:val="24"/>
        </w:rPr>
        <w:t xml:space="preserve"> </w:t>
      </w:r>
      <w:r w:rsidR="4A905EC9" w:rsidRPr="00B92E7F">
        <w:rPr>
          <w:rFonts w:ascii="Times New Roman" w:hAnsi="Times New Roman" w:cs="Times New Roman"/>
          <w:sz w:val="24"/>
          <w:szCs w:val="24"/>
        </w:rPr>
        <w:t xml:space="preserve">nähakse ette kohustused Finantsinspektsioonile. </w:t>
      </w:r>
      <w:r w:rsidR="244B8D3F" w:rsidRPr="00B92E7F">
        <w:rPr>
          <w:rFonts w:ascii="Times New Roman" w:hAnsi="Times New Roman" w:cs="Times New Roman"/>
          <w:sz w:val="24"/>
          <w:szCs w:val="24"/>
        </w:rPr>
        <w:t xml:space="preserve">Selle kohaselt peab </w:t>
      </w:r>
      <w:r w:rsidR="4A905EC9" w:rsidRPr="00B92E7F">
        <w:rPr>
          <w:rFonts w:ascii="Times New Roman" w:hAnsi="Times New Roman" w:cs="Times New Roman"/>
          <w:sz w:val="24"/>
          <w:szCs w:val="24"/>
        </w:rPr>
        <w:t>Finantsinspektsioon jälgi</w:t>
      </w:r>
      <w:r w:rsidR="244B8D3F" w:rsidRPr="00B92E7F">
        <w:rPr>
          <w:rFonts w:ascii="Times New Roman" w:hAnsi="Times New Roman" w:cs="Times New Roman"/>
          <w:sz w:val="24"/>
          <w:szCs w:val="24"/>
        </w:rPr>
        <w:t>ma ja hindama</w:t>
      </w:r>
      <w:r w:rsidR="4A905EC9" w:rsidRPr="00B92E7F">
        <w:rPr>
          <w:rFonts w:ascii="Times New Roman" w:hAnsi="Times New Roman" w:cs="Times New Roman"/>
          <w:sz w:val="24"/>
          <w:szCs w:val="24"/>
        </w:rPr>
        <w:t xml:space="preserve"> krediidiasutuse poolt </w:t>
      </w:r>
      <w:r w:rsidR="244B8D3F" w:rsidRPr="00B92E7F">
        <w:rPr>
          <w:rFonts w:ascii="Times New Roman" w:hAnsi="Times New Roman" w:cs="Times New Roman"/>
          <w:sz w:val="24"/>
          <w:szCs w:val="24"/>
        </w:rPr>
        <w:t xml:space="preserve">eelnimetatud </w:t>
      </w:r>
      <w:r w:rsidR="4A905EC9" w:rsidRPr="00B92E7F">
        <w:rPr>
          <w:rFonts w:ascii="Times New Roman" w:hAnsi="Times New Roman" w:cs="Times New Roman"/>
          <w:sz w:val="24"/>
          <w:szCs w:val="24"/>
        </w:rPr>
        <w:t>lõigete 6</w:t>
      </w:r>
      <w:r w:rsidR="4A905EC9" w:rsidRPr="00B92E7F">
        <w:rPr>
          <w:rFonts w:ascii="Times New Roman" w:hAnsi="Times New Roman" w:cs="Times New Roman"/>
          <w:sz w:val="24"/>
          <w:szCs w:val="24"/>
          <w:vertAlign w:val="superscript"/>
        </w:rPr>
        <w:t>3</w:t>
      </w:r>
      <w:r w:rsidR="4A905EC9" w:rsidRPr="00B92E7F">
        <w:rPr>
          <w:rFonts w:ascii="Times New Roman" w:hAnsi="Times New Roman" w:cs="Times New Roman"/>
          <w:sz w:val="24"/>
          <w:szCs w:val="24"/>
        </w:rPr>
        <w:t>–6</w:t>
      </w:r>
      <w:r w:rsidR="4A905EC9" w:rsidRPr="00B92E7F">
        <w:rPr>
          <w:rFonts w:ascii="Times New Roman" w:hAnsi="Times New Roman" w:cs="Times New Roman"/>
          <w:sz w:val="24"/>
          <w:szCs w:val="24"/>
          <w:vertAlign w:val="superscript"/>
        </w:rPr>
        <w:t>4</w:t>
      </w:r>
      <w:r w:rsidR="4A905EC9" w:rsidRPr="00B92E7F">
        <w:rPr>
          <w:rFonts w:ascii="Times New Roman" w:hAnsi="Times New Roman" w:cs="Times New Roman"/>
          <w:sz w:val="24"/>
          <w:szCs w:val="24"/>
        </w:rPr>
        <w:t xml:space="preserve">  kohaselt esitatud teabe</w:t>
      </w:r>
      <w:r w:rsidR="244B8D3F" w:rsidRPr="00B92E7F">
        <w:rPr>
          <w:rFonts w:ascii="Times New Roman" w:hAnsi="Times New Roman" w:cs="Times New Roman"/>
          <w:sz w:val="24"/>
          <w:szCs w:val="24"/>
        </w:rPr>
        <w:t xml:space="preserve"> sisu, s</w:t>
      </w:r>
      <w:r w:rsidR="00825332">
        <w:rPr>
          <w:rFonts w:ascii="Times New Roman" w:hAnsi="Times New Roman" w:cs="Times New Roman"/>
          <w:sz w:val="24"/>
          <w:szCs w:val="24"/>
        </w:rPr>
        <w:t>ealhulgas</w:t>
      </w:r>
      <w:r w:rsidR="244B8D3F" w:rsidRPr="00B92E7F">
        <w:rPr>
          <w:rFonts w:ascii="Times New Roman" w:hAnsi="Times New Roman" w:cs="Times New Roman"/>
          <w:sz w:val="24"/>
          <w:szCs w:val="24"/>
        </w:rPr>
        <w:t xml:space="preserve"> lähtuvalt kasutatavatest meetoditest. Tähelepanu tuleb eelkõige pöörata</w:t>
      </w:r>
      <w:r w:rsidR="4A905EC9" w:rsidRPr="00B92E7F">
        <w:rPr>
          <w:rFonts w:ascii="Times New Roman" w:hAnsi="Times New Roman" w:cs="Times New Roman"/>
          <w:sz w:val="24"/>
          <w:szCs w:val="24"/>
        </w:rPr>
        <w:t xml:space="preserve"> meetoditele</w:t>
      </w:r>
      <w:r w:rsidR="5830B288" w:rsidRPr="00B92E7F">
        <w:rPr>
          <w:rFonts w:ascii="Times New Roman" w:hAnsi="Times New Roman" w:cs="Times New Roman"/>
          <w:sz w:val="24"/>
          <w:szCs w:val="24"/>
        </w:rPr>
        <w:t xml:space="preserve">, </w:t>
      </w:r>
      <w:r w:rsidR="4A905EC9" w:rsidRPr="00B92E7F">
        <w:rPr>
          <w:rFonts w:ascii="Times New Roman" w:hAnsi="Times New Roman" w:cs="Times New Roman"/>
          <w:sz w:val="24"/>
          <w:szCs w:val="24"/>
        </w:rPr>
        <w:t>mille puhul sama riskipositsiooni korral ilmnevad olulised erinevused omavahendite nõuetes</w:t>
      </w:r>
      <w:r w:rsidR="5830B288" w:rsidRPr="00B92E7F">
        <w:rPr>
          <w:rFonts w:ascii="Times New Roman" w:hAnsi="Times New Roman" w:cs="Times New Roman"/>
          <w:sz w:val="24"/>
          <w:szCs w:val="24"/>
        </w:rPr>
        <w:t xml:space="preserve"> ja </w:t>
      </w:r>
      <w:r w:rsidR="4A905EC9" w:rsidRPr="00B92E7F">
        <w:rPr>
          <w:rFonts w:ascii="Times New Roman" w:hAnsi="Times New Roman" w:cs="Times New Roman"/>
          <w:sz w:val="24"/>
          <w:szCs w:val="24"/>
        </w:rPr>
        <w:t xml:space="preserve">mille puhul on omavahendite nõuete hindamises eriti suured või eriti väikesed erinevused ning mille puhul alahinnatakse oluliselt ja süstemaatiliselt omavahendite nõudeid. </w:t>
      </w:r>
      <w:r w:rsidR="5830B288" w:rsidRPr="00B92E7F">
        <w:rPr>
          <w:rFonts w:ascii="Times New Roman" w:hAnsi="Times New Roman" w:cs="Times New Roman"/>
          <w:sz w:val="24"/>
          <w:szCs w:val="24"/>
        </w:rPr>
        <w:t xml:space="preserve">Antud säte tuleneb </w:t>
      </w:r>
      <w:r w:rsidR="4A905EC9" w:rsidRPr="00B92E7F">
        <w:rPr>
          <w:rFonts w:ascii="Times New Roman" w:hAnsi="Times New Roman" w:cs="Times New Roman"/>
          <w:sz w:val="24"/>
          <w:szCs w:val="24"/>
        </w:rPr>
        <w:t>CRD art</w:t>
      </w:r>
      <w:r w:rsidR="5830B288" w:rsidRPr="00B92E7F">
        <w:rPr>
          <w:rFonts w:ascii="Times New Roman" w:hAnsi="Times New Roman" w:cs="Times New Roman"/>
          <w:sz w:val="24"/>
          <w:szCs w:val="24"/>
        </w:rPr>
        <w:t xml:space="preserve">ikli </w:t>
      </w:r>
      <w:r w:rsidR="4A905EC9" w:rsidRPr="00B92E7F">
        <w:rPr>
          <w:rFonts w:ascii="Times New Roman" w:hAnsi="Times New Roman" w:cs="Times New Roman"/>
          <w:sz w:val="24"/>
          <w:szCs w:val="24"/>
        </w:rPr>
        <w:t>78</w:t>
      </w:r>
      <w:r w:rsidR="6E0C9FB6" w:rsidRPr="00B92E7F">
        <w:rPr>
          <w:rFonts w:ascii="Times New Roman" w:hAnsi="Times New Roman" w:cs="Times New Roman"/>
          <w:sz w:val="24"/>
          <w:szCs w:val="24"/>
        </w:rPr>
        <w:t xml:space="preserve"> lõikest </w:t>
      </w:r>
      <w:r w:rsidR="4A905EC9" w:rsidRPr="00B92E7F">
        <w:rPr>
          <w:rFonts w:ascii="Times New Roman" w:hAnsi="Times New Roman" w:cs="Times New Roman"/>
          <w:sz w:val="24"/>
          <w:szCs w:val="24"/>
        </w:rPr>
        <w:t>3</w:t>
      </w:r>
      <w:r w:rsidR="5830B288" w:rsidRPr="00B92E7F">
        <w:rPr>
          <w:rFonts w:ascii="Times New Roman" w:hAnsi="Times New Roman" w:cs="Times New Roman"/>
          <w:sz w:val="24"/>
          <w:szCs w:val="24"/>
        </w:rPr>
        <w:t>.</w:t>
      </w:r>
    </w:p>
    <w:p w14:paraId="174B50D1" w14:textId="77777777" w:rsidR="008D75B9" w:rsidRPr="00B92E7F" w:rsidRDefault="008D75B9" w:rsidP="00B92E7F">
      <w:pPr>
        <w:spacing w:after="0" w:line="240" w:lineRule="auto"/>
        <w:jc w:val="both"/>
        <w:rPr>
          <w:rFonts w:ascii="Times New Roman" w:hAnsi="Times New Roman" w:cs="Times New Roman"/>
          <w:b/>
          <w:bCs/>
          <w:sz w:val="24"/>
          <w:szCs w:val="24"/>
        </w:rPr>
      </w:pPr>
    </w:p>
    <w:p w14:paraId="140D7B1A" w14:textId="48A11476" w:rsidR="00417F87" w:rsidRPr="00B92E7F" w:rsidRDefault="5BBCF34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10</w:t>
      </w:r>
      <w:r w:rsidRPr="00B92E7F">
        <w:rPr>
          <w:rFonts w:ascii="Times New Roman" w:hAnsi="Times New Roman" w:cs="Times New Roman"/>
          <w:sz w:val="24"/>
          <w:szCs w:val="24"/>
        </w:rPr>
        <w:t xml:space="preserve"> näeb ette n-ö anomaaliate tuvastamise Finantsinspektsiooni poolt krediidiasutuste poolt erinevate kapitalinõuete meetodite kasutamisel. </w:t>
      </w:r>
      <w:r w:rsidR="639E1E57" w:rsidRPr="00B92E7F">
        <w:rPr>
          <w:rFonts w:ascii="Times New Roman" w:hAnsi="Times New Roman" w:cs="Times New Roman"/>
          <w:sz w:val="24"/>
          <w:szCs w:val="24"/>
        </w:rPr>
        <w:t xml:space="preserve">Nende ilmnemisel peab Finantsinspektsioon rakendama </w:t>
      </w:r>
      <w:r w:rsidR="0957E2EF" w:rsidRPr="00B92E7F">
        <w:rPr>
          <w:rFonts w:ascii="Times New Roman" w:hAnsi="Times New Roman" w:cs="Times New Roman"/>
          <w:sz w:val="24"/>
          <w:szCs w:val="24"/>
        </w:rPr>
        <w:t>asjakohaseid meetmeid (läbi oma otsuste, ettekirjutuste krediidiasutuste suhtes). Sealjuures peab Finantsinspektsioon meetmete rakendamisel lähtuma kolmest asjaolust</w:t>
      </w:r>
      <w:r w:rsidR="1C511242" w:rsidRPr="00B92E7F">
        <w:rPr>
          <w:rFonts w:ascii="Times New Roman" w:hAnsi="Times New Roman" w:cs="Times New Roman"/>
          <w:sz w:val="24"/>
          <w:szCs w:val="24"/>
        </w:rPr>
        <w:t xml:space="preserve">: </w:t>
      </w:r>
      <w:r w:rsidR="5F068B94" w:rsidRPr="00B92E7F">
        <w:rPr>
          <w:rFonts w:ascii="Times New Roman" w:hAnsi="Times New Roman" w:cs="Times New Roman"/>
          <w:sz w:val="24"/>
          <w:szCs w:val="24"/>
        </w:rPr>
        <w:t>nendega</w:t>
      </w:r>
      <w:r w:rsidR="69AC35C3" w:rsidRPr="00B92E7F">
        <w:rPr>
          <w:rFonts w:ascii="Times New Roman" w:hAnsi="Times New Roman" w:cs="Times New Roman"/>
          <w:sz w:val="24"/>
          <w:szCs w:val="24"/>
        </w:rPr>
        <w:t xml:space="preserve"> </w:t>
      </w:r>
      <w:r w:rsidR="7210F640" w:rsidRPr="00B92E7F">
        <w:rPr>
          <w:rFonts w:ascii="Times New Roman" w:hAnsi="Times New Roman" w:cs="Times New Roman"/>
          <w:sz w:val="24"/>
          <w:szCs w:val="24"/>
        </w:rPr>
        <w:t>e</w:t>
      </w:r>
      <w:r w:rsidR="626ABF1F" w:rsidRPr="00B92E7F">
        <w:rPr>
          <w:rFonts w:ascii="Times New Roman" w:hAnsi="Times New Roman" w:cs="Times New Roman"/>
          <w:sz w:val="24"/>
          <w:szCs w:val="24"/>
        </w:rPr>
        <w:t>i põhjustata standardiseerimist ega teatud meetodite eelistamist</w:t>
      </w:r>
      <w:r w:rsidR="008342CF" w:rsidRPr="00B92E7F">
        <w:rPr>
          <w:rFonts w:ascii="Times New Roman" w:hAnsi="Times New Roman" w:cs="Times New Roman"/>
          <w:sz w:val="24"/>
          <w:szCs w:val="24"/>
        </w:rPr>
        <w:t xml:space="preserve"> </w:t>
      </w:r>
      <w:r w:rsidR="008342CF" w:rsidRPr="00B92E7F">
        <w:rPr>
          <w:rFonts w:ascii="Times New Roman" w:hAnsi="Times New Roman" w:cs="Times New Roman"/>
          <w:b/>
          <w:bCs/>
          <w:sz w:val="24"/>
          <w:szCs w:val="24"/>
        </w:rPr>
        <w:t>(punkt 1)</w:t>
      </w:r>
      <w:r w:rsidR="008342CF" w:rsidRPr="00B92E7F">
        <w:rPr>
          <w:rFonts w:ascii="Times New Roman" w:hAnsi="Times New Roman" w:cs="Times New Roman"/>
          <w:sz w:val="24"/>
          <w:szCs w:val="24"/>
        </w:rPr>
        <w:t xml:space="preserve">, </w:t>
      </w:r>
      <w:r w:rsidR="626ABF1F" w:rsidRPr="00B92E7F">
        <w:rPr>
          <w:rFonts w:ascii="Times New Roman" w:hAnsi="Times New Roman" w:cs="Times New Roman"/>
          <w:sz w:val="24"/>
          <w:szCs w:val="24"/>
        </w:rPr>
        <w:t>ei looda valesid stiimuleid</w:t>
      </w:r>
      <w:r w:rsidR="28772D51" w:rsidRPr="00B92E7F">
        <w:rPr>
          <w:rFonts w:ascii="Times New Roman" w:hAnsi="Times New Roman" w:cs="Times New Roman"/>
          <w:sz w:val="24"/>
          <w:szCs w:val="24"/>
        </w:rPr>
        <w:t xml:space="preserve"> </w:t>
      </w:r>
      <w:r w:rsidR="28772D51" w:rsidRPr="00B92E7F">
        <w:rPr>
          <w:rFonts w:ascii="Times New Roman" w:hAnsi="Times New Roman" w:cs="Times New Roman"/>
          <w:b/>
          <w:bCs/>
          <w:sz w:val="24"/>
          <w:szCs w:val="24"/>
        </w:rPr>
        <w:t>(punkt 2)</w:t>
      </w:r>
      <w:r w:rsidR="626ABF1F" w:rsidRPr="00B92E7F">
        <w:rPr>
          <w:rFonts w:ascii="Times New Roman" w:hAnsi="Times New Roman" w:cs="Times New Roman"/>
          <w:sz w:val="24"/>
          <w:szCs w:val="24"/>
        </w:rPr>
        <w:t xml:space="preserve"> või</w:t>
      </w:r>
      <w:r w:rsidR="7210F640" w:rsidRPr="00B92E7F">
        <w:rPr>
          <w:rFonts w:ascii="Times New Roman" w:hAnsi="Times New Roman" w:cs="Times New Roman"/>
          <w:sz w:val="24"/>
          <w:szCs w:val="24"/>
        </w:rPr>
        <w:t xml:space="preserve"> </w:t>
      </w:r>
      <w:r w:rsidR="626ABF1F" w:rsidRPr="00B92E7F">
        <w:rPr>
          <w:rFonts w:ascii="Times New Roman" w:hAnsi="Times New Roman" w:cs="Times New Roman"/>
          <w:sz w:val="24"/>
          <w:szCs w:val="24"/>
        </w:rPr>
        <w:t>ei põhjustata n-ö karjakäitumist</w:t>
      </w:r>
      <w:r w:rsidR="4956F9C8" w:rsidRPr="00B92E7F">
        <w:rPr>
          <w:rFonts w:ascii="Times New Roman" w:hAnsi="Times New Roman" w:cs="Times New Roman"/>
          <w:sz w:val="24"/>
          <w:szCs w:val="24"/>
        </w:rPr>
        <w:t xml:space="preserve"> </w:t>
      </w:r>
      <w:r w:rsidR="19F62419" w:rsidRPr="00B92E7F">
        <w:rPr>
          <w:rFonts w:ascii="Times New Roman" w:hAnsi="Times New Roman" w:cs="Times New Roman"/>
          <w:sz w:val="24"/>
          <w:szCs w:val="24"/>
        </w:rPr>
        <w:t xml:space="preserve">(ingl. k. </w:t>
      </w:r>
      <w:proofErr w:type="spellStart"/>
      <w:r w:rsidR="19F62419" w:rsidRPr="00B92E7F">
        <w:rPr>
          <w:rFonts w:ascii="Times New Roman" w:eastAsia="Calibri" w:hAnsi="Times New Roman" w:cs="Times New Roman"/>
          <w:i/>
          <w:iCs/>
          <w:sz w:val="24"/>
          <w:szCs w:val="24"/>
        </w:rPr>
        <w:t>herd</w:t>
      </w:r>
      <w:proofErr w:type="spellEnd"/>
      <w:r w:rsidR="19F62419" w:rsidRPr="00B92E7F">
        <w:rPr>
          <w:rFonts w:ascii="Times New Roman" w:eastAsia="Calibri" w:hAnsi="Times New Roman" w:cs="Times New Roman"/>
          <w:i/>
          <w:iCs/>
          <w:sz w:val="24"/>
          <w:szCs w:val="24"/>
        </w:rPr>
        <w:t xml:space="preserve"> </w:t>
      </w:r>
      <w:proofErr w:type="spellStart"/>
      <w:r w:rsidR="19F62419" w:rsidRPr="00B92E7F">
        <w:rPr>
          <w:rFonts w:ascii="Times New Roman" w:eastAsia="Calibri" w:hAnsi="Times New Roman" w:cs="Times New Roman"/>
          <w:i/>
          <w:iCs/>
          <w:sz w:val="24"/>
          <w:szCs w:val="24"/>
        </w:rPr>
        <w:t>behaviour</w:t>
      </w:r>
      <w:proofErr w:type="spellEnd"/>
      <w:r w:rsidR="19F62419" w:rsidRPr="00B92E7F">
        <w:rPr>
          <w:rFonts w:ascii="Times New Roman" w:eastAsia="Calibri" w:hAnsi="Times New Roman" w:cs="Times New Roman"/>
          <w:sz w:val="24"/>
          <w:szCs w:val="24"/>
        </w:rPr>
        <w:t xml:space="preserve">) </w:t>
      </w:r>
      <w:r w:rsidR="4956F9C8" w:rsidRPr="00B92E7F">
        <w:rPr>
          <w:rFonts w:ascii="Times New Roman" w:hAnsi="Times New Roman" w:cs="Times New Roman"/>
          <w:b/>
          <w:bCs/>
          <w:sz w:val="24"/>
          <w:szCs w:val="24"/>
        </w:rPr>
        <w:t>(punkt 3)</w:t>
      </w:r>
      <w:r w:rsidR="626ABF1F" w:rsidRPr="00B92E7F">
        <w:rPr>
          <w:rFonts w:ascii="Times New Roman" w:hAnsi="Times New Roman" w:cs="Times New Roman"/>
          <w:sz w:val="24"/>
          <w:szCs w:val="24"/>
        </w:rPr>
        <w:t>.</w:t>
      </w:r>
      <w:r w:rsidR="5F068B94" w:rsidRPr="00B92E7F">
        <w:rPr>
          <w:rFonts w:ascii="Times New Roman" w:hAnsi="Times New Roman" w:cs="Times New Roman"/>
          <w:sz w:val="24"/>
          <w:szCs w:val="24"/>
        </w:rPr>
        <w:t xml:space="preserve"> Antud säte põhineb CRD artikli 78 lõigetel 4 ja 5. </w:t>
      </w:r>
    </w:p>
    <w:p w14:paraId="67F01166" w14:textId="77777777" w:rsidR="00FC432F" w:rsidRPr="00B92E7F" w:rsidRDefault="00FC432F" w:rsidP="00B92E7F">
      <w:pPr>
        <w:spacing w:after="0" w:line="240" w:lineRule="auto"/>
        <w:jc w:val="both"/>
        <w:rPr>
          <w:rFonts w:ascii="Times New Roman" w:hAnsi="Times New Roman" w:cs="Times New Roman"/>
          <w:sz w:val="24"/>
          <w:szCs w:val="24"/>
        </w:rPr>
      </w:pPr>
    </w:p>
    <w:p w14:paraId="2C12CC9C" w14:textId="31C65383" w:rsidR="00FC432F" w:rsidRPr="00B92E7F" w:rsidRDefault="366374CD" w:rsidP="00B92E7F">
      <w:pPr>
        <w:spacing w:after="0" w:line="240" w:lineRule="auto"/>
        <w:jc w:val="both"/>
        <w:rPr>
          <w:rFonts w:ascii="Times New Roman" w:hAnsi="Times New Roman" w:cs="Times New Roman"/>
          <w:sz w:val="24"/>
          <w:szCs w:val="24"/>
          <w:highlight w:val="cyan"/>
        </w:rPr>
      </w:pPr>
      <w:r w:rsidRPr="00B92E7F">
        <w:rPr>
          <w:rFonts w:ascii="Times New Roman" w:hAnsi="Times New Roman" w:cs="Times New Roman"/>
          <w:b/>
          <w:bCs/>
          <w:sz w:val="24"/>
          <w:szCs w:val="24"/>
        </w:rPr>
        <w:t xml:space="preserve">Lõige 11 </w:t>
      </w:r>
      <w:r w:rsidRPr="00B92E7F">
        <w:rPr>
          <w:rFonts w:ascii="Times New Roman" w:hAnsi="Times New Roman" w:cs="Times New Roman"/>
          <w:sz w:val="24"/>
          <w:szCs w:val="24"/>
        </w:rPr>
        <w:t xml:space="preserve">näeb ette </w:t>
      </w:r>
      <w:proofErr w:type="spellStart"/>
      <w:r w:rsidRPr="00B92E7F">
        <w:rPr>
          <w:rFonts w:ascii="Times New Roman" w:hAnsi="Times New Roman" w:cs="Times New Roman"/>
          <w:sz w:val="24"/>
          <w:szCs w:val="24"/>
        </w:rPr>
        <w:t>sisemeetodi</w:t>
      </w:r>
      <w:proofErr w:type="spellEnd"/>
      <w:r w:rsidRPr="00B92E7F">
        <w:rPr>
          <w:rFonts w:ascii="Times New Roman" w:hAnsi="Times New Roman" w:cs="Times New Roman"/>
          <w:sz w:val="24"/>
          <w:szCs w:val="24"/>
        </w:rPr>
        <w:t xml:space="preserve"> definitsiooni</w:t>
      </w:r>
      <w:r w:rsidR="439A1FF5" w:rsidRPr="00B92E7F">
        <w:rPr>
          <w:rFonts w:ascii="Times New Roman" w:hAnsi="Times New Roman" w:cs="Times New Roman"/>
          <w:sz w:val="24"/>
          <w:szCs w:val="24"/>
        </w:rPr>
        <w:t xml:space="preserve"> või täpsemalt selle kategoriseerimise</w:t>
      </w:r>
      <w:r w:rsidRPr="00B92E7F">
        <w:rPr>
          <w:rFonts w:ascii="Times New Roman" w:hAnsi="Times New Roman" w:cs="Times New Roman"/>
          <w:sz w:val="24"/>
          <w:szCs w:val="24"/>
        </w:rPr>
        <w:t xml:space="preserve">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tähenduses. Sisuliselt viidatakse CRR-i artikli 143 lõikes 1 nimetatud </w:t>
      </w:r>
      <w:proofErr w:type="spellStart"/>
      <w:r w:rsidRPr="00B92E7F">
        <w:rPr>
          <w:rFonts w:ascii="Times New Roman" w:hAnsi="Times New Roman" w:cs="Times New Roman"/>
          <w:sz w:val="24"/>
          <w:szCs w:val="24"/>
        </w:rPr>
        <w:t>sisereitingute</w:t>
      </w:r>
      <w:proofErr w:type="spellEnd"/>
      <w:r w:rsidRPr="00B92E7F">
        <w:rPr>
          <w:rFonts w:ascii="Times New Roman" w:hAnsi="Times New Roman" w:cs="Times New Roman"/>
          <w:sz w:val="24"/>
          <w:szCs w:val="24"/>
        </w:rPr>
        <w:t xml:space="preserve"> meetodi</w:t>
      </w:r>
      <w:r w:rsidR="439A1FF5" w:rsidRPr="00B92E7F">
        <w:rPr>
          <w:rFonts w:ascii="Times New Roman" w:hAnsi="Times New Roman" w:cs="Times New Roman"/>
          <w:sz w:val="24"/>
          <w:szCs w:val="24"/>
        </w:rPr>
        <w:t>le</w:t>
      </w:r>
      <w:r w:rsidRPr="00B92E7F">
        <w:rPr>
          <w:rFonts w:ascii="Times New Roman" w:hAnsi="Times New Roman" w:cs="Times New Roman"/>
          <w:sz w:val="24"/>
          <w:szCs w:val="24"/>
        </w:rPr>
        <w:t xml:space="preserve">, artiklis 221 nimetatud </w:t>
      </w:r>
      <w:proofErr w:type="spellStart"/>
      <w:r w:rsidRPr="00B92E7F">
        <w:rPr>
          <w:rFonts w:ascii="Times New Roman" w:hAnsi="Times New Roman" w:cs="Times New Roman"/>
          <w:sz w:val="24"/>
          <w:szCs w:val="24"/>
        </w:rPr>
        <w:t>sisemudelil</w:t>
      </w:r>
      <w:proofErr w:type="spellEnd"/>
      <w:r w:rsidRPr="00B92E7F">
        <w:rPr>
          <w:rFonts w:ascii="Times New Roman" w:hAnsi="Times New Roman" w:cs="Times New Roman"/>
          <w:sz w:val="24"/>
          <w:szCs w:val="24"/>
        </w:rPr>
        <w:t xml:space="preserve"> põhineva</w:t>
      </w:r>
      <w:r w:rsidR="1EFD9014" w:rsidRPr="00B92E7F">
        <w:rPr>
          <w:rFonts w:ascii="Times New Roman" w:hAnsi="Times New Roman" w:cs="Times New Roman"/>
          <w:sz w:val="24"/>
          <w:szCs w:val="24"/>
        </w:rPr>
        <w:t>le</w:t>
      </w:r>
      <w:r w:rsidRPr="00B92E7F">
        <w:rPr>
          <w:rFonts w:ascii="Times New Roman" w:hAnsi="Times New Roman" w:cs="Times New Roman"/>
          <w:sz w:val="24"/>
          <w:szCs w:val="24"/>
        </w:rPr>
        <w:t xml:space="preserve"> meetodi</w:t>
      </w:r>
      <w:r w:rsidR="439A1FF5" w:rsidRPr="00B92E7F">
        <w:rPr>
          <w:rFonts w:ascii="Times New Roman" w:hAnsi="Times New Roman" w:cs="Times New Roman"/>
          <w:sz w:val="24"/>
          <w:szCs w:val="24"/>
        </w:rPr>
        <w:t>le</w:t>
      </w:r>
      <w:r w:rsidRPr="00B92E7F">
        <w:rPr>
          <w:rFonts w:ascii="Times New Roman" w:hAnsi="Times New Roman" w:cs="Times New Roman"/>
          <w:sz w:val="24"/>
          <w:szCs w:val="24"/>
        </w:rPr>
        <w:t xml:space="preserve">, artiklis 283 nimetatud </w:t>
      </w:r>
      <w:proofErr w:type="spellStart"/>
      <w:r w:rsidRPr="00B92E7F">
        <w:rPr>
          <w:rFonts w:ascii="Times New Roman" w:hAnsi="Times New Roman" w:cs="Times New Roman"/>
          <w:sz w:val="24"/>
          <w:szCs w:val="24"/>
        </w:rPr>
        <w:t>sisemudeli</w:t>
      </w:r>
      <w:proofErr w:type="spellEnd"/>
      <w:r w:rsidRPr="00B92E7F">
        <w:rPr>
          <w:rFonts w:ascii="Times New Roman" w:hAnsi="Times New Roman" w:cs="Times New Roman"/>
          <w:sz w:val="24"/>
          <w:szCs w:val="24"/>
        </w:rPr>
        <w:t xml:space="preserve"> meetodi</w:t>
      </w:r>
      <w:r w:rsidR="439A1FF5" w:rsidRPr="00B92E7F">
        <w:rPr>
          <w:rFonts w:ascii="Times New Roman" w:hAnsi="Times New Roman" w:cs="Times New Roman"/>
          <w:sz w:val="24"/>
          <w:szCs w:val="24"/>
        </w:rPr>
        <w:t>le</w:t>
      </w:r>
      <w:r w:rsidRPr="00B92E7F">
        <w:rPr>
          <w:rFonts w:ascii="Times New Roman" w:hAnsi="Times New Roman" w:cs="Times New Roman"/>
          <w:sz w:val="24"/>
          <w:szCs w:val="24"/>
        </w:rPr>
        <w:t>, artiklis 325az nimetatud alternatiivse</w:t>
      </w:r>
      <w:r w:rsidR="439A1FF5" w:rsidRPr="00B92E7F">
        <w:rPr>
          <w:rFonts w:ascii="Times New Roman" w:hAnsi="Times New Roman" w:cs="Times New Roman"/>
          <w:sz w:val="24"/>
          <w:szCs w:val="24"/>
        </w:rPr>
        <w:t>le</w:t>
      </w:r>
      <w:r w:rsidRPr="00B92E7F">
        <w:rPr>
          <w:rFonts w:ascii="Times New Roman" w:hAnsi="Times New Roman" w:cs="Times New Roman"/>
          <w:sz w:val="24"/>
          <w:szCs w:val="24"/>
        </w:rPr>
        <w:t xml:space="preserve"> </w:t>
      </w:r>
      <w:proofErr w:type="spellStart"/>
      <w:r w:rsidRPr="00B92E7F">
        <w:rPr>
          <w:rFonts w:ascii="Times New Roman" w:hAnsi="Times New Roman" w:cs="Times New Roman"/>
          <w:sz w:val="24"/>
          <w:szCs w:val="24"/>
        </w:rPr>
        <w:t>sisemudeli</w:t>
      </w:r>
      <w:proofErr w:type="spellEnd"/>
      <w:r w:rsidRPr="00B92E7F">
        <w:rPr>
          <w:rFonts w:ascii="Times New Roman" w:hAnsi="Times New Roman" w:cs="Times New Roman"/>
          <w:sz w:val="24"/>
          <w:szCs w:val="24"/>
        </w:rPr>
        <w:t xml:space="preserve"> meetodi</w:t>
      </w:r>
      <w:r w:rsidR="439A1FF5" w:rsidRPr="00B92E7F">
        <w:rPr>
          <w:rFonts w:ascii="Times New Roman" w:hAnsi="Times New Roman" w:cs="Times New Roman"/>
          <w:sz w:val="24"/>
          <w:szCs w:val="24"/>
        </w:rPr>
        <w:t>le</w:t>
      </w:r>
      <w:r w:rsidRPr="00B92E7F">
        <w:rPr>
          <w:rFonts w:ascii="Times New Roman" w:hAnsi="Times New Roman" w:cs="Times New Roman"/>
          <w:sz w:val="24"/>
          <w:szCs w:val="24"/>
        </w:rPr>
        <w:t xml:space="preserve"> ja artikli 265 lõikes 2 nimetatud sisemisel hinnangul põhinev meetodi</w:t>
      </w:r>
      <w:r w:rsidR="439A1FF5" w:rsidRPr="00B92E7F">
        <w:rPr>
          <w:rFonts w:ascii="Times New Roman" w:hAnsi="Times New Roman" w:cs="Times New Roman"/>
          <w:sz w:val="24"/>
          <w:szCs w:val="24"/>
        </w:rPr>
        <w:t>le</w:t>
      </w:r>
      <w:r w:rsidRPr="00B92E7F">
        <w:rPr>
          <w:rFonts w:ascii="Times New Roman" w:hAnsi="Times New Roman" w:cs="Times New Roman"/>
          <w:sz w:val="24"/>
          <w:szCs w:val="24"/>
        </w:rPr>
        <w:t>.</w:t>
      </w:r>
      <w:r w:rsidR="439A1FF5" w:rsidRPr="00B92E7F">
        <w:rPr>
          <w:rFonts w:ascii="Times New Roman" w:hAnsi="Times New Roman" w:cs="Times New Roman"/>
          <w:sz w:val="24"/>
          <w:szCs w:val="24"/>
        </w:rPr>
        <w:t xml:space="preserve"> Antud säte põhineb </w:t>
      </w:r>
      <w:r w:rsidRPr="00B92E7F">
        <w:rPr>
          <w:rFonts w:ascii="Times New Roman" w:hAnsi="Times New Roman" w:cs="Times New Roman"/>
          <w:sz w:val="24"/>
          <w:szCs w:val="24"/>
        </w:rPr>
        <w:t>CRD art</w:t>
      </w:r>
      <w:r w:rsidR="439A1FF5" w:rsidRPr="00B92E7F">
        <w:rPr>
          <w:rFonts w:ascii="Times New Roman" w:hAnsi="Times New Roman" w:cs="Times New Roman"/>
          <w:sz w:val="24"/>
          <w:szCs w:val="24"/>
        </w:rPr>
        <w:t>ikli</w:t>
      </w:r>
      <w:r w:rsidRPr="00B92E7F">
        <w:rPr>
          <w:rFonts w:ascii="Times New Roman" w:hAnsi="Times New Roman" w:cs="Times New Roman"/>
          <w:sz w:val="24"/>
          <w:szCs w:val="24"/>
        </w:rPr>
        <w:t xml:space="preserve"> 3</w:t>
      </w:r>
      <w:r w:rsidR="6D8C1D51" w:rsidRPr="00B92E7F">
        <w:rPr>
          <w:rFonts w:ascii="Times New Roman" w:hAnsi="Times New Roman" w:cs="Times New Roman"/>
          <w:sz w:val="24"/>
          <w:szCs w:val="24"/>
        </w:rPr>
        <w:t xml:space="preserve"> lõike </w:t>
      </w:r>
      <w:r w:rsidRPr="00B92E7F">
        <w:rPr>
          <w:rFonts w:ascii="Times New Roman" w:hAnsi="Times New Roman" w:cs="Times New Roman"/>
          <w:sz w:val="24"/>
          <w:szCs w:val="24"/>
        </w:rPr>
        <w:t>1</w:t>
      </w:r>
      <w:r w:rsidR="439A1FF5" w:rsidRPr="00B92E7F">
        <w:rPr>
          <w:rFonts w:ascii="Times New Roman" w:hAnsi="Times New Roman" w:cs="Times New Roman"/>
          <w:sz w:val="24"/>
          <w:szCs w:val="24"/>
        </w:rPr>
        <w:t xml:space="preserve"> punktil</w:t>
      </w:r>
      <w:r w:rsidRPr="00B92E7F">
        <w:rPr>
          <w:rFonts w:ascii="Times New Roman" w:hAnsi="Times New Roman" w:cs="Times New Roman"/>
          <w:sz w:val="24"/>
          <w:szCs w:val="24"/>
        </w:rPr>
        <w:t xml:space="preserve"> 59</w:t>
      </w:r>
      <w:r w:rsidR="439A1FF5" w:rsidRPr="00B92E7F">
        <w:rPr>
          <w:rFonts w:ascii="Times New Roman" w:hAnsi="Times New Roman" w:cs="Times New Roman"/>
          <w:sz w:val="24"/>
          <w:szCs w:val="24"/>
        </w:rPr>
        <w:t>.</w:t>
      </w:r>
    </w:p>
    <w:p w14:paraId="3096F86B" w14:textId="77777777" w:rsidR="00FA20EA" w:rsidRPr="00B92E7F" w:rsidRDefault="00FA20EA" w:rsidP="00B92E7F">
      <w:pPr>
        <w:spacing w:after="0" w:line="240" w:lineRule="auto"/>
        <w:jc w:val="both"/>
        <w:rPr>
          <w:rFonts w:ascii="Times New Roman" w:hAnsi="Times New Roman" w:cs="Times New Roman"/>
          <w:sz w:val="24"/>
          <w:szCs w:val="24"/>
        </w:rPr>
      </w:pPr>
    </w:p>
    <w:p w14:paraId="131F26FE" w14:textId="692C4D70" w:rsidR="004355C0" w:rsidRPr="00B92E7F" w:rsidRDefault="004355C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82. </w:t>
      </w:r>
      <w:r w:rsidRPr="00B92E7F">
        <w:rPr>
          <w:rFonts w:ascii="Times New Roman" w:hAnsi="Times New Roman" w:cs="Times New Roman"/>
          <w:sz w:val="24"/>
          <w:szCs w:val="24"/>
        </w:rPr>
        <w:t xml:space="preserve">Kehtiv § 82 sätestab üldnõuded riskide juhtimisele ja kontrollile. </w:t>
      </w:r>
    </w:p>
    <w:p w14:paraId="1B2CE6B2" w14:textId="77777777" w:rsidR="004355C0" w:rsidRPr="00B92E7F" w:rsidRDefault="004355C0" w:rsidP="00B92E7F">
      <w:pPr>
        <w:spacing w:after="0" w:line="240" w:lineRule="auto"/>
        <w:jc w:val="both"/>
        <w:rPr>
          <w:rFonts w:ascii="Times New Roman" w:hAnsi="Times New Roman" w:cs="Times New Roman"/>
          <w:sz w:val="24"/>
          <w:szCs w:val="24"/>
        </w:rPr>
      </w:pPr>
    </w:p>
    <w:p w14:paraId="16377B72" w14:textId="456FE6D3" w:rsidR="004355C0" w:rsidRPr="00B92E7F" w:rsidRDefault="004355C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3</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punkti 2 täiendamine</w:t>
      </w:r>
      <w:r w:rsidR="597AAF1D" w:rsidRPr="00B92E7F">
        <w:rPr>
          <w:rFonts w:ascii="Times New Roman" w:hAnsi="Times New Roman" w:cs="Times New Roman"/>
          <w:b/>
          <w:bCs/>
          <w:sz w:val="24"/>
          <w:szCs w:val="24"/>
        </w:rPr>
        <w:t>.</w:t>
      </w:r>
      <w:r w:rsidR="001F38AE" w:rsidRPr="00B92E7F">
        <w:rPr>
          <w:rFonts w:ascii="Times New Roman" w:hAnsi="Times New Roman" w:cs="Times New Roman"/>
          <w:b/>
          <w:bCs/>
          <w:sz w:val="24"/>
          <w:szCs w:val="24"/>
        </w:rPr>
        <w:t xml:space="preserve"> </w:t>
      </w:r>
      <w:r w:rsidR="2094ED53" w:rsidRPr="00B92E7F">
        <w:rPr>
          <w:rFonts w:ascii="Times New Roman" w:hAnsi="Times New Roman" w:cs="Times New Roman"/>
          <w:sz w:val="24"/>
          <w:szCs w:val="24"/>
        </w:rPr>
        <w:t>K</w:t>
      </w:r>
      <w:r w:rsidR="001F38AE" w:rsidRPr="00B92E7F">
        <w:rPr>
          <w:rFonts w:ascii="Times New Roman" w:hAnsi="Times New Roman" w:cs="Times New Roman"/>
          <w:sz w:val="24"/>
          <w:szCs w:val="24"/>
        </w:rPr>
        <w:t>ehtivas punktis 2 on ette nähtud, et krediidiasutusel pea</w:t>
      </w:r>
      <w:r w:rsidR="00EB4FBD" w:rsidRPr="00B92E7F">
        <w:rPr>
          <w:rFonts w:ascii="Times New Roman" w:hAnsi="Times New Roman" w:cs="Times New Roman"/>
          <w:sz w:val="24"/>
          <w:szCs w:val="24"/>
        </w:rPr>
        <w:t xml:space="preserve">vad olema </w:t>
      </w:r>
      <w:r w:rsidR="7FF27BB9" w:rsidRPr="00B92E7F">
        <w:rPr>
          <w:rFonts w:ascii="Times New Roman" w:hAnsi="Times New Roman" w:cs="Times New Roman"/>
          <w:sz w:val="24"/>
          <w:szCs w:val="24"/>
        </w:rPr>
        <w:t xml:space="preserve">kehtestatud </w:t>
      </w:r>
      <w:r w:rsidR="00EB4FBD" w:rsidRPr="00B92E7F">
        <w:rPr>
          <w:rFonts w:ascii="Times New Roman" w:hAnsi="Times New Roman" w:cs="Times New Roman"/>
          <w:sz w:val="24"/>
          <w:szCs w:val="24"/>
        </w:rPr>
        <w:t>põhimõtted</w:t>
      </w:r>
      <w:r w:rsidR="001F38AE" w:rsidRPr="00B92E7F">
        <w:rPr>
          <w:rFonts w:ascii="Times New Roman" w:hAnsi="Times New Roman" w:cs="Times New Roman"/>
          <w:sz w:val="24"/>
          <w:szCs w:val="24"/>
        </w:rPr>
        <w:t xml:space="preserve"> </w:t>
      </w:r>
      <w:r w:rsidR="19F02D1F" w:rsidRPr="00B92E7F">
        <w:rPr>
          <w:rFonts w:ascii="Times New Roman" w:hAnsi="Times New Roman" w:cs="Times New Roman"/>
          <w:sz w:val="24"/>
          <w:szCs w:val="24"/>
        </w:rPr>
        <w:t xml:space="preserve">ja protseduurireeglid </w:t>
      </w:r>
      <w:r w:rsidR="001F38AE" w:rsidRPr="00B92E7F">
        <w:rPr>
          <w:rFonts w:ascii="Times New Roman" w:hAnsi="Times New Roman" w:cs="Times New Roman"/>
          <w:sz w:val="24"/>
          <w:szCs w:val="24"/>
        </w:rPr>
        <w:t>riskide kontsentreerumise juhtimiseks ja kontrollimiseks, sealhulgas kliendi, keskse vastaspoole omavahel seotud isikute, majandussektori, geograafilise regiooni, tagatise emitendi, tegevuse või toote puhul ning riskide kontsentreerumise puhul krediidiriski maandamise meetodite rakendamise juhtimiseks ja kontrollimiseks</w:t>
      </w:r>
      <w:r w:rsidR="00EB4FBD" w:rsidRPr="00B92E7F">
        <w:rPr>
          <w:rFonts w:ascii="Times New Roman" w:hAnsi="Times New Roman" w:cs="Times New Roman"/>
          <w:sz w:val="24"/>
          <w:szCs w:val="24"/>
        </w:rPr>
        <w:t xml:space="preserve">. </w:t>
      </w:r>
      <w:r w:rsidR="68E8D234" w:rsidRPr="00B92E7F">
        <w:rPr>
          <w:rFonts w:ascii="Times New Roman" w:hAnsi="Times New Roman" w:cs="Times New Roman"/>
          <w:sz w:val="24"/>
          <w:szCs w:val="24"/>
        </w:rPr>
        <w:t xml:space="preserve">Tulenevalt CRD VI artikli 81 teises lausest </w:t>
      </w:r>
      <w:r w:rsidR="4630EE79" w:rsidRPr="00B92E7F">
        <w:rPr>
          <w:rFonts w:ascii="Times New Roman" w:hAnsi="Times New Roman" w:cs="Times New Roman"/>
          <w:sz w:val="24"/>
          <w:szCs w:val="24"/>
        </w:rPr>
        <w:t xml:space="preserve">täiendatakse </w:t>
      </w:r>
      <w:r w:rsidR="57AA44A8" w:rsidRPr="00B92E7F">
        <w:rPr>
          <w:rFonts w:ascii="Times New Roman" w:hAnsi="Times New Roman" w:cs="Times New Roman"/>
          <w:sz w:val="24"/>
          <w:szCs w:val="24"/>
        </w:rPr>
        <w:t>lõike 3</w:t>
      </w:r>
      <w:r w:rsidR="57AA44A8" w:rsidRPr="00B92E7F">
        <w:rPr>
          <w:rFonts w:ascii="Times New Roman" w:hAnsi="Times New Roman" w:cs="Times New Roman"/>
          <w:sz w:val="24"/>
          <w:szCs w:val="24"/>
          <w:vertAlign w:val="superscript"/>
        </w:rPr>
        <w:t>2</w:t>
      </w:r>
      <w:r w:rsidR="57AA44A8" w:rsidRPr="00B92E7F">
        <w:rPr>
          <w:rFonts w:ascii="Times New Roman" w:hAnsi="Times New Roman" w:cs="Times New Roman"/>
          <w:sz w:val="24"/>
          <w:szCs w:val="24"/>
        </w:rPr>
        <w:t xml:space="preserve"> </w:t>
      </w:r>
      <w:r w:rsidR="4630EE79" w:rsidRPr="00B92E7F">
        <w:rPr>
          <w:rFonts w:ascii="Times New Roman" w:hAnsi="Times New Roman" w:cs="Times New Roman"/>
          <w:sz w:val="24"/>
          <w:szCs w:val="24"/>
        </w:rPr>
        <w:t xml:space="preserve">punkti 2 ning </w:t>
      </w:r>
      <w:r w:rsidR="2C1FF637" w:rsidRPr="00B92E7F">
        <w:rPr>
          <w:rFonts w:ascii="Times New Roman" w:hAnsi="Times New Roman" w:cs="Times New Roman"/>
          <w:sz w:val="24"/>
          <w:szCs w:val="24"/>
        </w:rPr>
        <w:t xml:space="preserve">lisatakse krediidiasutusele kohustus kehtestada põhimõtted ja protseduurireeglid </w:t>
      </w:r>
      <w:proofErr w:type="spellStart"/>
      <w:r w:rsidR="2C1FF637" w:rsidRPr="00B92E7F">
        <w:rPr>
          <w:rFonts w:ascii="Times New Roman" w:hAnsi="Times New Roman" w:cs="Times New Roman"/>
          <w:sz w:val="24"/>
          <w:szCs w:val="24"/>
        </w:rPr>
        <w:t>krüptovaraga</w:t>
      </w:r>
      <w:proofErr w:type="spellEnd"/>
      <w:r w:rsidR="2C1FF637" w:rsidRPr="00B92E7F">
        <w:rPr>
          <w:rFonts w:ascii="Times New Roman" w:hAnsi="Times New Roman" w:cs="Times New Roman"/>
          <w:sz w:val="24"/>
          <w:szCs w:val="24"/>
        </w:rPr>
        <w:t xml:space="preserve"> seotud riskide juhtimiseks ja kontrollimiseks. </w:t>
      </w:r>
    </w:p>
    <w:p w14:paraId="1183517F" w14:textId="77777777" w:rsidR="0012597E" w:rsidRPr="00B92E7F" w:rsidRDefault="0012597E" w:rsidP="00B92E7F">
      <w:pPr>
        <w:spacing w:after="0" w:line="240" w:lineRule="auto"/>
        <w:jc w:val="both"/>
        <w:rPr>
          <w:rFonts w:ascii="Times New Roman" w:hAnsi="Times New Roman" w:cs="Times New Roman"/>
          <w:sz w:val="24"/>
          <w:szCs w:val="24"/>
        </w:rPr>
      </w:pPr>
    </w:p>
    <w:p w14:paraId="3E7F1F4C" w14:textId="47965AE3" w:rsidR="004355C0" w:rsidRPr="00B92E7F" w:rsidRDefault="0425098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Lõike 3</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punkti 5 täiendamine</w:t>
      </w:r>
      <w:r w:rsidR="4508C85D" w:rsidRPr="00B92E7F">
        <w:rPr>
          <w:rFonts w:ascii="Times New Roman" w:hAnsi="Times New Roman" w:cs="Times New Roman"/>
          <w:b/>
          <w:bCs/>
          <w:sz w:val="24"/>
          <w:szCs w:val="24"/>
        </w:rPr>
        <w:t xml:space="preserve">. </w:t>
      </w:r>
      <w:r w:rsidR="4508C85D" w:rsidRPr="00B92E7F">
        <w:rPr>
          <w:rFonts w:ascii="Times New Roman" w:hAnsi="Times New Roman" w:cs="Times New Roman"/>
          <w:sz w:val="24"/>
          <w:szCs w:val="24"/>
        </w:rPr>
        <w:t>K</w:t>
      </w:r>
      <w:r w:rsidR="423E78E1" w:rsidRPr="00B92E7F">
        <w:rPr>
          <w:rFonts w:ascii="Times New Roman" w:hAnsi="Times New Roman" w:cs="Times New Roman"/>
          <w:sz w:val="24"/>
          <w:szCs w:val="24"/>
        </w:rPr>
        <w:t xml:space="preserve">ehtivas punktis 5 on ette nähtud, et krediidiasutusel peavad olema põhimõtted operatsiooniriski, sealhulgas tegevuse edasiandmisest tulenevate riskide ning väikese esinemistõenäosusega suure potentsiaalse kahjuga juhtumite juhtimiseks ja kontrollimiseks. </w:t>
      </w:r>
      <w:r w:rsidR="3A23CA2D" w:rsidRPr="00B92E7F">
        <w:rPr>
          <w:rFonts w:ascii="Times New Roman" w:hAnsi="Times New Roman" w:cs="Times New Roman"/>
          <w:sz w:val="24"/>
          <w:szCs w:val="24"/>
        </w:rPr>
        <w:t>Tulenevalt CRD VI artikli 85 lõikest 1, täiendatakse punkti 5</w:t>
      </w:r>
      <w:r w:rsidR="4A094B38" w:rsidRPr="00B92E7F">
        <w:rPr>
          <w:rFonts w:ascii="Times New Roman" w:hAnsi="Times New Roman" w:cs="Times New Roman"/>
          <w:sz w:val="24"/>
          <w:szCs w:val="24"/>
        </w:rPr>
        <w:t xml:space="preserve"> selliselt, et edaspidi peab riskide juhtimine ja kontrollimine hõlmama ka </w:t>
      </w:r>
      <w:r w:rsidR="1D9003AE" w:rsidRPr="00B92E7F">
        <w:rPr>
          <w:rFonts w:ascii="Times New Roman" w:hAnsi="Times New Roman" w:cs="Times New Roman"/>
          <w:sz w:val="24"/>
          <w:szCs w:val="24"/>
        </w:rPr>
        <w:t xml:space="preserve">selliseid </w:t>
      </w:r>
      <w:proofErr w:type="spellStart"/>
      <w:r w:rsidR="1D9003AE" w:rsidRPr="00B92E7F">
        <w:rPr>
          <w:rFonts w:ascii="Times New Roman" w:hAnsi="Times New Roman" w:cs="Times New Roman"/>
          <w:sz w:val="24"/>
          <w:szCs w:val="24"/>
        </w:rPr>
        <w:t>krüptovarade</w:t>
      </w:r>
      <w:proofErr w:type="spellEnd"/>
      <w:r w:rsidR="0480A90B" w:rsidRPr="00B92E7F">
        <w:rPr>
          <w:rFonts w:ascii="Times New Roman" w:hAnsi="Times New Roman" w:cs="Times New Roman"/>
          <w:sz w:val="24"/>
          <w:szCs w:val="24"/>
        </w:rPr>
        <w:t xml:space="preserve"> </w:t>
      </w:r>
      <w:r w:rsidR="1D9003AE" w:rsidRPr="00B92E7F">
        <w:rPr>
          <w:rFonts w:ascii="Times New Roman" w:hAnsi="Times New Roman" w:cs="Times New Roman"/>
          <w:sz w:val="24"/>
          <w:szCs w:val="24"/>
        </w:rPr>
        <w:t xml:space="preserve">riskipositsioone ja </w:t>
      </w:r>
      <w:proofErr w:type="spellStart"/>
      <w:r w:rsidR="1D9003AE" w:rsidRPr="00B92E7F">
        <w:rPr>
          <w:rFonts w:ascii="Times New Roman" w:hAnsi="Times New Roman" w:cs="Times New Roman"/>
          <w:sz w:val="24"/>
          <w:szCs w:val="24"/>
        </w:rPr>
        <w:t>krüptovarateenuse</w:t>
      </w:r>
      <w:proofErr w:type="spellEnd"/>
      <w:r w:rsidR="1D9003AE" w:rsidRPr="00B92E7F">
        <w:rPr>
          <w:rFonts w:ascii="Times New Roman" w:hAnsi="Times New Roman" w:cs="Times New Roman"/>
          <w:sz w:val="24"/>
          <w:szCs w:val="24"/>
        </w:rPr>
        <w:t xml:space="preserve"> osutajatega seotud riskipositsioone, kellesse krediidiasutus otseselt või kaudselt ise n-ö investeeri</w:t>
      </w:r>
      <w:r w:rsidR="0AE6C9BE" w:rsidRPr="00B92E7F">
        <w:rPr>
          <w:rFonts w:ascii="Times New Roman" w:hAnsi="Times New Roman" w:cs="Times New Roman"/>
          <w:sz w:val="24"/>
          <w:szCs w:val="24"/>
        </w:rPr>
        <w:t xml:space="preserve">b või äritegevust teostab. </w:t>
      </w:r>
    </w:p>
    <w:p w14:paraId="5912B69C" w14:textId="77777777" w:rsidR="004355C0" w:rsidRPr="00B92E7F" w:rsidRDefault="004355C0" w:rsidP="00B92E7F">
      <w:pPr>
        <w:spacing w:after="0" w:line="240" w:lineRule="auto"/>
        <w:jc w:val="both"/>
        <w:rPr>
          <w:rFonts w:ascii="Times New Roman" w:hAnsi="Times New Roman" w:cs="Times New Roman"/>
          <w:b/>
          <w:bCs/>
          <w:sz w:val="24"/>
          <w:szCs w:val="24"/>
        </w:rPr>
      </w:pPr>
    </w:p>
    <w:p w14:paraId="48E3B6AD" w14:textId="6B1733B2" w:rsidR="00200748" w:rsidRPr="00B92E7F" w:rsidRDefault="004355C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Paragrahvi täienda</w:t>
      </w:r>
      <w:r w:rsidR="6168C7FE" w:rsidRPr="00B92E7F">
        <w:rPr>
          <w:rFonts w:ascii="Times New Roman" w:hAnsi="Times New Roman" w:cs="Times New Roman"/>
          <w:b/>
          <w:bCs/>
          <w:sz w:val="24"/>
          <w:szCs w:val="24"/>
        </w:rPr>
        <w:t>mine</w:t>
      </w:r>
      <w:r w:rsidRPr="00B92E7F">
        <w:rPr>
          <w:rFonts w:ascii="Times New Roman" w:hAnsi="Times New Roman" w:cs="Times New Roman"/>
          <w:b/>
          <w:bCs/>
          <w:sz w:val="24"/>
          <w:szCs w:val="24"/>
        </w:rPr>
        <w:t xml:space="preserve"> lõ</w:t>
      </w:r>
      <w:r w:rsidR="00CD69CE" w:rsidRPr="00B92E7F">
        <w:rPr>
          <w:rFonts w:ascii="Times New Roman" w:hAnsi="Times New Roman" w:cs="Times New Roman"/>
          <w:b/>
          <w:bCs/>
          <w:sz w:val="24"/>
          <w:szCs w:val="24"/>
        </w:rPr>
        <w:t>i</w:t>
      </w:r>
      <w:r w:rsidR="48455629" w:rsidRPr="00B92E7F">
        <w:rPr>
          <w:rFonts w:ascii="Times New Roman" w:hAnsi="Times New Roman" w:cs="Times New Roman"/>
          <w:b/>
          <w:bCs/>
          <w:sz w:val="24"/>
          <w:szCs w:val="24"/>
        </w:rPr>
        <w:t>get</w:t>
      </w:r>
      <w:r w:rsidR="00CD69CE" w:rsidRPr="00B92E7F">
        <w:rPr>
          <w:rFonts w:ascii="Times New Roman" w:hAnsi="Times New Roman" w:cs="Times New Roman"/>
          <w:b/>
          <w:bCs/>
          <w:sz w:val="24"/>
          <w:szCs w:val="24"/>
        </w:rPr>
        <w:t>ega</w:t>
      </w:r>
      <w:r w:rsidRPr="00B92E7F">
        <w:rPr>
          <w:rFonts w:ascii="Times New Roman" w:hAnsi="Times New Roman" w:cs="Times New Roman"/>
          <w:b/>
          <w:bCs/>
          <w:sz w:val="24"/>
          <w:szCs w:val="24"/>
        </w:rPr>
        <w:t xml:space="preserve"> 3</w:t>
      </w:r>
      <w:r w:rsidRPr="00B92E7F">
        <w:rPr>
          <w:rFonts w:ascii="Times New Roman" w:hAnsi="Times New Roman" w:cs="Times New Roman"/>
          <w:b/>
          <w:bCs/>
          <w:sz w:val="24"/>
          <w:szCs w:val="24"/>
          <w:vertAlign w:val="superscript"/>
        </w:rPr>
        <w:t>11</w:t>
      </w:r>
      <w:r w:rsidR="3A012E7D" w:rsidRPr="00B92E7F">
        <w:rPr>
          <w:rFonts w:ascii="Times New Roman" w:hAnsi="Times New Roman" w:cs="Times New Roman"/>
          <w:b/>
          <w:bCs/>
          <w:sz w:val="24"/>
          <w:szCs w:val="24"/>
          <w:vertAlign w:val="superscript"/>
        </w:rPr>
        <w:t xml:space="preserve"> </w:t>
      </w:r>
      <w:r w:rsidR="3A012E7D" w:rsidRPr="00B92E7F">
        <w:rPr>
          <w:rFonts w:ascii="Times New Roman" w:hAnsi="Times New Roman" w:cs="Times New Roman"/>
          <w:b/>
          <w:bCs/>
          <w:sz w:val="24"/>
          <w:szCs w:val="24"/>
        </w:rPr>
        <w:t>ja 3</w:t>
      </w:r>
      <w:r w:rsidR="3A012E7D" w:rsidRPr="00B92E7F">
        <w:rPr>
          <w:rFonts w:ascii="Times New Roman" w:hAnsi="Times New Roman" w:cs="Times New Roman"/>
          <w:b/>
          <w:bCs/>
          <w:sz w:val="24"/>
          <w:szCs w:val="24"/>
          <w:vertAlign w:val="superscript"/>
        </w:rPr>
        <w:t>12</w:t>
      </w:r>
      <w:r w:rsidR="3A012E7D" w:rsidRPr="00B92E7F">
        <w:rPr>
          <w:rFonts w:ascii="Times New Roman" w:hAnsi="Times New Roman" w:cs="Times New Roman"/>
          <w:b/>
          <w:bCs/>
          <w:sz w:val="24"/>
          <w:szCs w:val="24"/>
        </w:rPr>
        <w:t>.</w:t>
      </w:r>
      <w:r w:rsidR="104ABC72" w:rsidRPr="00B92E7F">
        <w:rPr>
          <w:rFonts w:ascii="Times New Roman" w:hAnsi="Times New Roman" w:cs="Times New Roman"/>
          <w:sz w:val="24"/>
          <w:szCs w:val="24"/>
        </w:rPr>
        <w:t xml:space="preserve"> U</w:t>
      </w:r>
      <w:r w:rsidR="00200748" w:rsidRPr="00B92E7F">
        <w:rPr>
          <w:rFonts w:ascii="Times New Roman" w:hAnsi="Times New Roman" w:cs="Times New Roman"/>
          <w:sz w:val="24"/>
          <w:szCs w:val="24"/>
        </w:rPr>
        <w:t xml:space="preserve">ue </w:t>
      </w:r>
      <w:r w:rsidR="00200748" w:rsidRPr="00B92E7F">
        <w:rPr>
          <w:rFonts w:ascii="Times New Roman" w:hAnsi="Times New Roman" w:cs="Times New Roman"/>
          <w:b/>
          <w:bCs/>
          <w:sz w:val="24"/>
          <w:szCs w:val="24"/>
        </w:rPr>
        <w:t xml:space="preserve">lõikega </w:t>
      </w:r>
      <w:r w:rsidR="284FF27E" w:rsidRPr="00B92E7F">
        <w:rPr>
          <w:rFonts w:ascii="Times New Roman" w:hAnsi="Times New Roman" w:cs="Times New Roman"/>
          <w:b/>
          <w:bCs/>
          <w:sz w:val="24"/>
          <w:szCs w:val="24"/>
        </w:rPr>
        <w:t>3</w:t>
      </w:r>
      <w:r w:rsidR="284FF27E" w:rsidRPr="00B92E7F">
        <w:rPr>
          <w:rFonts w:ascii="Times New Roman" w:hAnsi="Times New Roman" w:cs="Times New Roman"/>
          <w:b/>
          <w:bCs/>
          <w:sz w:val="24"/>
          <w:szCs w:val="24"/>
          <w:vertAlign w:val="superscript"/>
        </w:rPr>
        <w:t>11</w:t>
      </w:r>
      <w:r w:rsidR="284FF27E" w:rsidRPr="00B92E7F">
        <w:rPr>
          <w:rFonts w:ascii="Times New Roman" w:hAnsi="Times New Roman" w:cs="Times New Roman"/>
          <w:b/>
          <w:bCs/>
          <w:sz w:val="24"/>
          <w:szCs w:val="24"/>
        </w:rPr>
        <w:t xml:space="preserve"> </w:t>
      </w:r>
      <w:r w:rsidR="00200748" w:rsidRPr="00B92E7F">
        <w:rPr>
          <w:rFonts w:ascii="Times New Roman" w:hAnsi="Times New Roman" w:cs="Times New Roman"/>
          <w:sz w:val="24"/>
          <w:szCs w:val="24"/>
        </w:rPr>
        <w:t xml:space="preserve">nähakse </w:t>
      </w:r>
      <w:r w:rsidR="00D62658" w:rsidRPr="00B92E7F">
        <w:rPr>
          <w:rFonts w:ascii="Times New Roman" w:hAnsi="Times New Roman" w:cs="Times New Roman"/>
          <w:sz w:val="24"/>
          <w:szCs w:val="24"/>
        </w:rPr>
        <w:t xml:space="preserve">esiteks </w:t>
      </w:r>
      <w:r w:rsidR="00200748" w:rsidRPr="00B92E7F">
        <w:rPr>
          <w:rFonts w:ascii="Times New Roman" w:hAnsi="Times New Roman" w:cs="Times New Roman"/>
          <w:sz w:val="24"/>
          <w:szCs w:val="24"/>
        </w:rPr>
        <w:t xml:space="preserve">ette, et </w:t>
      </w:r>
      <w:r w:rsidR="00D62658" w:rsidRPr="00B92E7F">
        <w:rPr>
          <w:rFonts w:ascii="Times New Roman" w:hAnsi="Times New Roman" w:cs="Times New Roman"/>
          <w:sz w:val="24"/>
          <w:szCs w:val="24"/>
        </w:rPr>
        <w:t xml:space="preserve">krediidiasutus peab eelnevalt hindama </w:t>
      </w:r>
      <w:proofErr w:type="spellStart"/>
      <w:r w:rsidR="00D62658" w:rsidRPr="00B92E7F">
        <w:rPr>
          <w:rFonts w:ascii="Times New Roman" w:hAnsi="Times New Roman" w:cs="Times New Roman"/>
          <w:sz w:val="24"/>
          <w:szCs w:val="24"/>
        </w:rPr>
        <w:t>krüptovara</w:t>
      </w:r>
      <w:proofErr w:type="spellEnd"/>
      <w:r w:rsidR="00D62658" w:rsidRPr="00B92E7F">
        <w:rPr>
          <w:rFonts w:ascii="Times New Roman" w:hAnsi="Times New Roman" w:cs="Times New Roman"/>
          <w:sz w:val="24"/>
          <w:szCs w:val="24"/>
        </w:rPr>
        <w:t xml:space="preserve"> riskipositsiooni kuhu ta kavatseb </w:t>
      </w:r>
      <w:r w:rsidR="24E1907A" w:rsidRPr="00B92E7F">
        <w:rPr>
          <w:rFonts w:ascii="Times New Roman" w:hAnsi="Times New Roman" w:cs="Times New Roman"/>
          <w:sz w:val="24"/>
          <w:szCs w:val="24"/>
        </w:rPr>
        <w:t xml:space="preserve">n-ö </w:t>
      </w:r>
      <w:r w:rsidR="00D62658" w:rsidRPr="00B92E7F">
        <w:rPr>
          <w:rFonts w:ascii="Times New Roman" w:hAnsi="Times New Roman" w:cs="Times New Roman"/>
          <w:sz w:val="24"/>
          <w:szCs w:val="24"/>
        </w:rPr>
        <w:t>investeerida. Samuti peab ta hindama olemasolevate protsesside ja menetluste piisavust nii vastaspoole kui ka vastava tururiski juhtimiseks</w:t>
      </w:r>
      <w:r w:rsidR="00031C14" w:rsidRPr="00B92E7F">
        <w:rPr>
          <w:rFonts w:ascii="Times New Roman" w:hAnsi="Times New Roman" w:cs="Times New Roman"/>
          <w:sz w:val="24"/>
          <w:szCs w:val="24"/>
        </w:rPr>
        <w:t xml:space="preserve">. Ka peab ta </w:t>
      </w:r>
      <w:r w:rsidR="00D62658" w:rsidRPr="00B92E7F">
        <w:rPr>
          <w:rFonts w:ascii="Times New Roman" w:hAnsi="Times New Roman" w:cs="Times New Roman"/>
          <w:sz w:val="24"/>
          <w:szCs w:val="24"/>
        </w:rPr>
        <w:t>teavitama sellistest hindamistest Finantsinspektsiooni.</w:t>
      </w:r>
      <w:r w:rsidR="00031C14" w:rsidRPr="00B92E7F">
        <w:rPr>
          <w:rFonts w:ascii="Times New Roman" w:hAnsi="Times New Roman" w:cs="Times New Roman"/>
          <w:sz w:val="24"/>
          <w:szCs w:val="24"/>
        </w:rPr>
        <w:t xml:space="preserve"> Need nõuded põhinevad </w:t>
      </w:r>
      <w:r w:rsidR="49630C73" w:rsidRPr="00B92E7F">
        <w:rPr>
          <w:rFonts w:ascii="Times New Roman" w:hAnsi="Times New Roman" w:cs="Times New Roman"/>
          <w:sz w:val="24"/>
          <w:szCs w:val="24"/>
        </w:rPr>
        <w:t xml:space="preserve">CRD VI </w:t>
      </w:r>
      <w:r w:rsidR="00031C14" w:rsidRPr="00B92E7F">
        <w:rPr>
          <w:rFonts w:ascii="Times New Roman" w:hAnsi="Times New Roman" w:cs="Times New Roman"/>
          <w:sz w:val="24"/>
          <w:szCs w:val="24"/>
        </w:rPr>
        <w:t>artikli 79 punktil e ja artikli 83</w:t>
      </w:r>
      <w:r w:rsidR="5EAB2F6E" w:rsidRPr="00B92E7F">
        <w:rPr>
          <w:rFonts w:ascii="Times New Roman" w:hAnsi="Times New Roman" w:cs="Times New Roman"/>
          <w:sz w:val="24"/>
          <w:szCs w:val="24"/>
        </w:rPr>
        <w:t xml:space="preserve"> lõikel </w:t>
      </w:r>
      <w:r w:rsidR="00031C14" w:rsidRPr="00B92E7F">
        <w:rPr>
          <w:rFonts w:ascii="Times New Roman" w:hAnsi="Times New Roman" w:cs="Times New Roman"/>
          <w:sz w:val="24"/>
          <w:szCs w:val="24"/>
        </w:rPr>
        <w:t>4. Teiseks,</w:t>
      </w:r>
      <w:r w:rsidR="00D62658" w:rsidRPr="00B92E7F">
        <w:rPr>
          <w:rFonts w:ascii="Times New Roman" w:hAnsi="Times New Roman" w:cs="Times New Roman"/>
          <w:b/>
          <w:bCs/>
          <w:sz w:val="24"/>
          <w:szCs w:val="24"/>
        </w:rPr>
        <w:t xml:space="preserve"> </w:t>
      </w:r>
      <w:r w:rsidR="00B37E0E" w:rsidRPr="00B92E7F">
        <w:rPr>
          <w:rFonts w:ascii="Times New Roman" w:hAnsi="Times New Roman" w:cs="Times New Roman"/>
          <w:sz w:val="24"/>
          <w:szCs w:val="24"/>
        </w:rPr>
        <w:t>j</w:t>
      </w:r>
      <w:r w:rsidR="00D62658" w:rsidRPr="00B92E7F">
        <w:rPr>
          <w:rFonts w:ascii="Times New Roman" w:hAnsi="Times New Roman" w:cs="Times New Roman"/>
          <w:sz w:val="24"/>
          <w:szCs w:val="24"/>
        </w:rPr>
        <w:t xml:space="preserve">uhul kui </w:t>
      </w:r>
      <w:proofErr w:type="spellStart"/>
      <w:r w:rsidR="00D62658" w:rsidRPr="00B92E7F">
        <w:rPr>
          <w:rFonts w:ascii="Times New Roman" w:hAnsi="Times New Roman" w:cs="Times New Roman"/>
          <w:sz w:val="24"/>
          <w:szCs w:val="24"/>
        </w:rPr>
        <w:t>krüptovaral</w:t>
      </w:r>
      <w:proofErr w:type="spellEnd"/>
      <w:r w:rsidR="00D62658" w:rsidRPr="00B92E7F">
        <w:rPr>
          <w:rFonts w:ascii="Times New Roman" w:hAnsi="Times New Roman" w:cs="Times New Roman"/>
          <w:sz w:val="24"/>
          <w:szCs w:val="24"/>
        </w:rPr>
        <w:t xml:space="preserve"> ei ole tuvastatavat emitenti, peab krediidiasutus kontsentratsiooniriski arvestamisel lähtuma sarnaste omadustega </w:t>
      </w:r>
      <w:proofErr w:type="spellStart"/>
      <w:r w:rsidR="00D62658" w:rsidRPr="00B92E7F">
        <w:rPr>
          <w:rFonts w:ascii="Times New Roman" w:hAnsi="Times New Roman" w:cs="Times New Roman"/>
          <w:sz w:val="24"/>
          <w:szCs w:val="24"/>
        </w:rPr>
        <w:t>krüptovara</w:t>
      </w:r>
      <w:proofErr w:type="spellEnd"/>
      <w:r w:rsidR="00D62658" w:rsidRPr="00B92E7F">
        <w:rPr>
          <w:rFonts w:ascii="Times New Roman" w:hAnsi="Times New Roman" w:cs="Times New Roman"/>
          <w:sz w:val="24"/>
          <w:szCs w:val="24"/>
        </w:rPr>
        <w:t xml:space="preserve"> riskipositsioonide käsitlusest.</w:t>
      </w:r>
      <w:r w:rsidR="00B37E0E" w:rsidRPr="00B92E7F">
        <w:rPr>
          <w:rFonts w:ascii="Times New Roman" w:hAnsi="Times New Roman" w:cs="Times New Roman"/>
          <w:sz w:val="24"/>
          <w:szCs w:val="24"/>
        </w:rPr>
        <w:t xml:space="preserve"> See nõue tuleneb </w:t>
      </w:r>
      <w:r w:rsidR="5EC49877" w:rsidRPr="00B92E7F">
        <w:rPr>
          <w:rFonts w:ascii="Times New Roman" w:hAnsi="Times New Roman" w:cs="Times New Roman"/>
          <w:sz w:val="24"/>
          <w:szCs w:val="24"/>
        </w:rPr>
        <w:t xml:space="preserve">CRD VI </w:t>
      </w:r>
      <w:r w:rsidR="00B37E0E" w:rsidRPr="00B92E7F">
        <w:rPr>
          <w:rFonts w:ascii="Times New Roman" w:hAnsi="Times New Roman" w:cs="Times New Roman"/>
          <w:sz w:val="24"/>
          <w:szCs w:val="24"/>
        </w:rPr>
        <w:t xml:space="preserve">artikli 81 teisest lausest. Näiteks kõige tuntumal </w:t>
      </w:r>
      <w:proofErr w:type="spellStart"/>
      <w:r w:rsidR="00B37E0E" w:rsidRPr="00B92E7F">
        <w:rPr>
          <w:rFonts w:ascii="Times New Roman" w:hAnsi="Times New Roman" w:cs="Times New Roman"/>
          <w:sz w:val="24"/>
          <w:szCs w:val="24"/>
        </w:rPr>
        <w:t>krüptovaral</w:t>
      </w:r>
      <w:proofErr w:type="spellEnd"/>
      <w:r w:rsidR="00B37E0E" w:rsidRPr="00B92E7F">
        <w:rPr>
          <w:rFonts w:ascii="Times New Roman" w:hAnsi="Times New Roman" w:cs="Times New Roman"/>
          <w:sz w:val="24"/>
          <w:szCs w:val="24"/>
        </w:rPr>
        <w:t xml:space="preserve"> </w:t>
      </w:r>
      <w:proofErr w:type="spellStart"/>
      <w:r w:rsidR="00B37E0E" w:rsidRPr="00B92E7F">
        <w:rPr>
          <w:rFonts w:ascii="Times New Roman" w:hAnsi="Times New Roman" w:cs="Times New Roman"/>
          <w:sz w:val="24"/>
          <w:szCs w:val="24"/>
        </w:rPr>
        <w:t>bitcoinil</w:t>
      </w:r>
      <w:proofErr w:type="spellEnd"/>
      <w:r w:rsidR="00B37E0E" w:rsidRPr="00B92E7F">
        <w:rPr>
          <w:rFonts w:ascii="Times New Roman" w:hAnsi="Times New Roman" w:cs="Times New Roman"/>
          <w:sz w:val="24"/>
          <w:szCs w:val="24"/>
        </w:rPr>
        <w:t xml:space="preserve"> ei ole otsest emitenti.</w:t>
      </w:r>
    </w:p>
    <w:p w14:paraId="59C39CE3" w14:textId="77777777" w:rsidR="00200748" w:rsidRPr="00B92E7F" w:rsidRDefault="00200748" w:rsidP="00B92E7F">
      <w:pPr>
        <w:spacing w:after="0" w:line="240" w:lineRule="auto"/>
        <w:jc w:val="both"/>
        <w:rPr>
          <w:rFonts w:ascii="Times New Roman" w:hAnsi="Times New Roman" w:cs="Times New Roman"/>
          <w:b/>
          <w:bCs/>
          <w:sz w:val="24"/>
          <w:szCs w:val="24"/>
        </w:rPr>
      </w:pPr>
    </w:p>
    <w:p w14:paraId="406696BE" w14:textId="23B8CE86" w:rsidR="00200748" w:rsidRPr="00B92E7F" w:rsidRDefault="7E28C39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1D96C0F8" w:rsidRPr="00B92E7F">
        <w:rPr>
          <w:rFonts w:ascii="Times New Roman" w:hAnsi="Times New Roman" w:cs="Times New Roman"/>
          <w:b/>
          <w:bCs/>
          <w:sz w:val="24"/>
          <w:szCs w:val="24"/>
        </w:rPr>
        <w:t xml:space="preserve">õikega </w:t>
      </w:r>
      <w:r w:rsidR="0B9638AD" w:rsidRPr="00B92E7F">
        <w:rPr>
          <w:rFonts w:ascii="Times New Roman" w:hAnsi="Times New Roman" w:cs="Times New Roman"/>
          <w:b/>
          <w:bCs/>
          <w:sz w:val="24"/>
          <w:szCs w:val="24"/>
        </w:rPr>
        <w:t>3</w:t>
      </w:r>
      <w:r w:rsidR="0B9638AD" w:rsidRPr="00B92E7F">
        <w:rPr>
          <w:rFonts w:ascii="Times New Roman" w:hAnsi="Times New Roman" w:cs="Times New Roman"/>
          <w:b/>
          <w:bCs/>
          <w:sz w:val="24"/>
          <w:szCs w:val="24"/>
          <w:vertAlign w:val="superscript"/>
        </w:rPr>
        <w:t>12</w:t>
      </w:r>
      <w:r w:rsidR="0B9638AD" w:rsidRPr="00B92E7F">
        <w:rPr>
          <w:rFonts w:ascii="Times New Roman" w:hAnsi="Times New Roman" w:cs="Times New Roman"/>
          <w:b/>
          <w:bCs/>
          <w:sz w:val="24"/>
          <w:szCs w:val="24"/>
        </w:rPr>
        <w:t xml:space="preserve"> </w:t>
      </w:r>
      <w:r w:rsidR="1D96C0F8" w:rsidRPr="00B92E7F">
        <w:rPr>
          <w:rFonts w:ascii="Times New Roman" w:hAnsi="Times New Roman" w:cs="Times New Roman"/>
          <w:sz w:val="24"/>
          <w:szCs w:val="24"/>
        </w:rPr>
        <w:t xml:space="preserve">võetakse üle CRD VI artikli 101 lõige 3 ja sätestatakse, et Finantsinspektsioon vaatab üle </w:t>
      </w:r>
      <w:proofErr w:type="spellStart"/>
      <w:r w:rsidR="1D96C0F8" w:rsidRPr="00B92E7F">
        <w:rPr>
          <w:rFonts w:ascii="Times New Roman" w:hAnsi="Times New Roman" w:cs="Times New Roman"/>
          <w:sz w:val="24"/>
          <w:szCs w:val="24"/>
        </w:rPr>
        <w:t>sisemudeli</w:t>
      </w:r>
      <w:proofErr w:type="spellEnd"/>
      <w:r w:rsidR="1D96C0F8" w:rsidRPr="00B92E7F">
        <w:rPr>
          <w:rFonts w:ascii="Times New Roman" w:hAnsi="Times New Roman" w:cs="Times New Roman"/>
          <w:sz w:val="24"/>
          <w:szCs w:val="24"/>
        </w:rPr>
        <w:t xml:space="preserve"> kasutamise heakskiidu tingimused ning kehtestab asjakohased meetmed mudeli vastavusse viimiseks, kui tururiski </w:t>
      </w:r>
      <w:proofErr w:type="spellStart"/>
      <w:r w:rsidR="1D96C0F8" w:rsidRPr="00B92E7F">
        <w:rPr>
          <w:rFonts w:ascii="Times New Roman" w:hAnsi="Times New Roman" w:cs="Times New Roman"/>
          <w:sz w:val="24"/>
          <w:szCs w:val="24"/>
        </w:rPr>
        <w:t>sisemudelit</w:t>
      </w:r>
      <w:proofErr w:type="spellEnd"/>
      <w:r w:rsidR="1D96C0F8" w:rsidRPr="00B92E7F">
        <w:rPr>
          <w:rFonts w:ascii="Times New Roman" w:hAnsi="Times New Roman" w:cs="Times New Roman"/>
          <w:sz w:val="24"/>
          <w:szCs w:val="24"/>
        </w:rPr>
        <w:t xml:space="preserve"> kasutava</w:t>
      </w:r>
      <w:r w:rsidR="0BE90F9A" w:rsidRPr="00B92E7F">
        <w:rPr>
          <w:rFonts w:ascii="Times New Roman" w:hAnsi="Times New Roman" w:cs="Times New Roman"/>
          <w:sz w:val="24"/>
          <w:szCs w:val="24"/>
        </w:rPr>
        <w:t xml:space="preserve"> krediidiasutuse testimise tulemused või kasumi ja kahjumi päritolu testi tulemused näitavad, et </w:t>
      </w:r>
      <w:proofErr w:type="spellStart"/>
      <w:r w:rsidR="0BE90F9A" w:rsidRPr="00B92E7F">
        <w:rPr>
          <w:rFonts w:ascii="Times New Roman" w:hAnsi="Times New Roman" w:cs="Times New Roman"/>
          <w:sz w:val="24"/>
          <w:szCs w:val="24"/>
        </w:rPr>
        <w:t>sisemudel</w:t>
      </w:r>
      <w:proofErr w:type="spellEnd"/>
      <w:r w:rsidR="0BE90F9A" w:rsidRPr="00B92E7F">
        <w:rPr>
          <w:rFonts w:ascii="Times New Roman" w:hAnsi="Times New Roman" w:cs="Times New Roman"/>
          <w:sz w:val="24"/>
          <w:szCs w:val="24"/>
        </w:rPr>
        <w:t xml:space="preserve"> ei ole enam piisavalt täpne. Seega antakse järelevalveasutusele õigus nõuda krediidiasutuselt</w:t>
      </w:r>
      <w:r w:rsidR="0F53DBAA" w:rsidRPr="00B92E7F">
        <w:rPr>
          <w:rFonts w:ascii="Times New Roman" w:hAnsi="Times New Roman" w:cs="Times New Roman"/>
          <w:sz w:val="24"/>
          <w:szCs w:val="24"/>
        </w:rPr>
        <w:t xml:space="preserve"> mudeli parendamist selle järelkontrolli käigus. </w:t>
      </w:r>
    </w:p>
    <w:p w14:paraId="68A9BF59" w14:textId="3BE238ED" w:rsidR="645198D8" w:rsidRPr="00B92E7F" w:rsidRDefault="645198D8" w:rsidP="00B92E7F">
      <w:pPr>
        <w:spacing w:after="0" w:line="240" w:lineRule="auto"/>
        <w:jc w:val="both"/>
        <w:rPr>
          <w:rFonts w:ascii="Times New Roman" w:hAnsi="Times New Roman" w:cs="Times New Roman"/>
          <w:sz w:val="24"/>
          <w:szCs w:val="24"/>
        </w:rPr>
      </w:pPr>
    </w:p>
    <w:p w14:paraId="5EC3F73A" w14:textId="70C7D2F7" w:rsidR="0CCC97E8" w:rsidRPr="00B92E7F" w:rsidRDefault="0CCC97E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lõikega 6. </w:t>
      </w:r>
      <w:r w:rsidRPr="00B92E7F">
        <w:rPr>
          <w:rFonts w:ascii="Times New Roman" w:hAnsi="Times New Roman" w:cs="Times New Roman"/>
          <w:sz w:val="24"/>
          <w:szCs w:val="24"/>
        </w:rPr>
        <w:t>Uue lõi</w:t>
      </w:r>
      <w:r w:rsidR="3B3D1ADC" w:rsidRPr="00B92E7F">
        <w:rPr>
          <w:rFonts w:ascii="Times New Roman" w:hAnsi="Times New Roman" w:cs="Times New Roman"/>
          <w:sz w:val="24"/>
          <w:szCs w:val="24"/>
        </w:rPr>
        <w:t xml:space="preserve">kega sätestatakse, et </w:t>
      </w:r>
      <w:proofErr w:type="spellStart"/>
      <w:r w:rsidR="3B3D1ADC" w:rsidRPr="00B92E7F">
        <w:rPr>
          <w:rFonts w:ascii="Times New Roman" w:hAnsi="Times New Roman" w:cs="Times New Roman"/>
          <w:sz w:val="24"/>
          <w:szCs w:val="24"/>
        </w:rPr>
        <w:t>krüptovarana</w:t>
      </w:r>
      <w:proofErr w:type="spellEnd"/>
      <w:r w:rsidR="3B3D1ADC" w:rsidRPr="00B92E7F">
        <w:rPr>
          <w:rFonts w:ascii="Times New Roman" w:hAnsi="Times New Roman" w:cs="Times New Roman"/>
          <w:sz w:val="24"/>
          <w:szCs w:val="24"/>
        </w:rPr>
        <w:t xml:space="preserve"> tuleb mõista Euroopa Parlamendi ja nõukogu määruse (EL) 2023/1114</w:t>
      </w:r>
      <w:r w:rsidRPr="00B92E7F">
        <w:rPr>
          <w:rStyle w:val="Allmrkuseviide"/>
          <w:rFonts w:ascii="Times New Roman" w:hAnsi="Times New Roman" w:cs="Times New Roman"/>
          <w:sz w:val="24"/>
          <w:szCs w:val="24"/>
        </w:rPr>
        <w:footnoteReference w:id="36"/>
      </w:r>
      <w:r w:rsidR="3B3D1ADC" w:rsidRPr="00B92E7F">
        <w:rPr>
          <w:rFonts w:ascii="Times New Roman" w:hAnsi="Times New Roman" w:cs="Times New Roman"/>
          <w:sz w:val="24"/>
          <w:szCs w:val="24"/>
        </w:rPr>
        <w:t xml:space="preserve"> </w:t>
      </w:r>
      <w:r w:rsidR="5F025059" w:rsidRPr="00B92E7F">
        <w:rPr>
          <w:rFonts w:ascii="Times New Roman" w:hAnsi="Times New Roman" w:cs="Times New Roman"/>
          <w:sz w:val="24"/>
          <w:szCs w:val="24"/>
        </w:rPr>
        <w:t xml:space="preserve">artikli 3 lõike 1 punktis 5 määratletud </w:t>
      </w:r>
      <w:proofErr w:type="spellStart"/>
      <w:r w:rsidR="5F025059" w:rsidRPr="00B92E7F">
        <w:rPr>
          <w:rFonts w:ascii="Times New Roman" w:hAnsi="Times New Roman" w:cs="Times New Roman"/>
          <w:sz w:val="24"/>
          <w:szCs w:val="24"/>
        </w:rPr>
        <w:t>krüptovara</w:t>
      </w:r>
      <w:proofErr w:type="spellEnd"/>
      <w:r w:rsidR="207661B2" w:rsidRPr="00B92E7F">
        <w:rPr>
          <w:rFonts w:ascii="Times New Roman" w:hAnsi="Times New Roman" w:cs="Times New Roman"/>
          <w:sz w:val="24"/>
          <w:szCs w:val="24"/>
        </w:rPr>
        <w:t xml:space="preserve">, mille kohaselt on </w:t>
      </w:r>
      <w:proofErr w:type="spellStart"/>
      <w:r w:rsidR="207661B2" w:rsidRPr="00B92E7F">
        <w:rPr>
          <w:rFonts w:ascii="Times New Roman" w:hAnsi="Times New Roman" w:cs="Times New Roman"/>
          <w:sz w:val="24"/>
          <w:szCs w:val="24"/>
        </w:rPr>
        <w:t>krüptovara</w:t>
      </w:r>
      <w:proofErr w:type="spellEnd"/>
      <w:r w:rsidR="207661B2" w:rsidRPr="00B92E7F">
        <w:rPr>
          <w:rFonts w:ascii="Times New Roman" w:hAnsi="Times New Roman" w:cs="Times New Roman"/>
          <w:sz w:val="24"/>
          <w:szCs w:val="24"/>
        </w:rPr>
        <w:t xml:space="preserve"> väärtus või õiguse digitaalne esitus, mida on võimalik üle kanda ja salvestada elektrooniliselt, kasutades hajusraamatu tehnoloogiat või muud sarnast tehnoloogiat. Samuti tä</w:t>
      </w:r>
      <w:r w:rsidR="72C756D9" w:rsidRPr="00B92E7F">
        <w:rPr>
          <w:rFonts w:ascii="Times New Roman" w:hAnsi="Times New Roman" w:cs="Times New Roman"/>
          <w:sz w:val="24"/>
          <w:szCs w:val="24"/>
        </w:rPr>
        <w:t xml:space="preserve">psustatakse lõikega 6, et </w:t>
      </w:r>
      <w:proofErr w:type="spellStart"/>
      <w:r w:rsidR="72C756D9" w:rsidRPr="00B92E7F">
        <w:rPr>
          <w:rFonts w:ascii="Times New Roman" w:hAnsi="Times New Roman" w:cs="Times New Roman"/>
          <w:sz w:val="24"/>
          <w:szCs w:val="24"/>
        </w:rPr>
        <w:t>krüptovara</w:t>
      </w:r>
      <w:proofErr w:type="spellEnd"/>
      <w:r w:rsidR="72C756D9" w:rsidRPr="00B92E7F">
        <w:rPr>
          <w:rFonts w:ascii="Times New Roman" w:hAnsi="Times New Roman" w:cs="Times New Roman"/>
          <w:sz w:val="24"/>
          <w:szCs w:val="24"/>
        </w:rPr>
        <w:t xml:space="preserve"> ei ole keskpanga digiraha.</w:t>
      </w:r>
    </w:p>
    <w:p w14:paraId="18607865" w14:textId="77777777" w:rsidR="004355C0" w:rsidRPr="00B92E7F" w:rsidRDefault="004355C0" w:rsidP="00B92E7F">
      <w:pPr>
        <w:spacing w:after="0" w:line="240" w:lineRule="auto"/>
        <w:jc w:val="both"/>
        <w:rPr>
          <w:rFonts w:ascii="Times New Roman" w:hAnsi="Times New Roman" w:cs="Times New Roman"/>
          <w:b/>
          <w:bCs/>
          <w:sz w:val="24"/>
          <w:szCs w:val="24"/>
        </w:rPr>
      </w:pPr>
    </w:p>
    <w:p w14:paraId="25EF510D" w14:textId="064C7314" w:rsidR="009303F2" w:rsidRPr="00B92E7F" w:rsidRDefault="004355C0" w:rsidP="00B92E7F">
      <w:pPr>
        <w:pStyle w:val="Normaallaadveeb"/>
        <w:shd w:val="clear" w:color="auto" w:fill="FFFFFF" w:themeFill="background1"/>
        <w:spacing w:before="0" w:beforeAutospacing="0" w:after="0" w:afterAutospacing="0"/>
        <w:jc w:val="both"/>
        <w:rPr>
          <w:b/>
          <w:bCs/>
        </w:rPr>
      </w:pPr>
      <w:r w:rsidRPr="00B92E7F">
        <w:rPr>
          <w:b/>
          <w:bCs/>
        </w:rPr>
        <w:t>Seadus</w:t>
      </w:r>
      <w:r w:rsidR="0C3AA5FE" w:rsidRPr="00B92E7F">
        <w:rPr>
          <w:b/>
          <w:bCs/>
        </w:rPr>
        <w:t>e</w:t>
      </w:r>
      <w:r w:rsidRPr="00B92E7F">
        <w:rPr>
          <w:b/>
          <w:bCs/>
        </w:rPr>
        <w:t xml:space="preserve"> täienda</w:t>
      </w:r>
      <w:r w:rsidR="0067BF2A" w:rsidRPr="00B92E7F">
        <w:rPr>
          <w:b/>
          <w:bCs/>
        </w:rPr>
        <w:t>mine</w:t>
      </w:r>
      <w:r w:rsidRPr="00B92E7F">
        <w:rPr>
          <w:b/>
          <w:bCs/>
        </w:rPr>
        <w:t xml:space="preserve"> </w:t>
      </w:r>
      <w:r w:rsidR="23C619A5" w:rsidRPr="00B92E7F">
        <w:rPr>
          <w:b/>
          <w:bCs/>
        </w:rPr>
        <w:t>§-</w:t>
      </w:r>
      <w:r w:rsidR="6244D0C4" w:rsidRPr="00B92E7F">
        <w:rPr>
          <w:b/>
          <w:bCs/>
        </w:rPr>
        <w:t>de</w:t>
      </w:r>
      <w:r w:rsidR="23C619A5" w:rsidRPr="00B92E7F">
        <w:rPr>
          <w:b/>
          <w:bCs/>
        </w:rPr>
        <w:t>g</w:t>
      </w:r>
      <w:r w:rsidR="2B698465" w:rsidRPr="00B92E7F">
        <w:rPr>
          <w:b/>
          <w:bCs/>
        </w:rPr>
        <w:t xml:space="preserve">a </w:t>
      </w:r>
      <w:r w:rsidRPr="00B92E7F">
        <w:rPr>
          <w:b/>
          <w:bCs/>
        </w:rPr>
        <w:t>82</w:t>
      </w:r>
      <w:r w:rsidR="00EA4D03" w:rsidRPr="00B92E7F">
        <w:rPr>
          <w:b/>
          <w:bCs/>
          <w:vertAlign w:val="superscript"/>
        </w:rPr>
        <w:t>5</w:t>
      </w:r>
      <w:r w:rsidR="036E6603" w:rsidRPr="00B92E7F">
        <w:rPr>
          <w:b/>
          <w:bCs/>
          <w:vertAlign w:val="superscript"/>
        </w:rPr>
        <w:t xml:space="preserve"> </w:t>
      </w:r>
      <w:r w:rsidR="036E6603" w:rsidRPr="00B92E7F">
        <w:rPr>
          <w:b/>
          <w:bCs/>
        </w:rPr>
        <w:t>ja 82</w:t>
      </w:r>
      <w:r w:rsidR="036E6603" w:rsidRPr="00B92E7F">
        <w:rPr>
          <w:b/>
          <w:bCs/>
          <w:vertAlign w:val="superscript"/>
        </w:rPr>
        <w:t>6</w:t>
      </w:r>
      <w:r w:rsidR="036E6603" w:rsidRPr="00B92E7F">
        <w:rPr>
          <w:b/>
          <w:bCs/>
        </w:rPr>
        <w:t xml:space="preserve">. </w:t>
      </w:r>
    </w:p>
    <w:p w14:paraId="1DB5A1F1" w14:textId="7B612ABC" w:rsidR="009303F2" w:rsidRPr="00B92E7F" w:rsidRDefault="009303F2" w:rsidP="00B92E7F">
      <w:pPr>
        <w:pStyle w:val="Normaallaadveeb"/>
        <w:shd w:val="clear" w:color="auto" w:fill="FFFFFF" w:themeFill="background1"/>
        <w:spacing w:before="0" w:beforeAutospacing="0" w:after="0" w:afterAutospacing="0"/>
        <w:jc w:val="both"/>
        <w:rPr>
          <w:b/>
          <w:bCs/>
        </w:rPr>
      </w:pPr>
    </w:p>
    <w:p w14:paraId="1D1526DB" w14:textId="1743ABE4" w:rsidR="009303F2" w:rsidRPr="00B92E7F" w:rsidRDefault="0E410B9C" w:rsidP="00B92E7F">
      <w:pPr>
        <w:pStyle w:val="Normaallaadveeb"/>
        <w:shd w:val="clear" w:color="auto" w:fill="FFFFFF" w:themeFill="background1"/>
        <w:spacing w:before="0" w:beforeAutospacing="0" w:after="0" w:afterAutospacing="0"/>
        <w:jc w:val="both"/>
      </w:pPr>
      <w:r w:rsidRPr="00B92E7F">
        <w:rPr>
          <w:b/>
          <w:bCs/>
        </w:rPr>
        <w:t>Paragrahv 82</w:t>
      </w:r>
      <w:r w:rsidRPr="00B92E7F">
        <w:rPr>
          <w:b/>
          <w:bCs/>
          <w:vertAlign w:val="superscript"/>
        </w:rPr>
        <w:t>5</w:t>
      </w:r>
      <w:r w:rsidRPr="00B92E7F">
        <w:t xml:space="preserve"> sätestab ESG ehk keskkonna-, sotsiaalsete ja juhtimisriskide maandamise nõuded.</w:t>
      </w:r>
    </w:p>
    <w:p w14:paraId="513F4530" w14:textId="09BA65AB" w:rsidR="004355C0" w:rsidRPr="00B92E7F" w:rsidRDefault="004355C0" w:rsidP="00B92E7F">
      <w:pPr>
        <w:spacing w:after="0" w:line="240" w:lineRule="auto"/>
        <w:jc w:val="both"/>
        <w:rPr>
          <w:rFonts w:ascii="Times New Roman" w:hAnsi="Times New Roman" w:cs="Times New Roman"/>
          <w:b/>
          <w:bCs/>
          <w:sz w:val="24"/>
          <w:szCs w:val="24"/>
        </w:rPr>
      </w:pPr>
    </w:p>
    <w:p w14:paraId="55F1D0CC" w14:textId="51A0C6A9" w:rsidR="00F04643" w:rsidRPr="00B92E7F" w:rsidRDefault="4464B07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1 </w:t>
      </w:r>
      <w:r w:rsidRPr="00B92E7F">
        <w:rPr>
          <w:rFonts w:ascii="Times New Roman" w:hAnsi="Times New Roman" w:cs="Times New Roman"/>
          <w:sz w:val="24"/>
          <w:szCs w:val="24"/>
        </w:rPr>
        <w:t>sätestatakse, et</w:t>
      </w:r>
      <w:r w:rsidRPr="00B92E7F">
        <w:rPr>
          <w:rFonts w:ascii="Times New Roman" w:hAnsi="Times New Roman" w:cs="Times New Roman"/>
          <w:b/>
          <w:bCs/>
          <w:sz w:val="24"/>
          <w:szCs w:val="24"/>
        </w:rPr>
        <w:t xml:space="preserve"> </w:t>
      </w:r>
      <w:bookmarkStart w:id="42" w:name="_Hlk195718795"/>
      <w:r w:rsidRPr="00B92E7F">
        <w:rPr>
          <w:rFonts w:ascii="Times New Roman" w:hAnsi="Times New Roman" w:cs="Times New Roman"/>
          <w:sz w:val="24"/>
          <w:szCs w:val="24"/>
        </w:rPr>
        <w:t>k</w:t>
      </w:r>
      <w:r w:rsidR="1F226006" w:rsidRPr="00B92E7F">
        <w:rPr>
          <w:rFonts w:ascii="Times New Roman" w:hAnsi="Times New Roman" w:cs="Times New Roman"/>
          <w:sz w:val="24"/>
          <w:szCs w:val="24"/>
        </w:rPr>
        <w:t>rediidiasutus peab oma juhtimiskorralduse osana</w:t>
      </w:r>
      <w:r w:rsidRPr="00B92E7F">
        <w:rPr>
          <w:rFonts w:ascii="Times New Roman" w:hAnsi="Times New Roman" w:cs="Times New Roman"/>
          <w:sz w:val="24"/>
          <w:szCs w:val="24"/>
        </w:rPr>
        <w:t xml:space="preserve"> </w:t>
      </w:r>
      <w:r w:rsidR="1F226006" w:rsidRPr="00B92E7F">
        <w:rPr>
          <w:rFonts w:ascii="Times New Roman" w:hAnsi="Times New Roman" w:cs="Times New Roman"/>
          <w:sz w:val="24"/>
          <w:szCs w:val="24"/>
        </w:rPr>
        <w:t xml:space="preserve">kehtestama usaldusväärsed strateegiad, põhimõtted, protsessid ja süsteemid </w:t>
      </w:r>
      <w:r w:rsidRPr="00B92E7F">
        <w:rPr>
          <w:rFonts w:ascii="Times New Roman" w:hAnsi="Times New Roman" w:cs="Times New Roman"/>
          <w:sz w:val="24"/>
          <w:szCs w:val="24"/>
        </w:rPr>
        <w:t xml:space="preserve">ESG </w:t>
      </w:r>
      <w:r w:rsidR="1F226006" w:rsidRPr="00B92E7F">
        <w:rPr>
          <w:rFonts w:ascii="Times New Roman" w:hAnsi="Times New Roman" w:cs="Times New Roman"/>
          <w:sz w:val="24"/>
          <w:szCs w:val="24"/>
        </w:rPr>
        <w:t>riskide väljaselgitamiseks, mõõtmiseks, juhtimiseks ja jälgimiseks lühikeses, keskmises ja pikas perspektiivis.</w:t>
      </w:r>
      <w:r w:rsidRPr="00B92E7F">
        <w:rPr>
          <w:rFonts w:ascii="Times New Roman" w:hAnsi="Times New Roman" w:cs="Times New Roman"/>
          <w:sz w:val="24"/>
          <w:szCs w:val="24"/>
        </w:rPr>
        <w:t xml:space="preserve"> Muu</w:t>
      </w:r>
      <w:r w:rsidR="7E4CE6C7"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hulgas tuleb lähtuda </w:t>
      </w:r>
      <w:r w:rsidR="0B0E71A0" w:rsidRPr="00B92E7F">
        <w:rPr>
          <w:rFonts w:ascii="Times New Roman" w:hAnsi="Times New Roman" w:cs="Times New Roman"/>
          <w:sz w:val="24"/>
          <w:szCs w:val="24"/>
        </w:rPr>
        <w:t xml:space="preserve">sellest, neid </w:t>
      </w:r>
      <w:r w:rsidR="10F77B71" w:rsidRPr="00B92E7F">
        <w:rPr>
          <w:rFonts w:ascii="Times New Roman" w:hAnsi="Times New Roman" w:cs="Times New Roman"/>
          <w:sz w:val="24"/>
          <w:szCs w:val="24"/>
        </w:rPr>
        <w:t>põhimõtteid/protseduure tuleb regulaarselt üle vaadata ja vajadusel uuendada (</w:t>
      </w:r>
      <w:r w:rsidR="796AB6B0" w:rsidRPr="00B92E7F">
        <w:rPr>
          <w:rFonts w:ascii="Times New Roman" w:hAnsi="Times New Roman" w:cs="Times New Roman"/>
          <w:sz w:val="24"/>
          <w:szCs w:val="24"/>
        </w:rPr>
        <w:t>vt</w:t>
      </w:r>
      <w:r w:rsidR="10F77B71" w:rsidRPr="00B92E7F">
        <w:rPr>
          <w:rFonts w:ascii="Times New Roman" w:hAnsi="Times New Roman" w:cs="Times New Roman"/>
          <w:sz w:val="24"/>
          <w:szCs w:val="24"/>
        </w:rPr>
        <w:t xml:space="preserve"> § 55 lõike 2 punkti 2 muutmise</w:t>
      </w:r>
      <w:r w:rsidR="2CEE5A15" w:rsidRPr="00B92E7F">
        <w:rPr>
          <w:rFonts w:ascii="Times New Roman" w:hAnsi="Times New Roman" w:cs="Times New Roman"/>
          <w:sz w:val="24"/>
          <w:szCs w:val="24"/>
        </w:rPr>
        <w:t xml:space="preserve"> selgitusi</w:t>
      </w:r>
      <w:r w:rsidR="10F77B71" w:rsidRPr="00B92E7F">
        <w:rPr>
          <w:rFonts w:ascii="Times New Roman" w:hAnsi="Times New Roman" w:cs="Times New Roman"/>
          <w:sz w:val="24"/>
          <w:szCs w:val="24"/>
        </w:rPr>
        <w:t>).</w:t>
      </w:r>
    </w:p>
    <w:p w14:paraId="51CFA852" w14:textId="77777777" w:rsidR="005B4094" w:rsidRPr="00B92E7F" w:rsidRDefault="005B4094" w:rsidP="00B92E7F">
      <w:pPr>
        <w:spacing w:after="0" w:line="240" w:lineRule="auto"/>
        <w:jc w:val="both"/>
        <w:rPr>
          <w:rFonts w:ascii="Times New Roman" w:hAnsi="Times New Roman" w:cs="Times New Roman"/>
          <w:sz w:val="24"/>
          <w:szCs w:val="24"/>
        </w:rPr>
      </w:pPr>
    </w:p>
    <w:p w14:paraId="38E3FAE6" w14:textId="60238367" w:rsidR="00F04643" w:rsidRPr="00B92E7F" w:rsidRDefault="005B409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2</w:t>
      </w:r>
      <w:r w:rsidRPr="00B92E7F">
        <w:rPr>
          <w:rFonts w:ascii="Times New Roman" w:hAnsi="Times New Roman" w:cs="Times New Roman"/>
          <w:sz w:val="24"/>
          <w:szCs w:val="24"/>
        </w:rPr>
        <w:t xml:space="preserve"> nähakse ette, et </w:t>
      </w:r>
      <w:r w:rsidR="5184EAB8" w:rsidRPr="00B92E7F">
        <w:rPr>
          <w:rFonts w:ascii="Times New Roman" w:hAnsi="Times New Roman" w:cs="Times New Roman"/>
          <w:sz w:val="24"/>
          <w:szCs w:val="24"/>
        </w:rPr>
        <w:t>lõikes 1 nimetatud</w:t>
      </w:r>
      <w:r w:rsidR="00F04643" w:rsidRPr="00B92E7F">
        <w:rPr>
          <w:rFonts w:ascii="Times New Roman" w:hAnsi="Times New Roman" w:cs="Times New Roman"/>
          <w:sz w:val="24"/>
          <w:szCs w:val="24"/>
        </w:rPr>
        <w:t xml:space="preserve"> strateegiad, põhimõtted, protsessid ja süsteemid peavad olema proportsionaalsed krediidiasutuse </w:t>
      </w:r>
      <w:r w:rsidRPr="00B92E7F">
        <w:rPr>
          <w:rFonts w:ascii="Times New Roman" w:hAnsi="Times New Roman" w:cs="Times New Roman"/>
          <w:sz w:val="24"/>
          <w:szCs w:val="24"/>
        </w:rPr>
        <w:t xml:space="preserve">ESG </w:t>
      </w:r>
      <w:r w:rsidR="00F04643" w:rsidRPr="00B92E7F">
        <w:rPr>
          <w:rFonts w:ascii="Times New Roman" w:hAnsi="Times New Roman" w:cs="Times New Roman"/>
          <w:sz w:val="24"/>
          <w:szCs w:val="24"/>
        </w:rPr>
        <w:t xml:space="preserve">riske sisaldava ärimudeli ulatuse, laadi ja keerukusega ning hõlmama lühikest, keskmist ja vähemalt </w:t>
      </w:r>
      <w:r w:rsidR="7F26837A" w:rsidRPr="00B92E7F">
        <w:rPr>
          <w:rFonts w:ascii="Times New Roman" w:hAnsi="Times New Roman" w:cs="Times New Roman"/>
          <w:sz w:val="24"/>
          <w:szCs w:val="24"/>
        </w:rPr>
        <w:t>kümne aasta</w:t>
      </w:r>
      <w:r w:rsidR="00F04643" w:rsidRPr="00B92E7F">
        <w:rPr>
          <w:rFonts w:ascii="Times New Roman" w:hAnsi="Times New Roman" w:cs="Times New Roman"/>
          <w:sz w:val="24"/>
          <w:szCs w:val="24"/>
        </w:rPr>
        <w:t xml:space="preserve"> perspektiivi.</w:t>
      </w:r>
    </w:p>
    <w:p w14:paraId="1D32D30B" w14:textId="77777777" w:rsidR="00A26EB1" w:rsidRPr="00B92E7F" w:rsidRDefault="00A26EB1" w:rsidP="00B92E7F">
      <w:pPr>
        <w:spacing w:after="0" w:line="240" w:lineRule="auto"/>
        <w:jc w:val="both"/>
        <w:rPr>
          <w:rFonts w:ascii="Times New Roman" w:hAnsi="Times New Roman" w:cs="Times New Roman"/>
          <w:sz w:val="24"/>
          <w:szCs w:val="24"/>
        </w:rPr>
      </w:pPr>
    </w:p>
    <w:p w14:paraId="643A6A49" w14:textId="7CFF771C" w:rsidR="00A26EB1" w:rsidRPr="00B92E7F" w:rsidRDefault="00A26EB1" w:rsidP="00B92E7F">
      <w:pPr>
        <w:pStyle w:val="Normaallaadveeb"/>
        <w:shd w:val="clear" w:color="auto" w:fill="FFFFFF" w:themeFill="background1"/>
        <w:spacing w:before="0" w:beforeAutospacing="0" w:after="0" w:afterAutospacing="0"/>
        <w:jc w:val="both"/>
        <w:rPr>
          <w:b/>
          <w:bCs/>
        </w:rPr>
      </w:pPr>
      <w:r w:rsidRPr="00B92E7F">
        <w:rPr>
          <w:b/>
          <w:bCs/>
        </w:rPr>
        <w:lastRenderedPageBreak/>
        <w:t>Lõikega 3</w:t>
      </w:r>
      <w:r w:rsidRPr="00B92E7F">
        <w:t xml:space="preserve"> sätestatakse, et krediidiasutus peab kindlas ajavahemikus testima oma vastupanuvõimet ESG riskidest tingitud pikaajalistele kahjulikele mõjudele, arvestades lähteolukorda ja võimalikku negatiivset olukorda ning alustades kliimaga seotud teguritest. Samuti peab krediidiasutus testima mitut erinevat stsenaariumit seoses ESG riskidega, kus avalduvad samaaegselt keskkonna ja sotsiaalsed muutused ning vastava avaliku poliitika võimalik mõju pikaajalisele ettevõtluskeskkonnale. Eelnimetatud testimise protsessis tuleb kasutada usutavaid stsenaariume, mis põhinevad omakorda rahvusvaheliste organisatsioonide väljatöötatud stsenaariumidel. </w:t>
      </w:r>
    </w:p>
    <w:p w14:paraId="55D0670D" w14:textId="450D7895" w:rsidR="50E59D1D" w:rsidRPr="00B92E7F" w:rsidRDefault="50E59D1D" w:rsidP="00B92E7F">
      <w:pPr>
        <w:pStyle w:val="Normaallaadveeb"/>
        <w:shd w:val="clear" w:color="auto" w:fill="FFFFFF" w:themeFill="background1"/>
        <w:spacing w:before="0" w:beforeAutospacing="0" w:after="0" w:afterAutospacing="0"/>
        <w:jc w:val="both"/>
      </w:pPr>
    </w:p>
    <w:p w14:paraId="1FC9A9ED" w14:textId="3FC9CC40" w:rsidR="73408B63" w:rsidRPr="00B92E7F" w:rsidRDefault="73408B63" w:rsidP="00B92E7F">
      <w:pPr>
        <w:pStyle w:val="Normaallaadveeb"/>
        <w:shd w:val="clear" w:color="auto" w:fill="FFFFFF" w:themeFill="background1"/>
        <w:spacing w:before="0" w:beforeAutospacing="0" w:after="0" w:afterAutospacing="0"/>
        <w:jc w:val="both"/>
        <w:rPr>
          <w:b/>
          <w:bCs/>
        </w:rPr>
      </w:pPr>
      <w:r w:rsidRPr="00B92E7F">
        <w:t>Lõigetega 1–3 võetakse üle CRD VI artiklil 87a lõiked 1–3.</w:t>
      </w:r>
    </w:p>
    <w:p w14:paraId="608EF88C" w14:textId="77777777" w:rsidR="00A26EB1" w:rsidRPr="00B92E7F" w:rsidRDefault="00A26EB1" w:rsidP="00B92E7F">
      <w:pPr>
        <w:spacing w:after="0" w:line="240" w:lineRule="auto"/>
        <w:jc w:val="both"/>
        <w:rPr>
          <w:rFonts w:ascii="Times New Roman" w:hAnsi="Times New Roman" w:cs="Times New Roman"/>
          <w:sz w:val="24"/>
          <w:szCs w:val="24"/>
        </w:rPr>
      </w:pPr>
    </w:p>
    <w:p w14:paraId="0E6E2BF0" w14:textId="39B4A768" w:rsidR="007A65CF" w:rsidRPr="00B92E7F" w:rsidRDefault="007A65CF" w:rsidP="00B92E7F">
      <w:pPr>
        <w:pStyle w:val="Normaallaadveeb"/>
        <w:shd w:val="clear" w:color="auto" w:fill="FFFFFF" w:themeFill="background1"/>
        <w:spacing w:before="0" w:beforeAutospacing="0" w:after="0" w:afterAutospacing="0"/>
        <w:jc w:val="both"/>
        <w:rPr>
          <w:b/>
          <w:bCs/>
        </w:rPr>
      </w:pPr>
      <w:r w:rsidRPr="00B92E7F">
        <w:rPr>
          <w:b/>
          <w:bCs/>
        </w:rPr>
        <w:t>Lõikega 4</w:t>
      </w:r>
      <w:r w:rsidRPr="00B92E7F">
        <w:t xml:space="preserve"> nähakse ette, et raamatupidamisseaduse §-de 24 ja 31 nimetatud </w:t>
      </w:r>
      <w:proofErr w:type="spellStart"/>
      <w:r w:rsidRPr="00B92E7F">
        <w:t>kestlikkusaruandes</w:t>
      </w:r>
      <w:proofErr w:type="spellEnd"/>
      <w:r w:rsidRPr="00B92E7F">
        <w:t xml:space="preserve"> või muus sarnases avalikustamisele kuuluvas dokumentatsioonis esitatavad meetodid, eesmärkide aluseks olevad eeldused, kohustused ja strateegilised otsused peavad olema kooskõlas EBA</w:t>
      </w:r>
      <w:r w:rsidR="00912C2A" w:rsidRPr="00B92E7F">
        <w:t xml:space="preserve"> juhendi</w:t>
      </w:r>
      <w:r w:rsidR="00945E26" w:rsidRPr="00B92E7F">
        <w:t>s osutatud kriteeriumide, meetodite ja eesmärkidega ning samuti</w:t>
      </w:r>
      <w:r w:rsidR="00317CEB" w:rsidRPr="00B92E7F">
        <w:t xml:space="preserve"> §-s </w:t>
      </w:r>
      <w:r w:rsidR="16035702" w:rsidRPr="00B92E7F">
        <w:t>82</w:t>
      </w:r>
      <w:r w:rsidR="16035702" w:rsidRPr="00B92E7F">
        <w:rPr>
          <w:vertAlign w:val="superscript"/>
        </w:rPr>
        <w:t>6</w:t>
      </w:r>
      <w:r w:rsidR="16035702" w:rsidRPr="00B92E7F">
        <w:t xml:space="preserve"> </w:t>
      </w:r>
      <w:r w:rsidR="003E138F" w:rsidRPr="00B92E7F">
        <w:t>nimetatud</w:t>
      </w:r>
      <w:r w:rsidR="00945E26" w:rsidRPr="00B92E7F">
        <w:t xml:space="preserve"> kavas sisalduvate eelduste ja kohustustega</w:t>
      </w:r>
      <w:r w:rsidRPr="00B92E7F">
        <w:t xml:space="preserve">. </w:t>
      </w:r>
      <w:r w:rsidR="00101433" w:rsidRPr="00B92E7F">
        <w:t>Vastav EBA juhend kehtesta</w:t>
      </w:r>
      <w:r w:rsidR="003E138F" w:rsidRPr="00B92E7F">
        <w:t>ta</w:t>
      </w:r>
      <w:r w:rsidR="00101433" w:rsidRPr="00B92E7F">
        <w:t>ks</w:t>
      </w:r>
      <w:r w:rsidR="003E138F" w:rsidRPr="00B92E7F">
        <w:t>e</w:t>
      </w:r>
      <w:r w:rsidR="00101433" w:rsidRPr="00B92E7F">
        <w:t xml:space="preserve"> CRD</w:t>
      </w:r>
      <w:r w:rsidR="793AFB6C" w:rsidRPr="00B92E7F">
        <w:t xml:space="preserve"> VI</w:t>
      </w:r>
      <w:r w:rsidR="00101433" w:rsidRPr="00B92E7F">
        <w:t xml:space="preserve"> </w:t>
      </w:r>
      <w:r w:rsidRPr="00B92E7F">
        <w:t>artikli 87a lõike 5 punkti a alusel</w:t>
      </w:r>
      <w:r w:rsidR="00945E26" w:rsidRPr="00B92E7F">
        <w:t xml:space="preserve"> 2026. a</w:t>
      </w:r>
      <w:r w:rsidR="678828EA" w:rsidRPr="00B92E7F">
        <w:t>asta</w:t>
      </w:r>
      <w:r w:rsidR="00945E26" w:rsidRPr="00B92E7F">
        <w:t xml:space="preserve"> 10. jaanuariks.</w:t>
      </w:r>
      <w:r w:rsidR="003E138F" w:rsidRPr="00B92E7F">
        <w:t xml:space="preserve"> </w:t>
      </w:r>
      <w:r w:rsidR="5E3DD0DF" w:rsidRPr="00B92E7F">
        <w:t>Lõikega 4 võetakse üle CRD VI</w:t>
      </w:r>
      <w:r w:rsidR="003E138F" w:rsidRPr="00B92E7F">
        <w:t xml:space="preserve"> artikli 87a</w:t>
      </w:r>
      <w:r w:rsidR="56120CDE" w:rsidRPr="00B92E7F">
        <w:t xml:space="preserve"> lõike </w:t>
      </w:r>
      <w:r w:rsidR="003E138F" w:rsidRPr="00B92E7F">
        <w:t>5</w:t>
      </w:r>
      <w:r w:rsidR="43BC46BC" w:rsidRPr="00B92E7F">
        <w:t xml:space="preserve"> </w:t>
      </w:r>
      <w:r w:rsidR="003E138F" w:rsidRPr="00B92E7F">
        <w:t>tei</w:t>
      </w:r>
      <w:r w:rsidR="73F34637" w:rsidRPr="00B92E7F">
        <w:t xml:space="preserve">ne pool. </w:t>
      </w:r>
    </w:p>
    <w:bookmarkEnd w:id="42"/>
    <w:p w14:paraId="501E9978" w14:textId="77777777" w:rsidR="004355C0" w:rsidRPr="00B92E7F" w:rsidRDefault="004355C0" w:rsidP="00B92E7F">
      <w:pPr>
        <w:spacing w:after="0" w:line="240" w:lineRule="auto"/>
        <w:jc w:val="both"/>
        <w:rPr>
          <w:rFonts w:ascii="Times New Roman" w:hAnsi="Times New Roman" w:cs="Times New Roman"/>
          <w:b/>
          <w:bCs/>
          <w:sz w:val="24"/>
          <w:szCs w:val="24"/>
        </w:rPr>
      </w:pPr>
    </w:p>
    <w:p w14:paraId="3228B09F" w14:textId="7A705EFA" w:rsidR="004355C0" w:rsidRPr="00B92E7F" w:rsidRDefault="004355C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Paragrahviga 82</w:t>
      </w:r>
      <w:r w:rsidR="00EA4D03"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sätestatakse kava koostamise kohustus </w:t>
      </w:r>
      <w:r w:rsidR="00CB058F" w:rsidRPr="00B92E7F">
        <w:rPr>
          <w:rFonts w:ascii="Times New Roman" w:hAnsi="Times New Roman" w:cs="Times New Roman"/>
          <w:sz w:val="24"/>
          <w:szCs w:val="24"/>
        </w:rPr>
        <w:t xml:space="preserve">ESG </w:t>
      </w:r>
      <w:r w:rsidRPr="00B92E7F">
        <w:rPr>
          <w:rFonts w:ascii="Times New Roman" w:hAnsi="Times New Roman" w:cs="Times New Roman"/>
          <w:sz w:val="24"/>
          <w:szCs w:val="24"/>
        </w:rPr>
        <w:t xml:space="preserve">teguritest tulenevate riskide juhtimiseks. </w:t>
      </w:r>
      <w:r w:rsidR="3230461C" w:rsidRPr="00B92E7F">
        <w:rPr>
          <w:rFonts w:ascii="Times New Roman" w:hAnsi="Times New Roman" w:cs="Times New Roman"/>
          <w:sz w:val="24"/>
          <w:szCs w:val="24"/>
        </w:rPr>
        <w:t xml:space="preserve"> Paragrahviga 82</w:t>
      </w:r>
      <w:r w:rsidR="3230461C" w:rsidRPr="00B92E7F">
        <w:rPr>
          <w:rFonts w:ascii="Times New Roman" w:hAnsi="Times New Roman" w:cs="Times New Roman"/>
          <w:sz w:val="24"/>
          <w:szCs w:val="24"/>
          <w:vertAlign w:val="superscript"/>
        </w:rPr>
        <w:t>6</w:t>
      </w:r>
      <w:r w:rsidR="3230461C" w:rsidRPr="00B92E7F">
        <w:rPr>
          <w:rFonts w:ascii="Times New Roman" w:hAnsi="Times New Roman" w:cs="Times New Roman"/>
          <w:sz w:val="24"/>
          <w:szCs w:val="24"/>
        </w:rPr>
        <w:t xml:space="preserve"> võetakse üle CRD VI artikli 76 lõige 2</w:t>
      </w:r>
      <w:r w:rsidR="00C053FC">
        <w:rPr>
          <w:rFonts w:ascii="Times New Roman" w:hAnsi="Times New Roman" w:cs="Times New Roman"/>
          <w:sz w:val="24"/>
          <w:szCs w:val="24"/>
        </w:rPr>
        <w:t>.</w:t>
      </w:r>
    </w:p>
    <w:p w14:paraId="101C885F" w14:textId="77777777" w:rsidR="00A62DD4" w:rsidRPr="00B92E7F" w:rsidRDefault="00A62DD4" w:rsidP="00B92E7F">
      <w:pPr>
        <w:spacing w:after="0" w:line="240" w:lineRule="auto"/>
        <w:jc w:val="both"/>
        <w:rPr>
          <w:rFonts w:ascii="Times New Roman" w:hAnsi="Times New Roman" w:cs="Times New Roman"/>
          <w:sz w:val="24"/>
          <w:szCs w:val="24"/>
        </w:rPr>
      </w:pPr>
    </w:p>
    <w:p w14:paraId="38EB8C23" w14:textId="2F4AACBE" w:rsidR="00A62DD4" w:rsidRPr="00B92E7F" w:rsidRDefault="00A62DD4" w:rsidP="00B92E7F">
      <w:pPr>
        <w:pStyle w:val="Normaallaadveeb"/>
        <w:shd w:val="clear" w:color="auto" w:fill="FFFFFF" w:themeFill="background1"/>
        <w:spacing w:before="0" w:beforeAutospacing="0" w:after="0" w:afterAutospacing="0"/>
        <w:jc w:val="both"/>
      </w:pPr>
      <w:r w:rsidRPr="00B92E7F">
        <w:rPr>
          <w:b/>
          <w:bCs/>
        </w:rPr>
        <w:t>Lõikega 1</w:t>
      </w:r>
      <w:r w:rsidRPr="00B92E7F">
        <w:t xml:space="preserve"> sätestatakse, et krediidiasutuse juhatus peab koostama konkreetse kava ja jälgima selle rakendamist, mis hõlmab mõõdetavaid eesmärke ja protsesse selliste finantsriskide jälgimiseks ja käsitlemiseks, mis tulenevad lühikeses, keskmises ja pikas perspektiivis keskkonna-, sotsiaalsetest ja juhtimisteguritest. </w:t>
      </w:r>
    </w:p>
    <w:p w14:paraId="63EAE246" w14:textId="77777777" w:rsidR="00C213CD" w:rsidRPr="00B92E7F" w:rsidRDefault="00C213CD" w:rsidP="00B92E7F">
      <w:pPr>
        <w:pStyle w:val="Normaallaadveeb"/>
        <w:shd w:val="clear" w:color="auto" w:fill="FFFFFF" w:themeFill="background1"/>
        <w:spacing w:before="0" w:beforeAutospacing="0" w:after="0" w:afterAutospacing="0"/>
        <w:jc w:val="both"/>
      </w:pPr>
    </w:p>
    <w:p w14:paraId="5E7A0446" w14:textId="1B82B2AB" w:rsidR="00C213CD" w:rsidRPr="00B92E7F" w:rsidRDefault="00C213CD" w:rsidP="00B92E7F">
      <w:pPr>
        <w:pStyle w:val="Normaallaadveeb"/>
        <w:shd w:val="clear" w:color="auto" w:fill="FFFFFF" w:themeFill="background1"/>
        <w:spacing w:before="0" w:beforeAutospacing="0" w:after="0" w:afterAutospacing="0"/>
        <w:jc w:val="both"/>
      </w:pPr>
      <w:r w:rsidRPr="00B92E7F">
        <w:rPr>
          <w:b/>
          <w:bCs/>
        </w:rPr>
        <w:t>Lõikega 2</w:t>
      </w:r>
      <w:r w:rsidRPr="00B92E7F">
        <w:t xml:space="preserve"> nähakse ette, et vastav kava peab samuti sisaldama nende riskide jälgimist ja käsitlemist, mis tulenevad kohandamisprotsessist ja üleminekusuundumustest ESG teguritega seotud asjaomaste E</w:t>
      </w:r>
      <w:r w:rsidR="4FE0C48C" w:rsidRPr="00B92E7F">
        <w:t xml:space="preserve">uroopa Liidu </w:t>
      </w:r>
      <w:r w:rsidRPr="00B92E7F">
        <w:t>ja selle liikmesriikide regulatiivsete eesmärkide ja õigusaktide kontekstis, eelkõige kliimaneutraalsuse saavutamise eesmärgi kontekstis. Samuti peab krediidiasutus arvesse võtma ka kolmandate riikide seatud vastavaid regulatiivseid eesmärke, kui see on asjakohane.</w:t>
      </w:r>
    </w:p>
    <w:p w14:paraId="65E35D2A" w14:textId="77777777" w:rsidR="00C213CD" w:rsidRPr="00B92E7F" w:rsidRDefault="00C213CD" w:rsidP="00B92E7F">
      <w:pPr>
        <w:pStyle w:val="Normaallaadveeb"/>
        <w:shd w:val="clear" w:color="auto" w:fill="FFFFFF" w:themeFill="background1"/>
        <w:spacing w:before="0" w:beforeAutospacing="0" w:after="0" w:afterAutospacing="0"/>
        <w:jc w:val="both"/>
      </w:pPr>
    </w:p>
    <w:p w14:paraId="4E15F517" w14:textId="74A3C66D" w:rsidR="00805A1B" w:rsidRPr="00B92E7F" w:rsidRDefault="10605949" w:rsidP="00B92E7F">
      <w:pPr>
        <w:pStyle w:val="Normaallaadveeb"/>
        <w:shd w:val="clear" w:color="auto" w:fill="FFFFFF" w:themeFill="background1"/>
        <w:spacing w:before="0" w:beforeAutospacing="0" w:after="0" w:afterAutospacing="0"/>
        <w:jc w:val="both"/>
      </w:pPr>
      <w:r w:rsidRPr="00B92E7F">
        <w:rPr>
          <w:b/>
          <w:bCs/>
        </w:rPr>
        <w:t>Lõikega 3</w:t>
      </w:r>
      <w:r w:rsidRPr="00B92E7F">
        <w:t xml:space="preserve"> määratletakse, et vastavas kavas sisalduvate ESG riskidega tegelemise kvantifitseeritavate eesmärkide ja protsesside puhul võetakse arvesse E</w:t>
      </w:r>
      <w:r w:rsidR="6D8671F3" w:rsidRPr="00B92E7F">
        <w:t>uroopa Parlamendi ja nõu</w:t>
      </w:r>
      <w:r w:rsidR="00F83DE1">
        <w:t>kogu</w:t>
      </w:r>
      <w:r w:rsidRPr="00B92E7F">
        <w:t xml:space="preserve"> määruses </w:t>
      </w:r>
      <w:r w:rsidR="7A39E8DA" w:rsidRPr="00B92E7F">
        <w:t>(EL)</w:t>
      </w:r>
      <w:r w:rsidRPr="00B92E7F">
        <w:t xml:space="preserve"> 2021/1119</w:t>
      </w:r>
      <w:r w:rsidR="00805A1B" w:rsidRPr="00B92E7F">
        <w:rPr>
          <w:rStyle w:val="Allmrkuseviide"/>
        </w:rPr>
        <w:footnoteReference w:id="37"/>
      </w:r>
      <w:r w:rsidRPr="00B92E7F">
        <w:t xml:space="preserve"> </w:t>
      </w:r>
      <w:r w:rsidR="67F682D3" w:rsidRPr="00B92E7F">
        <w:t xml:space="preserve">(nn Euroopa kliimamäärus) </w:t>
      </w:r>
      <w:r w:rsidRPr="00B92E7F">
        <w:t>kliimamuutusi käsitleva Euroopa teadusnõukogu poolt ette nähtud viimaseid aruandeid ja meetmeid, eelkõige seoses E</w:t>
      </w:r>
      <w:r w:rsidR="32A884A4" w:rsidRPr="00B92E7F">
        <w:t>uroopa Liidu</w:t>
      </w:r>
      <w:r w:rsidRPr="00B92E7F">
        <w:t xml:space="preserve"> kliimaeesmärkide saavutamisega.</w:t>
      </w:r>
    </w:p>
    <w:p w14:paraId="7CD7D8F0" w14:textId="77777777" w:rsidR="00701212" w:rsidRPr="00B92E7F" w:rsidRDefault="00701212" w:rsidP="00B92E7F">
      <w:pPr>
        <w:pStyle w:val="Normaallaadveeb"/>
        <w:shd w:val="clear" w:color="auto" w:fill="FFFFFF" w:themeFill="background1"/>
        <w:spacing w:before="0" w:beforeAutospacing="0" w:after="0" w:afterAutospacing="0"/>
        <w:jc w:val="both"/>
      </w:pPr>
    </w:p>
    <w:p w14:paraId="58C3364F" w14:textId="17F7403A" w:rsidR="00701212" w:rsidRPr="00B92E7F" w:rsidRDefault="00701212" w:rsidP="00B92E7F">
      <w:pPr>
        <w:pStyle w:val="Normaallaadveeb"/>
        <w:shd w:val="clear" w:color="auto" w:fill="FFFFFF" w:themeFill="background1"/>
        <w:spacing w:before="0" w:beforeAutospacing="0" w:after="0" w:afterAutospacing="0"/>
        <w:jc w:val="both"/>
      </w:pPr>
      <w:r w:rsidRPr="00B92E7F">
        <w:rPr>
          <w:b/>
          <w:bCs/>
        </w:rPr>
        <w:t>Lõikega 4</w:t>
      </w:r>
      <w:r w:rsidRPr="00B92E7F">
        <w:t xml:space="preserve"> sätestatakse, et kui krediidiasutus koostab ja avalikustab raamatupidamisseaduse §-de 24 ja 31 kohaselt </w:t>
      </w:r>
      <w:proofErr w:type="spellStart"/>
      <w:r w:rsidRPr="00B92E7F">
        <w:t>kestlikkusaruande</w:t>
      </w:r>
      <w:proofErr w:type="spellEnd"/>
      <w:r w:rsidRPr="00B92E7F">
        <w:t xml:space="preserve">, siis peab vastav kava olema kooskõlas </w:t>
      </w:r>
      <w:proofErr w:type="spellStart"/>
      <w:r w:rsidRPr="00B92E7F">
        <w:t>kestlikkusaruandega</w:t>
      </w:r>
      <w:proofErr w:type="spellEnd"/>
      <w:r w:rsidRPr="00B92E7F">
        <w:t xml:space="preserve">. Kavas sisalduvad krediidiasutuse ärimudeli ja strateegiaga seotud meetmed ning tegevused peavad samuti olema kooskõlas </w:t>
      </w:r>
      <w:proofErr w:type="spellStart"/>
      <w:r w:rsidRPr="00B92E7F">
        <w:t>kestlikusaruandes</w:t>
      </w:r>
      <w:proofErr w:type="spellEnd"/>
      <w:r w:rsidRPr="00B92E7F">
        <w:t xml:space="preserve"> esitatuga.</w:t>
      </w:r>
    </w:p>
    <w:p w14:paraId="6EF5163F" w14:textId="77777777" w:rsidR="00701212" w:rsidRPr="00B92E7F" w:rsidRDefault="00701212" w:rsidP="00B92E7F">
      <w:pPr>
        <w:pStyle w:val="Normaallaadveeb"/>
        <w:shd w:val="clear" w:color="auto" w:fill="FFFFFF" w:themeFill="background1"/>
        <w:spacing w:before="0" w:beforeAutospacing="0" w:after="0" w:afterAutospacing="0"/>
        <w:jc w:val="both"/>
      </w:pPr>
    </w:p>
    <w:p w14:paraId="0A9B0C5A" w14:textId="5A8E3D38" w:rsidR="00701212" w:rsidRPr="00B92E7F" w:rsidRDefault="00701212" w:rsidP="00B92E7F">
      <w:pPr>
        <w:pStyle w:val="Normaallaadveeb"/>
        <w:shd w:val="clear" w:color="auto" w:fill="FFFFFF" w:themeFill="background1"/>
        <w:spacing w:before="0" w:beforeAutospacing="0" w:after="0" w:afterAutospacing="0"/>
        <w:jc w:val="both"/>
      </w:pPr>
      <w:r w:rsidRPr="00B92E7F">
        <w:rPr>
          <w:b/>
          <w:bCs/>
        </w:rPr>
        <w:t>Lõikega 5</w:t>
      </w:r>
      <w:r w:rsidRPr="00B92E7F">
        <w:t xml:space="preserve"> on otsustatud kasutada </w:t>
      </w:r>
      <w:r w:rsidR="00B61539" w:rsidRPr="00B92E7F">
        <w:t>ühte valikukohta direktiivis. Nimelt nähakse ette, et eelnimetatud lõikeid</w:t>
      </w:r>
      <w:r w:rsidRPr="00B92E7F">
        <w:t xml:space="preserve"> 1</w:t>
      </w:r>
      <w:bookmarkStart w:id="43" w:name="_Hlk192580783"/>
      <w:r w:rsidRPr="00B92E7F">
        <w:t>–</w:t>
      </w:r>
      <w:bookmarkEnd w:id="43"/>
      <w:r w:rsidRPr="00B92E7F">
        <w:t>4 ei kohaldata väikese ja mittekeerulise krediidiasutus suhtes.</w:t>
      </w:r>
      <w:r w:rsidR="005432C4" w:rsidRPr="00B92E7F">
        <w:t xml:space="preserve"> See </w:t>
      </w:r>
      <w:r w:rsidR="005432C4" w:rsidRPr="00B92E7F">
        <w:lastRenderedPageBreak/>
        <w:t>tähendab, et need krediidiasutused ei pea vastavat kava koostama ega sellega seonduvat järgima.</w:t>
      </w:r>
    </w:p>
    <w:p w14:paraId="49BC52D9" w14:textId="77777777" w:rsidR="00701212" w:rsidRPr="00B92E7F" w:rsidRDefault="00701212" w:rsidP="00B92E7F">
      <w:pPr>
        <w:pStyle w:val="Normaallaadveeb"/>
        <w:shd w:val="clear" w:color="auto" w:fill="FFFFFF" w:themeFill="background1"/>
        <w:spacing w:before="0" w:beforeAutospacing="0" w:after="0" w:afterAutospacing="0"/>
        <w:jc w:val="both"/>
      </w:pPr>
    </w:p>
    <w:p w14:paraId="41C588DA" w14:textId="4E16E6B6" w:rsidR="69A5156A" w:rsidRPr="00B92E7F" w:rsidRDefault="69A5156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83. </w:t>
      </w:r>
      <w:r w:rsidRPr="00B92E7F">
        <w:rPr>
          <w:rFonts w:ascii="Times New Roman" w:hAnsi="Times New Roman" w:cs="Times New Roman"/>
          <w:sz w:val="24"/>
          <w:szCs w:val="24"/>
        </w:rPr>
        <w:t>Kehtiv § 83 reguleerib laenud</w:t>
      </w:r>
      <w:r w:rsidR="1E57E547" w:rsidRPr="00B92E7F">
        <w:rPr>
          <w:rFonts w:ascii="Times New Roman" w:hAnsi="Times New Roman" w:cs="Times New Roman"/>
          <w:sz w:val="24"/>
          <w:szCs w:val="24"/>
        </w:rPr>
        <w:t xml:space="preserve">e suhtes esitatavaid nõudeid. </w:t>
      </w:r>
    </w:p>
    <w:p w14:paraId="231D5500" w14:textId="69349719" w:rsidR="0992375C" w:rsidRPr="00B92E7F" w:rsidRDefault="0992375C" w:rsidP="00B92E7F">
      <w:pPr>
        <w:spacing w:after="0" w:line="240" w:lineRule="auto"/>
        <w:jc w:val="both"/>
        <w:rPr>
          <w:rFonts w:ascii="Times New Roman" w:hAnsi="Times New Roman" w:cs="Times New Roman"/>
          <w:b/>
          <w:bCs/>
          <w:sz w:val="24"/>
          <w:szCs w:val="24"/>
        </w:rPr>
      </w:pPr>
    </w:p>
    <w:p w14:paraId="1DFED975" w14:textId="5EFF60EE" w:rsidR="69A5156A" w:rsidRPr="00B92E7F" w:rsidRDefault="69A5156A"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Lõike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24AA30DC" w:rsidRPr="00B92E7F">
        <w:rPr>
          <w:rFonts w:ascii="Times New Roman" w:hAnsi="Times New Roman" w:cs="Times New Roman"/>
          <w:b/>
          <w:bCs/>
          <w:sz w:val="24"/>
          <w:szCs w:val="24"/>
        </w:rPr>
        <w:t xml:space="preserve">sissejuhatava lauseosa </w:t>
      </w:r>
      <w:r w:rsidRPr="00B92E7F">
        <w:rPr>
          <w:rFonts w:ascii="Times New Roman" w:hAnsi="Times New Roman" w:cs="Times New Roman"/>
          <w:b/>
          <w:bCs/>
          <w:sz w:val="24"/>
          <w:szCs w:val="24"/>
        </w:rPr>
        <w:t xml:space="preserve">muutmine. </w:t>
      </w:r>
      <w:r w:rsidR="3272BF8C" w:rsidRPr="00B92E7F">
        <w:rPr>
          <w:rFonts w:ascii="Times New Roman" w:hAnsi="Times New Roman" w:cs="Times New Roman"/>
          <w:sz w:val="24"/>
          <w:szCs w:val="24"/>
        </w:rPr>
        <w:t>Lõikega 2</w:t>
      </w:r>
      <w:r w:rsidR="3272BF8C" w:rsidRPr="00B92E7F">
        <w:rPr>
          <w:rFonts w:ascii="Times New Roman" w:hAnsi="Times New Roman" w:cs="Times New Roman"/>
          <w:sz w:val="24"/>
          <w:szCs w:val="24"/>
          <w:vertAlign w:val="superscript"/>
        </w:rPr>
        <w:t>1</w:t>
      </w:r>
      <w:r w:rsidR="3272BF8C" w:rsidRPr="00B92E7F">
        <w:rPr>
          <w:rFonts w:ascii="Times New Roman" w:hAnsi="Times New Roman" w:cs="Times New Roman"/>
          <w:sz w:val="24"/>
          <w:szCs w:val="24"/>
        </w:rPr>
        <w:t xml:space="preserve"> antakse Eesti Pangale õigus kehtestada makrofinantsjärelevalve eesmärgil kõigile Eestis tegutsevatele krediidiasutustele, nende Eestis asuvatele ema- ja tütarettevõtjatele ning välisriikide krediidiasutust</w:t>
      </w:r>
      <w:r w:rsidR="673A334F" w:rsidRPr="00B92E7F">
        <w:rPr>
          <w:rFonts w:ascii="Times New Roman" w:hAnsi="Times New Roman" w:cs="Times New Roman"/>
          <w:sz w:val="24"/>
          <w:szCs w:val="24"/>
        </w:rPr>
        <w:t xml:space="preserve">e Eestis tegutsevatele tütarettevõtjatele, filiaalidele ja esindustele lõikele järgnevas loetelus nimetatud nõuded. </w:t>
      </w:r>
      <w:r w:rsidR="1FE7C919" w:rsidRPr="00B92E7F">
        <w:rPr>
          <w:rFonts w:ascii="Times New Roman" w:eastAsia="Calibri" w:hAnsi="Times New Roman" w:cs="Times New Roman"/>
          <w:sz w:val="24"/>
          <w:szCs w:val="24"/>
        </w:rPr>
        <w:t>Tulenevalt § 22 kehtetuks tunnistamisest muudetakse lõike 2</w:t>
      </w:r>
      <w:r w:rsidR="1FE7C919" w:rsidRPr="00B92E7F">
        <w:rPr>
          <w:rFonts w:ascii="Times New Roman" w:eastAsia="Calibri" w:hAnsi="Times New Roman" w:cs="Times New Roman"/>
          <w:sz w:val="24"/>
          <w:szCs w:val="24"/>
          <w:vertAlign w:val="superscript"/>
        </w:rPr>
        <w:t>1</w:t>
      </w:r>
      <w:r w:rsidR="1FE7C919" w:rsidRPr="00B92E7F">
        <w:rPr>
          <w:rFonts w:ascii="Times New Roman" w:eastAsia="Calibri" w:hAnsi="Times New Roman" w:cs="Times New Roman"/>
          <w:sz w:val="24"/>
          <w:szCs w:val="24"/>
        </w:rPr>
        <w:t xml:space="preserve"> sissejuhatava lauseosa sõnastust ja jäetakse sellest välja krediidiasutuste esindust puudutav tekstiosa (vt § 22 kehtetuks tunnistamise selgitusi).</w:t>
      </w:r>
    </w:p>
    <w:p w14:paraId="76938781" w14:textId="0C16AFA0" w:rsidR="0992375C" w:rsidRPr="00B92E7F" w:rsidRDefault="0992375C" w:rsidP="00B92E7F">
      <w:pPr>
        <w:spacing w:after="0" w:line="240" w:lineRule="auto"/>
        <w:jc w:val="both"/>
        <w:rPr>
          <w:rFonts w:ascii="Times New Roman" w:hAnsi="Times New Roman" w:cs="Times New Roman"/>
          <w:b/>
          <w:bCs/>
          <w:sz w:val="24"/>
          <w:szCs w:val="24"/>
        </w:rPr>
      </w:pPr>
    </w:p>
    <w:p w14:paraId="79DE17BE" w14:textId="3CDD6A21" w:rsidR="0992375C" w:rsidRDefault="69A5156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85</w:t>
      </w:r>
      <w:r w:rsidRPr="00B92E7F">
        <w:rPr>
          <w:rFonts w:ascii="Times New Roman" w:hAnsi="Times New Roman" w:cs="Times New Roman"/>
          <w:b/>
          <w:bCs/>
          <w:sz w:val="24"/>
          <w:szCs w:val="24"/>
          <w:vertAlign w:val="superscript"/>
        </w:rPr>
        <w:t>4</w:t>
      </w:r>
      <w:r w:rsidRPr="00B92E7F">
        <w:rPr>
          <w:rFonts w:ascii="Times New Roman" w:hAnsi="Times New Roman" w:cs="Times New Roman"/>
          <w:b/>
          <w:bCs/>
          <w:sz w:val="24"/>
          <w:szCs w:val="24"/>
        </w:rPr>
        <w:t xml:space="preserve">. </w:t>
      </w:r>
      <w:r w:rsidR="4C826485" w:rsidRPr="00B92E7F">
        <w:rPr>
          <w:rFonts w:ascii="Times New Roman" w:hAnsi="Times New Roman" w:cs="Times New Roman"/>
          <w:sz w:val="24"/>
          <w:szCs w:val="24"/>
        </w:rPr>
        <w:t>Kehtiv § 85</w:t>
      </w:r>
      <w:r w:rsidR="4C826485" w:rsidRPr="00B92E7F">
        <w:rPr>
          <w:rFonts w:ascii="Times New Roman" w:hAnsi="Times New Roman" w:cs="Times New Roman"/>
          <w:sz w:val="24"/>
          <w:szCs w:val="24"/>
          <w:vertAlign w:val="superscript"/>
        </w:rPr>
        <w:t>4</w:t>
      </w:r>
      <w:r w:rsidR="4C826485" w:rsidRPr="00B92E7F">
        <w:rPr>
          <w:rFonts w:ascii="Times New Roman" w:hAnsi="Times New Roman" w:cs="Times New Roman"/>
          <w:sz w:val="24"/>
          <w:szCs w:val="24"/>
        </w:rPr>
        <w:t xml:space="preserve"> reguleerib täiendavate makrotasandi usaldatavusnormatiivide kehtestamist.</w:t>
      </w:r>
    </w:p>
    <w:p w14:paraId="6F6FE1D7" w14:textId="77777777" w:rsidR="00D2688A" w:rsidRPr="00B92E7F" w:rsidRDefault="00D2688A" w:rsidP="00B92E7F">
      <w:pPr>
        <w:spacing w:after="0" w:line="240" w:lineRule="auto"/>
        <w:jc w:val="both"/>
        <w:rPr>
          <w:rFonts w:ascii="Times New Roman" w:hAnsi="Times New Roman" w:cs="Times New Roman"/>
          <w:sz w:val="24"/>
          <w:szCs w:val="24"/>
        </w:rPr>
      </w:pPr>
    </w:p>
    <w:p w14:paraId="4241CEA2" w14:textId="6BA8F224" w:rsidR="69A5156A" w:rsidRPr="00B92E7F" w:rsidRDefault="649AAE07"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Paragrahvi </w:t>
      </w:r>
      <w:r w:rsidR="7A497667" w:rsidRPr="00B92E7F">
        <w:rPr>
          <w:rFonts w:ascii="Times New Roman" w:hAnsi="Times New Roman" w:cs="Times New Roman"/>
          <w:b/>
          <w:bCs/>
          <w:sz w:val="24"/>
          <w:szCs w:val="24"/>
        </w:rPr>
        <w:t>muutmine.</w:t>
      </w:r>
      <w:r w:rsidR="783335A8" w:rsidRPr="00B92E7F">
        <w:rPr>
          <w:rFonts w:ascii="Times New Roman" w:hAnsi="Times New Roman" w:cs="Times New Roman"/>
          <w:b/>
          <w:bCs/>
          <w:sz w:val="24"/>
          <w:szCs w:val="24"/>
        </w:rPr>
        <w:t xml:space="preserve"> </w:t>
      </w:r>
      <w:r w:rsidR="6BF2EC89" w:rsidRPr="00B92E7F">
        <w:rPr>
          <w:rFonts w:ascii="Times New Roman" w:hAnsi="Times New Roman" w:cs="Times New Roman"/>
          <w:sz w:val="24"/>
          <w:szCs w:val="24"/>
        </w:rPr>
        <w:t>Paragrahvi</w:t>
      </w:r>
      <w:r w:rsidR="448B7BDC" w:rsidRPr="00B92E7F">
        <w:rPr>
          <w:rFonts w:ascii="Times New Roman" w:hAnsi="Times New Roman" w:cs="Times New Roman"/>
          <w:sz w:val="24"/>
          <w:szCs w:val="24"/>
        </w:rPr>
        <w:t>s</w:t>
      </w:r>
      <w:r w:rsidR="196108F0" w:rsidRPr="00B92E7F">
        <w:rPr>
          <w:rFonts w:ascii="Times New Roman" w:hAnsi="Times New Roman" w:cs="Times New Roman"/>
          <w:sz w:val="24"/>
          <w:szCs w:val="24"/>
        </w:rPr>
        <w:t xml:space="preserve"> 85</w:t>
      </w:r>
      <w:r w:rsidR="196108F0" w:rsidRPr="00B92E7F">
        <w:rPr>
          <w:rFonts w:ascii="Times New Roman" w:hAnsi="Times New Roman" w:cs="Times New Roman"/>
          <w:sz w:val="24"/>
          <w:szCs w:val="24"/>
          <w:vertAlign w:val="superscript"/>
        </w:rPr>
        <w:t>4</w:t>
      </w:r>
      <w:r w:rsidR="196108F0" w:rsidRPr="00B92E7F">
        <w:rPr>
          <w:rFonts w:ascii="Times New Roman" w:hAnsi="Times New Roman" w:cs="Times New Roman"/>
          <w:sz w:val="24"/>
          <w:szCs w:val="24"/>
        </w:rPr>
        <w:t xml:space="preserve"> </w:t>
      </w:r>
      <w:r w:rsidR="50F45B65" w:rsidRPr="00B92E7F">
        <w:rPr>
          <w:rFonts w:ascii="Times New Roman" w:hAnsi="Times New Roman" w:cs="Times New Roman"/>
          <w:sz w:val="24"/>
          <w:szCs w:val="24"/>
        </w:rPr>
        <w:t>on kehtestatud</w:t>
      </w:r>
      <w:r w:rsidR="6BF2EC89" w:rsidRPr="00B92E7F">
        <w:rPr>
          <w:rFonts w:ascii="Times New Roman" w:hAnsi="Times New Roman" w:cs="Times New Roman"/>
          <w:sz w:val="24"/>
          <w:szCs w:val="24"/>
        </w:rPr>
        <w:t xml:space="preserve"> Eesti Panga</w:t>
      </w:r>
      <w:r w:rsidR="196108F0" w:rsidRPr="00B92E7F">
        <w:rPr>
          <w:rFonts w:ascii="Times New Roman" w:hAnsi="Times New Roman" w:cs="Times New Roman"/>
          <w:sz w:val="24"/>
          <w:szCs w:val="24"/>
        </w:rPr>
        <w:t xml:space="preserve"> õigus kehtestada makrofinantsjärelevalve eesmärgil kõigile Eestis tegutsevatele krediidiasutustele, nende Eestis asuvatele ema- ja tütarettevõtjatele ning välisriikide krediidiasutuste Eestis tegutsevatele tütarettevõtjatele, filiaalidele ja esindustele </w:t>
      </w:r>
      <w:r w:rsidR="0C21A9E6" w:rsidRPr="00B92E7F">
        <w:rPr>
          <w:rFonts w:ascii="Times New Roman" w:hAnsi="Times New Roman" w:cs="Times New Roman"/>
          <w:sz w:val="24"/>
          <w:szCs w:val="24"/>
        </w:rPr>
        <w:t xml:space="preserve">sissejuhatavale </w:t>
      </w:r>
      <w:r w:rsidR="196108F0" w:rsidRPr="00B92E7F">
        <w:rPr>
          <w:rFonts w:ascii="Times New Roman" w:hAnsi="Times New Roman" w:cs="Times New Roman"/>
          <w:sz w:val="24"/>
          <w:szCs w:val="24"/>
        </w:rPr>
        <w:t xml:space="preserve">lõikele järgnevas loetelus nimetatud nõuded. </w:t>
      </w:r>
      <w:r w:rsidR="6BF2EC89" w:rsidRPr="00B92E7F">
        <w:rPr>
          <w:rFonts w:ascii="Times New Roman" w:eastAsia="Calibri" w:hAnsi="Times New Roman" w:cs="Times New Roman"/>
          <w:sz w:val="24"/>
          <w:szCs w:val="24"/>
        </w:rPr>
        <w:t>Tulenevalt</w:t>
      </w:r>
      <w:r w:rsidR="208C1063" w:rsidRPr="00B92E7F">
        <w:rPr>
          <w:rFonts w:ascii="Times New Roman" w:eastAsia="Calibri" w:hAnsi="Times New Roman" w:cs="Times New Roman"/>
          <w:sz w:val="24"/>
          <w:szCs w:val="24"/>
        </w:rPr>
        <w:t xml:space="preserve"> </w:t>
      </w:r>
      <w:r w:rsidR="3199A5BB" w:rsidRPr="00B92E7F">
        <w:rPr>
          <w:rFonts w:ascii="Times New Roman" w:eastAsia="Calibri" w:hAnsi="Times New Roman" w:cs="Times New Roman"/>
          <w:sz w:val="24"/>
          <w:szCs w:val="24"/>
        </w:rPr>
        <w:t>CRR artikli 124 täpsustamisest</w:t>
      </w:r>
      <w:r w:rsidR="6557AF2F" w:rsidRPr="00B92E7F">
        <w:rPr>
          <w:rFonts w:ascii="Times New Roman" w:eastAsia="Calibri" w:hAnsi="Times New Roman" w:cs="Times New Roman"/>
          <w:sz w:val="24"/>
          <w:szCs w:val="24"/>
        </w:rPr>
        <w:t xml:space="preserve"> (vt seletuskirja punkti 2.1.2. alapunkti (i) selgitusi)</w:t>
      </w:r>
      <w:r w:rsidR="6BF2EC89" w:rsidRPr="00B92E7F">
        <w:rPr>
          <w:rFonts w:ascii="Times New Roman" w:eastAsia="Calibri" w:hAnsi="Times New Roman" w:cs="Times New Roman"/>
          <w:sz w:val="24"/>
          <w:szCs w:val="24"/>
        </w:rPr>
        <w:t xml:space="preserve"> </w:t>
      </w:r>
      <w:r w:rsidR="75D8AC85" w:rsidRPr="00B92E7F">
        <w:rPr>
          <w:rFonts w:ascii="Times New Roman" w:eastAsia="Calibri" w:hAnsi="Times New Roman" w:cs="Times New Roman"/>
          <w:b/>
          <w:bCs/>
          <w:sz w:val="24"/>
          <w:szCs w:val="24"/>
        </w:rPr>
        <w:t>loetakse § 85</w:t>
      </w:r>
      <w:r w:rsidR="75D8AC85" w:rsidRPr="00B92E7F">
        <w:rPr>
          <w:rFonts w:ascii="Times New Roman" w:hAnsi="Times New Roman" w:cs="Times New Roman"/>
          <w:b/>
          <w:bCs/>
          <w:sz w:val="24"/>
          <w:szCs w:val="24"/>
          <w:vertAlign w:val="superscript"/>
        </w:rPr>
        <w:t>4</w:t>
      </w:r>
      <w:r w:rsidR="75D8AC85" w:rsidRPr="00B92E7F">
        <w:rPr>
          <w:rFonts w:ascii="Times New Roman" w:eastAsia="Calibri" w:hAnsi="Times New Roman" w:cs="Times New Roman"/>
          <w:b/>
          <w:bCs/>
          <w:sz w:val="24"/>
          <w:szCs w:val="24"/>
        </w:rPr>
        <w:t xml:space="preserve"> sissejuhatav lauseosa lõikeks 1 </w:t>
      </w:r>
      <w:r w:rsidR="75D8AC85" w:rsidRPr="00B92E7F">
        <w:rPr>
          <w:rFonts w:ascii="Times New Roman" w:eastAsia="Calibri" w:hAnsi="Times New Roman" w:cs="Times New Roman"/>
          <w:sz w:val="24"/>
          <w:szCs w:val="24"/>
        </w:rPr>
        <w:t xml:space="preserve">ja </w:t>
      </w:r>
      <w:r w:rsidR="300E4F1E" w:rsidRPr="00B92E7F">
        <w:rPr>
          <w:rFonts w:ascii="Times New Roman" w:eastAsia="Calibri" w:hAnsi="Times New Roman" w:cs="Times New Roman"/>
          <w:b/>
          <w:bCs/>
          <w:sz w:val="24"/>
          <w:szCs w:val="24"/>
        </w:rPr>
        <w:t>lisatakse</w:t>
      </w:r>
      <w:r w:rsidR="6BF2EC89" w:rsidRPr="00B92E7F">
        <w:rPr>
          <w:rFonts w:ascii="Times New Roman" w:eastAsia="Calibri" w:hAnsi="Times New Roman" w:cs="Times New Roman"/>
          <w:b/>
          <w:bCs/>
          <w:sz w:val="24"/>
          <w:szCs w:val="24"/>
        </w:rPr>
        <w:t xml:space="preserve"> </w:t>
      </w:r>
      <w:r w:rsidR="04545A96" w:rsidRPr="00B92E7F">
        <w:rPr>
          <w:rFonts w:ascii="Times New Roman" w:eastAsia="Calibri" w:hAnsi="Times New Roman" w:cs="Times New Roman"/>
          <w:b/>
          <w:bCs/>
          <w:sz w:val="24"/>
          <w:szCs w:val="24"/>
        </w:rPr>
        <w:t>lõige 2</w:t>
      </w:r>
      <w:r w:rsidR="3ACA5686" w:rsidRPr="00B92E7F">
        <w:rPr>
          <w:rFonts w:ascii="Times New Roman" w:eastAsia="Calibri" w:hAnsi="Times New Roman" w:cs="Times New Roman"/>
          <w:sz w:val="24"/>
          <w:szCs w:val="24"/>
        </w:rPr>
        <w:t>. Lõikes 2</w:t>
      </w:r>
      <w:r w:rsidR="04545A96" w:rsidRPr="00B92E7F">
        <w:rPr>
          <w:rFonts w:ascii="Times New Roman" w:eastAsia="Calibri" w:hAnsi="Times New Roman" w:cs="Times New Roman"/>
          <w:sz w:val="24"/>
          <w:szCs w:val="24"/>
        </w:rPr>
        <w:t xml:space="preserve"> määratletakse </w:t>
      </w:r>
      <w:r w:rsidR="3DF06992" w:rsidRPr="00B92E7F">
        <w:rPr>
          <w:rFonts w:ascii="Times New Roman" w:eastAsia="Calibri" w:hAnsi="Times New Roman" w:cs="Times New Roman"/>
          <w:sz w:val="24"/>
          <w:szCs w:val="24"/>
        </w:rPr>
        <w:t xml:space="preserve">teave, mida Finantsinspektsioon </w:t>
      </w:r>
      <w:r w:rsidR="2597CC8F" w:rsidRPr="00B92E7F">
        <w:rPr>
          <w:rFonts w:ascii="Times New Roman" w:eastAsia="Calibri" w:hAnsi="Times New Roman" w:cs="Times New Roman"/>
          <w:sz w:val="24"/>
          <w:szCs w:val="24"/>
        </w:rPr>
        <w:t xml:space="preserve">peab </w:t>
      </w:r>
      <w:r w:rsidR="3DF06992" w:rsidRPr="00B92E7F">
        <w:rPr>
          <w:rFonts w:ascii="Times New Roman" w:eastAsia="Calibri" w:hAnsi="Times New Roman" w:cs="Times New Roman"/>
          <w:sz w:val="24"/>
          <w:szCs w:val="24"/>
        </w:rPr>
        <w:t>Eesti</w:t>
      </w:r>
      <w:r w:rsidR="3D4F940B" w:rsidRPr="00B92E7F">
        <w:rPr>
          <w:rFonts w:ascii="Times New Roman" w:eastAsia="Calibri" w:hAnsi="Times New Roman" w:cs="Times New Roman"/>
          <w:sz w:val="24"/>
          <w:szCs w:val="24"/>
        </w:rPr>
        <w:t xml:space="preserve"> </w:t>
      </w:r>
      <w:r w:rsidR="3DF06992" w:rsidRPr="00B92E7F">
        <w:rPr>
          <w:rFonts w:ascii="Times New Roman" w:eastAsia="Calibri" w:hAnsi="Times New Roman" w:cs="Times New Roman"/>
          <w:sz w:val="24"/>
          <w:szCs w:val="24"/>
        </w:rPr>
        <w:t xml:space="preserve">Pangale </w:t>
      </w:r>
      <w:r w:rsidR="4EDCE368" w:rsidRPr="00B92E7F">
        <w:rPr>
          <w:rFonts w:ascii="Times New Roman" w:eastAsia="Calibri" w:hAnsi="Times New Roman" w:cs="Times New Roman"/>
          <w:sz w:val="24"/>
          <w:szCs w:val="24"/>
        </w:rPr>
        <w:t>nõuete kehtestamiseks</w:t>
      </w:r>
      <w:r w:rsidR="04B8FB3B" w:rsidRPr="00B92E7F">
        <w:rPr>
          <w:rFonts w:ascii="Times New Roman" w:eastAsia="Calibri" w:hAnsi="Times New Roman" w:cs="Times New Roman"/>
          <w:sz w:val="24"/>
          <w:szCs w:val="24"/>
        </w:rPr>
        <w:t xml:space="preserve"> ja regulaarseks hindamiseks</w:t>
      </w:r>
      <w:r w:rsidR="4EDCE368" w:rsidRPr="00B92E7F">
        <w:rPr>
          <w:rFonts w:ascii="Times New Roman" w:eastAsia="Calibri" w:hAnsi="Times New Roman" w:cs="Times New Roman"/>
          <w:sz w:val="24"/>
          <w:szCs w:val="24"/>
        </w:rPr>
        <w:t xml:space="preserve"> </w:t>
      </w:r>
      <w:r w:rsidR="76DAAF7F" w:rsidRPr="00B92E7F">
        <w:rPr>
          <w:rFonts w:ascii="Times New Roman" w:eastAsia="Calibri" w:hAnsi="Times New Roman" w:cs="Times New Roman"/>
          <w:sz w:val="24"/>
          <w:szCs w:val="24"/>
        </w:rPr>
        <w:t>edast</w:t>
      </w:r>
      <w:r w:rsidR="52E94752" w:rsidRPr="00B92E7F">
        <w:rPr>
          <w:rFonts w:ascii="Times New Roman" w:eastAsia="Calibri" w:hAnsi="Times New Roman" w:cs="Times New Roman"/>
          <w:sz w:val="24"/>
          <w:szCs w:val="24"/>
        </w:rPr>
        <w:t xml:space="preserve">ama. </w:t>
      </w:r>
      <w:r w:rsidR="74E71DAE" w:rsidRPr="00B92E7F">
        <w:rPr>
          <w:rFonts w:ascii="Times New Roman" w:eastAsia="Calibri" w:hAnsi="Times New Roman" w:cs="Times New Roman"/>
          <w:sz w:val="24"/>
          <w:szCs w:val="24"/>
        </w:rPr>
        <w:t xml:space="preserve">Finantsinspektsioon edastab Eesti Pangale sellist teavet, mis </w:t>
      </w:r>
      <w:r w:rsidR="10ECE2A5" w:rsidRPr="00B92E7F">
        <w:rPr>
          <w:rFonts w:ascii="Times New Roman" w:eastAsia="Calibri" w:hAnsi="Times New Roman" w:cs="Times New Roman"/>
          <w:sz w:val="24"/>
          <w:szCs w:val="24"/>
        </w:rPr>
        <w:t xml:space="preserve">on </w:t>
      </w:r>
      <w:r w:rsidR="74E71DAE" w:rsidRPr="00B92E7F">
        <w:rPr>
          <w:rFonts w:ascii="Times New Roman" w:eastAsia="Calibri" w:hAnsi="Times New Roman" w:cs="Times New Roman"/>
          <w:sz w:val="24"/>
          <w:szCs w:val="24"/>
        </w:rPr>
        <w:t>Finantsinspektsioonil  olemas, s</w:t>
      </w:r>
      <w:r w:rsidR="77A53945" w:rsidRPr="00B92E7F">
        <w:rPr>
          <w:rFonts w:ascii="Times New Roman" w:eastAsia="Calibri" w:hAnsi="Times New Roman" w:cs="Times New Roman"/>
          <w:sz w:val="24"/>
          <w:szCs w:val="24"/>
        </w:rPr>
        <w:t>.</w:t>
      </w:r>
      <w:r w:rsidR="74E71DAE" w:rsidRPr="00B92E7F">
        <w:rPr>
          <w:rFonts w:ascii="Times New Roman" w:eastAsia="Calibri" w:hAnsi="Times New Roman" w:cs="Times New Roman"/>
          <w:sz w:val="24"/>
          <w:szCs w:val="24"/>
        </w:rPr>
        <w:t>t</w:t>
      </w:r>
      <w:r w:rsidR="23E14434" w:rsidRPr="00B92E7F">
        <w:rPr>
          <w:rFonts w:ascii="Times New Roman" w:eastAsia="Calibri" w:hAnsi="Times New Roman" w:cs="Times New Roman"/>
          <w:sz w:val="24"/>
          <w:szCs w:val="24"/>
        </w:rPr>
        <w:t>.</w:t>
      </w:r>
      <w:r w:rsidR="74E71DAE" w:rsidRPr="00B92E7F">
        <w:rPr>
          <w:rFonts w:ascii="Times New Roman" w:eastAsia="Calibri" w:hAnsi="Times New Roman" w:cs="Times New Roman"/>
          <w:sz w:val="24"/>
          <w:szCs w:val="24"/>
        </w:rPr>
        <w:t xml:space="preserve"> Eesti Pangale edastatakse järelevalvelist infot, mis tavapärase järelevalve käigus kogutud, analüüsitud, menetluse käigus saadud. </w:t>
      </w:r>
      <w:r w:rsidR="6DFB9EF5" w:rsidRPr="00B92E7F">
        <w:rPr>
          <w:rFonts w:ascii="Times New Roman" w:eastAsia="Calibri" w:hAnsi="Times New Roman" w:cs="Times New Roman"/>
          <w:sz w:val="24"/>
          <w:szCs w:val="24"/>
        </w:rPr>
        <w:t xml:space="preserve">Muudatus ei </w:t>
      </w:r>
      <w:r w:rsidR="74E71DAE" w:rsidRPr="00B92E7F">
        <w:rPr>
          <w:rFonts w:ascii="Times New Roman" w:eastAsia="Calibri" w:hAnsi="Times New Roman" w:cs="Times New Roman"/>
          <w:sz w:val="24"/>
          <w:szCs w:val="24"/>
        </w:rPr>
        <w:t xml:space="preserve">kohusta </w:t>
      </w:r>
      <w:r w:rsidR="205DF76D" w:rsidRPr="00B92E7F">
        <w:rPr>
          <w:rFonts w:ascii="Times New Roman" w:eastAsia="Calibri" w:hAnsi="Times New Roman" w:cs="Times New Roman"/>
          <w:sz w:val="24"/>
          <w:szCs w:val="24"/>
        </w:rPr>
        <w:t>F</w:t>
      </w:r>
      <w:r w:rsidR="12C3893F" w:rsidRPr="00B92E7F">
        <w:rPr>
          <w:rFonts w:ascii="Times New Roman" w:eastAsia="Calibri" w:hAnsi="Times New Roman" w:cs="Times New Roman"/>
          <w:sz w:val="24"/>
          <w:szCs w:val="24"/>
        </w:rPr>
        <w:t>inantsinspektsiooni</w:t>
      </w:r>
      <w:r w:rsidR="74E71DAE" w:rsidRPr="00B92E7F">
        <w:rPr>
          <w:rFonts w:ascii="Times New Roman" w:eastAsia="Calibri" w:hAnsi="Times New Roman" w:cs="Times New Roman"/>
          <w:sz w:val="24"/>
          <w:szCs w:val="24"/>
        </w:rPr>
        <w:t xml:space="preserve"> täiendavaid tegevusi ega analüüse tegema ning hinnanguid andma. </w:t>
      </w:r>
    </w:p>
    <w:p w14:paraId="1131485E" w14:textId="12340949" w:rsidR="69A5156A" w:rsidRPr="00B92E7F" w:rsidRDefault="69A5156A" w:rsidP="00B92E7F">
      <w:pPr>
        <w:spacing w:after="0" w:line="240" w:lineRule="auto"/>
        <w:jc w:val="both"/>
        <w:rPr>
          <w:rFonts w:ascii="Times New Roman" w:eastAsia="Calibri" w:hAnsi="Times New Roman" w:cs="Times New Roman"/>
          <w:sz w:val="24"/>
          <w:szCs w:val="24"/>
        </w:rPr>
      </w:pPr>
    </w:p>
    <w:p w14:paraId="4EEBF555" w14:textId="4B5E5067" w:rsidR="69A5156A" w:rsidRPr="00B92E7F" w:rsidRDefault="707F3480" w:rsidP="00B92E7F">
      <w:p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 xml:space="preserve">Oluliste krediidiasutuste </w:t>
      </w:r>
      <w:r w:rsidR="1979511D" w:rsidRPr="00B92E7F">
        <w:rPr>
          <w:rFonts w:ascii="Times New Roman" w:eastAsia="Calibri" w:hAnsi="Times New Roman" w:cs="Times New Roman"/>
          <w:sz w:val="24"/>
          <w:szCs w:val="24"/>
        </w:rPr>
        <w:t>puhul</w:t>
      </w:r>
      <w:r w:rsidRPr="00B92E7F">
        <w:rPr>
          <w:rFonts w:ascii="Times New Roman" w:eastAsia="Calibri" w:hAnsi="Times New Roman" w:cs="Times New Roman"/>
          <w:sz w:val="24"/>
          <w:szCs w:val="24"/>
        </w:rPr>
        <w:t>, kelle üle teostab E</w:t>
      </w:r>
      <w:r w:rsidR="7EB64404" w:rsidRPr="00B92E7F">
        <w:rPr>
          <w:rFonts w:ascii="Times New Roman" w:eastAsia="Calibri" w:hAnsi="Times New Roman" w:cs="Times New Roman"/>
          <w:sz w:val="24"/>
          <w:szCs w:val="24"/>
        </w:rPr>
        <w:t xml:space="preserve">uroopa </w:t>
      </w:r>
      <w:r w:rsidRPr="00B92E7F">
        <w:rPr>
          <w:rFonts w:ascii="Times New Roman" w:eastAsia="Calibri" w:hAnsi="Times New Roman" w:cs="Times New Roman"/>
          <w:sz w:val="24"/>
          <w:szCs w:val="24"/>
        </w:rPr>
        <w:t>K</w:t>
      </w:r>
      <w:r w:rsidR="0B827399" w:rsidRPr="00B92E7F">
        <w:rPr>
          <w:rFonts w:ascii="Times New Roman" w:eastAsia="Calibri" w:hAnsi="Times New Roman" w:cs="Times New Roman"/>
          <w:sz w:val="24"/>
          <w:szCs w:val="24"/>
        </w:rPr>
        <w:t>eskpank</w:t>
      </w:r>
      <w:r w:rsidRPr="00B92E7F">
        <w:rPr>
          <w:rFonts w:ascii="Times New Roman" w:eastAsia="Calibri" w:hAnsi="Times New Roman" w:cs="Times New Roman"/>
          <w:sz w:val="24"/>
          <w:szCs w:val="24"/>
        </w:rPr>
        <w:t xml:space="preserve"> otsejärelevalvet, on sätte mõistes teabe edastajaks F</w:t>
      </w:r>
      <w:r w:rsidR="7BC7C7CF" w:rsidRPr="00B92E7F">
        <w:rPr>
          <w:rFonts w:ascii="Times New Roman" w:eastAsia="Calibri" w:hAnsi="Times New Roman" w:cs="Times New Roman"/>
          <w:sz w:val="24"/>
          <w:szCs w:val="24"/>
        </w:rPr>
        <w:t>inantsinspektsiooni</w:t>
      </w:r>
      <w:r w:rsidRPr="00B92E7F">
        <w:rPr>
          <w:rFonts w:ascii="Times New Roman" w:eastAsia="Calibri" w:hAnsi="Times New Roman" w:cs="Times New Roman"/>
          <w:sz w:val="24"/>
          <w:szCs w:val="24"/>
        </w:rPr>
        <w:t xml:space="preserve"> asemel E</w:t>
      </w:r>
      <w:r w:rsidR="20A6F3B6" w:rsidRPr="00B92E7F">
        <w:rPr>
          <w:rFonts w:ascii="Times New Roman" w:eastAsia="Calibri" w:hAnsi="Times New Roman" w:cs="Times New Roman"/>
          <w:sz w:val="24"/>
          <w:szCs w:val="24"/>
        </w:rPr>
        <w:t>uroopa Keskpank</w:t>
      </w:r>
      <w:r w:rsidR="5024F83C" w:rsidRPr="00B92E7F">
        <w:rPr>
          <w:rFonts w:ascii="Times New Roman" w:eastAsia="Calibri" w:hAnsi="Times New Roman" w:cs="Times New Roman"/>
          <w:sz w:val="24"/>
          <w:szCs w:val="24"/>
        </w:rPr>
        <w:t xml:space="preserve"> </w:t>
      </w:r>
      <w:r w:rsidR="1DAE6650" w:rsidRPr="00B92E7F">
        <w:rPr>
          <w:rFonts w:ascii="Times New Roman" w:eastAsia="Calibri" w:hAnsi="Times New Roman" w:cs="Times New Roman"/>
          <w:sz w:val="24"/>
          <w:szCs w:val="24"/>
        </w:rPr>
        <w:t xml:space="preserve">vastavalt </w:t>
      </w:r>
      <w:r w:rsidR="5024F83C" w:rsidRPr="00B92E7F">
        <w:rPr>
          <w:rFonts w:ascii="Times New Roman" w:eastAsia="Calibri" w:hAnsi="Times New Roman" w:cs="Times New Roman"/>
          <w:sz w:val="24"/>
          <w:szCs w:val="24"/>
        </w:rPr>
        <w:t xml:space="preserve"> </w:t>
      </w:r>
      <w:r w:rsidR="0A4CCC55" w:rsidRPr="00B92E7F">
        <w:rPr>
          <w:rFonts w:ascii="Times New Roman" w:eastAsia="Calibri" w:hAnsi="Times New Roman" w:cs="Times New Roman"/>
          <w:sz w:val="24"/>
          <w:szCs w:val="24"/>
        </w:rPr>
        <w:t>KAS § 1 lõike</w:t>
      </w:r>
      <w:r w:rsidR="14A8BD6A" w:rsidRPr="00B92E7F">
        <w:rPr>
          <w:rFonts w:ascii="Times New Roman" w:eastAsia="Calibri" w:hAnsi="Times New Roman" w:cs="Times New Roman"/>
          <w:sz w:val="24"/>
          <w:szCs w:val="24"/>
        </w:rPr>
        <w:t>le</w:t>
      </w:r>
      <w:r w:rsidR="0A4CCC55" w:rsidRPr="00B92E7F">
        <w:rPr>
          <w:rFonts w:ascii="Times New Roman" w:eastAsia="Calibri" w:hAnsi="Times New Roman" w:cs="Times New Roman"/>
          <w:sz w:val="24"/>
          <w:szCs w:val="24"/>
        </w:rPr>
        <w:t xml:space="preserve"> 2</w:t>
      </w:r>
      <w:r w:rsidR="6584C243" w:rsidRPr="00B92E7F">
        <w:rPr>
          <w:rFonts w:ascii="Times New Roman" w:eastAsia="Calibri" w:hAnsi="Times New Roman" w:cs="Times New Roman"/>
          <w:sz w:val="24"/>
          <w:szCs w:val="24"/>
        </w:rPr>
        <w:t xml:space="preserve"> </w:t>
      </w:r>
      <w:r w:rsidR="0A4CCC55" w:rsidRPr="00B92E7F">
        <w:rPr>
          <w:rFonts w:ascii="Times New Roman" w:eastAsia="Calibri" w:hAnsi="Times New Roman" w:cs="Times New Roman"/>
          <w:sz w:val="24"/>
          <w:szCs w:val="24"/>
        </w:rPr>
        <w:t xml:space="preserve"> </w:t>
      </w:r>
      <w:r w:rsidR="43F171FD" w:rsidRPr="00B92E7F">
        <w:rPr>
          <w:rFonts w:ascii="Times New Roman" w:eastAsia="Calibri" w:hAnsi="Times New Roman" w:cs="Times New Roman"/>
          <w:sz w:val="24"/>
          <w:szCs w:val="24"/>
        </w:rPr>
        <w:t xml:space="preserve">ja </w:t>
      </w:r>
      <w:r w:rsidR="0A4CCC55" w:rsidRPr="00B92E7F">
        <w:rPr>
          <w:rFonts w:ascii="Times New Roman" w:eastAsia="Calibri" w:hAnsi="Times New Roman" w:cs="Times New Roman"/>
          <w:sz w:val="24"/>
          <w:szCs w:val="24"/>
        </w:rPr>
        <w:t>nõukogu määruse</w:t>
      </w:r>
      <w:r w:rsidR="185D5409" w:rsidRPr="00B92E7F">
        <w:rPr>
          <w:rFonts w:ascii="Times New Roman" w:eastAsia="Calibri" w:hAnsi="Times New Roman" w:cs="Times New Roman"/>
          <w:sz w:val="24"/>
          <w:szCs w:val="24"/>
        </w:rPr>
        <w:t>le</w:t>
      </w:r>
      <w:r w:rsidR="0A4CCC55" w:rsidRPr="00B92E7F">
        <w:rPr>
          <w:rFonts w:ascii="Times New Roman" w:eastAsia="Calibri" w:hAnsi="Times New Roman" w:cs="Times New Roman"/>
          <w:sz w:val="24"/>
          <w:szCs w:val="24"/>
        </w:rPr>
        <w:t xml:space="preserve"> (EL) nr 1024/2013</w:t>
      </w:r>
      <w:r w:rsidR="6D910EF0" w:rsidRPr="00B92E7F">
        <w:rPr>
          <w:rFonts w:ascii="Times New Roman" w:eastAsia="Calibri" w:hAnsi="Times New Roman" w:cs="Times New Roman"/>
          <w:sz w:val="24"/>
          <w:szCs w:val="24"/>
        </w:rPr>
        <w:t>,</w:t>
      </w:r>
      <w:r w:rsidR="1B10D7FF" w:rsidRPr="00B92E7F">
        <w:rPr>
          <w:rStyle w:val="Allmrkuseviide"/>
          <w:rFonts w:ascii="Times New Roman" w:eastAsia="Calibri" w:hAnsi="Times New Roman" w:cs="Times New Roman"/>
          <w:sz w:val="24"/>
          <w:szCs w:val="24"/>
        </w:rPr>
        <w:footnoteReference w:id="38"/>
      </w:r>
      <w:r w:rsidR="011565BE" w:rsidRPr="00B92E7F">
        <w:rPr>
          <w:rFonts w:ascii="Times New Roman" w:eastAsia="Calibri" w:hAnsi="Times New Roman" w:cs="Times New Roman"/>
          <w:sz w:val="24"/>
          <w:szCs w:val="24"/>
        </w:rPr>
        <w:t xml:space="preserve"> millega antakse Euroopa Keskpangale eriülesanded seoses krediidiasutuste usaldatavusnõuete täitmise järelevalve poliitikaga. </w:t>
      </w:r>
      <w:r w:rsidRPr="00B92E7F">
        <w:rPr>
          <w:rFonts w:ascii="Times New Roman" w:eastAsia="Calibri" w:hAnsi="Times New Roman" w:cs="Times New Roman"/>
          <w:sz w:val="24"/>
          <w:szCs w:val="24"/>
        </w:rPr>
        <w:t>Kuivõrd Eestis tegutsevate krediidiasutuste filiaalide üle F</w:t>
      </w:r>
      <w:r w:rsidR="2765FD9F" w:rsidRPr="00B92E7F">
        <w:rPr>
          <w:rFonts w:ascii="Times New Roman" w:eastAsia="Calibri" w:hAnsi="Times New Roman" w:cs="Times New Roman"/>
          <w:sz w:val="24"/>
          <w:szCs w:val="24"/>
        </w:rPr>
        <w:t>inantsinspektsioon</w:t>
      </w:r>
      <w:r w:rsidRPr="00B92E7F">
        <w:rPr>
          <w:rFonts w:ascii="Times New Roman" w:eastAsia="Calibri" w:hAnsi="Times New Roman" w:cs="Times New Roman"/>
          <w:sz w:val="24"/>
          <w:szCs w:val="24"/>
        </w:rPr>
        <w:t xml:space="preserve"> kapitalijärelevalvet ei tee, siis ka nende filiaalide </w:t>
      </w:r>
      <w:r w:rsidR="60251EF7" w:rsidRPr="00B92E7F">
        <w:rPr>
          <w:rFonts w:ascii="Times New Roman" w:eastAsia="Calibri" w:hAnsi="Times New Roman" w:cs="Times New Roman"/>
          <w:sz w:val="24"/>
          <w:szCs w:val="24"/>
        </w:rPr>
        <w:t>kohta</w:t>
      </w:r>
      <w:r w:rsidRPr="00B92E7F">
        <w:rPr>
          <w:rFonts w:ascii="Times New Roman" w:eastAsia="Calibri" w:hAnsi="Times New Roman" w:cs="Times New Roman"/>
          <w:sz w:val="24"/>
          <w:szCs w:val="24"/>
        </w:rPr>
        <w:t xml:space="preserve"> F</w:t>
      </w:r>
      <w:r w:rsidR="2CF8FEE7" w:rsidRPr="00B92E7F">
        <w:rPr>
          <w:rFonts w:ascii="Times New Roman" w:eastAsia="Calibri" w:hAnsi="Times New Roman" w:cs="Times New Roman"/>
          <w:sz w:val="24"/>
          <w:szCs w:val="24"/>
        </w:rPr>
        <w:t>inantsinspektsioon</w:t>
      </w:r>
      <w:r w:rsidR="6CB622DE" w:rsidRPr="00B92E7F">
        <w:rPr>
          <w:rFonts w:ascii="Times New Roman" w:eastAsia="Calibri" w:hAnsi="Times New Roman" w:cs="Times New Roman"/>
          <w:sz w:val="24"/>
          <w:szCs w:val="24"/>
        </w:rPr>
        <w:t>il</w:t>
      </w:r>
      <w:r w:rsidR="2CF8FEE7" w:rsidRPr="00B92E7F">
        <w:rPr>
          <w:rFonts w:ascii="Times New Roman" w:eastAsia="Calibri" w:hAnsi="Times New Roman" w:cs="Times New Roman"/>
          <w:sz w:val="24"/>
          <w:szCs w:val="24"/>
        </w:rPr>
        <w:t xml:space="preserve"> </w:t>
      </w:r>
      <w:r w:rsidR="0E516103" w:rsidRPr="00B92E7F">
        <w:rPr>
          <w:rFonts w:ascii="Times New Roman" w:eastAsia="Calibri" w:hAnsi="Times New Roman" w:cs="Times New Roman"/>
          <w:sz w:val="24"/>
          <w:szCs w:val="24"/>
        </w:rPr>
        <w:t>Eesti Panga</w:t>
      </w:r>
      <w:r w:rsidRPr="00B92E7F">
        <w:rPr>
          <w:rFonts w:ascii="Times New Roman" w:eastAsia="Calibri" w:hAnsi="Times New Roman" w:cs="Times New Roman"/>
          <w:sz w:val="24"/>
          <w:szCs w:val="24"/>
        </w:rPr>
        <w:t xml:space="preserve">le </w:t>
      </w:r>
      <w:r w:rsidR="08133D3A" w:rsidRPr="00B92E7F">
        <w:rPr>
          <w:rFonts w:ascii="Times New Roman" w:eastAsia="Calibri" w:hAnsi="Times New Roman" w:cs="Times New Roman"/>
          <w:sz w:val="24"/>
          <w:szCs w:val="24"/>
        </w:rPr>
        <w:t>tea</w:t>
      </w:r>
      <w:r w:rsidR="7318C873" w:rsidRPr="00B92E7F">
        <w:rPr>
          <w:rFonts w:ascii="Times New Roman" w:eastAsia="Calibri" w:hAnsi="Times New Roman" w:cs="Times New Roman"/>
          <w:sz w:val="24"/>
          <w:szCs w:val="24"/>
        </w:rPr>
        <w:t>vet</w:t>
      </w:r>
      <w:r w:rsidR="77D6FA6D" w:rsidRPr="00B92E7F">
        <w:rPr>
          <w:rFonts w:ascii="Times New Roman" w:eastAsia="Calibri" w:hAnsi="Times New Roman" w:cs="Times New Roman"/>
          <w:sz w:val="24"/>
          <w:szCs w:val="24"/>
        </w:rPr>
        <w:t xml:space="preserve"> praktiliselt edastada ei ole</w:t>
      </w:r>
      <w:r w:rsidR="253590F7" w:rsidRPr="00B92E7F">
        <w:rPr>
          <w:rFonts w:ascii="Times New Roman" w:eastAsia="Calibri" w:hAnsi="Times New Roman" w:cs="Times New Roman"/>
          <w:sz w:val="24"/>
          <w:szCs w:val="24"/>
        </w:rPr>
        <w:t>, mistõttu</w:t>
      </w:r>
      <w:r w:rsidRPr="00B92E7F">
        <w:rPr>
          <w:rFonts w:ascii="Times New Roman" w:eastAsia="Calibri" w:hAnsi="Times New Roman" w:cs="Times New Roman"/>
          <w:sz w:val="24"/>
          <w:szCs w:val="24"/>
        </w:rPr>
        <w:t xml:space="preserve"> puudub </w:t>
      </w:r>
      <w:r w:rsidR="65CE9FE7" w:rsidRPr="00B92E7F">
        <w:rPr>
          <w:rFonts w:ascii="Times New Roman" w:eastAsia="Calibri" w:hAnsi="Times New Roman" w:cs="Times New Roman"/>
          <w:sz w:val="24"/>
          <w:szCs w:val="24"/>
        </w:rPr>
        <w:t xml:space="preserve">Finantsinspektsioonil </w:t>
      </w:r>
      <w:r w:rsidRPr="00B92E7F">
        <w:rPr>
          <w:rFonts w:ascii="Times New Roman" w:eastAsia="Calibri" w:hAnsi="Times New Roman" w:cs="Times New Roman"/>
          <w:sz w:val="24"/>
          <w:szCs w:val="24"/>
        </w:rPr>
        <w:t>kohustus E</w:t>
      </w:r>
      <w:r w:rsidR="291536CF" w:rsidRPr="00B92E7F">
        <w:rPr>
          <w:rFonts w:ascii="Times New Roman" w:eastAsia="Calibri" w:hAnsi="Times New Roman" w:cs="Times New Roman"/>
          <w:sz w:val="24"/>
          <w:szCs w:val="24"/>
        </w:rPr>
        <w:t>esti Panga</w:t>
      </w:r>
      <w:r w:rsidRPr="00B92E7F">
        <w:rPr>
          <w:rFonts w:ascii="Times New Roman" w:eastAsia="Calibri" w:hAnsi="Times New Roman" w:cs="Times New Roman"/>
          <w:sz w:val="24"/>
          <w:szCs w:val="24"/>
        </w:rPr>
        <w:t xml:space="preserve">le filiaalide </w:t>
      </w:r>
      <w:r w:rsidR="5921A3FD" w:rsidRPr="00B92E7F">
        <w:rPr>
          <w:rFonts w:ascii="Times New Roman" w:eastAsia="Calibri" w:hAnsi="Times New Roman" w:cs="Times New Roman"/>
          <w:sz w:val="24"/>
          <w:szCs w:val="24"/>
        </w:rPr>
        <w:t>kohta</w:t>
      </w:r>
      <w:r w:rsidRPr="00B92E7F">
        <w:rPr>
          <w:rFonts w:ascii="Times New Roman" w:eastAsia="Calibri" w:hAnsi="Times New Roman" w:cs="Times New Roman"/>
          <w:sz w:val="24"/>
          <w:szCs w:val="24"/>
        </w:rPr>
        <w:t xml:space="preserve"> teavet jagada. </w:t>
      </w:r>
    </w:p>
    <w:p w14:paraId="522C593A" w14:textId="77777777" w:rsidR="001A7361" w:rsidRPr="00B92E7F" w:rsidRDefault="001A7361" w:rsidP="00B92E7F">
      <w:pPr>
        <w:spacing w:after="0" w:line="240" w:lineRule="auto"/>
        <w:jc w:val="both"/>
        <w:rPr>
          <w:rFonts w:ascii="Times New Roman" w:hAnsi="Times New Roman" w:cs="Times New Roman"/>
          <w:b/>
          <w:bCs/>
          <w:sz w:val="24"/>
          <w:szCs w:val="24"/>
        </w:rPr>
      </w:pPr>
    </w:p>
    <w:p w14:paraId="61599D44" w14:textId="35AA2B60" w:rsidR="00D944B8" w:rsidRPr="00B92E7F" w:rsidRDefault="00D944B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86</w:t>
      </w:r>
      <w:r w:rsidRPr="00B92E7F">
        <w:rPr>
          <w:rFonts w:ascii="Times New Roman" w:hAnsi="Times New Roman" w:cs="Times New Roman"/>
          <w:b/>
          <w:bCs/>
          <w:sz w:val="24"/>
          <w:szCs w:val="24"/>
          <w:vertAlign w:val="superscript"/>
        </w:rPr>
        <w:t>44</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86</w:t>
      </w:r>
      <w:r w:rsidRPr="00B92E7F">
        <w:rPr>
          <w:rFonts w:ascii="Times New Roman" w:hAnsi="Times New Roman" w:cs="Times New Roman"/>
          <w:sz w:val="24"/>
          <w:szCs w:val="24"/>
          <w:vertAlign w:val="superscript"/>
        </w:rPr>
        <w:t>44</w:t>
      </w:r>
      <w:r w:rsidRPr="00B92E7F">
        <w:rPr>
          <w:rFonts w:ascii="Times New Roman" w:hAnsi="Times New Roman" w:cs="Times New Roman"/>
          <w:sz w:val="24"/>
          <w:szCs w:val="24"/>
        </w:rPr>
        <w:t xml:space="preserve"> sätestab </w:t>
      </w:r>
      <w:r w:rsidR="00EA37FA" w:rsidRPr="00B92E7F">
        <w:rPr>
          <w:rFonts w:ascii="Times New Roman" w:hAnsi="Times New Roman" w:cs="Times New Roman"/>
          <w:sz w:val="24"/>
          <w:szCs w:val="24"/>
        </w:rPr>
        <w:t>kapitalipuhvrite üldnõuded.</w:t>
      </w:r>
    </w:p>
    <w:p w14:paraId="24F5DBAA" w14:textId="51502607" w:rsidR="27F083C7" w:rsidRPr="00B92E7F" w:rsidRDefault="27F083C7" w:rsidP="00B92E7F">
      <w:pPr>
        <w:spacing w:after="0" w:line="240" w:lineRule="auto"/>
        <w:jc w:val="both"/>
        <w:rPr>
          <w:rFonts w:ascii="Times New Roman" w:hAnsi="Times New Roman" w:cs="Times New Roman"/>
          <w:sz w:val="24"/>
          <w:szCs w:val="24"/>
        </w:rPr>
      </w:pPr>
    </w:p>
    <w:p w14:paraId="212C2A2C" w14:textId="43E4E9DC" w:rsidR="54AC1864" w:rsidRPr="00B92E7F" w:rsidRDefault="54AC186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3</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täiendamine.</w:t>
      </w:r>
      <w:r w:rsidR="0D804006" w:rsidRPr="00B92E7F">
        <w:rPr>
          <w:rFonts w:ascii="Times New Roman" w:hAnsi="Times New Roman" w:cs="Times New Roman"/>
          <w:b/>
          <w:bCs/>
          <w:sz w:val="24"/>
          <w:szCs w:val="24"/>
        </w:rPr>
        <w:t xml:space="preserve"> </w:t>
      </w:r>
      <w:r w:rsidR="0D804006" w:rsidRPr="00B92E7F">
        <w:rPr>
          <w:rFonts w:ascii="Times New Roman" w:hAnsi="Times New Roman" w:cs="Times New Roman"/>
          <w:sz w:val="24"/>
          <w:szCs w:val="24"/>
        </w:rPr>
        <w:t>Lõ</w:t>
      </w:r>
      <w:r w:rsidR="285E0245" w:rsidRPr="00B92E7F">
        <w:rPr>
          <w:rFonts w:ascii="Times New Roman" w:hAnsi="Times New Roman" w:cs="Times New Roman"/>
          <w:sz w:val="24"/>
          <w:szCs w:val="24"/>
        </w:rPr>
        <w:t>ikega 3</w:t>
      </w:r>
      <w:r w:rsidR="285E0245" w:rsidRPr="00B92E7F">
        <w:rPr>
          <w:rFonts w:ascii="Times New Roman" w:hAnsi="Times New Roman" w:cs="Times New Roman"/>
          <w:sz w:val="24"/>
          <w:szCs w:val="24"/>
          <w:vertAlign w:val="superscript"/>
        </w:rPr>
        <w:t>3</w:t>
      </w:r>
      <w:r w:rsidR="285E0245" w:rsidRPr="00B92E7F">
        <w:rPr>
          <w:rFonts w:ascii="Times New Roman" w:hAnsi="Times New Roman" w:cs="Times New Roman"/>
          <w:sz w:val="24"/>
          <w:szCs w:val="24"/>
        </w:rPr>
        <w:t xml:space="preserve"> on sätestatud Eesti Panga õigus kohalda</w:t>
      </w:r>
      <w:r w:rsidR="52449147" w:rsidRPr="00B92E7F">
        <w:rPr>
          <w:rFonts w:ascii="Times New Roman" w:hAnsi="Times New Roman" w:cs="Times New Roman"/>
          <w:sz w:val="24"/>
          <w:szCs w:val="24"/>
        </w:rPr>
        <w:t>da puhvrimäärasid Euroopa Komisjoni loal, kui KAS § 86</w:t>
      </w:r>
      <w:r w:rsidR="52449147" w:rsidRPr="00B92E7F">
        <w:rPr>
          <w:rFonts w:ascii="Times New Roman" w:hAnsi="Times New Roman" w:cs="Times New Roman"/>
          <w:sz w:val="24"/>
          <w:szCs w:val="24"/>
          <w:vertAlign w:val="superscript"/>
        </w:rPr>
        <w:t>49</w:t>
      </w:r>
      <w:r w:rsidR="52449147" w:rsidRPr="00B92E7F">
        <w:rPr>
          <w:rFonts w:ascii="Times New Roman" w:hAnsi="Times New Roman" w:cs="Times New Roman"/>
          <w:sz w:val="24"/>
          <w:szCs w:val="24"/>
        </w:rPr>
        <w:t xml:space="preserve"> lõigete 8, 9 või 10 kohaldamiseks arvutatud süsteemse riski puhvri määra ja sama krediidiasutuse suhtes kohaldatava muu süsteemselt olulise krediidiasutuse puhvri määra või globaalse süsteemselt olulise krediidiasutuse puhvri määra summa on suurem kui viis protsenti</w:t>
      </w:r>
      <w:r w:rsidR="4FFCB148" w:rsidRPr="00B92E7F">
        <w:rPr>
          <w:rFonts w:ascii="Times New Roman" w:hAnsi="Times New Roman" w:cs="Times New Roman"/>
          <w:sz w:val="24"/>
          <w:szCs w:val="24"/>
        </w:rPr>
        <w:t xml:space="preserve">. </w:t>
      </w:r>
      <w:r w:rsidR="41D40C41" w:rsidRPr="00B92E7F">
        <w:rPr>
          <w:rFonts w:ascii="Times New Roman" w:hAnsi="Times New Roman" w:cs="Times New Roman"/>
          <w:sz w:val="24"/>
          <w:szCs w:val="24"/>
        </w:rPr>
        <w:t>Lõiget täiendatakse teise lausega, mi</w:t>
      </w:r>
      <w:r w:rsidR="681A504E" w:rsidRPr="00B92E7F">
        <w:rPr>
          <w:rFonts w:ascii="Times New Roman" w:hAnsi="Times New Roman" w:cs="Times New Roman"/>
          <w:sz w:val="24"/>
          <w:szCs w:val="24"/>
        </w:rPr>
        <w:t xml:space="preserve">s piirab puhvrimäärade kohaldamist juhul, kui varasemalt kehtestatud määr väheneb või jääb samaks. Teise lausega võetakse üle CRD VI artikli 131 lõike 15 teine alalõige. </w:t>
      </w:r>
    </w:p>
    <w:p w14:paraId="4E1E39A9" w14:textId="6D480FEC" w:rsidR="65BE7E0E" w:rsidRPr="00B92E7F" w:rsidRDefault="65BE7E0E" w:rsidP="00B92E7F">
      <w:pPr>
        <w:spacing w:after="0" w:line="240" w:lineRule="auto"/>
        <w:jc w:val="both"/>
        <w:rPr>
          <w:rFonts w:ascii="Times New Roman" w:hAnsi="Times New Roman" w:cs="Times New Roman"/>
          <w:sz w:val="24"/>
          <w:szCs w:val="24"/>
        </w:rPr>
      </w:pPr>
    </w:p>
    <w:p w14:paraId="70175A9D" w14:textId="3CEEE005" w:rsidR="00D944B8" w:rsidRPr="00B92E7F" w:rsidRDefault="00D944B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 xml:space="preserve">Paragrahvi täiendamine lõikega 7. </w:t>
      </w:r>
      <w:r w:rsidR="002D34EC" w:rsidRPr="00B92E7F">
        <w:rPr>
          <w:rFonts w:ascii="Times New Roman" w:hAnsi="Times New Roman" w:cs="Times New Roman"/>
          <w:sz w:val="24"/>
          <w:szCs w:val="24"/>
        </w:rPr>
        <w:t>CRD V ülevõtmise kontrolli käigus tuvastas Euroopa Komisjon, et krediidiasutuste seadusega on üle võtmata direktiivi artikli 133 lõike 14 teine alalõige. Alalõige sätestab pädevale asutusele õiguse rakendada krediidiasutuse suhtes lisameetmeid, kui väljamaksete piirangute kohaldamine ei too asjaomase süsteemse riski seisukohast kaasa krediidiasutuse esimese taseme põhiomavahendite piisavat suurenemist. Eelnõu koostajad nõustuvad, et vastav säte on seadusest puudu ning selle ülevõtmiseks on vaja § 86</w:t>
      </w:r>
      <w:r w:rsidR="002D34EC" w:rsidRPr="00B92E7F">
        <w:rPr>
          <w:rFonts w:ascii="Times New Roman" w:hAnsi="Times New Roman" w:cs="Times New Roman"/>
          <w:sz w:val="24"/>
          <w:szCs w:val="24"/>
          <w:vertAlign w:val="superscript"/>
        </w:rPr>
        <w:t>44</w:t>
      </w:r>
      <w:r w:rsidR="002D34EC" w:rsidRPr="00B92E7F">
        <w:rPr>
          <w:rFonts w:ascii="Times New Roman" w:hAnsi="Times New Roman" w:cs="Times New Roman"/>
          <w:sz w:val="24"/>
          <w:szCs w:val="24"/>
        </w:rPr>
        <w:t xml:space="preserve"> täiendada lõikega 7. Pädevaks asutuseks uue lõike kontekstis on Finantsinspektsioon, kellele antakse eelnimetatud olukorra esinemisel õigus rakendada sama seaduse § 104</w:t>
      </w:r>
      <w:r w:rsidR="002D34EC" w:rsidRPr="00B92E7F">
        <w:rPr>
          <w:rFonts w:ascii="Times New Roman" w:hAnsi="Times New Roman" w:cs="Times New Roman"/>
          <w:sz w:val="24"/>
          <w:szCs w:val="24"/>
          <w:vertAlign w:val="superscript"/>
        </w:rPr>
        <w:t>5</w:t>
      </w:r>
      <w:r w:rsidR="002D34EC" w:rsidRPr="00B92E7F">
        <w:rPr>
          <w:rFonts w:ascii="Times New Roman" w:hAnsi="Times New Roman" w:cs="Times New Roman"/>
          <w:sz w:val="24"/>
          <w:szCs w:val="24"/>
        </w:rPr>
        <w:t xml:space="preserve"> lõikes 1 sätestatud lisameetmeid. </w:t>
      </w:r>
    </w:p>
    <w:p w14:paraId="4A816B9F" w14:textId="77777777" w:rsidR="00316CD6" w:rsidRPr="00B92E7F" w:rsidRDefault="00316CD6" w:rsidP="00B92E7F">
      <w:pPr>
        <w:spacing w:after="0" w:line="240" w:lineRule="auto"/>
        <w:jc w:val="both"/>
        <w:rPr>
          <w:rFonts w:ascii="Times New Roman" w:hAnsi="Times New Roman" w:cs="Times New Roman"/>
          <w:sz w:val="24"/>
          <w:szCs w:val="24"/>
        </w:rPr>
      </w:pPr>
    </w:p>
    <w:p w14:paraId="49116981" w14:textId="31DE31CC" w:rsidR="00316CD6" w:rsidRPr="00B92E7F" w:rsidRDefault="3FD857A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86</w:t>
      </w:r>
      <w:r w:rsidRPr="00B92E7F">
        <w:rPr>
          <w:rFonts w:ascii="Times New Roman" w:hAnsi="Times New Roman" w:cs="Times New Roman"/>
          <w:b/>
          <w:bCs/>
          <w:sz w:val="24"/>
          <w:szCs w:val="24"/>
          <w:vertAlign w:val="superscript"/>
        </w:rPr>
        <w:t>47</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86</w:t>
      </w:r>
      <w:r w:rsidRPr="00B92E7F">
        <w:rPr>
          <w:rFonts w:ascii="Times New Roman" w:hAnsi="Times New Roman" w:cs="Times New Roman"/>
          <w:sz w:val="24"/>
          <w:szCs w:val="24"/>
          <w:vertAlign w:val="superscript"/>
        </w:rPr>
        <w:t>47</w:t>
      </w:r>
      <w:r w:rsidRPr="00B92E7F">
        <w:rPr>
          <w:rFonts w:ascii="Times New Roman" w:hAnsi="Times New Roman" w:cs="Times New Roman"/>
          <w:sz w:val="24"/>
          <w:szCs w:val="24"/>
        </w:rPr>
        <w:t xml:space="preserve"> sätestab tingimused globaalse süsteemselt olulisele krediidiasutusele ja selle puhvrile. </w:t>
      </w:r>
    </w:p>
    <w:p w14:paraId="68EF90EE" w14:textId="0BCEF32E" w:rsidR="03858E67" w:rsidRPr="00B92E7F" w:rsidRDefault="03858E67" w:rsidP="00B92E7F">
      <w:pPr>
        <w:spacing w:after="0" w:line="240" w:lineRule="auto"/>
        <w:jc w:val="both"/>
        <w:rPr>
          <w:rFonts w:ascii="Times New Roman" w:hAnsi="Times New Roman" w:cs="Times New Roman"/>
          <w:sz w:val="24"/>
          <w:szCs w:val="24"/>
        </w:rPr>
      </w:pPr>
    </w:p>
    <w:p w14:paraId="44D9E24F" w14:textId="0CA4514F" w:rsidR="03858E67" w:rsidRPr="00B92E7F" w:rsidRDefault="63BD45F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sissejuhatava lauseosa muutmine. </w:t>
      </w:r>
      <w:r w:rsidRPr="00B92E7F">
        <w:rPr>
          <w:rFonts w:ascii="Times New Roman" w:hAnsi="Times New Roman" w:cs="Times New Roman"/>
          <w:sz w:val="24"/>
          <w:szCs w:val="24"/>
        </w:rPr>
        <w:t>Lõikega 2</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sätestatakse alused, mille põhjal võib</w:t>
      </w:r>
      <w:r w:rsidR="4BE07422" w:rsidRPr="00B92E7F">
        <w:rPr>
          <w:rFonts w:ascii="Times New Roman" w:hAnsi="Times New Roman" w:cs="Times New Roman"/>
          <w:sz w:val="24"/>
          <w:szCs w:val="24"/>
        </w:rPr>
        <w:t xml:space="preserve"> globaalse süsteemselt olulise ettevõtja määramisel rakendada täiendavat metoodikat. Täiendava metoodikaga saada</w:t>
      </w:r>
      <w:r w:rsidR="71226C16" w:rsidRPr="00B92E7F">
        <w:rPr>
          <w:rFonts w:ascii="Times New Roman" w:hAnsi="Times New Roman" w:cs="Times New Roman"/>
          <w:sz w:val="24"/>
          <w:szCs w:val="24"/>
        </w:rPr>
        <w:t>kse lõike 2</w:t>
      </w:r>
      <w:r w:rsidR="71226C16" w:rsidRPr="00B92E7F">
        <w:rPr>
          <w:rFonts w:ascii="Times New Roman" w:hAnsi="Times New Roman" w:cs="Times New Roman"/>
          <w:sz w:val="24"/>
          <w:szCs w:val="24"/>
          <w:vertAlign w:val="superscript"/>
        </w:rPr>
        <w:t>2</w:t>
      </w:r>
      <w:r w:rsidR="71226C16" w:rsidRPr="00B92E7F">
        <w:rPr>
          <w:rFonts w:ascii="Times New Roman" w:hAnsi="Times New Roman" w:cs="Times New Roman"/>
          <w:sz w:val="24"/>
          <w:szCs w:val="24"/>
        </w:rPr>
        <w:t xml:space="preserve"> kohaselt täiendav üldine punktisumma, mille põhjal võib Eesti Pank paigutada </w:t>
      </w:r>
      <w:r w:rsidR="35309B01" w:rsidRPr="00B92E7F">
        <w:rPr>
          <w:rFonts w:ascii="Times New Roman" w:hAnsi="Times New Roman" w:cs="Times New Roman"/>
          <w:sz w:val="24"/>
          <w:szCs w:val="24"/>
        </w:rPr>
        <w:t xml:space="preserve">sama paragrahvi lõike 8 punkti 3 kohaselt taolise ettevõtja kõrgemast kategooriast ümber madalamasse kategooriasse. </w:t>
      </w:r>
      <w:r w:rsidR="4E1ACBB8" w:rsidRPr="00B92E7F">
        <w:rPr>
          <w:rFonts w:ascii="Times New Roman" w:hAnsi="Times New Roman" w:cs="Times New Roman"/>
          <w:sz w:val="24"/>
          <w:szCs w:val="24"/>
        </w:rPr>
        <w:t xml:space="preserve">Globaalse süsteemselt olulise krediidiasutuse kategooriast sõltub tema süsteemne olulisus ning tema suhtes rakendatavate puhvri nõuded. Nii lõike 21 sissejuhatavas lauseosas kui ka lõike 8 punktis 3 on </w:t>
      </w:r>
      <w:r w:rsidR="0B719EAC" w:rsidRPr="00B92E7F">
        <w:rPr>
          <w:rFonts w:ascii="Times New Roman" w:hAnsi="Times New Roman" w:cs="Times New Roman"/>
          <w:sz w:val="24"/>
          <w:szCs w:val="24"/>
        </w:rPr>
        <w:t xml:space="preserve">globaalse süsteemselt olulise krediidiasutuse tähistamiseks kasutatud vääralt sõna ,,ettevõtja”, sest </w:t>
      </w:r>
      <w:proofErr w:type="spellStart"/>
      <w:r w:rsidR="0B719EAC" w:rsidRPr="00B92E7F">
        <w:rPr>
          <w:rFonts w:ascii="Times New Roman" w:hAnsi="Times New Roman" w:cs="Times New Roman"/>
          <w:sz w:val="24"/>
          <w:szCs w:val="24"/>
        </w:rPr>
        <w:t>KAS-i</w:t>
      </w:r>
      <w:proofErr w:type="spellEnd"/>
      <w:r w:rsidR="0B719EAC" w:rsidRPr="00B92E7F">
        <w:rPr>
          <w:rFonts w:ascii="Times New Roman" w:hAnsi="Times New Roman" w:cs="Times New Roman"/>
          <w:sz w:val="24"/>
          <w:szCs w:val="24"/>
        </w:rPr>
        <w:t xml:space="preserve"> kontekstis reguleeritakse vaid taoliste krediidiasutuste, mitte ettevõtjate tegevust. Seetõttu asendatakse mõlemas sättes sõ</w:t>
      </w:r>
      <w:r w:rsidR="03155A95" w:rsidRPr="00B92E7F">
        <w:rPr>
          <w:rFonts w:ascii="Times New Roman" w:hAnsi="Times New Roman" w:cs="Times New Roman"/>
          <w:sz w:val="24"/>
          <w:szCs w:val="24"/>
        </w:rPr>
        <w:t xml:space="preserve">na ,,ettevõtja” sõnaga ,,krediidiasutus”. Tegemist on tehnilise muudatusega. </w:t>
      </w:r>
    </w:p>
    <w:p w14:paraId="419B73A8" w14:textId="032EC8CD" w:rsidR="4186BA85" w:rsidRPr="00B92E7F" w:rsidRDefault="4186BA85" w:rsidP="00B92E7F">
      <w:pPr>
        <w:spacing w:after="0" w:line="240" w:lineRule="auto"/>
        <w:jc w:val="both"/>
        <w:rPr>
          <w:rFonts w:ascii="Times New Roman" w:hAnsi="Times New Roman" w:cs="Times New Roman"/>
          <w:sz w:val="24"/>
          <w:szCs w:val="24"/>
        </w:rPr>
      </w:pPr>
    </w:p>
    <w:p w14:paraId="57EA1745" w14:textId="3C1D103D" w:rsidR="2F250DAC" w:rsidRPr="00B92E7F" w:rsidRDefault="2F250DA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punkti 2 muutmine.</w:t>
      </w:r>
      <w:r w:rsidRPr="00B92E7F">
        <w:rPr>
          <w:rFonts w:ascii="Times New Roman" w:hAnsi="Times New Roman" w:cs="Times New Roman"/>
          <w:sz w:val="24"/>
          <w:szCs w:val="24"/>
        </w:rPr>
        <w:t xml:space="preserve"> </w:t>
      </w:r>
      <w:r w:rsidR="29365029" w:rsidRPr="00B92E7F">
        <w:rPr>
          <w:rFonts w:ascii="Times New Roman" w:hAnsi="Times New Roman" w:cs="Times New Roman"/>
          <w:sz w:val="24"/>
          <w:szCs w:val="24"/>
        </w:rPr>
        <w:t>Üks alustest, millega peab Eesti Pank arvestama globaals</w:t>
      </w:r>
      <w:r w:rsidR="599B4143" w:rsidRPr="00B92E7F">
        <w:rPr>
          <w:rFonts w:ascii="Times New Roman" w:hAnsi="Times New Roman" w:cs="Times New Roman"/>
          <w:sz w:val="24"/>
          <w:szCs w:val="24"/>
        </w:rPr>
        <w:t>e süsteemselt olulise ettevõtja määramisel, on punkti 2 kohaselt konsolideerimisgrupi piiriüle</w:t>
      </w:r>
      <w:r w:rsidR="7E7A061E" w:rsidRPr="00B92E7F">
        <w:rPr>
          <w:rFonts w:ascii="Times New Roman" w:hAnsi="Times New Roman" w:cs="Times New Roman"/>
          <w:sz w:val="24"/>
          <w:szCs w:val="24"/>
        </w:rPr>
        <w:t>n</w:t>
      </w:r>
      <w:r w:rsidR="599B4143" w:rsidRPr="00B92E7F">
        <w:rPr>
          <w:rFonts w:ascii="Times New Roman" w:hAnsi="Times New Roman" w:cs="Times New Roman"/>
          <w:sz w:val="24"/>
          <w:szCs w:val="24"/>
        </w:rPr>
        <w:t>e tegevus, välja arvatud konsolideerimisgrupi tegevuses osalevates lepinguri</w:t>
      </w:r>
      <w:r w:rsidR="7C715827" w:rsidRPr="00B92E7F">
        <w:rPr>
          <w:rFonts w:ascii="Times New Roman" w:hAnsi="Times New Roman" w:cs="Times New Roman"/>
          <w:sz w:val="24"/>
          <w:szCs w:val="24"/>
        </w:rPr>
        <w:t>igid</w:t>
      </w:r>
      <w:r w:rsidR="599B4143" w:rsidRPr="00B92E7F">
        <w:rPr>
          <w:rFonts w:ascii="Times New Roman" w:hAnsi="Times New Roman" w:cs="Times New Roman"/>
          <w:sz w:val="24"/>
          <w:szCs w:val="24"/>
        </w:rPr>
        <w:t xml:space="preserve"> Euroopa Parlamendi ja nõukogu määruse (EL) nr 806/2014</w:t>
      </w:r>
      <w:r w:rsidR="1B14C7AA" w:rsidRPr="00B92E7F">
        <w:rPr>
          <w:rFonts w:ascii="Times New Roman" w:hAnsi="Times New Roman" w:cs="Times New Roman"/>
          <w:sz w:val="24"/>
          <w:szCs w:val="24"/>
        </w:rPr>
        <w:t xml:space="preserve">, </w:t>
      </w:r>
      <w:r w:rsidR="1B14C7AA" w:rsidRPr="00B92E7F">
        <w:rPr>
          <w:rFonts w:ascii="Times New Roman" w:eastAsia="Calibri" w:hAnsi="Times New Roman" w:cs="Times New Roman"/>
          <w:sz w:val="24"/>
          <w:szCs w:val="24"/>
        </w:rPr>
        <w:t>millega kehtestatakse ühtsed eeskirjad ja ühtne menetlus krediidiasutuste ja teatavate investeerimisühingute kriisilahenduseks ühtse kriisilahenduskorra ja ühtse kriisilahendusfondi raames ning millega muudetakse määrust (EL) nr 1093/2010 (ELT L 225, 30.07.2014, lk 1–90)</w:t>
      </w:r>
      <w:r w:rsidR="0060637F">
        <w:rPr>
          <w:rStyle w:val="Allmrkuseviide"/>
          <w:rFonts w:ascii="Times New Roman" w:eastAsia="Calibri" w:hAnsi="Times New Roman" w:cs="Times New Roman"/>
          <w:sz w:val="24"/>
          <w:szCs w:val="24"/>
        </w:rPr>
        <w:footnoteReference w:id="39"/>
      </w:r>
      <w:r w:rsidR="599B4143" w:rsidRPr="00B92E7F">
        <w:rPr>
          <w:rFonts w:ascii="Times New Roman" w:hAnsi="Times New Roman" w:cs="Times New Roman"/>
          <w:sz w:val="24"/>
          <w:szCs w:val="24"/>
        </w:rPr>
        <w:t xml:space="preserve"> artikli 4 </w:t>
      </w:r>
      <w:r w:rsidR="665E6CED" w:rsidRPr="00B92E7F">
        <w:rPr>
          <w:rFonts w:ascii="Times New Roman" w:hAnsi="Times New Roman" w:cs="Times New Roman"/>
          <w:sz w:val="24"/>
          <w:szCs w:val="24"/>
        </w:rPr>
        <w:t>tähenduses.</w:t>
      </w:r>
      <w:r w:rsidR="7D3E65EF" w:rsidRPr="00B92E7F">
        <w:rPr>
          <w:rFonts w:ascii="Times New Roman" w:hAnsi="Times New Roman" w:cs="Times New Roman"/>
          <w:sz w:val="24"/>
          <w:szCs w:val="24"/>
        </w:rPr>
        <w:t xml:space="preserve"> Kuivõrd eelnõuga viiakse eelnimetatud määruse täispikk nimi § 17 lõike 1 punkti 18 (vt eelnimetatud sätte lisamise selgitusi), jäetakse lõike 2</w:t>
      </w:r>
      <w:r w:rsidR="7D3E65EF" w:rsidRPr="00B92E7F">
        <w:rPr>
          <w:rFonts w:ascii="Times New Roman" w:hAnsi="Times New Roman" w:cs="Times New Roman"/>
          <w:sz w:val="24"/>
          <w:szCs w:val="24"/>
          <w:vertAlign w:val="superscript"/>
        </w:rPr>
        <w:t>1</w:t>
      </w:r>
      <w:r w:rsidR="7D3E65EF" w:rsidRPr="00B92E7F">
        <w:rPr>
          <w:rFonts w:ascii="Times New Roman" w:hAnsi="Times New Roman" w:cs="Times New Roman"/>
          <w:sz w:val="24"/>
          <w:szCs w:val="24"/>
        </w:rPr>
        <w:t xml:space="preserve"> punktist 2 </w:t>
      </w:r>
      <w:r w:rsidR="10056DBD" w:rsidRPr="00B92E7F">
        <w:rPr>
          <w:rFonts w:ascii="Times New Roman" w:hAnsi="Times New Roman" w:cs="Times New Roman"/>
          <w:sz w:val="24"/>
          <w:szCs w:val="24"/>
        </w:rPr>
        <w:t>vastav tekstiosa välja.</w:t>
      </w:r>
    </w:p>
    <w:p w14:paraId="292D79F9" w14:textId="77777777" w:rsidR="00316CD6" w:rsidRPr="00B92E7F" w:rsidRDefault="00316CD6" w:rsidP="00B92E7F">
      <w:pPr>
        <w:spacing w:after="0" w:line="240" w:lineRule="auto"/>
        <w:jc w:val="both"/>
        <w:rPr>
          <w:rFonts w:ascii="Times New Roman" w:hAnsi="Times New Roman" w:cs="Times New Roman"/>
          <w:sz w:val="24"/>
          <w:szCs w:val="24"/>
        </w:rPr>
      </w:pPr>
    </w:p>
    <w:p w14:paraId="1A1E14BC" w14:textId="379247F1" w:rsidR="00316CD6" w:rsidRPr="00B92E7F" w:rsidRDefault="00316CD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täiendamine. </w:t>
      </w:r>
      <w:r w:rsidR="000F41D3" w:rsidRPr="00B92E7F">
        <w:rPr>
          <w:rFonts w:ascii="Times New Roman" w:hAnsi="Times New Roman" w:cs="Times New Roman"/>
          <w:sz w:val="24"/>
          <w:szCs w:val="24"/>
        </w:rPr>
        <w:t xml:space="preserve">Lõikega 4 reguleeritakse globaalse süsteemselt olulise krediidiasutuse määramist ühte viiest kategooriast. Taoliste krediidiasutusi kategoriseeritakse seetõttu, et selgitada välja, </w:t>
      </w:r>
      <w:r w:rsidR="41C2BEA8" w:rsidRPr="00B92E7F">
        <w:rPr>
          <w:rFonts w:ascii="Times New Roman" w:hAnsi="Times New Roman" w:cs="Times New Roman"/>
          <w:sz w:val="24"/>
          <w:szCs w:val="24"/>
        </w:rPr>
        <w:t>mi</w:t>
      </w:r>
      <w:r w:rsidR="43604A6F" w:rsidRPr="00B92E7F">
        <w:rPr>
          <w:rFonts w:ascii="Times New Roman" w:hAnsi="Times New Roman" w:cs="Times New Roman"/>
          <w:sz w:val="24"/>
          <w:szCs w:val="24"/>
        </w:rPr>
        <w:t>lli</w:t>
      </w:r>
      <w:r w:rsidR="41C2BEA8" w:rsidRPr="00B92E7F">
        <w:rPr>
          <w:rFonts w:ascii="Times New Roman" w:hAnsi="Times New Roman" w:cs="Times New Roman"/>
          <w:sz w:val="24"/>
          <w:szCs w:val="24"/>
        </w:rPr>
        <w:t>s</w:t>
      </w:r>
      <w:r w:rsidR="35873886" w:rsidRPr="00B92E7F">
        <w:rPr>
          <w:rFonts w:ascii="Times New Roman" w:hAnsi="Times New Roman" w:cs="Times New Roman"/>
          <w:sz w:val="24"/>
          <w:szCs w:val="24"/>
        </w:rPr>
        <w:t>el</w:t>
      </w:r>
      <w:r w:rsidR="000F41D3" w:rsidRPr="00B92E7F">
        <w:rPr>
          <w:rFonts w:ascii="Times New Roman" w:hAnsi="Times New Roman" w:cs="Times New Roman"/>
          <w:sz w:val="24"/>
          <w:szCs w:val="24"/>
        </w:rPr>
        <w:t xml:space="preserve"> määral peab krediidiasutus täitma globaalse süsteemselt olulise krediidiasutuse puhvri nõuet, sest igale kategooriale vastab</w:t>
      </w:r>
      <w:r w:rsidR="004E0246" w:rsidRPr="00B92E7F">
        <w:rPr>
          <w:rFonts w:ascii="Times New Roman" w:hAnsi="Times New Roman" w:cs="Times New Roman"/>
          <w:sz w:val="24"/>
          <w:szCs w:val="24"/>
        </w:rPr>
        <w:t xml:space="preserve"> protsentides väljendatud puhvri nõue. Puhvri nõuete määramise metoodikat on kirjeldatud lõikes 5. Euroopa Komisjon on märkinud, et kuigi lõige 4 võtab üle CRD V artikli 131 lõike 9 esimese lause ning lõikega 5 on võetud üle sama lõike viies lause, on §-ga 86</w:t>
      </w:r>
      <w:r w:rsidR="004E0246" w:rsidRPr="00B92E7F">
        <w:rPr>
          <w:rFonts w:ascii="Times New Roman" w:hAnsi="Times New Roman" w:cs="Times New Roman"/>
          <w:sz w:val="24"/>
          <w:szCs w:val="24"/>
          <w:vertAlign w:val="superscript"/>
        </w:rPr>
        <w:t>47</w:t>
      </w:r>
      <w:r w:rsidR="004E0246" w:rsidRPr="00B92E7F">
        <w:rPr>
          <w:rFonts w:ascii="Times New Roman" w:hAnsi="Times New Roman" w:cs="Times New Roman"/>
          <w:sz w:val="24"/>
          <w:szCs w:val="24"/>
        </w:rPr>
        <w:t xml:space="preserve"> üle võtma vahepealsed laused 2–4. Need laused täpsustavad, kuidas peab määrama kategooriate vahelisi punktisummasid ning kuidas mõtestada süsteemset olulisust. Eelnõu koostajad nõustuvad, et vastavad laused on seadusest puudu ja vajavad ülevõtmist, et tagada kooskõla direktiiviga ning võimaldada terviklikku õigusraamistiku olemasolu olukorraks, kui mõni taoline krediidiasutus soovib hakata Eestis tegutsema. Eeltoodust tulenevalt täiendatakse artikli 131 lõike 9 lausete 2 ja 3 ülevõtmiseks § 86</w:t>
      </w:r>
      <w:r w:rsidR="004E0246" w:rsidRPr="00B92E7F">
        <w:rPr>
          <w:rFonts w:ascii="Times New Roman" w:hAnsi="Times New Roman" w:cs="Times New Roman"/>
          <w:sz w:val="24"/>
          <w:szCs w:val="24"/>
          <w:vertAlign w:val="superscript"/>
        </w:rPr>
        <w:t>47</w:t>
      </w:r>
      <w:r w:rsidR="004E0246" w:rsidRPr="00B92E7F">
        <w:rPr>
          <w:rFonts w:ascii="Times New Roman" w:hAnsi="Times New Roman" w:cs="Times New Roman"/>
          <w:sz w:val="24"/>
          <w:szCs w:val="24"/>
        </w:rPr>
        <w:t xml:space="preserve"> lõiget 4 ja sätestatakse, et punktisumma alampiiri ja kategooriate määramisel võetakse </w:t>
      </w:r>
      <w:r w:rsidR="004E0246" w:rsidRPr="00B92E7F">
        <w:rPr>
          <w:rFonts w:ascii="Times New Roman" w:hAnsi="Times New Roman" w:cs="Times New Roman"/>
          <w:sz w:val="24"/>
          <w:szCs w:val="24"/>
        </w:rPr>
        <w:lastRenderedPageBreak/>
        <w:t xml:space="preserve">arvesse </w:t>
      </w:r>
      <w:r w:rsidR="00E913DC">
        <w:rPr>
          <w:rFonts w:ascii="Times New Roman" w:hAnsi="Times New Roman" w:cs="Times New Roman"/>
          <w:sz w:val="24"/>
          <w:szCs w:val="24"/>
        </w:rPr>
        <w:t>sama</w:t>
      </w:r>
      <w:r w:rsidR="004E0246" w:rsidRPr="00B92E7F">
        <w:rPr>
          <w:rFonts w:ascii="Times New Roman" w:hAnsi="Times New Roman" w:cs="Times New Roman"/>
          <w:sz w:val="24"/>
          <w:szCs w:val="24"/>
        </w:rPr>
        <w:t xml:space="preserve"> paragrahvi lõigetes 2–2</w:t>
      </w:r>
      <w:r w:rsidR="004E0246" w:rsidRPr="00B92E7F">
        <w:rPr>
          <w:rFonts w:ascii="Times New Roman" w:hAnsi="Times New Roman" w:cs="Times New Roman"/>
          <w:sz w:val="24"/>
          <w:szCs w:val="24"/>
          <w:vertAlign w:val="superscript"/>
        </w:rPr>
        <w:t>2</w:t>
      </w:r>
      <w:r w:rsidR="004E0246" w:rsidRPr="00B92E7F">
        <w:rPr>
          <w:rFonts w:ascii="Times New Roman" w:hAnsi="Times New Roman" w:cs="Times New Roman"/>
          <w:sz w:val="24"/>
          <w:szCs w:val="24"/>
        </w:rPr>
        <w:t xml:space="preserve"> sätestatud metoodika alusel saadud punktisummat. Kategooriate vaheliste punktisummade määramine peab olema selge ning järgima süsteemse olulisuse pideva lineaarse suurenemise põhimõtet, mille tulemusena suureneb lineaarselt iga kategooria vaheline täiendavate esimese taseme põhiomavahendite nõue. Samuti sätestatakse, et lineaarse suurenemise põhimõtet ei kohaldata viienda kategooria ja mis tahes tulevikus lisatava kõrgema kategooria suhtes.</w:t>
      </w:r>
    </w:p>
    <w:p w14:paraId="1FDC92FE" w14:textId="77777777" w:rsidR="00316CD6" w:rsidRPr="00B92E7F" w:rsidRDefault="00316CD6" w:rsidP="00B92E7F">
      <w:pPr>
        <w:spacing w:after="0" w:line="240" w:lineRule="auto"/>
        <w:jc w:val="both"/>
        <w:rPr>
          <w:rFonts w:ascii="Times New Roman" w:hAnsi="Times New Roman" w:cs="Times New Roman"/>
          <w:b/>
          <w:bCs/>
          <w:sz w:val="24"/>
          <w:szCs w:val="24"/>
        </w:rPr>
      </w:pPr>
    </w:p>
    <w:p w14:paraId="4F6B3196" w14:textId="29171F10" w:rsidR="00316CD6" w:rsidRPr="00B92E7F" w:rsidRDefault="00316CD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5</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004428AC" w:rsidRPr="00B92E7F">
        <w:rPr>
          <w:rFonts w:ascii="Times New Roman" w:hAnsi="Times New Roman" w:cs="Times New Roman"/>
          <w:sz w:val="24"/>
          <w:szCs w:val="24"/>
        </w:rPr>
        <w:t>Koosmõjus § 86</w:t>
      </w:r>
      <w:r w:rsidR="004428AC" w:rsidRPr="00B92E7F">
        <w:rPr>
          <w:rFonts w:ascii="Times New Roman" w:hAnsi="Times New Roman" w:cs="Times New Roman"/>
          <w:sz w:val="24"/>
          <w:szCs w:val="24"/>
          <w:vertAlign w:val="superscript"/>
        </w:rPr>
        <w:t>47</w:t>
      </w:r>
      <w:r w:rsidR="004428AC" w:rsidRPr="00B92E7F">
        <w:rPr>
          <w:rFonts w:ascii="Times New Roman" w:hAnsi="Times New Roman" w:cs="Times New Roman"/>
          <w:sz w:val="24"/>
          <w:szCs w:val="24"/>
        </w:rPr>
        <w:t xml:space="preserve"> lõike 4 täiendamisega, lisatakse paragrahvi lõige 5</w:t>
      </w:r>
      <w:r w:rsidR="004428AC" w:rsidRPr="00B92E7F">
        <w:rPr>
          <w:rFonts w:ascii="Times New Roman" w:hAnsi="Times New Roman" w:cs="Times New Roman"/>
          <w:sz w:val="24"/>
          <w:szCs w:val="24"/>
          <w:vertAlign w:val="superscript"/>
        </w:rPr>
        <w:t>1</w:t>
      </w:r>
      <w:r w:rsidR="004428AC" w:rsidRPr="00B92E7F">
        <w:rPr>
          <w:rFonts w:ascii="Times New Roman" w:hAnsi="Times New Roman" w:cs="Times New Roman"/>
          <w:sz w:val="24"/>
          <w:szCs w:val="24"/>
        </w:rPr>
        <w:t>, millega võetakse üle CRD V artikli 131 lõike 9 neljas lause (vt § 86</w:t>
      </w:r>
      <w:r w:rsidR="004428AC" w:rsidRPr="00B92E7F">
        <w:rPr>
          <w:rFonts w:ascii="Times New Roman" w:hAnsi="Times New Roman" w:cs="Times New Roman"/>
          <w:sz w:val="24"/>
          <w:szCs w:val="24"/>
          <w:vertAlign w:val="superscript"/>
        </w:rPr>
        <w:t>47</w:t>
      </w:r>
      <w:r w:rsidR="004428AC" w:rsidRPr="00B92E7F">
        <w:rPr>
          <w:rFonts w:ascii="Times New Roman" w:hAnsi="Times New Roman" w:cs="Times New Roman"/>
          <w:sz w:val="24"/>
          <w:szCs w:val="24"/>
        </w:rPr>
        <w:t xml:space="preserve"> lõike 4 täiendamise selgitusi). Uue lõikega sätestatakse, et sama paragrahvi lõigete 4 ja 5 kohaldamisel mõistetakse süsteemset olulisust kui globaalse süsteemselt olulise ettevõtja raskuste eeldatavat mõju ülemaailmsele finantsturule. </w:t>
      </w:r>
    </w:p>
    <w:p w14:paraId="389B8685" w14:textId="60F0A423" w:rsidR="77C0F729" w:rsidRPr="00B92E7F" w:rsidRDefault="77C0F729" w:rsidP="00B92E7F">
      <w:pPr>
        <w:spacing w:after="0" w:line="240" w:lineRule="auto"/>
        <w:jc w:val="both"/>
        <w:rPr>
          <w:rFonts w:ascii="Times New Roman" w:hAnsi="Times New Roman" w:cs="Times New Roman"/>
          <w:sz w:val="24"/>
          <w:szCs w:val="24"/>
        </w:rPr>
      </w:pPr>
    </w:p>
    <w:p w14:paraId="511FD054" w14:textId="15AD18A3" w:rsidR="049D968A" w:rsidRPr="00B92E7F" w:rsidRDefault="049D968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8 punkti 3 muutmine. </w:t>
      </w:r>
      <w:r w:rsidRPr="00B92E7F">
        <w:rPr>
          <w:rFonts w:ascii="Times New Roman" w:hAnsi="Times New Roman" w:cs="Times New Roman"/>
          <w:sz w:val="24"/>
          <w:szCs w:val="24"/>
        </w:rPr>
        <w:t>Vt § 86</w:t>
      </w:r>
      <w:r w:rsidRPr="00B92E7F">
        <w:rPr>
          <w:rFonts w:ascii="Times New Roman" w:hAnsi="Times New Roman" w:cs="Times New Roman"/>
          <w:sz w:val="24"/>
          <w:szCs w:val="24"/>
          <w:vertAlign w:val="superscript"/>
        </w:rPr>
        <w:t>47</w:t>
      </w:r>
      <w:r w:rsidRPr="00B92E7F">
        <w:rPr>
          <w:rFonts w:ascii="Times New Roman" w:hAnsi="Times New Roman" w:cs="Times New Roman"/>
          <w:sz w:val="24"/>
          <w:szCs w:val="24"/>
        </w:rPr>
        <w:t xml:space="preserve"> lõike 2</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sissejuhatava lauseosa muutmise selgitusi. </w:t>
      </w:r>
    </w:p>
    <w:p w14:paraId="45727F95" w14:textId="4D514C0F" w:rsidR="77C0F729" w:rsidRPr="00B92E7F" w:rsidRDefault="77C0F729" w:rsidP="00B92E7F">
      <w:pPr>
        <w:spacing w:after="0" w:line="240" w:lineRule="auto"/>
        <w:jc w:val="both"/>
        <w:rPr>
          <w:rFonts w:ascii="Times New Roman" w:hAnsi="Times New Roman" w:cs="Times New Roman"/>
          <w:sz w:val="24"/>
          <w:szCs w:val="24"/>
        </w:rPr>
      </w:pPr>
    </w:p>
    <w:p w14:paraId="0CE7F9E6" w14:textId="68B179EC" w:rsidR="32FD0A60" w:rsidRPr="00B92E7F" w:rsidRDefault="32FD0A6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86</w:t>
      </w:r>
      <w:r w:rsidRPr="00B92E7F">
        <w:rPr>
          <w:rFonts w:ascii="Times New Roman" w:hAnsi="Times New Roman" w:cs="Times New Roman"/>
          <w:b/>
          <w:bCs/>
          <w:sz w:val="24"/>
          <w:szCs w:val="24"/>
          <w:vertAlign w:val="superscript"/>
        </w:rPr>
        <w:t>48</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86</w:t>
      </w:r>
      <w:r w:rsidRPr="00B92E7F">
        <w:rPr>
          <w:rFonts w:ascii="Times New Roman" w:hAnsi="Times New Roman" w:cs="Times New Roman"/>
          <w:sz w:val="24"/>
          <w:szCs w:val="24"/>
          <w:vertAlign w:val="superscript"/>
        </w:rPr>
        <w:t>48</w:t>
      </w:r>
      <w:r w:rsidRPr="00B92E7F">
        <w:rPr>
          <w:rFonts w:ascii="Times New Roman" w:hAnsi="Times New Roman" w:cs="Times New Roman"/>
          <w:sz w:val="24"/>
          <w:szCs w:val="24"/>
        </w:rPr>
        <w:t xml:space="preserve"> sätestab tingimused muu süsteemselt olulisele krediidiasutusele ja selle puhvrile. </w:t>
      </w:r>
    </w:p>
    <w:p w14:paraId="186DEC79" w14:textId="088E21EB" w:rsidR="77C0F729" w:rsidRPr="00B92E7F" w:rsidRDefault="77C0F729" w:rsidP="00B92E7F">
      <w:pPr>
        <w:spacing w:after="0" w:line="240" w:lineRule="auto"/>
        <w:jc w:val="both"/>
        <w:rPr>
          <w:rFonts w:ascii="Times New Roman" w:hAnsi="Times New Roman" w:cs="Times New Roman"/>
          <w:sz w:val="24"/>
          <w:szCs w:val="24"/>
        </w:rPr>
      </w:pPr>
    </w:p>
    <w:p w14:paraId="0D15BD8A" w14:textId="2091DA52" w:rsidR="32FD0A60" w:rsidRPr="00B92E7F" w:rsidRDefault="32FD0A6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6 muutmine. </w:t>
      </w:r>
      <w:r w:rsidR="5B1C32D5" w:rsidRPr="00B92E7F">
        <w:rPr>
          <w:rFonts w:ascii="Times New Roman" w:hAnsi="Times New Roman" w:cs="Times New Roman"/>
          <w:sz w:val="24"/>
          <w:szCs w:val="24"/>
        </w:rPr>
        <w:t xml:space="preserve">Lõike 6 kohaselt vaatab Eesti Pank muu süsteemselt olulise krediidiasutuse puhvri nõude läbi vähemalt kord aastas. </w:t>
      </w:r>
      <w:r w:rsidR="7D1E5CCB" w:rsidRPr="00B92E7F">
        <w:rPr>
          <w:rFonts w:ascii="Times New Roman" w:hAnsi="Times New Roman" w:cs="Times New Roman"/>
          <w:sz w:val="24"/>
          <w:szCs w:val="24"/>
        </w:rPr>
        <w:t>Lõike sõnastuses tehakse  muudatus ehk läbi vaatamise tingimus asendatakse sobivuse hindamise tingimusega</w:t>
      </w:r>
      <w:r w:rsidR="7A0269FB" w:rsidRPr="00B92E7F">
        <w:rPr>
          <w:rFonts w:ascii="Times New Roman" w:hAnsi="Times New Roman" w:cs="Times New Roman"/>
          <w:sz w:val="24"/>
          <w:szCs w:val="24"/>
        </w:rPr>
        <w:t xml:space="preserve"> ning laiendatakse keskpanga õigusi puhvri nõude hindamisel. </w:t>
      </w:r>
      <w:r w:rsidR="6AC4562E" w:rsidRPr="00B92E7F">
        <w:rPr>
          <w:rFonts w:ascii="Times New Roman" w:hAnsi="Times New Roman" w:cs="Times New Roman"/>
          <w:sz w:val="24"/>
          <w:szCs w:val="24"/>
        </w:rPr>
        <w:t>Vastava minimaalse muudatuse põhjuseks on lõike 6</w:t>
      </w:r>
      <w:r w:rsidR="6AC4562E" w:rsidRPr="00B92E7F">
        <w:rPr>
          <w:rFonts w:ascii="Times New Roman" w:hAnsi="Times New Roman" w:cs="Times New Roman"/>
          <w:sz w:val="24"/>
          <w:szCs w:val="24"/>
          <w:vertAlign w:val="superscript"/>
        </w:rPr>
        <w:t>1</w:t>
      </w:r>
      <w:r w:rsidR="6AC4562E" w:rsidRPr="00B92E7F">
        <w:rPr>
          <w:rFonts w:ascii="Times New Roman" w:hAnsi="Times New Roman" w:cs="Times New Roman"/>
          <w:sz w:val="24"/>
          <w:szCs w:val="24"/>
        </w:rPr>
        <w:t xml:space="preserve"> lisamine samasse paragrahvi</w:t>
      </w:r>
      <w:r w:rsidR="077482DC" w:rsidRPr="00B92E7F">
        <w:rPr>
          <w:rFonts w:ascii="Times New Roman" w:hAnsi="Times New Roman" w:cs="Times New Roman"/>
          <w:sz w:val="24"/>
          <w:szCs w:val="24"/>
        </w:rPr>
        <w:t xml:space="preserve"> (vt § 86</w:t>
      </w:r>
      <w:r w:rsidR="077482DC" w:rsidRPr="00B92E7F">
        <w:rPr>
          <w:rFonts w:ascii="Times New Roman" w:hAnsi="Times New Roman" w:cs="Times New Roman"/>
          <w:sz w:val="24"/>
          <w:szCs w:val="24"/>
          <w:vertAlign w:val="superscript"/>
        </w:rPr>
        <w:t>48</w:t>
      </w:r>
      <w:r w:rsidR="077482DC" w:rsidRPr="00B92E7F">
        <w:rPr>
          <w:rFonts w:ascii="Times New Roman" w:hAnsi="Times New Roman" w:cs="Times New Roman"/>
          <w:sz w:val="24"/>
          <w:szCs w:val="24"/>
        </w:rPr>
        <w:t xml:space="preserve"> lõike 6</w:t>
      </w:r>
      <w:r w:rsidR="077482DC" w:rsidRPr="00B92E7F">
        <w:rPr>
          <w:rFonts w:ascii="Times New Roman" w:hAnsi="Times New Roman" w:cs="Times New Roman"/>
          <w:sz w:val="24"/>
          <w:szCs w:val="24"/>
          <w:vertAlign w:val="superscript"/>
        </w:rPr>
        <w:t>1</w:t>
      </w:r>
      <w:r w:rsidR="077482DC" w:rsidRPr="00B92E7F">
        <w:rPr>
          <w:rFonts w:ascii="Times New Roman" w:hAnsi="Times New Roman" w:cs="Times New Roman"/>
          <w:sz w:val="24"/>
          <w:szCs w:val="24"/>
        </w:rPr>
        <w:t xml:space="preserve"> lisamise selgitusi)</w:t>
      </w:r>
      <w:r w:rsidR="6AC4562E" w:rsidRPr="00B92E7F">
        <w:rPr>
          <w:rFonts w:ascii="Times New Roman" w:hAnsi="Times New Roman" w:cs="Times New Roman"/>
          <w:sz w:val="24"/>
          <w:szCs w:val="24"/>
        </w:rPr>
        <w:t xml:space="preserve">, mille kohaselt peab keskpank võtma muu süsteemselt olulise krediidiasutuse puhvri nõude sobivuse hindamisel arvesse minimaalset </w:t>
      </w:r>
      <w:r w:rsidR="1C4E4398" w:rsidRPr="00B92E7F">
        <w:rPr>
          <w:rFonts w:ascii="Times New Roman" w:hAnsi="Times New Roman" w:cs="Times New Roman"/>
          <w:sz w:val="24"/>
          <w:szCs w:val="24"/>
        </w:rPr>
        <w:t>väljundmäära</w:t>
      </w:r>
      <w:r w:rsidR="018FE4F7" w:rsidRPr="00B92E7F">
        <w:rPr>
          <w:rFonts w:ascii="Times New Roman" w:hAnsi="Times New Roman" w:cs="Times New Roman"/>
          <w:sz w:val="24"/>
          <w:szCs w:val="24"/>
        </w:rPr>
        <w:t>.</w:t>
      </w:r>
    </w:p>
    <w:p w14:paraId="5496BAA1" w14:textId="15C4DC3F" w:rsidR="77C0F729" w:rsidRPr="00B92E7F" w:rsidRDefault="77C0F729" w:rsidP="00B92E7F">
      <w:pPr>
        <w:spacing w:after="0" w:line="240" w:lineRule="auto"/>
        <w:jc w:val="both"/>
        <w:rPr>
          <w:rFonts w:ascii="Times New Roman" w:hAnsi="Times New Roman" w:cs="Times New Roman"/>
          <w:b/>
          <w:bCs/>
          <w:sz w:val="24"/>
          <w:szCs w:val="24"/>
        </w:rPr>
      </w:pPr>
    </w:p>
    <w:p w14:paraId="5266D250" w14:textId="3F263BFF" w:rsidR="37ED0EEF" w:rsidRPr="00B92E7F" w:rsidRDefault="37ED0EEF" w:rsidP="00B92E7F">
      <w:pPr>
        <w:spacing w:after="0" w:line="240" w:lineRule="auto"/>
        <w:jc w:val="both"/>
        <w:rPr>
          <w:rFonts w:ascii="Times New Roman" w:hAnsi="Times New Roman" w:cs="Times New Roman"/>
          <w:i/>
          <w:sz w:val="24"/>
          <w:szCs w:val="24"/>
        </w:rPr>
      </w:pPr>
      <w:r w:rsidRPr="00B92E7F">
        <w:rPr>
          <w:rFonts w:ascii="Times New Roman" w:hAnsi="Times New Roman" w:cs="Times New Roman"/>
          <w:b/>
          <w:bCs/>
          <w:sz w:val="24"/>
          <w:szCs w:val="24"/>
        </w:rPr>
        <w:t>Paragrahvi täiendamine lõikega 6</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3BCB411F" w:rsidRPr="00B92E7F">
        <w:rPr>
          <w:rFonts w:ascii="Times New Roman" w:hAnsi="Times New Roman" w:cs="Times New Roman"/>
          <w:sz w:val="24"/>
          <w:szCs w:val="24"/>
        </w:rPr>
        <w:t xml:space="preserve">Uue lõikega </w:t>
      </w:r>
      <w:r w:rsidR="08E5779D" w:rsidRPr="00B92E7F">
        <w:rPr>
          <w:rFonts w:ascii="Times New Roman" w:hAnsi="Times New Roman" w:cs="Times New Roman"/>
          <w:sz w:val="24"/>
          <w:szCs w:val="24"/>
        </w:rPr>
        <w:t>võetakse üle CRD VI artikli 131 lõike 6 punkt c ja sätesta</w:t>
      </w:r>
      <w:r w:rsidR="73340719" w:rsidRPr="00B92E7F">
        <w:rPr>
          <w:rFonts w:ascii="Times New Roman" w:hAnsi="Times New Roman" w:cs="Times New Roman"/>
          <w:sz w:val="24"/>
          <w:szCs w:val="24"/>
        </w:rPr>
        <w:t>takse kohustus võtta muu süsteemselt olulise krediidiasutuse puhvri nõude sobivuse hindamisel arvesse tema suhtes CRR artikli 92 lõike 3 alusel sätestatud minimaalset väljundimäära</w:t>
      </w:r>
      <w:r w:rsidR="7AFFA331" w:rsidRPr="00B92E7F">
        <w:rPr>
          <w:rFonts w:ascii="Times New Roman" w:hAnsi="Times New Roman" w:cs="Times New Roman"/>
          <w:sz w:val="24"/>
          <w:szCs w:val="24"/>
        </w:rPr>
        <w:t xml:space="preserve"> (</w:t>
      </w:r>
      <w:r w:rsidR="49CE12D9" w:rsidRPr="00B92E7F">
        <w:rPr>
          <w:rFonts w:ascii="Times New Roman" w:hAnsi="Times New Roman" w:cs="Times New Roman"/>
          <w:sz w:val="24"/>
          <w:szCs w:val="24"/>
        </w:rPr>
        <w:t xml:space="preserve">vt seletuskirja </w:t>
      </w:r>
      <w:r w:rsidR="70516AF9" w:rsidRPr="00B92E7F">
        <w:rPr>
          <w:rFonts w:ascii="Times New Roman" w:hAnsi="Times New Roman" w:cs="Times New Roman"/>
          <w:sz w:val="24"/>
          <w:szCs w:val="24"/>
        </w:rPr>
        <w:t xml:space="preserve">punkti 2.1.2. alapunkti (i)). </w:t>
      </w:r>
    </w:p>
    <w:p w14:paraId="1D30AE14" w14:textId="77777777" w:rsidR="00D944B8" w:rsidRPr="00B92E7F" w:rsidRDefault="00D944B8" w:rsidP="00B92E7F">
      <w:pPr>
        <w:spacing w:after="0" w:line="240" w:lineRule="auto"/>
        <w:jc w:val="both"/>
        <w:rPr>
          <w:rFonts w:ascii="Times New Roman" w:hAnsi="Times New Roman" w:cs="Times New Roman"/>
          <w:sz w:val="24"/>
          <w:szCs w:val="24"/>
        </w:rPr>
      </w:pPr>
    </w:p>
    <w:p w14:paraId="7228707E" w14:textId="00497BE6" w:rsidR="00D944B8" w:rsidRPr="00B92E7F" w:rsidRDefault="00D944B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86</w:t>
      </w:r>
      <w:r w:rsidRPr="00B92E7F">
        <w:rPr>
          <w:rFonts w:ascii="Times New Roman" w:hAnsi="Times New Roman" w:cs="Times New Roman"/>
          <w:b/>
          <w:bCs/>
          <w:sz w:val="24"/>
          <w:szCs w:val="24"/>
          <w:vertAlign w:val="superscript"/>
        </w:rPr>
        <w:t>49</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Kehtiv </w:t>
      </w:r>
      <w:r w:rsidR="00EA37FA" w:rsidRPr="00B92E7F">
        <w:rPr>
          <w:rFonts w:ascii="Times New Roman" w:hAnsi="Times New Roman" w:cs="Times New Roman"/>
          <w:sz w:val="24"/>
          <w:szCs w:val="24"/>
        </w:rPr>
        <w:t>§ 86</w:t>
      </w:r>
      <w:r w:rsidR="00EA37FA" w:rsidRPr="00B92E7F">
        <w:rPr>
          <w:rFonts w:ascii="Times New Roman" w:hAnsi="Times New Roman" w:cs="Times New Roman"/>
          <w:sz w:val="24"/>
          <w:szCs w:val="24"/>
          <w:vertAlign w:val="superscript"/>
        </w:rPr>
        <w:t>49</w:t>
      </w:r>
      <w:r w:rsidR="00EA37FA" w:rsidRPr="00B92E7F">
        <w:rPr>
          <w:rFonts w:ascii="Times New Roman" w:hAnsi="Times New Roman" w:cs="Times New Roman"/>
          <w:sz w:val="24"/>
          <w:szCs w:val="24"/>
        </w:rPr>
        <w:t xml:space="preserve"> reguleerib süsteemse riski puhvri kehtestamise tingimusi. </w:t>
      </w:r>
    </w:p>
    <w:p w14:paraId="5BE6679F" w14:textId="58962F2D" w:rsidR="65BE7E0E" w:rsidRPr="00B92E7F" w:rsidRDefault="65BE7E0E" w:rsidP="00B92E7F">
      <w:pPr>
        <w:spacing w:after="0" w:line="240" w:lineRule="auto"/>
        <w:jc w:val="both"/>
        <w:rPr>
          <w:rFonts w:ascii="Times New Roman" w:hAnsi="Times New Roman" w:cs="Times New Roman"/>
          <w:sz w:val="24"/>
          <w:szCs w:val="24"/>
        </w:rPr>
      </w:pPr>
    </w:p>
    <w:p w14:paraId="7BF403FE" w14:textId="7C5D4803" w:rsidR="7B5676F0" w:rsidRPr="00B92E7F" w:rsidRDefault="183B5A60"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1 teise lause täiendamine. </w:t>
      </w:r>
      <w:r w:rsidR="78C2B3C5" w:rsidRPr="00B92E7F">
        <w:rPr>
          <w:rFonts w:ascii="Times New Roman" w:hAnsi="Times New Roman" w:cs="Times New Roman"/>
          <w:sz w:val="24"/>
          <w:szCs w:val="24"/>
        </w:rPr>
        <w:t xml:space="preserve">Lõikega 1 sätestatakse, kellele ning mis eesmärgil võib kohaldada süsteemse riski puhvri nõuet. Lõike teise lause kohaselt on süsteemse riski puhvri eesmärk </w:t>
      </w:r>
      <w:r w:rsidR="51E5839C" w:rsidRPr="00B92E7F">
        <w:rPr>
          <w:rFonts w:ascii="Times New Roman" w:eastAsia="Calibri" w:hAnsi="Times New Roman" w:cs="Times New Roman"/>
          <w:sz w:val="24"/>
          <w:szCs w:val="24"/>
        </w:rPr>
        <w:t xml:space="preserve">on ennetada ja maandada makrotasandi usaldatavusnõuetega seotud riske või süsteemseid riske, millel võivad olla tõsised negatiivsed tagajärjed finantssüsteemile ja Eesti majandusele ning mis ei ole hõlmatud </w:t>
      </w:r>
      <w:r w:rsidR="00E913DC">
        <w:rPr>
          <w:rFonts w:ascii="Times New Roman" w:eastAsia="Calibri" w:hAnsi="Times New Roman" w:cs="Times New Roman"/>
          <w:sz w:val="24"/>
          <w:szCs w:val="24"/>
        </w:rPr>
        <w:t>CRR-iga</w:t>
      </w:r>
      <w:r w:rsidR="51E5839C" w:rsidRPr="00B92E7F">
        <w:rPr>
          <w:rFonts w:ascii="Times New Roman" w:eastAsia="Calibri" w:hAnsi="Times New Roman" w:cs="Times New Roman"/>
          <w:sz w:val="24"/>
          <w:szCs w:val="24"/>
        </w:rPr>
        <w:t xml:space="preserve"> kehtestatud omavahendite nõuete ning </w:t>
      </w:r>
      <w:proofErr w:type="spellStart"/>
      <w:r w:rsidR="00E913DC">
        <w:rPr>
          <w:rFonts w:ascii="Times New Roman" w:eastAsia="Calibri" w:hAnsi="Times New Roman" w:cs="Times New Roman"/>
          <w:sz w:val="24"/>
          <w:szCs w:val="24"/>
        </w:rPr>
        <w:t>KAS-i</w:t>
      </w:r>
      <w:proofErr w:type="spellEnd"/>
      <w:r w:rsidR="00E913DC">
        <w:rPr>
          <w:rFonts w:ascii="Times New Roman" w:eastAsia="Calibri" w:hAnsi="Times New Roman" w:cs="Times New Roman"/>
          <w:sz w:val="24"/>
          <w:szCs w:val="24"/>
        </w:rPr>
        <w:t xml:space="preserve"> </w:t>
      </w:r>
      <w:r w:rsidR="51E5839C" w:rsidRPr="00B92E7F">
        <w:rPr>
          <w:rFonts w:ascii="Times New Roman" w:eastAsia="Calibri" w:hAnsi="Times New Roman" w:cs="Times New Roman"/>
          <w:sz w:val="24"/>
          <w:szCs w:val="24"/>
        </w:rPr>
        <w:t xml:space="preserve"> kohaselt kehtestatud </w:t>
      </w:r>
      <w:proofErr w:type="spellStart"/>
      <w:r w:rsidR="51E5839C" w:rsidRPr="00B92E7F">
        <w:rPr>
          <w:rFonts w:ascii="Times New Roman" w:eastAsia="Calibri" w:hAnsi="Times New Roman" w:cs="Times New Roman"/>
          <w:sz w:val="24"/>
          <w:szCs w:val="24"/>
        </w:rPr>
        <w:t>vastutsüklilise</w:t>
      </w:r>
      <w:proofErr w:type="spellEnd"/>
      <w:r w:rsidR="51E5839C" w:rsidRPr="00B92E7F">
        <w:rPr>
          <w:rFonts w:ascii="Times New Roman" w:eastAsia="Calibri" w:hAnsi="Times New Roman" w:cs="Times New Roman"/>
          <w:sz w:val="24"/>
          <w:szCs w:val="24"/>
        </w:rPr>
        <w:t xml:space="preserve"> kapitalipuhvri, globaalse süsteemselt olulise krediidiasutuse kapitalipuhvri ja muu süsteemselt olulise krediidiasutuse kapitalipuhvri nõuetega. Lõikega 1 on võetud üle CRD artikli 133 lõige 1, kuid tulenevalt selle muutmisest CRD </w:t>
      </w:r>
      <w:proofErr w:type="spellStart"/>
      <w:r w:rsidR="51E5839C" w:rsidRPr="00B92E7F">
        <w:rPr>
          <w:rFonts w:ascii="Times New Roman" w:eastAsia="Calibri" w:hAnsi="Times New Roman" w:cs="Times New Roman"/>
          <w:sz w:val="24"/>
          <w:szCs w:val="24"/>
        </w:rPr>
        <w:t>VI-ga</w:t>
      </w:r>
      <w:proofErr w:type="spellEnd"/>
      <w:r w:rsidR="51E5839C" w:rsidRPr="00B92E7F">
        <w:rPr>
          <w:rFonts w:ascii="Times New Roman" w:eastAsia="Calibri" w:hAnsi="Times New Roman" w:cs="Times New Roman"/>
          <w:sz w:val="24"/>
          <w:szCs w:val="24"/>
        </w:rPr>
        <w:t xml:space="preserve">, </w:t>
      </w:r>
      <w:r w:rsidR="0AE43874" w:rsidRPr="00B92E7F">
        <w:rPr>
          <w:rFonts w:ascii="Times New Roman" w:eastAsia="Calibri" w:hAnsi="Times New Roman" w:cs="Times New Roman"/>
          <w:sz w:val="24"/>
          <w:szCs w:val="24"/>
        </w:rPr>
        <w:t xml:space="preserve">täiendatakse puhvri eesmärke kliimamuutustest tulenevate riskide ennetamise ja maandamise elemendiga. </w:t>
      </w:r>
      <w:r w:rsidR="46103D99" w:rsidRPr="00B92E7F">
        <w:rPr>
          <w:rFonts w:ascii="Times New Roman" w:eastAsia="Calibri" w:hAnsi="Times New Roman" w:cs="Times New Roman"/>
          <w:sz w:val="24"/>
          <w:szCs w:val="24"/>
        </w:rPr>
        <w:t>Kliimaneutraalsus ja kestlik majandus on direktiivi üks olulistest fookustest,</w:t>
      </w:r>
      <w:r w:rsidR="7B5676F0" w:rsidRPr="00B92E7F">
        <w:rPr>
          <w:rStyle w:val="Allmrkuseviide"/>
          <w:rFonts w:ascii="Times New Roman" w:eastAsia="Calibri" w:hAnsi="Times New Roman" w:cs="Times New Roman"/>
          <w:sz w:val="24"/>
          <w:szCs w:val="24"/>
        </w:rPr>
        <w:footnoteReference w:id="40"/>
      </w:r>
      <w:r w:rsidR="46103D99" w:rsidRPr="00B92E7F">
        <w:rPr>
          <w:rFonts w:ascii="Times New Roman" w:eastAsia="Calibri" w:hAnsi="Times New Roman" w:cs="Times New Roman"/>
          <w:sz w:val="24"/>
          <w:szCs w:val="24"/>
        </w:rPr>
        <w:t xml:space="preserve"> </w:t>
      </w:r>
      <w:r w:rsidR="04488371" w:rsidRPr="00B92E7F">
        <w:rPr>
          <w:rFonts w:ascii="Times New Roman" w:eastAsia="Calibri" w:hAnsi="Times New Roman" w:cs="Times New Roman"/>
          <w:sz w:val="24"/>
          <w:szCs w:val="24"/>
        </w:rPr>
        <w:t>sest nii kliimamuutused kui ka finantssüsteem avaldavad üksteisele vastastikust mõju</w:t>
      </w:r>
      <w:r w:rsidR="44FF9EA2" w:rsidRPr="00B92E7F">
        <w:rPr>
          <w:rFonts w:ascii="Times New Roman" w:eastAsia="Calibri" w:hAnsi="Times New Roman" w:cs="Times New Roman"/>
          <w:sz w:val="24"/>
          <w:szCs w:val="24"/>
        </w:rPr>
        <w:t xml:space="preserve"> ning keskkonnaga seotud probleemide lahendamisel peavad osalema avalik ja erasektor mõlemad. Tulenevalt</w:t>
      </w:r>
      <w:r w:rsidR="1DFBCBA4" w:rsidRPr="00B92E7F">
        <w:rPr>
          <w:rFonts w:ascii="Times New Roman" w:eastAsia="Calibri" w:hAnsi="Times New Roman" w:cs="Times New Roman"/>
          <w:sz w:val="24"/>
          <w:szCs w:val="24"/>
        </w:rPr>
        <w:t xml:space="preserve"> kliimamuutuste elemendi lisamisest artikli 133 lõikesse 1, täiendatakse § 86 lõike 1 teist lauset selliselt, et süsteemse riski puhvri üks eesmärkidest </w:t>
      </w:r>
      <w:r w:rsidR="05E5AEB4" w:rsidRPr="00B92E7F">
        <w:rPr>
          <w:rFonts w:ascii="Times New Roman" w:eastAsia="Calibri" w:hAnsi="Times New Roman" w:cs="Times New Roman"/>
          <w:sz w:val="24"/>
          <w:szCs w:val="24"/>
        </w:rPr>
        <w:t>peab olema ka kliimamuutustest tulenevate riskide ennetamine ja maandamine.</w:t>
      </w:r>
    </w:p>
    <w:p w14:paraId="356EF0E0" w14:textId="77777777" w:rsidR="00D944B8" w:rsidRPr="00B92E7F" w:rsidRDefault="00D944B8" w:rsidP="00B92E7F">
      <w:pPr>
        <w:spacing w:after="0" w:line="240" w:lineRule="auto"/>
        <w:jc w:val="both"/>
        <w:rPr>
          <w:rFonts w:ascii="Times New Roman" w:hAnsi="Times New Roman" w:cs="Times New Roman"/>
          <w:sz w:val="24"/>
          <w:szCs w:val="24"/>
        </w:rPr>
      </w:pPr>
    </w:p>
    <w:p w14:paraId="4A801A41" w14:textId="59996474" w:rsidR="00D944B8" w:rsidRPr="00B92E7F" w:rsidRDefault="49CE266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Paragrahvi täiendamine lõikega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30FE931A" w:rsidRPr="00B92E7F">
        <w:rPr>
          <w:rFonts w:ascii="Times New Roman" w:hAnsi="Times New Roman" w:cs="Times New Roman"/>
          <w:sz w:val="24"/>
          <w:szCs w:val="24"/>
        </w:rPr>
        <w:t>Euroopa Komisjon on tuvastanud, et §-ga 86</w:t>
      </w:r>
      <w:r w:rsidR="30FE931A" w:rsidRPr="00B92E7F">
        <w:rPr>
          <w:rFonts w:ascii="Times New Roman" w:hAnsi="Times New Roman" w:cs="Times New Roman"/>
          <w:sz w:val="24"/>
          <w:szCs w:val="24"/>
          <w:vertAlign w:val="superscript"/>
        </w:rPr>
        <w:t xml:space="preserve">49 </w:t>
      </w:r>
      <w:r w:rsidR="30FE931A" w:rsidRPr="00B92E7F">
        <w:rPr>
          <w:rFonts w:ascii="Times New Roman" w:hAnsi="Times New Roman" w:cs="Times New Roman"/>
          <w:sz w:val="24"/>
          <w:szCs w:val="24"/>
        </w:rPr>
        <w:t xml:space="preserve">ei ole üle võetud CRD V artikli 133 lõiget 3, mis kohustab liikmesriike määrama siseriiklikult asutuse, kes vastutab riskipositsioonide, nende alamrühmade ja krediidiasutuste, kelle suhtes vastavaid positsioone ja alamrühmasid kohaldatakse, kindlaks tegemise eest. Sama paragrahvi lõikega 2 on antud Eesti Pangale volitused süsteemse riski puhvriga seotud määrade ja korra kehtestamise eest, kuid lõikes 1 nimetatud riskipositsioonide ja nende alamrühmade </w:t>
      </w:r>
      <w:r w:rsidR="7D65C580" w:rsidRPr="00B92E7F">
        <w:rPr>
          <w:rFonts w:ascii="Times New Roman" w:hAnsi="Times New Roman" w:cs="Times New Roman"/>
          <w:sz w:val="24"/>
          <w:szCs w:val="24"/>
        </w:rPr>
        <w:t>puhul</w:t>
      </w:r>
      <w:r w:rsidR="30FE931A" w:rsidRPr="00B92E7F">
        <w:rPr>
          <w:rFonts w:ascii="Times New Roman" w:hAnsi="Times New Roman" w:cs="Times New Roman"/>
          <w:sz w:val="24"/>
          <w:szCs w:val="24"/>
        </w:rPr>
        <w:t xml:space="preserve"> pole seadusega vastutavat asutust määratud. </w:t>
      </w:r>
      <w:r w:rsidR="1E67E0CA" w:rsidRPr="00B92E7F">
        <w:rPr>
          <w:rFonts w:ascii="Times New Roman" w:hAnsi="Times New Roman" w:cs="Times New Roman"/>
          <w:sz w:val="24"/>
          <w:szCs w:val="24"/>
        </w:rPr>
        <w:t xml:space="preserve">Seega on makronõuete eest vastutavaks asutuseks määratud Eesti Pank. </w:t>
      </w:r>
      <w:r w:rsidR="30FE931A" w:rsidRPr="00B92E7F">
        <w:rPr>
          <w:rFonts w:ascii="Times New Roman" w:hAnsi="Times New Roman" w:cs="Times New Roman"/>
          <w:sz w:val="24"/>
          <w:szCs w:val="24"/>
        </w:rPr>
        <w:t xml:space="preserve">Eelnõu koostajad nõustuvad, et vastav säte on </w:t>
      </w:r>
      <w:proofErr w:type="spellStart"/>
      <w:r w:rsidR="30FE931A" w:rsidRPr="00B92E7F">
        <w:rPr>
          <w:rFonts w:ascii="Times New Roman" w:hAnsi="Times New Roman" w:cs="Times New Roman"/>
          <w:sz w:val="24"/>
          <w:szCs w:val="24"/>
        </w:rPr>
        <w:t>KAS-</w:t>
      </w:r>
      <w:r w:rsidR="62791D0F" w:rsidRPr="00B92E7F">
        <w:rPr>
          <w:rFonts w:ascii="Times New Roman" w:hAnsi="Times New Roman" w:cs="Times New Roman"/>
          <w:sz w:val="24"/>
          <w:szCs w:val="24"/>
        </w:rPr>
        <w:t>i</w:t>
      </w:r>
      <w:r w:rsidR="2AB8FFBB" w:rsidRPr="00B92E7F">
        <w:rPr>
          <w:rFonts w:ascii="Times New Roman" w:hAnsi="Times New Roman" w:cs="Times New Roman"/>
          <w:sz w:val="24"/>
          <w:szCs w:val="24"/>
        </w:rPr>
        <w:t>s</w:t>
      </w:r>
      <w:proofErr w:type="spellEnd"/>
      <w:r w:rsidR="30FE931A" w:rsidRPr="00B92E7F">
        <w:rPr>
          <w:rFonts w:ascii="Times New Roman" w:hAnsi="Times New Roman" w:cs="Times New Roman"/>
          <w:sz w:val="24"/>
          <w:szCs w:val="24"/>
        </w:rPr>
        <w:t xml:space="preserve"> üle võtmata, mistõttu täiendatakse §-i 86</w:t>
      </w:r>
      <w:r w:rsidR="30FE931A" w:rsidRPr="00B92E7F">
        <w:rPr>
          <w:rFonts w:ascii="Times New Roman" w:hAnsi="Times New Roman" w:cs="Times New Roman"/>
          <w:sz w:val="24"/>
          <w:szCs w:val="24"/>
          <w:vertAlign w:val="superscript"/>
        </w:rPr>
        <w:t xml:space="preserve">49 </w:t>
      </w:r>
      <w:r w:rsidR="30FE931A" w:rsidRPr="00B92E7F">
        <w:rPr>
          <w:rFonts w:ascii="Times New Roman" w:hAnsi="Times New Roman" w:cs="Times New Roman"/>
          <w:sz w:val="24"/>
          <w:szCs w:val="24"/>
        </w:rPr>
        <w:t>lõikega 1</w:t>
      </w:r>
      <w:r w:rsidR="30FE931A" w:rsidRPr="00B92E7F">
        <w:rPr>
          <w:rFonts w:ascii="Times New Roman" w:hAnsi="Times New Roman" w:cs="Times New Roman"/>
          <w:sz w:val="24"/>
          <w:szCs w:val="24"/>
          <w:vertAlign w:val="superscript"/>
        </w:rPr>
        <w:t>1</w:t>
      </w:r>
      <w:r w:rsidR="30FE931A" w:rsidRPr="00B92E7F">
        <w:rPr>
          <w:rFonts w:ascii="Times New Roman" w:hAnsi="Times New Roman" w:cs="Times New Roman"/>
          <w:sz w:val="24"/>
          <w:szCs w:val="24"/>
        </w:rPr>
        <w:t xml:space="preserve"> ja sätestatakse, et </w:t>
      </w:r>
      <w:r w:rsidR="1E67E0CA" w:rsidRPr="00B92E7F">
        <w:rPr>
          <w:rFonts w:ascii="Times New Roman" w:hAnsi="Times New Roman" w:cs="Times New Roman"/>
          <w:sz w:val="24"/>
          <w:szCs w:val="24"/>
        </w:rPr>
        <w:t xml:space="preserve">Eesti Pank määrab kindlaks riskipositsioonid, nende alamrühmad ja krediidiasutused, kelle suhtes neid kohaldatakse. </w:t>
      </w:r>
    </w:p>
    <w:p w14:paraId="2198F9EC" w14:textId="0D13B166" w:rsidR="5C3EEE5F" w:rsidRPr="00B92E7F" w:rsidRDefault="5C3EEE5F" w:rsidP="00B92E7F">
      <w:pPr>
        <w:spacing w:after="0" w:line="240" w:lineRule="auto"/>
        <w:jc w:val="both"/>
        <w:rPr>
          <w:rFonts w:ascii="Times New Roman" w:hAnsi="Times New Roman" w:cs="Times New Roman"/>
          <w:sz w:val="24"/>
          <w:szCs w:val="24"/>
        </w:rPr>
      </w:pPr>
    </w:p>
    <w:p w14:paraId="5C4104F7" w14:textId="7941B607" w:rsidR="5E12872F" w:rsidRPr="00B92E7F" w:rsidRDefault="5E12872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7 punkti 2 muutmine. </w:t>
      </w:r>
      <w:r w:rsidR="2803A5A0" w:rsidRPr="00B92E7F">
        <w:rPr>
          <w:rFonts w:ascii="Times New Roman" w:hAnsi="Times New Roman" w:cs="Times New Roman"/>
          <w:sz w:val="24"/>
          <w:szCs w:val="24"/>
        </w:rPr>
        <w:t>Lõikega 7 on sätestatud tingimused, mida Eesti Pank peab järgima süsteemse riski puhvri nõude kehtestamisel. Punkti 2 kohaselt on üheks selliseks tingimuseks keeld kasutada süsteemse riski puhv</w:t>
      </w:r>
      <w:r w:rsidR="484BE020" w:rsidRPr="00B92E7F">
        <w:rPr>
          <w:rFonts w:ascii="Times New Roman" w:hAnsi="Times New Roman" w:cs="Times New Roman"/>
          <w:sz w:val="24"/>
          <w:szCs w:val="24"/>
        </w:rPr>
        <w:t>r</w:t>
      </w:r>
      <w:r w:rsidR="2803A5A0" w:rsidRPr="00B92E7F">
        <w:rPr>
          <w:rFonts w:ascii="Times New Roman" w:hAnsi="Times New Roman" w:cs="Times New Roman"/>
          <w:sz w:val="24"/>
          <w:szCs w:val="24"/>
        </w:rPr>
        <w:t xml:space="preserve">it </w:t>
      </w:r>
      <w:proofErr w:type="spellStart"/>
      <w:r w:rsidR="2803A5A0" w:rsidRPr="00B92E7F">
        <w:rPr>
          <w:rFonts w:ascii="Times New Roman" w:hAnsi="Times New Roman" w:cs="Times New Roman"/>
          <w:sz w:val="24"/>
          <w:szCs w:val="24"/>
        </w:rPr>
        <w:t>vastutsüklili</w:t>
      </w:r>
      <w:r w:rsidR="4370643F" w:rsidRPr="00B92E7F">
        <w:rPr>
          <w:rFonts w:ascii="Times New Roman" w:hAnsi="Times New Roman" w:cs="Times New Roman"/>
          <w:sz w:val="24"/>
          <w:szCs w:val="24"/>
        </w:rPr>
        <w:t>se</w:t>
      </w:r>
      <w:proofErr w:type="spellEnd"/>
      <w:r w:rsidR="4370643F" w:rsidRPr="00B92E7F">
        <w:rPr>
          <w:rFonts w:ascii="Times New Roman" w:hAnsi="Times New Roman" w:cs="Times New Roman"/>
          <w:sz w:val="24"/>
          <w:szCs w:val="24"/>
        </w:rPr>
        <w:t xml:space="preserve"> kapita</w:t>
      </w:r>
      <w:r w:rsidR="3973ED53" w:rsidRPr="00B92E7F">
        <w:rPr>
          <w:rFonts w:ascii="Times New Roman" w:hAnsi="Times New Roman" w:cs="Times New Roman"/>
          <w:sz w:val="24"/>
          <w:szCs w:val="24"/>
        </w:rPr>
        <w:t xml:space="preserve">lipuhvri, globaalse süsteemselt olulise krediidiasutuse puhvri või muu süsteemselt olulise krediidiasutuse puhvriga hõlmatud riskide käsitlemiseks. </w:t>
      </w:r>
      <w:r w:rsidR="4B4AA113" w:rsidRPr="00B92E7F">
        <w:rPr>
          <w:rFonts w:ascii="Times New Roman" w:hAnsi="Times New Roman" w:cs="Times New Roman"/>
          <w:sz w:val="24"/>
          <w:szCs w:val="24"/>
        </w:rPr>
        <w:t xml:space="preserve">Lõikega 7 on võetud üle CRD artikli 133 lõike 8 punkt c, kuid tulenevalt selle muutmisest CRD </w:t>
      </w:r>
      <w:proofErr w:type="spellStart"/>
      <w:r w:rsidR="4B4AA113" w:rsidRPr="00B92E7F">
        <w:rPr>
          <w:rFonts w:ascii="Times New Roman" w:hAnsi="Times New Roman" w:cs="Times New Roman"/>
          <w:sz w:val="24"/>
          <w:szCs w:val="24"/>
        </w:rPr>
        <w:t>VI-ga</w:t>
      </w:r>
      <w:proofErr w:type="spellEnd"/>
      <w:r w:rsidR="4B4AA113" w:rsidRPr="00B92E7F">
        <w:rPr>
          <w:rFonts w:ascii="Times New Roman" w:hAnsi="Times New Roman" w:cs="Times New Roman"/>
          <w:sz w:val="24"/>
          <w:szCs w:val="24"/>
        </w:rPr>
        <w:t xml:space="preserve">, </w:t>
      </w:r>
      <w:r w:rsidR="65A90EAF" w:rsidRPr="00B92E7F">
        <w:rPr>
          <w:rFonts w:ascii="Times New Roman" w:hAnsi="Times New Roman" w:cs="Times New Roman"/>
          <w:sz w:val="24"/>
          <w:szCs w:val="24"/>
        </w:rPr>
        <w:t xml:space="preserve">lisatakse punkti 2 minimaalse </w:t>
      </w:r>
      <w:r w:rsidR="0BD55AA9" w:rsidRPr="00B92E7F">
        <w:rPr>
          <w:rFonts w:ascii="Times New Roman" w:hAnsi="Times New Roman" w:cs="Times New Roman"/>
          <w:sz w:val="24"/>
          <w:szCs w:val="24"/>
        </w:rPr>
        <w:t>väljundmäära</w:t>
      </w:r>
      <w:r w:rsidR="65A90EAF" w:rsidRPr="00B92E7F">
        <w:rPr>
          <w:rFonts w:ascii="Times New Roman" w:hAnsi="Times New Roman" w:cs="Times New Roman"/>
          <w:sz w:val="24"/>
          <w:szCs w:val="24"/>
        </w:rPr>
        <w:t xml:space="preserve"> kohaldamisega seotud riskide käsitlemise element. Se</w:t>
      </w:r>
      <w:r w:rsidR="04CF27CB" w:rsidRPr="00B92E7F">
        <w:rPr>
          <w:rFonts w:ascii="Times New Roman" w:hAnsi="Times New Roman" w:cs="Times New Roman"/>
          <w:sz w:val="24"/>
          <w:szCs w:val="24"/>
        </w:rPr>
        <w:t xml:space="preserve">ega laiendatakse punktis 2 sätestatud riskide nimekirja, mille leevendamiseks või </w:t>
      </w:r>
      <w:r w:rsidR="480BD31D" w:rsidRPr="00B92E7F">
        <w:rPr>
          <w:rFonts w:ascii="Times New Roman" w:hAnsi="Times New Roman" w:cs="Times New Roman"/>
          <w:sz w:val="24"/>
          <w:szCs w:val="24"/>
        </w:rPr>
        <w:t xml:space="preserve">eemaldamiseks ei või keskpank kehtestada süsteemse riski puhvrit. </w:t>
      </w:r>
    </w:p>
    <w:p w14:paraId="4E1F0FAA" w14:textId="02511550" w:rsidR="27F083C7" w:rsidRPr="00B92E7F" w:rsidRDefault="27F083C7" w:rsidP="00B92E7F">
      <w:pPr>
        <w:spacing w:after="0" w:line="240" w:lineRule="auto"/>
        <w:jc w:val="both"/>
        <w:rPr>
          <w:rFonts w:ascii="Times New Roman" w:hAnsi="Times New Roman" w:cs="Times New Roman"/>
          <w:b/>
          <w:sz w:val="24"/>
          <w:szCs w:val="24"/>
        </w:rPr>
      </w:pPr>
    </w:p>
    <w:p w14:paraId="19567E3D" w14:textId="1FFE14B2" w:rsidR="6D68A621" w:rsidRPr="00B92E7F" w:rsidRDefault="5A17F117" w:rsidP="00B92E7F">
      <w:pPr>
        <w:spacing w:after="0" w:line="240" w:lineRule="auto"/>
        <w:jc w:val="both"/>
        <w:rPr>
          <w:rFonts w:ascii="Times New Roman" w:eastAsia="Times New Roman" w:hAnsi="Times New Roman" w:cs="Times New Roman"/>
          <w:sz w:val="24"/>
          <w:szCs w:val="24"/>
        </w:rPr>
      </w:pPr>
      <w:r w:rsidRPr="00B92E7F">
        <w:rPr>
          <w:rFonts w:ascii="Times New Roman" w:hAnsi="Times New Roman" w:cs="Times New Roman"/>
          <w:b/>
          <w:bCs/>
          <w:sz w:val="24"/>
          <w:szCs w:val="24"/>
        </w:rPr>
        <w:t xml:space="preserve">Lõike 7 täiendamine punktiga 4. </w:t>
      </w:r>
      <w:r w:rsidR="33C5EBBB" w:rsidRPr="00B92E7F">
        <w:rPr>
          <w:rFonts w:ascii="Times New Roman" w:hAnsi="Times New Roman" w:cs="Times New Roman"/>
          <w:sz w:val="24"/>
          <w:szCs w:val="24"/>
        </w:rPr>
        <w:t>Punktiga 4 võetakse üle CRD VI artikli 133 lõike 8 punkt d ja sätestatakse, et süsteemse riski puhvri kehtestamisel</w:t>
      </w:r>
      <w:r w:rsidR="4C00DE89" w:rsidRPr="00B92E7F">
        <w:rPr>
          <w:rFonts w:ascii="Times New Roman" w:hAnsi="Times New Roman" w:cs="Times New Roman"/>
          <w:sz w:val="24"/>
          <w:szCs w:val="24"/>
        </w:rPr>
        <w:t xml:space="preserve">, kui krediidiasutuse </w:t>
      </w:r>
      <w:r w:rsidR="4C00DE89" w:rsidRPr="00B92E7F">
        <w:rPr>
          <w:rFonts w:ascii="Times New Roman" w:eastAsia="Times New Roman" w:hAnsi="Times New Roman" w:cs="Times New Roman"/>
          <w:color w:val="000000" w:themeColor="text1"/>
          <w:sz w:val="24"/>
          <w:szCs w:val="24"/>
        </w:rPr>
        <w:t xml:space="preserve">koguriskipositsiooni suhtes kohaldatakse süsteemselt olulise krediidiasutuse puhvri nõuet ning sellise krediidiasutuse suhtes kohaldatakse CRR artikli 92 lõikes 3 sätestatud </w:t>
      </w:r>
      <w:r w:rsidR="67244110" w:rsidRPr="00B92E7F">
        <w:rPr>
          <w:rFonts w:ascii="Times New Roman" w:eastAsia="Times New Roman" w:hAnsi="Times New Roman" w:cs="Times New Roman"/>
          <w:color w:val="000000" w:themeColor="text1"/>
          <w:sz w:val="24"/>
          <w:szCs w:val="24"/>
        </w:rPr>
        <w:t>minimaalse</w:t>
      </w:r>
      <w:r w:rsidR="7B3898AB" w:rsidRPr="00B92E7F">
        <w:rPr>
          <w:rFonts w:ascii="Times New Roman" w:eastAsia="Times New Roman" w:hAnsi="Times New Roman" w:cs="Times New Roman"/>
          <w:color w:val="000000" w:themeColor="text1"/>
          <w:sz w:val="24"/>
          <w:szCs w:val="24"/>
        </w:rPr>
        <w:t>t</w:t>
      </w:r>
      <w:r w:rsidR="4C00DE89" w:rsidRPr="00B92E7F">
        <w:rPr>
          <w:rFonts w:ascii="Times New Roman" w:eastAsia="Times New Roman" w:hAnsi="Times New Roman" w:cs="Times New Roman"/>
          <w:color w:val="000000" w:themeColor="text1"/>
          <w:sz w:val="24"/>
          <w:szCs w:val="24"/>
        </w:rPr>
        <w:t xml:space="preserve"> väljundmäära, võtab Eesti Pank seda arvesse  lõike 7 punktis 3 nimetatud hindamise läbiviimisel. </w:t>
      </w:r>
    </w:p>
    <w:p w14:paraId="578DD3B8" w14:textId="1F6EA8E6" w:rsidR="645198D8" w:rsidRPr="00B92E7F" w:rsidRDefault="645198D8" w:rsidP="00B92E7F">
      <w:pPr>
        <w:spacing w:after="0" w:line="240" w:lineRule="auto"/>
        <w:jc w:val="both"/>
        <w:rPr>
          <w:rFonts w:ascii="Times New Roman" w:eastAsia="Times New Roman" w:hAnsi="Times New Roman" w:cs="Times New Roman"/>
          <w:color w:val="000000" w:themeColor="text1"/>
          <w:sz w:val="24"/>
          <w:szCs w:val="24"/>
        </w:rPr>
      </w:pPr>
    </w:p>
    <w:p w14:paraId="34E2099A" w14:textId="220CAC76" w:rsidR="00D944B8" w:rsidRPr="00B92E7F" w:rsidRDefault="4F04132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8</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4143AEED" w:rsidRPr="00B92E7F">
        <w:rPr>
          <w:rFonts w:ascii="Times New Roman" w:hAnsi="Times New Roman" w:cs="Times New Roman"/>
          <w:sz w:val="24"/>
          <w:szCs w:val="24"/>
        </w:rPr>
        <w:t>Euroopa Komisjon on CRD V ülevõtmise kontrolli käigus tuvastanud, et KAS § 86</w:t>
      </w:r>
      <w:r w:rsidR="4143AEED" w:rsidRPr="00B92E7F">
        <w:rPr>
          <w:rFonts w:ascii="Times New Roman" w:hAnsi="Times New Roman" w:cs="Times New Roman"/>
          <w:sz w:val="24"/>
          <w:szCs w:val="24"/>
          <w:vertAlign w:val="superscript"/>
        </w:rPr>
        <w:t>49</w:t>
      </w:r>
      <w:r w:rsidR="4143AEED" w:rsidRPr="00B92E7F">
        <w:rPr>
          <w:rFonts w:ascii="Times New Roman" w:hAnsi="Times New Roman" w:cs="Times New Roman"/>
          <w:sz w:val="24"/>
          <w:szCs w:val="24"/>
        </w:rPr>
        <w:t xml:space="preserve"> ei sisalda artikli 133 lõike 9 viiendat alalõiget, mis täpsustab sama paragrahvi lõiget 8. Eelnimetatud sättes on kirjeldatud Eesti Panga kohustused süsteemse riski puhvri määra või määrade kehtestamisel ning esitatud loetelu teabest, mis peab sisalduma Eesti Panga teates teistele pädevatele asututele ja </w:t>
      </w:r>
      <w:r w:rsidR="392E59D9" w:rsidRPr="00B92E7F">
        <w:rPr>
          <w:rFonts w:ascii="Times New Roman" w:hAnsi="Times New Roman" w:cs="Times New Roman"/>
          <w:sz w:val="24"/>
          <w:szCs w:val="24"/>
        </w:rPr>
        <w:t>ESRB-</w:t>
      </w:r>
      <w:proofErr w:type="spellStart"/>
      <w:r w:rsidR="4143AEED" w:rsidRPr="00B92E7F">
        <w:rPr>
          <w:rFonts w:ascii="Times New Roman" w:hAnsi="Times New Roman" w:cs="Times New Roman"/>
          <w:sz w:val="24"/>
          <w:szCs w:val="24"/>
        </w:rPr>
        <w:t>le</w:t>
      </w:r>
      <w:proofErr w:type="spellEnd"/>
      <w:r w:rsidR="3A7B29B0" w:rsidRPr="00B92E7F">
        <w:rPr>
          <w:rFonts w:ascii="Times New Roman" w:hAnsi="Times New Roman" w:cs="Times New Roman"/>
          <w:sz w:val="24"/>
          <w:szCs w:val="24"/>
        </w:rPr>
        <w:t xml:space="preserve">. </w:t>
      </w:r>
      <w:proofErr w:type="spellStart"/>
      <w:r w:rsidR="3A7B29B0" w:rsidRPr="00B92E7F">
        <w:rPr>
          <w:rFonts w:ascii="Times New Roman" w:hAnsi="Times New Roman" w:cs="Times New Roman"/>
          <w:sz w:val="24"/>
          <w:szCs w:val="24"/>
        </w:rPr>
        <w:t>Üle</w:t>
      </w:r>
      <w:r w:rsidR="4143AEED" w:rsidRPr="00B92E7F">
        <w:rPr>
          <w:rFonts w:ascii="Times New Roman" w:hAnsi="Times New Roman" w:cs="Times New Roman"/>
          <w:sz w:val="24"/>
          <w:szCs w:val="24"/>
        </w:rPr>
        <w:t>võtmata</w:t>
      </w:r>
      <w:proofErr w:type="spellEnd"/>
      <w:r w:rsidR="4143AEED" w:rsidRPr="00B92E7F">
        <w:rPr>
          <w:rFonts w:ascii="Times New Roman" w:hAnsi="Times New Roman" w:cs="Times New Roman"/>
          <w:sz w:val="24"/>
          <w:szCs w:val="24"/>
        </w:rPr>
        <w:t xml:space="preserve"> sättega täpsustatakse, et juhul, kui määratud asutus otsustab, et varasemalt kehtestatud süsteemse riski puhvri määr või määrad jäävad samaks või vähenevad, peab määratud asutus järgima lõikes 8 sätestatud korda. Eelnõu koostajad nõustuvad, et § 86</w:t>
      </w:r>
      <w:r w:rsidR="4143AEED" w:rsidRPr="00B92E7F">
        <w:rPr>
          <w:rFonts w:ascii="Times New Roman" w:hAnsi="Times New Roman" w:cs="Times New Roman"/>
          <w:sz w:val="24"/>
          <w:szCs w:val="24"/>
          <w:vertAlign w:val="superscript"/>
        </w:rPr>
        <w:t>49</w:t>
      </w:r>
      <w:r w:rsidR="4143AEED" w:rsidRPr="00B92E7F">
        <w:rPr>
          <w:rFonts w:ascii="Times New Roman" w:hAnsi="Times New Roman" w:cs="Times New Roman"/>
          <w:sz w:val="24"/>
          <w:szCs w:val="24"/>
        </w:rPr>
        <w:t xml:space="preserve"> ei sisalda artikli 133 lõike 9 viiendat alalõiget ning vajab ülevõtmist, et täpsustada Eesti Panga kohustusi olukorras, kus vastavad määr või määrad ei muutu või vähenevad. Eeltoodust tulenevalt täiendatakse paragrahvi lõikega 8</w:t>
      </w:r>
      <w:r w:rsidR="4143AEED" w:rsidRPr="00B92E7F">
        <w:rPr>
          <w:rFonts w:ascii="Times New Roman" w:hAnsi="Times New Roman" w:cs="Times New Roman"/>
          <w:sz w:val="24"/>
          <w:szCs w:val="24"/>
          <w:vertAlign w:val="superscript"/>
        </w:rPr>
        <w:t>1</w:t>
      </w:r>
      <w:r w:rsidR="4143AEED" w:rsidRPr="00B92E7F">
        <w:rPr>
          <w:rFonts w:ascii="Times New Roman" w:hAnsi="Times New Roman" w:cs="Times New Roman"/>
          <w:sz w:val="24"/>
          <w:szCs w:val="24"/>
        </w:rPr>
        <w:t xml:space="preserve"> ja sätestatakse Eesti Pangale kohustus lähtuda määrade säilimisel või vähenemisel lõikes 8 sätestatust. </w:t>
      </w:r>
    </w:p>
    <w:p w14:paraId="78A49FC5" w14:textId="77777777" w:rsidR="00D944B8" w:rsidRPr="00B92E7F" w:rsidRDefault="00D944B8" w:rsidP="00B92E7F">
      <w:pPr>
        <w:spacing w:after="0" w:line="240" w:lineRule="auto"/>
        <w:jc w:val="both"/>
        <w:rPr>
          <w:rFonts w:ascii="Times New Roman" w:hAnsi="Times New Roman" w:cs="Times New Roman"/>
          <w:sz w:val="24"/>
          <w:szCs w:val="24"/>
        </w:rPr>
      </w:pPr>
    </w:p>
    <w:p w14:paraId="58FD4F58" w14:textId="286FD872" w:rsidR="002B4733" w:rsidRPr="00B92E7F" w:rsidRDefault="002B473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10 esimese lause muutmine. </w:t>
      </w:r>
      <w:r w:rsidRPr="00B92E7F">
        <w:rPr>
          <w:rFonts w:ascii="Times New Roman" w:hAnsi="Times New Roman" w:cs="Times New Roman"/>
          <w:sz w:val="24"/>
          <w:szCs w:val="24"/>
        </w:rPr>
        <w:t xml:space="preserve">Lõige 10 reguleerib </w:t>
      </w:r>
      <w:r w:rsidR="00AD28A8" w:rsidRPr="00B92E7F">
        <w:rPr>
          <w:rFonts w:ascii="Times New Roman" w:hAnsi="Times New Roman" w:cs="Times New Roman"/>
          <w:sz w:val="24"/>
          <w:szCs w:val="24"/>
        </w:rPr>
        <w:t xml:space="preserve">Eesti Panga kohustusi olukorras, kus </w:t>
      </w:r>
      <w:r w:rsidR="008A14C5" w:rsidRPr="00B92E7F">
        <w:rPr>
          <w:rFonts w:ascii="Times New Roman" w:hAnsi="Times New Roman" w:cs="Times New Roman"/>
          <w:sz w:val="24"/>
          <w:szCs w:val="24"/>
        </w:rPr>
        <w:t xml:space="preserve">riskipositsioonile vastava </w:t>
      </w:r>
      <w:r w:rsidR="00AD28A8" w:rsidRPr="00B92E7F">
        <w:rPr>
          <w:rFonts w:ascii="Times New Roman" w:hAnsi="Times New Roman" w:cs="Times New Roman"/>
          <w:sz w:val="24"/>
          <w:szCs w:val="24"/>
        </w:rPr>
        <w:t xml:space="preserve">kombineeritud süsteemse riski puhvri määra tulemuseks on pärast määrade (taas)kehtestamist </w:t>
      </w:r>
      <w:r w:rsidR="008A14C5" w:rsidRPr="00B92E7F">
        <w:rPr>
          <w:rFonts w:ascii="Times New Roman" w:hAnsi="Times New Roman" w:cs="Times New Roman"/>
          <w:sz w:val="24"/>
          <w:szCs w:val="24"/>
        </w:rPr>
        <w:t xml:space="preserve">3–5 protsenti. Lõike esimese lause kohaselt peab Eesti Pank sellises olukorras taotlema arvamust Euroopa Komisjonilt. Esimese lausega on võetud üle CRD V artikli 133 lõike 11 esimene alalõige, mida muudeti CRD </w:t>
      </w:r>
      <w:proofErr w:type="spellStart"/>
      <w:r w:rsidR="008A14C5" w:rsidRPr="00B92E7F">
        <w:rPr>
          <w:rFonts w:ascii="Times New Roman" w:hAnsi="Times New Roman" w:cs="Times New Roman"/>
          <w:sz w:val="24"/>
          <w:szCs w:val="24"/>
        </w:rPr>
        <w:t>VI-ga</w:t>
      </w:r>
      <w:proofErr w:type="spellEnd"/>
      <w:r w:rsidR="008A14C5" w:rsidRPr="00B92E7F">
        <w:rPr>
          <w:rFonts w:ascii="Times New Roman" w:hAnsi="Times New Roman" w:cs="Times New Roman"/>
          <w:sz w:val="24"/>
          <w:szCs w:val="24"/>
        </w:rPr>
        <w:t xml:space="preserve"> selliselt, et määratud asutus on kohustatud küsima arvamust nii Euroopa Komisjonilt kui ka </w:t>
      </w:r>
      <w:r w:rsidR="007A3226" w:rsidRPr="00B92E7F">
        <w:rPr>
          <w:rFonts w:ascii="Times New Roman" w:hAnsi="Times New Roman" w:cs="Times New Roman"/>
          <w:sz w:val="24"/>
          <w:szCs w:val="24"/>
        </w:rPr>
        <w:t>ESRB-</w:t>
      </w:r>
      <w:proofErr w:type="spellStart"/>
      <w:r w:rsidR="007A3226" w:rsidRPr="00B92E7F">
        <w:rPr>
          <w:rFonts w:ascii="Times New Roman" w:hAnsi="Times New Roman" w:cs="Times New Roman"/>
          <w:sz w:val="24"/>
          <w:szCs w:val="24"/>
        </w:rPr>
        <w:t>lt</w:t>
      </w:r>
      <w:proofErr w:type="spellEnd"/>
      <w:r w:rsidR="007A3226" w:rsidRPr="00B92E7F">
        <w:rPr>
          <w:rFonts w:ascii="Times New Roman" w:hAnsi="Times New Roman" w:cs="Times New Roman"/>
          <w:sz w:val="24"/>
          <w:szCs w:val="24"/>
        </w:rPr>
        <w:t xml:space="preserve">. </w:t>
      </w:r>
      <w:r w:rsidR="008A14C5" w:rsidRPr="00B92E7F">
        <w:rPr>
          <w:rFonts w:ascii="Times New Roman" w:hAnsi="Times New Roman" w:cs="Times New Roman"/>
          <w:sz w:val="24"/>
          <w:szCs w:val="24"/>
        </w:rPr>
        <w:t xml:space="preserve">Tulenevalt CRD VI muudatusest täiendatakse lõike 10 esimest lauset ning kohustatakse Eesti Panka küsima arvamust määrade tulemuse kohta nii Euroopa Komisjonilt kui ka </w:t>
      </w:r>
      <w:r w:rsidR="007A3226" w:rsidRPr="00B92E7F">
        <w:rPr>
          <w:rFonts w:ascii="Times New Roman" w:hAnsi="Times New Roman" w:cs="Times New Roman"/>
          <w:sz w:val="24"/>
          <w:szCs w:val="24"/>
        </w:rPr>
        <w:t>ESRB-</w:t>
      </w:r>
      <w:proofErr w:type="spellStart"/>
      <w:r w:rsidR="007A3226" w:rsidRPr="00B92E7F">
        <w:rPr>
          <w:rFonts w:ascii="Times New Roman" w:hAnsi="Times New Roman" w:cs="Times New Roman"/>
          <w:sz w:val="24"/>
          <w:szCs w:val="24"/>
        </w:rPr>
        <w:t>lt</w:t>
      </w:r>
      <w:proofErr w:type="spellEnd"/>
      <w:r w:rsidR="007A3226" w:rsidRPr="00B92E7F">
        <w:rPr>
          <w:rFonts w:ascii="Times New Roman" w:hAnsi="Times New Roman" w:cs="Times New Roman"/>
          <w:sz w:val="24"/>
          <w:szCs w:val="24"/>
        </w:rPr>
        <w:t xml:space="preserve">. </w:t>
      </w:r>
      <w:r w:rsidR="008A14C5" w:rsidRPr="00B92E7F">
        <w:rPr>
          <w:rFonts w:ascii="Times New Roman" w:hAnsi="Times New Roman" w:cs="Times New Roman"/>
          <w:sz w:val="24"/>
          <w:szCs w:val="24"/>
        </w:rPr>
        <w:t xml:space="preserve"> </w:t>
      </w:r>
    </w:p>
    <w:p w14:paraId="3A03345B" w14:textId="77777777" w:rsidR="00AD28A8" w:rsidRPr="00B92E7F" w:rsidRDefault="00AD28A8" w:rsidP="00B92E7F">
      <w:pPr>
        <w:spacing w:after="0" w:line="240" w:lineRule="auto"/>
        <w:jc w:val="both"/>
        <w:rPr>
          <w:rFonts w:ascii="Times New Roman" w:hAnsi="Times New Roman" w:cs="Times New Roman"/>
          <w:sz w:val="24"/>
          <w:szCs w:val="24"/>
        </w:rPr>
      </w:pPr>
    </w:p>
    <w:p w14:paraId="57FF28DB" w14:textId="7C3F6D09" w:rsidR="00682F50" w:rsidRPr="00B92E7F" w:rsidRDefault="2F2BC17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Paragrahvi täiendamine lõigetega 10</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ja 10</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2955D285" w:rsidRPr="00B92E7F">
        <w:rPr>
          <w:rFonts w:ascii="Times New Roman" w:hAnsi="Times New Roman" w:cs="Times New Roman"/>
          <w:sz w:val="24"/>
          <w:szCs w:val="24"/>
        </w:rPr>
        <w:t>Euroopa Komisjon on tuvastanud, et §-st 86</w:t>
      </w:r>
      <w:r w:rsidR="2955D285" w:rsidRPr="00B92E7F">
        <w:rPr>
          <w:rFonts w:ascii="Times New Roman" w:hAnsi="Times New Roman" w:cs="Times New Roman"/>
          <w:sz w:val="24"/>
          <w:szCs w:val="24"/>
          <w:vertAlign w:val="superscript"/>
        </w:rPr>
        <w:t>49</w:t>
      </w:r>
      <w:r w:rsidR="2955D285" w:rsidRPr="00B92E7F">
        <w:rPr>
          <w:rFonts w:ascii="Times New Roman" w:hAnsi="Times New Roman" w:cs="Times New Roman"/>
          <w:sz w:val="24"/>
          <w:szCs w:val="24"/>
        </w:rPr>
        <w:t xml:space="preserve"> on puudu CRD V artikli 133 lõike 11 viies alalõige, mis reguleerib määratud asutuse õigust pöörduda arvamuse saamiseks EBA poole. Viiendas alalõikes sätestatu on seotud § 86</w:t>
      </w:r>
      <w:r w:rsidR="2955D285" w:rsidRPr="00B92E7F">
        <w:rPr>
          <w:rFonts w:ascii="Times New Roman" w:hAnsi="Times New Roman" w:cs="Times New Roman"/>
          <w:sz w:val="24"/>
          <w:szCs w:val="24"/>
          <w:vertAlign w:val="superscript"/>
        </w:rPr>
        <w:t>49</w:t>
      </w:r>
      <w:r w:rsidR="2955D285" w:rsidRPr="00B92E7F">
        <w:rPr>
          <w:rFonts w:ascii="Times New Roman" w:hAnsi="Times New Roman" w:cs="Times New Roman"/>
          <w:sz w:val="24"/>
          <w:szCs w:val="24"/>
        </w:rPr>
        <w:t xml:space="preserve"> lõike 10 kolmanda lausega</w:t>
      </w:r>
      <w:r w:rsidR="1EE60E4F" w:rsidRPr="00B92E7F">
        <w:rPr>
          <w:rFonts w:ascii="Times New Roman" w:hAnsi="Times New Roman" w:cs="Times New Roman"/>
          <w:sz w:val="24"/>
          <w:szCs w:val="24"/>
        </w:rPr>
        <w:t>, mis kohustab Eesti Panka taotlema sama paragrahvi lõike 8 kohaselt esitatud teavituses soovitust Euroopa Komisjonilt ja ESRB-</w:t>
      </w:r>
      <w:proofErr w:type="spellStart"/>
      <w:r w:rsidR="1EE60E4F" w:rsidRPr="00B92E7F">
        <w:rPr>
          <w:rFonts w:ascii="Times New Roman" w:hAnsi="Times New Roman" w:cs="Times New Roman"/>
          <w:sz w:val="24"/>
          <w:szCs w:val="24"/>
        </w:rPr>
        <w:t>lt</w:t>
      </w:r>
      <w:proofErr w:type="spellEnd"/>
      <w:r w:rsidR="1EE60E4F" w:rsidRPr="00B92E7F">
        <w:rPr>
          <w:rFonts w:ascii="Times New Roman" w:hAnsi="Times New Roman" w:cs="Times New Roman"/>
          <w:sz w:val="24"/>
          <w:szCs w:val="24"/>
        </w:rPr>
        <w:t>. Komisjon on täheldanud, et viienda alalõike puudumise tõttu seadusest ei selgu seadusest, kuidas peab Eesti Pank toimima, kui saadud soovitus on negatiivne ning Eesti Pank ei jõua teiste lepinguriigi asjaomaste asutustega kokkuleppele süsteemse riski puhvri määra või määrade kehtestamises. Eelnõu koostajad nõustuvad, et § 86</w:t>
      </w:r>
      <w:r w:rsidR="1EE60E4F" w:rsidRPr="00B92E7F">
        <w:rPr>
          <w:rFonts w:ascii="Times New Roman" w:hAnsi="Times New Roman" w:cs="Times New Roman"/>
          <w:sz w:val="24"/>
          <w:szCs w:val="24"/>
          <w:vertAlign w:val="superscript"/>
        </w:rPr>
        <w:t>49</w:t>
      </w:r>
      <w:r w:rsidR="1EE60E4F" w:rsidRPr="00B92E7F">
        <w:rPr>
          <w:rFonts w:ascii="Times New Roman" w:hAnsi="Times New Roman" w:cs="Times New Roman"/>
          <w:sz w:val="24"/>
          <w:szCs w:val="24"/>
        </w:rPr>
        <w:t xml:space="preserve"> vajad Komisjoni märkustest tulenevalt täiendamist, et selgemalt tuua välja Eesti Panga õigused ja kohustused määrade kehtestamisel. Seetõttu </w:t>
      </w:r>
      <w:r w:rsidR="1EE60E4F" w:rsidRPr="00B92E7F">
        <w:rPr>
          <w:rFonts w:ascii="Times New Roman" w:hAnsi="Times New Roman" w:cs="Times New Roman"/>
          <w:b/>
          <w:bCs/>
          <w:sz w:val="24"/>
          <w:szCs w:val="24"/>
        </w:rPr>
        <w:t>täiendatakse paragrahvi lõikega 10</w:t>
      </w:r>
      <w:r w:rsidR="1EE60E4F" w:rsidRPr="00B92E7F">
        <w:rPr>
          <w:rFonts w:ascii="Times New Roman" w:hAnsi="Times New Roman" w:cs="Times New Roman"/>
          <w:b/>
          <w:bCs/>
          <w:sz w:val="24"/>
          <w:szCs w:val="24"/>
          <w:vertAlign w:val="superscript"/>
        </w:rPr>
        <w:t>1</w:t>
      </w:r>
      <w:r w:rsidR="1EE60E4F" w:rsidRPr="00B92E7F">
        <w:rPr>
          <w:rFonts w:ascii="Times New Roman" w:hAnsi="Times New Roman" w:cs="Times New Roman"/>
          <w:sz w:val="24"/>
          <w:szCs w:val="24"/>
        </w:rPr>
        <w:t xml:space="preserve"> ning antakse Eesti Pangale õigus pöörduda olukorras, kus määrade kehtestamises ei jõuta kokkuleppele ning pädevatelt asutustelt on saadud negatiivne soovitus, pöörduda EBA poole arvamuse saamiseks. Arvamuse küsimisel peab Eesti Pank lähtuma Euroopa Parlamendi ja nõukogu määruse (EL) nr 1093/2010 artiklis 19 sätestatust ning  enda otsuse tegemise niikaua kui ta on saanud </w:t>
      </w:r>
      <w:proofErr w:type="spellStart"/>
      <w:r w:rsidR="1EE60E4F" w:rsidRPr="00B92E7F">
        <w:rPr>
          <w:rFonts w:ascii="Times New Roman" w:hAnsi="Times New Roman" w:cs="Times New Roman"/>
          <w:sz w:val="24"/>
          <w:szCs w:val="24"/>
        </w:rPr>
        <w:t>EBA-lt</w:t>
      </w:r>
      <w:proofErr w:type="spellEnd"/>
      <w:r w:rsidR="1EE60E4F" w:rsidRPr="00B92E7F">
        <w:rPr>
          <w:rFonts w:ascii="Times New Roman" w:hAnsi="Times New Roman" w:cs="Times New Roman"/>
          <w:sz w:val="24"/>
          <w:szCs w:val="24"/>
        </w:rPr>
        <w:t xml:space="preserve"> vastava arvamuse. </w:t>
      </w:r>
    </w:p>
    <w:p w14:paraId="68A30F00" w14:textId="77777777" w:rsidR="00B87967" w:rsidRPr="00B92E7F" w:rsidRDefault="00B87967" w:rsidP="00B92E7F">
      <w:pPr>
        <w:spacing w:after="0" w:line="240" w:lineRule="auto"/>
        <w:jc w:val="both"/>
        <w:rPr>
          <w:rFonts w:ascii="Times New Roman" w:hAnsi="Times New Roman" w:cs="Times New Roman"/>
          <w:sz w:val="24"/>
          <w:szCs w:val="24"/>
        </w:rPr>
      </w:pPr>
    </w:p>
    <w:p w14:paraId="17C4E51E" w14:textId="75B0B30E" w:rsidR="00B87967" w:rsidRPr="00B92E7F" w:rsidRDefault="00657AB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10</w:t>
      </w:r>
      <w:r w:rsidRPr="00B92E7F">
        <w:rPr>
          <w:rFonts w:ascii="Times New Roman" w:hAnsi="Times New Roman" w:cs="Times New Roman"/>
          <w:b/>
          <w:bCs/>
          <w:sz w:val="24"/>
          <w:szCs w:val="24"/>
          <w:vertAlign w:val="superscript"/>
        </w:rPr>
        <w:t>2</w:t>
      </w:r>
      <w:r w:rsidRPr="00B92E7F">
        <w:rPr>
          <w:rFonts w:ascii="Times New Roman" w:hAnsi="Times New Roman" w:cs="Times New Roman"/>
          <w:sz w:val="24"/>
          <w:szCs w:val="24"/>
        </w:rPr>
        <w:t xml:space="preserve"> </w:t>
      </w:r>
      <w:r w:rsidRPr="00B92E7F">
        <w:rPr>
          <w:rFonts w:ascii="Times New Roman" w:hAnsi="Times New Roman" w:cs="Times New Roman"/>
          <w:b/>
          <w:bCs/>
          <w:sz w:val="24"/>
          <w:szCs w:val="24"/>
        </w:rPr>
        <w:t>lisamisega</w:t>
      </w:r>
      <w:r w:rsidRPr="00B92E7F">
        <w:rPr>
          <w:rFonts w:ascii="Times New Roman" w:hAnsi="Times New Roman" w:cs="Times New Roman"/>
          <w:sz w:val="24"/>
          <w:szCs w:val="24"/>
        </w:rPr>
        <w:t xml:space="preserve"> võetakse üle CRD VI artikli 133 lõike 11 kuues alalõige ja sätestatakse, et sama paragrahvi lõike 10 esimeses lauses nimetatud taseme kohaldamisel ei arvestata kombineeritud süsteemse riski puhvri määra hulka teises Euroopa Liidu lepinguriigis kehtestatud süsteemse riski puhvri määra tunnustamist. </w:t>
      </w:r>
    </w:p>
    <w:p w14:paraId="3A1FA5B2" w14:textId="7A4C47B6" w:rsidR="0500FCD0" w:rsidRPr="00B92E7F" w:rsidRDefault="0500FCD0" w:rsidP="00B92E7F">
      <w:pPr>
        <w:spacing w:after="0" w:line="240" w:lineRule="auto"/>
        <w:jc w:val="both"/>
        <w:rPr>
          <w:rFonts w:ascii="Times New Roman" w:hAnsi="Times New Roman" w:cs="Times New Roman"/>
          <w:sz w:val="24"/>
          <w:szCs w:val="24"/>
        </w:rPr>
      </w:pPr>
    </w:p>
    <w:p w14:paraId="27959F0E" w14:textId="57071913" w:rsidR="7545B1C1" w:rsidRPr="00B92E7F" w:rsidRDefault="7545B1C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11 täiendamine teise lausega.</w:t>
      </w:r>
      <w:r w:rsidR="5A141CBD" w:rsidRPr="00B92E7F">
        <w:rPr>
          <w:rFonts w:ascii="Times New Roman" w:hAnsi="Times New Roman" w:cs="Times New Roman"/>
          <w:b/>
          <w:bCs/>
          <w:sz w:val="24"/>
          <w:szCs w:val="24"/>
        </w:rPr>
        <w:t xml:space="preserve"> </w:t>
      </w:r>
      <w:r w:rsidR="5A141CBD" w:rsidRPr="00B92E7F">
        <w:rPr>
          <w:rFonts w:ascii="Times New Roman" w:hAnsi="Times New Roman" w:cs="Times New Roman"/>
          <w:sz w:val="24"/>
          <w:szCs w:val="24"/>
        </w:rPr>
        <w:t>Lõike 11 kohaselt peab Eesti Pank enne süsteemse riski puhvri rakendamist küsima Euroopa Komisjonilt luba, kui sama paragrahvi lõikes 4 nimetatud riskipositsioonide rühmale või riskipositsioonide alamrüh</w:t>
      </w:r>
      <w:r w:rsidR="67D2D597" w:rsidRPr="00B92E7F">
        <w:rPr>
          <w:rFonts w:ascii="Times New Roman" w:hAnsi="Times New Roman" w:cs="Times New Roman"/>
          <w:sz w:val="24"/>
          <w:szCs w:val="24"/>
        </w:rPr>
        <w:t xml:space="preserve">male, mille suhtes kohaldatakse ühte või mitut süsteemse riski puhvri nõuet, süsteemse riski puhvri määra või määrade kehtestamise või taaskehtestamise tulemuseks on mis tahes sellise riskipositsiooni puhul viiest protsendist suurem kombineeritud süsteemse riski puhvri määr. </w:t>
      </w:r>
      <w:r w:rsidR="2D3206B7" w:rsidRPr="00B92E7F">
        <w:rPr>
          <w:rFonts w:ascii="Times New Roman" w:hAnsi="Times New Roman" w:cs="Times New Roman"/>
          <w:sz w:val="24"/>
          <w:szCs w:val="24"/>
        </w:rPr>
        <w:t>Lõikega 11 on võetud üle CRD artikli 133 lõike 12 esimene alalõige</w:t>
      </w:r>
      <w:r w:rsidR="0FDA862B" w:rsidRPr="00B92E7F">
        <w:rPr>
          <w:rFonts w:ascii="Times New Roman" w:hAnsi="Times New Roman" w:cs="Times New Roman"/>
          <w:sz w:val="24"/>
          <w:szCs w:val="24"/>
        </w:rPr>
        <w:t>, kuid mitte seda täpsustav neljas alalõige, mille kohaselt ei arvestata süsteemse riski määra kohaldamisel kombineeritud süsteemse riski p</w:t>
      </w:r>
      <w:r w:rsidR="60586AF4" w:rsidRPr="00B92E7F">
        <w:rPr>
          <w:rFonts w:ascii="Times New Roman" w:hAnsi="Times New Roman" w:cs="Times New Roman"/>
          <w:sz w:val="24"/>
          <w:szCs w:val="24"/>
        </w:rPr>
        <w:t xml:space="preserve">uhvri määra hulka teises Euroopa Liidu lepinguriigis kehtestatud süsteemse riski puhvri määra tunnustamist. </w:t>
      </w:r>
      <w:r w:rsidR="585A29D0" w:rsidRPr="00B92E7F">
        <w:rPr>
          <w:rFonts w:ascii="Times New Roman" w:hAnsi="Times New Roman" w:cs="Times New Roman"/>
          <w:sz w:val="24"/>
          <w:szCs w:val="24"/>
        </w:rPr>
        <w:t xml:space="preserve">Eesti Panga õiguste täpsustamiseks täiendatakse lõiget 11 teise lausega ning võetakse üle artikli 133 lõike 12 neljas alalõige. </w:t>
      </w:r>
    </w:p>
    <w:p w14:paraId="4370EC74" w14:textId="77777777" w:rsidR="00AD28A8" w:rsidRPr="00B92E7F" w:rsidRDefault="00AD28A8" w:rsidP="00B92E7F">
      <w:pPr>
        <w:spacing w:after="0" w:line="240" w:lineRule="auto"/>
        <w:jc w:val="both"/>
        <w:rPr>
          <w:rFonts w:ascii="Times New Roman" w:hAnsi="Times New Roman" w:cs="Times New Roman"/>
          <w:b/>
          <w:bCs/>
          <w:sz w:val="24"/>
          <w:szCs w:val="24"/>
        </w:rPr>
      </w:pPr>
    </w:p>
    <w:p w14:paraId="2D067ACD" w14:textId="40A2C6D9" w:rsidR="00D944B8" w:rsidRPr="00B92E7F" w:rsidRDefault="00D944B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86</w:t>
      </w:r>
      <w:r w:rsidRPr="00B92E7F">
        <w:rPr>
          <w:rFonts w:ascii="Times New Roman" w:hAnsi="Times New Roman" w:cs="Times New Roman"/>
          <w:b/>
          <w:bCs/>
          <w:sz w:val="24"/>
          <w:szCs w:val="24"/>
          <w:vertAlign w:val="superscript"/>
        </w:rPr>
        <w:t>50</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w:t>
      </w:r>
      <w:r w:rsidR="00087764" w:rsidRPr="00B92E7F">
        <w:rPr>
          <w:rFonts w:ascii="Times New Roman" w:hAnsi="Times New Roman" w:cs="Times New Roman"/>
          <w:sz w:val="24"/>
          <w:szCs w:val="24"/>
        </w:rPr>
        <w:t xml:space="preserve"> § 86</w:t>
      </w:r>
      <w:r w:rsidR="00087764" w:rsidRPr="00B92E7F">
        <w:rPr>
          <w:rFonts w:ascii="Times New Roman" w:hAnsi="Times New Roman" w:cs="Times New Roman"/>
          <w:sz w:val="24"/>
          <w:szCs w:val="24"/>
          <w:vertAlign w:val="superscript"/>
        </w:rPr>
        <w:t>50</w:t>
      </w:r>
      <w:r w:rsidR="00087764" w:rsidRPr="00B92E7F">
        <w:rPr>
          <w:rFonts w:ascii="Times New Roman" w:hAnsi="Times New Roman" w:cs="Times New Roman"/>
          <w:sz w:val="24"/>
          <w:szCs w:val="24"/>
        </w:rPr>
        <w:t xml:space="preserve"> reguleerib kombineeritud kapitalipuhvri ja finantsvõimenduse määra puhvri nõuete täitmata jätmist ning omavahendite jaotamise piiranguid. </w:t>
      </w:r>
    </w:p>
    <w:p w14:paraId="4A69E736" w14:textId="77777777" w:rsidR="00F02F5E" w:rsidRPr="00B92E7F" w:rsidRDefault="00F02F5E" w:rsidP="00B92E7F">
      <w:pPr>
        <w:spacing w:after="0" w:line="240" w:lineRule="auto"/>
        <w:jc w:val="both"/>
        <w:rPr>
          <w:rFonts w:ascii="Times New Roman" w:hAnsi="Times New Roman" w:cs="Times New Roman"/>
          <w:b/>
          <w:bCs/>
          <w:sz w:val="24"/>
          <w:szCs w:val="24"/>
        </w:rPr>
      </w:pPr>
    </w:p>
    <w:p w14:paraId="3E2BB664" w14:textId="77863859" w:rsidR="00F02F5E" w:rsidRPr="00B92E7F" w:rsidRDefault="00F02F5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2</w:t>
      </w:r>
      <w:r w:rsidR="70C8F2A9" w:rsidRPr="00B92E7F">
        <w:rPr>
          <w:rFonts w:ascii="Times New Roman" w:hAnsi="Times New Roman" w:cs="Times New Roman"/>
          <w:b/>
          <w:bCs/>
          <w:sz w:val="24"/>
          <w:szCs w:val="24"/>
          <w:vertAlign w:val="superscript"/>
        </w:rPr>
        <w:t>1</w:t>
      </w:r>
      <w:r w:rsidR="70C8F2A9" w:rsidRPr="00B92E7F">
        <w:rPr>
          <w:rFonts w:ascii="Times New Roman" w:hAnsi="Times New Roman" w:cs="Times New Roman"/>
          <w:b/>
          <w:bCs/>
          <w:sz w:val="24"/>
          <w:szCs w:val="24"/>
        </w:rPr>
        <w:t xml:space="preserve">. </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Euroopa Komisjon on tuv</w:t>
      </w:r>
      <w:r w:rsidR="00B067AA" w:rsidRPr="00B92E7F">
        <w:rPr>
          <w:rFonts w:ascii="Times New Roman" w:hAnsi="Times New Roman" w:cs="Times New Roman"/>
          <w:sz w:val="24"/>
          <w:szCs w:val="24"/>
        </w:rPr>
        <w:t>astanud, et §-st 86</w:t>
      </w:r>
      <w:r w:rsidR="00B067AA" w:rsidRPr="00B92E7F">
        <w:rPr>
          <w:rFonts w:ascii="Times New Roman" w:hAnsi="Times New Roman" w:cs="Times New Roman"/>
          <w:sz w:val="24"/>
          <w:szCs w:val="24"/>
          <w:vertAlign w:val="superscript"/>
        </w:rPr>
        <w:t>50</w:t>
      </w:r>
      <w:r w:rsidR="00B067AA" w:rsidRPr="00B92E7F">
        <w:rPr>
          <w:rFonts w:ascii="Times New Roman" w:hAnsi="Times New Roman" w:cs="Times New Roman"/>
          <w:sz w:val="24"/>
          <w:szCs w:val="24"/>
        </w:rPr>
        <w:t xml:space="preserve"> puudub CRD V artikli 141b lõikega 10 väljendatud täpsustus selle kohta, et esimese taseme kapitali väljamakse hõlmab teisi väljamakseid, mida on nimetatud artikli 141 lõikes 10 ning millele vastab sama paragrahvi lõige 7. Eelnõu koostajad nõustuvad, et artikli 141b lõige 10 on jäänud </w:t>
      </w:r>
      <w:proofErr w:type="spellStart"/>
      <w:r w:rsidR="00B067AA" w:rsidRPr="00B92E7F">
        <w:rPr>
          <w:rFonts w:ascii="Times New Roman" w:hAnsi="Times New Roman" w:cs="Times New Roman"/>
          <w:sz w:val="24"/>
          <w:szCs w:val="24"/>
        </w:rPr>
        <w:t>KAS-iga</w:t>
      </w:r>
      <w:proofErr w:type="spellEnd"/>
      <w:r w:rsidR="00B067AA" w:rsidRPr="00B92E7F">
        <w:rPr>
          <w:rFonts w:ascii="Times New Roman" w:hAnsi="Times New Roman" w:cs="Times New Roman"/>
          <w:sz w:val="24"/>
          <w:szCs w:val="24"/>
        </w:rPr>
        <w:t xml:space="preserve"> üle võtmata. Seetõttu täiendatakse paragrahvi lõikega 2</w:t>
      </w:r>
      <w:r w:rsidR="7F2D0606" w:rsidRPr="00B92E7F">
        <w:rPr>
          <w:rFonts w:ascii="Times New Roman" w:hAnsi="Times New Roman" w:cs="Times New Roman"/>
          <w:sz w:val="24"/>
          <w:szCs w:val="24"/>
          <w:vertAlign w:val="superscript"/>
        </w:rPr>
        <w:t>1</w:t>
      </w:r>
      <w:r w:rsidR="00B067AA" w:rsidRPr="00B92E7F">
        <w:rPr>
          <w:rFonts w:ascii="Times New Roman" w:hAnsi="Times New Roman" w:cs="Times New Roman"/>
          <w:sz w:val="24"/>
          <w:szCs w:val="24"/>
        </w:rPr>
        <w:t xml:space="preserve"> ja sätestatakse, et sama paragrahvi lõ</w:t>
      </w:r>
      <w:r w:rsidR="2BAA43D8" w:rsidRPr="00B92E7F">
        <w:rPr>
          <w:rFonts w:ascii="Times New Roman" w:hAnsi="Times New Roman" w:cs="Times New Roman"/>
          <w:sz w:val="24"/>
          <w:szCs w:val="24"/>
        </w:rPr>
        <w:t xml:space="preserve">ike 1 </w:t>
      </w:r>
      <w:r w:rsidR="00B067AA" w:rsidRPr="00B92E7F">
        <w:rPr>
          <w:rFonts w:ascii="Times New Roman" w:hAnsi="Times New Roman" w:cs="Times New Roman"/>
          <w:sz w:val="24"/>
          <w:szCs w:val="24"/>
        </w:rPr>
        <w:t>kohaldamisel krediidiasutuse suhtes, kes ei täida finantsvõimenduse määra puhvri nõuet, hõlmab esimese taseme kapitali mõjutav väljamakse kõiki sama paragrahvi lõikes 7 nimetatud väljamakseid.</w:t>
      </w:r>
    </w:p>
    <w:p w14:paraId="03FA7D20" w14:textId="77777777" w:rsidR="00F02F5E" w:rsidRPr="00B92E7F" w:rsidRDefault="00F02F5E" w:rsidP="00B92E7F">
      <w:pPr>
        <w:spacing w:after="0" w:line="240" w:lineRule="auto"/>
        <w:jc w:val="both"/>
        <w:rPr>
          <w:rFonts w:ascii="Times New Roman" w:hAnsi="Times New Roman" w:cs="Times New Roman"/>
          <w:b/>
          <w:bCs/>
          <w:sz w:val="24"/>
          <w:szCs w:val="24"/>
        </w:rPr>
      </w:pPr>
    </w:p>
    <w:p w14:paraId="2D95AB01" w14:textId="61CE0DF8" w:rsidR="000A1801" w:rsidRPr="00B92E7F" w:rsidRDefault="00F02F5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5 punkti 1 muutmine. </w:t>
      </w:r>
      <w:r w:rsidRPr="00B92E7F">
        <w:rPr>
          <w:rFonts w:ascii="Times New Roman" w:hAnsi="Times New Roman" w:cs="Times New Roman"/>
          <w:sz w:val="24"/>
          <w:szCs w:val="24"/>
        </w:rPr>
        <w:t xml:space="preserve">Lõikega 5 on võetud üle CRD V artikli 141b lõige 8 ja sätestatud andmed, mida krediidiasutus, kes ei täida kombineeritud kapitalipuhvri nõuet või finantsvõimenduse määra puhvri nõuet, peab esitama Finantsinspektsioonile, kui ka kavatseb teha väljamakse või võtta kohustusi, mille tegemine on tal keelatud, kui ta ei ole eelnevalt esitanud maksimaalset väljamakstavat summat Finantsinspektsioonile. </w:t>
      </w:r>
      <w:r w:rsidR="00645350" w:rsidRPr="00B92E7F">
        <w:rPr>
          <w:rFonts w:ascii="Times New Roman" w:hAnsi="Times New Roman" w:cs="Times New Roman"/>
          <w:sz w:val="24"/>
          <w:szCs w:val="24"/>
        </w:rPr>
        <w:t xml:space="preserve">Lõike 5 punkt 1 kohustab taolist krediidiasutust esitama järelevalveasutusele andmed omavahendite summa, </w:t>
      </w:r>
      <w:r w:rsidR="00645350" w:rsidRPr="00B92E7F">
        <w:rPr>
          <w:rFonts w:ascii="Times New Roman" w:hAnsi="Times New Roman" w:cs="Times New Roman"/>
          <w:sz w:val="24"/>
          <w:szCs w:val="24"/>
        </w:rPr>
        <w:lastRenderedPageBreak/>
        <w:t xml:space="preserve">sealhulgas esimese taseme põhiomavahendite summa, täiendavate esimese taseme omavahendite summa ja teise taseme omavahendite summa kohta. Punkt 1 väljendab spetsiifiliselt artikli 141b lõikes 8 viidatud artikli 141 lõike 8 punkti a ja selle alapunkte i–iii. Euroopa Komisjon on märkinud, et kuigi säte on enamjaolt võetud üle korrektselt, välistab artikli 141b lõige 8 andmete esitamist teise taseme omavahendite summa kohta, mis aga sisaldub lõike 5 punktis 1 nimetatud kohustuslike andmete loetelus. Eelnõu koostajad nõustuvad, et punkti 1 koostamisel on mindud direktiivi mõttest kaugemale ja hõlmatud andmete loetelusse element, mille esitamise kohustuse artikli 141b lõige 8 välistab. Eeltoodust tulenevalt muudetakse lõike 5 punkti 1 ja jäetakse välja kohustus esitada enne väljamakse tegemist või kohustuste võtmist Finantsinspektsioonile andmeid teise taseme omavahendite summa kohta. </w:t>
      </w:r>
      <w:r w:rsidRPr="00B92E7F">
        <w:rPr>
          <w:rFonts w:ascii="Times New Roman" w:hAnsi="Times New Roman" w:cs="Times New Roman"/>
          <w:sz w:val="24"/>
          <w:szCs w:val="24"/>
        </w:rPr>
        <w:t xml:space="preserve"> </w:t>
      </w:r>
    </w:p>
    <w:p w14:paraId="288A4911" w14:textId="108883C1" w:rsidR="60E07119" w:rsidRPr="00B92E7F" w:rsidRDefault="60E07119" w:rsidP="00B92E7F">
      <w:pPr>
        <w:spacing w:after="0" w:line="240" w:lineRule="auto"/>
        <w:jc w:val="both"/>
        <w:rPr>
          <w:rFonts w:ascii="Times New Roman" w:hAnsi="Times New Roman" w:cs="Times New Roman"/>
          <w:sz w:val="24"/>
          <w:szCs w:val="24"/>
        </w:rPr>
      </w:pPr>
    </w:p>
    <w:p w14:paraId="7BDE4D22" w14:textId="71B33F08" w:rsidR="397FF8A2" w:rsidRPr="00B92E7F" w:rsidRDefault="00D944B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5</w:t>
      </w:r>
      <w:r w:rsidRPr="00B92E7F">
        <w:rPr>
          <w:rFonts w:ascii="Times New Roman" w:hAnsi="Times New Roman" w:cs="Times New Roman"/>
          <w:b/>
          <w:bCs/>
          <w:sz w:val="24"/>
          <w:szCs w:val="24"/>
          <w:vertAlign w:val="superscript"/>
        </w:rPr>
        <w:t>7</w:t>
      </w:r>
      <w:r w:rsidRPr="00B92E7F">
        <w:rPr>
          <w:rFonts w:ascii="Times New Roman" w:hAnsi="Times New Roman" w:cs="Times New Roman"/>
          <w:b/>
          <w:bCs/>
          <w:sz w:val="24"/>
          <w:szCs w:val="24"/>
        </w:rPr>
        <w:t xml:space="preserve">. </w:t>
      </w:r>
      <w:r w:rsidR="001A3E28" w:rsidRPr="00B92E7F">
        <w:rPr>
          <w:rFonts w:ascii="Times New Roman" w:hAnsi="Times New Roman" w:cs="Times New Roman"/>
          <w:sz w:val="24"/>
          <w:szCs w:val="24"/>
        </w:rPr>
        <w:t>Paragrahv 86</w:t>
      </w:r>
      <w:r w:rsidR="001A3E28" w:rsidRPr="00B92E7F">
        <w:rPr>
          <w:rFonts w:ascii="Times New Roman" w:hAnsi="Times New Roman" w:cs="Times New Roman"/>
          <w:sz w:val="24"/>
          <w:szCs w:val="24"/>
          <w:vertAlign w:val="superscript"/>
        </w:rPr>
        <w:t xml:space="preserve">50 </w:t>
      </w:r>
      <w:r w:rsidR="001A3E28" w:rsidRPr="00B92E7F">
        <w:rPr>
          <w:rFonts w:ascii="Times New Roman" w:hAnsi="Times New Roman" w:cs="Times New Roman"/>
          <w:sz w:val="24"/>
          <w:szCs w:val="24"/>
        </w:rPr>
        <w:t>sisaldab üldistatult kahte sorti sätteid: 1) neid, mille põhjal võib Finantsinspektsioon lugeda puhvri nõue mitte täidetuks ja 2) neid, mis seavad piiranguid krediidiasutusele, kes vastava puhvri nõuet ei täida. Euroopa Komisjon on CRD V ülevõtmise kontrolli käigus märkinud, et lisaks sätetele, mis käsitlevad krediidiasutust, kes ei täida puhvri nõuet, peaks § 86</w:t>
      </w:r>
      <w:r w:rsidR="001A3E28" w:rsidRPr="00B92E7F">
        <w:rPr>
          <w:rFonts w:ascii="Times New Roman" w:hAnsi="Times New Roman" w:cs="Times New Roman"/>
          <w:sz w:val="24"/>
          <w:szCs w:val="24"/>
          <w:vertAlign w:val="superscript"/>
        </w:rPr>
        <w:t xml:space="preserve">50 </w:t>
      </w:r>
      <w:r w:rsidR="001A3E28" w:rsidRPr="00B92E7F">
        <w:rPr>
          <w:rFonts w:ascii="Times New Roman" w:hAnsi="Times New Roman" w:cs="Times New Roman"/>
          <w:sz w:val="24"/>
          <w:szCs w:val="24"/>
        </w:rPr>
        <w:t>sisaldama ka artikli 141 lõiget 1, mis keelab esimese taseme põhiomavahendeid mõjutavate väljamaksete tegemist ka sellisel krediidiasutusel, kes täidab kombineeritud puhvri nõuet. Seega kohustatakse artikli 141 lõikega 1 krediidiasutusi jälgima, et väljamaksed, mida neil on õigus teha, ei vähendaks esimese taseme põhiomavahendeid selliselt, et väljamaksete tegemine võib krediidiasutuse viia rikkumisse puhvri täitmise nõudega. Komisjoni ettepanekutest lähtuvalt täiendatakse paragrahvi lõikega 5</w:t>
      </w:r>
      <w:r w:rsidR="001A3E28" w:rsidRPr="00B92E7F">
        <w:rPr>
          <w:rFonts w:ascii="Times New Roman" w:hAnsi="Times New Roman" w:cs="Times New Roman"/>
          <w:sz w:val="24"/>
          <w:szCs w:val="24"/>
          <w:vertAlign w:val="superscript"/>
        </w:rPr>
        <w:t>7</w:t>
      </w:r>
      <w:r w:rsidR="001A3E28" w:rsidRPr="00B92E7F">
        <w:rPr>
          <w:rFonts w:ascii="Times New Roman" w:hAnsi="Times New Roman" w:cs="Times New Roman"/>
          <w:sz w:val="24"/>
          <w:szCs w:val="24"/>
        </w:rPr>
        <w:t xml:space="preserve">. </w:t>
      </w:r>
    </w:p>
    <w:p w14:paraId="19138F3D" w14:textId="77777777" w:rsidR="00D944B8" w:rsidRPr="00B92E7F" w:rsidRDefault="00D944B8" w:rsidP="00B92E7F">
      <w:pPr>
        <w:spacing w:after="0" w:line="240" w:lineRule="auto"/>
        <w:jc w:val="both"/>
        <w:rPr>
          <w:rFonts w:ascii="Times New Roman" w:hAnsi="Times New Roman" w:cs="Times New Roman"/>
          <w:b/>
          <w:bCs/>
          <w:sz w:val="24"/>
          <w:szCs w:val="24"/>
        </w:rPr>
      </w:pPr>
    </w:p>
    <w:p w14:paraId="4159FCF6" w14:textId="6C50329A" w:rsidR="38123D66" w:rsidRPr="00B92E7F" w:rsidRDefault="38123D6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86</w:t>
      </w:r>
      <w:r w:rsidRPr="00B92E7F">
        <w:rPr>
          <w:rFonts w:ascii="Times New Roman" w:hAnsi="Times New Roman" w:cs="Times New Roman"/>
          <w:b/>
          <w:bCs/>
          <w:sz w:val="24"/>
          <w:szCs w:val="24"/>
          <w:vertAlign w:val="superscript"/>
        </w:rPr>
        <w:t>51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86</w:t>
      </w:r>
      <w:r w:rsidRPr="00B92E7F">
        <w:rPr>
          <w:rFonts w:ascii="Times New Roman" w:hAnsi="Times New Roman" w:cs="Times New Roman"/>
          <w:sz w:val="24"/>
          <w:szCs w:val="24"/>
          <w:vertAlign w:val="superscript"/>
        </w:rPr>
        <w:t>51</w:t>
      </w:r>
      <w:r w:rsidRPr="00B92E7F">
        <w:rPr>
          <w:rFonts w:ascii="Times New Roman" w:hAnsi="Times New Roman" w:cs="Times New Roman"/>
          <w:sz w:val="24"/>
          <w:szCs w:val="24"/>
        </w:rPr>
        <w:t xml:space="preserve"> sätestab tingimused kapitali säilitamise plaanile. </w:t>
      </w:r>
    </w:p>
    <w:p w14:paraId="71AC2A84" w14:textId="63C70676" w:rsidR="397FF8A2" w:rsidRPr="00B92E7F" w:rsidRDefault="397FF8A2" w:rsidP="00B92E7F">
      <w:pPr>
        <w:spacing w:after="0" w:line="240" w:lineRule="auto"/>
        <w:jc w:val="both"/>
        <w:rPr>
          <w:rFonts w:ascii="Times New Roman" w:hAnsi="Times New Roman" w:cs="Times New Roman"/>
          <w:sz w:val="24"/>
          <w:szCs w:val="24"/>
        </w:rPr>
      </w:pPr>
    </w:p>
    <w:p w14:paraId="16443AE6" w14:textId="0DC6EA95" w:rsidR="38123D66" w:rsidRPr="00B92E7F" w:rsidRDefault="38123D6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w:t>
      </w:r>
      <w:r w:rsidR="6DA7C312" w:rsidRPr="00B92E7F">
        <w:rPr>
          <w:rFonts w:ascii="Times New Roman" w:hAnsi="Times New Roman" w:cs="Times New Roman"/>
          <w:b/>
          <w:bCs/>
          <w:sz w:val="24"/>
          <w:szCs w:val="24"/>
        </w:rPr>
        <w:t xml:space="preserve"> esimese lause</w:t>
      </w:r>
      <w:r w:rsidRPr="00B92E7F">
        <w:rPr>
          <w:rFonts w:ascii="Times New Roman" w:hAnsi="Times New Roman" w:cs="Times New Roman"/>
          <w:b/>
          <w:bCs/>
          <w:sz w:val="24"/>
          <w:szCs w:val="24"/>
        </w:rPr>
        <w:t xml:space="preserve"> </w:t>
      </w:r>
      <w:r w:rsidR="3ADA72BE" w:rsidRPr="00B92E7F">
        <w:rPr>
          <w:rFonts w:ascii="Times New Roman" w:hAnsi="Times New Roman" w:cs="Times New Roman"/>
          <w:b/>
          <w:bCs/>
          <w:sz w:val="24"/>
          <w:szCs w:val="24"/>
        </w:rPr>
        <w:t>täiendamine.</w:t>
      </w:r>
      <w:r w:rsidR="41A83759" w:rsidRPr="00B92E7F">
        <w:rPr>
          <w:rFonts w:ascii="Times New Roman" w:hAnsi="Times New Roman" w:cs="Times New Roman"/>
          <w:b/>
          <w:bCs/>
          <w:sz w:val="24"/>
          <w:szCs w:val="24"/>
        </w:rPr>
        <w:t xml:space="preserve"> </w:t>
      </w:r>
      <w:r w:rsidR="41A83759" w:rsidRPr="00B92E7F">
        <w:rPr>
          <w:rFonts w:ascii="Times New Roman" w:hAnsi="Times New Roman" w:cs="Times New Roman"/>
          <w:sz w:val="24"/>
          <w:szCs w:val="24"/>
        </w:rPr>
        <w:t>Lõike</w:t>
      </w:r>
      <w:r w:rsidR="52632FE0" w:rsidRPr="00B92E7F">
        <w:rPr>
          <w:rFonts w:ascii="Times New Roman" w:hAnsi="Times New Roman" w:cs="Times New Roman"/>
          <w:sz w:val="24"/>
          <w:szCs w:val="24"/>
        </w:rPr>
        <w:t xml:space="preserve"> </w:t>
      </w:r>
      <w:r w:rsidR="41A83759" w:rsidRPr="00B92E7F">
        <w:rPr>
          <w:rFonts w:ascii="Times New Roman" w:hAnsi="Times New Roman" w:cs="Times New Roman"/>
          <w:sz w:val="24"/>
          <w:szCs w:val="24"/>
        </w:rPr>
        <w:t>1</w:t>
      </w:r>
      <w:r w:rsidR="3437A224" w:rsidRPr="00B92E7F">
        <w:rPr>
          <w:rFonts w:ascii="Times New Roman" w:hAnsi="Times New Roman" w:cs="Times New Roman"/>
          <w:sz w:val="24"/>
          <w:szCs w:val="24"/>
        </w:rPr>
        <w:t xml:space="preserve"> esimese lausega</w:t>
      </w:r>
      <w:r w:rsidR="41A83759" w:rsidRPr="00B92E7F">
        <w:rPr>
          <w:rFonts w:ascii="Times New Roman" w:hAnsi="Times New Roman" w:cs="Times New Roman"/>
          <w:sz w:val="24"/>
          <w:szCs w:val="24"/>
        </w:rPr>
        <w:t xml:space="preserve"> on sätestatud krediidiasutustele, kes ei täida kombineeritud kapitalipuhvri nõuet, või kui see on kohaldatav, oma finantsvõimenduse määra puhvri nõuet, kohustus koostada kapitali säilitamise plaa</w:t>
      </w:r>
      <w:r w:rsidR="3A3E7AAC" w:rsidRPr="00B92E7F">
        <w:rPr>
          <w:rFonts w:ascii="Times New Roman" w:hAnsi="Times New Roman" w:cs="Times New Roman"/>
          <w:sz w:val="24"/>
          <w:szCs w:val="24"/>
        </w:rPr>
        <w:t xml:space="preserve">n ja esitada see Finantsinspektsioonile hiljemalt viis päeva pärast kombineeritud puhvri nõude </w:t>
      </w:r>
      <w:r w:rsidR="5E721BA8" w:rsidRPr="00B92E7F">
        <w:rPr>
          <w:rFonts w:ascii="Times New Roman" w:hAnsi="Times New Roman" w:cs="Times New Roman"/>
          <w:sz w:val="24"/>
          <w:szCs w:val="24"/>
        </w:rPr>
        <w:t xml:space="preserve">täitmata jätmise tuvastamist. </w:t>
      </w:r>
      <w:r w:rsidR="04B84808" w:rsidRPr="00B92E7F">
        <w:rPr>
          <w:rFonts w:ascii="Times New Roman" w:hAnsi="Times New Roman" w:cs="Times New Roman"/>
          <w:sz w:val="24"/>
          <w:szCs w:val="24"/>
        </w:rPr>
        <w:t>Eesti Pank on</w:t>
      </w:r>
      <w:r w:rsidR="05CF7950" w:rsidRPr="00B92E7F">
        <w:rPr>
          <w:rFonts w:ascii="Times New Roman" w:hAnsi="Times New Roman" w:cs="Times New Roman"/>
          <w:sz w:val="24"/>
          <w:szCs w:val="24"/>
        </w:rPr>
        <w:t xml:space="preserve"> teinud ettepaneku täiendada lõike esimest lauset ning täpsustada, et viiepäevane teavitamisaeg kehtib nii kombineeritud puhvri nõude kui ka finantsvõimenduse määra puhvri nõude täitmata jätmise tuvastamisele. Kehti</w:t>
      </w:r>
      <w:r w:rsidR="39A80B5B" w:rsidRPr="00B92E7F">
        <w:rPr>
          <w:rFonts w:ascii="Times New Roman" w:hAnsi="Times New Roman" w:cs="Times New Roman"/>
          <w:sz w:val="24"/>
          <w:szCs w:val="24"/>
        </w:rPr>
        <w:t>vas sõnastuses on jäänud vastav täpsustus tegemata, mis võib viia ekslikult arusaamale, et finantsvõimenduse määra puhvri nõude täitmata jätmise tuvastamisest tuleneva teavituse võib teh</w:t>
      </w:r>
      <w:r w:rsidR="1CE9052F" w:rsidRPr="00B92E7F">
        <w:rPr>
          <w:rFonts w:ascii="Times New Roman" w:hAnsi="Times New Roman" w:cs="Times New Roman"/>
          <w:sz w:val="24"/>
          <w:szCs w:val="24"/>
        </w:rPr>
        <w:t>a Finantsinspektsioonile ka hiljem kui viie päeva jooksul. Sätte ühetaoliseks mõistmiseks täiendatakse lõike 1 esimest lauset</w:t>
      </w:r>
      <w:r w:rsidR="5C652DA0" w:rsidRPr="00B92E7F">
        <w:rPr>
          <w:rFonts w:ascii="Times New Roman" w:hAnsi="Times New Roman" w:cs="Times New Roman"/>
          <w:sz w:val="24"/>
          <w:szCs w:val="24"/>
        </w:rPr>
        <w:t xml:space="preserve">. </w:t>
      </w:r>
    </w:p>
    <w:p w14:paraId="1586F2F7" w14:textId="447CA6D5" w:rsidR="0500FCD0" w:rsidRPr="00B92E7F" w:rsidRDefault="0500FCD0" w:rsidP="00B92E7F">
      <w:pPr>
        <w:spacing w:after="0" w:line="240" w:lineRule="auto"/>
        <w:jc w:val="both"/>
        <w:rPr>
          <w:rFonts w:ascii="Times New Roman" w:hAnsi="Times New Roman" w:cs="Times New Roman"/>
          <w:sz w:val="24"/>
          <w:szCs w:val="24"/>
        </w:rPr>
      </w:pPr>
    </w:p>
    <w:p w14:paraId="1C991D9A" w14:textId="7E0739F6" w:rsidR="368357CC" w:rsidRPr="00B92E7F" w:rsidRDefault="42D0DD3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Finantsvõimenduse määra puhvri nõue on sätestatud CRR-i artikli 92 lõikes 1a ning selle suurus võrdub globaalse süsteemselt olulise </w:t>
      </w:r>
      <w:r w:rsidR="76096FFA" w:rsidRPr="00B92E7F">
        <w:rPr>
          <w:rFonts w:ascii="Times New Roman" w:hAnsi="Times New Roman" w:cs="Times New Roman"/>
          <w:sz w:val="24"/>
          <w:szCs w:val="24"/>
        </w:rPr>
        <w:t>krediidiasutuse</w:t>
      </w:r>
      <w:r w:rsidRPr="00B92E7F">
        <w:rPr>
          <w:rFonts w:ascii="Times New Roman" w:hAnsi="Times New Roman" w:cs="Times New Roman"/>
          <w:sz w:val="24"/>
          <w:szCs w:val="24"/>
        </w:rPr>
        <w:t xml:space="preserve"> riskipositsiooni näitajaga korrut</w:t>
      </w:r>
      <w:r w:rsidR="4FFF972E" w:rsidRPr="00B92E7F">
        <w:rPr>
          <w:rFonts w:ascii="Times New Roman" w:hAnsi="Times New Roman" w:cs="Times New Roman"/>
          <w:sz w:val="24"/>
          <w:szCs w:val="24"/>
        </w:rPr>
        <w:t xml:space="preserve">atuna 50 protsendiga. </w:t>
      </w:r>
      <w:r w:rsidR="517AE452" w:rsidRPr="00B92E7F">
        <w:rPr>
          <w:rFonts w:ascii="Times New Roman" w:hAnsi="Times New Roman" w:cs="Times New Roman"/>
          <w:sz w:val="24"/>
          <w:szCs w:val="24"/>
        </w:rPr>
        <w:t>Vastavat puhvri nõuet kohaldatakse globaalse süsteemselt olulise krediidiasutuse</w:t>
      </w:r>
      <w:r w:rsidR="365EE8DA" w:rsidRPr="00B92E7F">
        <w:rPr>
          <w:rFonts w:ascii="Times New Roman" w:hAnsi="Times New Roman" w:cs="Times New Roman"/>
          <w:sz w:val="24"/>
          <w:szCs w:val="24"/>
        </w:rPr>
        <w:t xml:space="preserve"> suhtes, kelle maksejõuetus võib </w:t>
      </w:r>
      <w:r w:rsidR="28A9A0E9" w:rsidRPr="00B92E7F">
        <w:rPr>
          <w:rFonts w:ascii="Times New Roman" w:hAnsi="Times New Roman" w:cs="Times New Roman"/>
          <w:sz w:val="24"/>
          <w:szCs w:val="24"/>
        </w:rPr>
        <w:t xml:space="preserve">kahjustada </w:t>
      </w:r>
      <w:r w:rsidR="70AAB6CF" w:rsidRPr="00B92E7F">
        <w:rPr>
          <w:rFonts w:ascii="Times New Roman" w:hAnsi="Times New Roman" w:cs="Times New Roman"/>
          <w:sz w:val="24"/>
          <w:szCs w:val="24"/>
        </w:rPr>
        <w:t>teistest temast sõltuvate ettevõtjate, aga ka Euroopa Liidu liikmesriikide stabiilsust ning järjepidevust. F</w:t>
      </w:r>
      <w:r w:rsidR="3EF82583" w:rsidRPr="00B92E7F">
        <w:rPr>
          <w:rFonts w:ascii="Times New Roman" w:hAnsi="Times New Roman" w:cs="Times New Roman"/>
          <w:sz w:val="24"/>
          <w:szCs w:val="24"/>
        </w:rPr>
        <w:t>inantsstabiilsusnõukogu</w:t>
      </w:r>
      <w:r w:rsidR="70AAB6CF" w:rsidRPr="00B92E7F">
        <w:rPr>
          <w:rFonts w:ascii="Times New Roman" w:hAnsi="Times New Roman" w:cs="Times New Roman"/>
          <w:sz w:val="24"/>
          <w:szCs w:val="24"/>
        </w:rPr>
        <w:t xml:space="preserve"> on 2024. </w:t>
      </w:r>
      <w:r w:rsidR="2372C823" w:rsidRPr="00B92E7F">
        <w:rPr>
          <w:rFonts w:ascii="Times New Roman" w:hAnsi="Times New Roman" w:cs="Times New Roman"/>
          <w:sz w:val="24"/>
          <w:szCs w:val="24"/>
        </w:rPr>
        <w:t>a</w:t>
      </w:r>
      <w:r w:rsidR="70AAB6CF" w:rsidRPr="00B92E7F">
        <w:rPr>
          <w:rFonts w:ascii="Times New Roman" w:hAnsi="Times New Roman" w:cs="Times New Roman"/>
          <w:sz w:val="24"/>
          <w:szCs w:val="24"/>
        </w:rPr>
        <w:t>ast</w:t>
      </w:r>
      <w:r w:rsidR="277B30D3" w:rsidRPr="00B92E7F">
        <w:rPr>
          <w:rFonts w:ascii="Times New Roman" w:hAnsi="Times New Roman" w:cs="Times New Roman"/>
          <w:sz w:val="24"/>
          <w:szCs w:val="24"/>
        </w:rPr>
        <w:t>a seisuga tuvastanud 29 krediidiasutus</w:t>
      </w:r>
      <w:r w:rsidR="05E0E50B" w:rsidRPr="00B92E7F">
        <w:rPr>
          <w:rFonts w:ascii="Times New Roman" w:hAnsi="Times New Roman" w:cs="Times New Roman"/>
          <w:sz w:val="24"/>
          <w:szCs w:val="24"/>
        </w:rPr>
        <w:t>t</w:t>
      </w:r>
      <w:r w:rsidR="277B30D3" w:rsidRPr="00B92E7F">
        <w:rPr>
          <w:rFonts w:ascii="Times New Roman" w:hAnsi="Times New Roman" w:cs="Times New Roman"/>
          <w:sz w:val="24"/>
          <w:szCs w:val="24"/>
        </w:rPr>
        <w:t>, kes liigituvad globaalse süsteemselt oluliseks.</w:t>
      </w:r>
      <w:r w:rsidR="368357CC" w:rsidRPr="00B92E7F">
        <w:rPr>
          <w:rStyle w:val="Allmrkuseviide"/>
          <w:rFonts w:ascii="Times New Roman" w:hAnsi="Times New Roman" w:cs="Times New Roman"/>
          <w:sz w:val="24"/>
          <w:szCs w:val="24"/>
        </w:rPr>
        <w:footnoteReference w:id="41"/>
      </w:r>
    </w:p>
    <w:p w14:paraId="502091D8" w14:textId="30DAF578" w:rsidR="0500FCD0" w:rsidRPr="00B92E7F" w:rsidRDefault="0500FCD0" w:rsidP="00B92E7F">
      <w:pPr>
        <w:spacing w:after="0" w:line="240" w:lineRule="auto"/>
        <w:jc w:val="both"/>
        <w:rPr>
          <w:rFonts w:ascii="Times New Roman" w:hAnsi="Times New Roman" w:cs="Times New Roman"/>
          <w:sz w:val="24"/>
          <w:szCs w:val="24"/>
        </w:rPr>
      </w:pPr>
    </w:p>
    <w:p w14:paraId="66D3EDB3" w14:textId="2B878295" w:rsidR="113E9FC7" w:rsidRPr="00B92E7F" w:rsidRDefault="113E9FC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punkti 3 </w:t>
      </w:r>
      <w:r w:rsidR="7CF5592C" w:rsidRPr="00B92E7F">
        <w:rPr>
          <w:rFonts w:ascii="Times New Roman" w:hAnsi="Times New Roman" w:cs="Times New Roman"/>
          <w:b/>
          <w:bCs/>
          <w:sz w:val="24"/>
          <w:szCs w:val="24"/>
        </w:rPr>
        <w:t>täiendamine.</w:t>
      </w:r>
      <w:r w:rsidR="70F48D63" w:rsidRPr="00B92E7F">
        <w:rPr>
          <w:rFonts w:ascii="Times New Roman" w:hAnsi="Times New Roman" w:cs="Times New Roman"/>
          <w:b/>
          <w:bCs/>
          <w:sz w:val="24"/>
          <w:szCs w:val="24"/>
        </w:rPr>
        <w:t xml:space="preserve"> </w:t>
      </w:r>
      <w:r w:rsidR="70F48D63" w:rsidRPr="00B92E7F">
        <w:rPr>
          <w:rFonts w:ascii="Times New Roman" w:hAnsi="Times New Roman" w:cs="Times New Roman"/>
          <w:sz w:val="24"/>
          <w:szCs w:val="24"/>
        </w:rPr>
        <w:t>Lõikega 2 on sätestatud loetelu andmetest, meetmetest ja prognoosidest, mida krediidiasutuse poolt esitatav kapitali säili</w:t>
      </w:r>
      <w:r w:rsidR="6136F25F" w:rsidRPr="00B92E7F">
        <w:rPr>
          <w:rFonts w:ascii="Times New Roman" w:hAnsi="Times New Roman" w:cs="Times New Roman"/>
          <w:sz w:val="24"/>
          <w:szCs w:val="24"/>
        </w:rPr>
        <w:t xml:space="preserve">tamise plaan peab sisaldama. </w:t>
      </w:r>
      <w:r w:rsidR="6136F25F" w:rsidRPr="00B92E7F">
        <w:rPr>
          <w:rFonts w:ascii="Times New Roman" w:hAnsi="Times New Roman" w:cs="Times New Roman"/>
          <w:sz w:val="24"/>
          <w:szCs w:val="24"/>
        </w:rPr>
        <w:lastRenderedPageBreak/>
        <w:t>Selle lõike 3 kohaselt peab plaanis välja tooma omavahendite suurendamise plaani ja ajakava kombineeritud puhvri nõude täielikuks täitmiseks</w:t>
      </w:r>
      <w:r w:rsidR="2CBF0B93" w:rsidRPr="00B92E7F">
        <w:rPr>
          <w:rFonts w:ascii="Times New Roman" w:hAnsi="Times New Roman" w:cs="Times New Roman"/>
          <w:sz w:val="24"/>
          <w:szCs w:val="24"/>
        </w:rPr>
        <w:t>. CRD VI artikli 142 lõike 2 punkti c muutmise tulemusel täiendatakse punkti 3 sõnastust ning lisatakse sinna tingimus plaani ja ajakava koostamine finantsv</w:t>
      </w:r>
      <w:r w:rsidR="0214E5D7" w:rsidRPr="00B92E7F">
        <w:rPr>
          <w:rFonts w:ascii="Times New Roman" w:hAnsi="Times New Roman" w:cs="Times New Roman"/>
          <w:sz w:val="24"/>
          <w:szCs w:val="24"/>
        </w:rPr>
        <w:t xml:space="preserve">õimenduse määra puhvri nõude täielikuks täitmiseks, kui see on kohaldatav. </w:t>
      </w:r>
    </w:p>
    <w:p w14:paraId="6ACAF798" w14:textId="2DB588BD" w:rsidR="397FF8A2" w:rsidRPr="00B92E7F" w:rsidRDefault="397FF8A2" w:rsidP="00B92E7F">
      <w:pPr>
        <w:spacing w:after="0" w:line="240" w:lineRule="auto"/>
        <w:jc w:val="both"/>
        <w:rPr>
          <w:rFonts w:ascii="Times New Roman" w:hAnsi="Times New Roman" w:cs="Times New Roman"/>
          <w:b/>
          <w:bCs/>
          <w:sz w:val="24"/>
          <w:szCs w:val="24"/>
        </w:rPr>
      </w:pPr>
    </w:p>
    <w:p w14:paraId="241F2DC7" w14:textId="33697A50" w:rsidR="7CF5592C" w:rsidRPr="00B92E7F" w:rsidRDefault="7CF5592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3 täiendamine.</w:t>
      </w:r>
      <w:r w:rsidR="6BD636DE" w:rsidRPr="00B92E7F">
        <w:rPr>
          <w:rFonts w:ascii="Times New Roman" w:hAnsi="Times New Roman" w:cs="Times New Roman"/>
          <w:b/>
          <w:bCs/>
          <w:sz w:val="24"/>
          <w:szCs w:val="24"/>
        </w:rPr>
        <w:t xml:space="preserve"> </w:t>
      </w:r>
      <w:r w:rsidR="6BD636DE" w:rsidRPr="00B92E7F">
        <w:rPr>
          <w:rFonts w:ascii="Times New Roman" w:hAnsi="Times New Roman" w:cs="Times New Roman"/>
          <w:sz w:val="24"/>
          <w:szCs w:val="24"/>
        </w:rPr>
        <w:t>Lõike 3 kohaselt peab krediidiasutuse suutma Finantsinspektsioonile kapitali säilitamise plaaniga tõendada, et selle rakendamisel on krediidiasutus võimeline säilitama kombineeri</w:t>
      </w:r>
      <w:r w:rsidR="65BD2079" w:rsidRPr="00B92E7F">
        <w:rPr>
          <w:rFonts w:ascii="Times New Roman" w:hAnsi="Times New Roman" w:cs="Times New Roman"/>
          <w:sz w:val="24"/>
          <w:szCs w:val="24"/>
        </w:rPr>
        <w:t>tud kapitalinõude täitmiseks vajalikku omavahendite taset või saavutama selle kohase aja jooksul. CRD VI artikli 1</w:t>
      </w:r>
      <w:r w:rsidR="635A2A0D" w:rsidRPr="00B92E7F">
        <w:rPr>
          <w:rFonts w:ascii="Times New Roman" w:hAnsi="Times New Roman" w:cs="Times New Roman"/>
          <w:sz w:val="24"/>
          <w:szCs w:val="24"/>
        </w:rPr>
        <w:t xml:space="preserve">42 lõike 3 muutmise tulemusel täiendatakse lõiget 3 ning lisatakse sinna tingimus, et plaaniga tuleb tõendada ka finantsvõimenduse määra puhvri nõude täitmist, kui see on asjaomase krediidiasutuse suhtes kohaldatav. </w:t>
      </w:r>
    </w:p>
    <w:p w14:paraId="5747CED4" w14:textId="7C9D1022" w:rsidR="397FF8A2" w:rsidRPr="00B92E7F" w:rsidRDefault="397FF8A2" w:rsidP="00B92E7F">
      <w:pPr>
        <w:spacing w:after="0" w:line="240" w:lineRule="auto"/>
        <w:jc w:val="both"/>
        <w:rPr>
          <w:rFonts w:ascii="Times New Roman" w:hAnsi="Times New Roman" w:cs="Times New Roman"/>
          <w:b/>
          <w:sz w:val="24"/>
          <w:szCs w:val="24"/>
        </w:rPr>
      </w:pPr>
    </w:p>
    <w:p w14:paraId="3F8A9957" w14:textId="3A92823F" w:rsidR="4BC5CD9C" w:rsidRPr="00B92E7F" w:rsidRDefault="7839AB4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sissejuhatava lauseosa muutmine. </w:t>
      </w:r>
      <w:r w:rsidR="45144DA1" w:rsidRPr="00B92E7F">
        <w:rPr>
          <w:rFonts w:ascii="Times New Roman" w:hAnsi="Times New Roman" w:cs="Times New Roman"/>
          <w:sz w:val="24"/>
          <w:szCs w:val="24"/>
        </w:rPr>
        <w:t xml:space="preserve">Lõikega 4 on sätestatud Finantsinspektsiooni õigus kohaldata krediidiasutuse suhtes ühte lõikele järgnevas loetelus nimetatud meetmetest, kui järelevalveasutuse hinnangul ei taga kapitali säilitamise plaan kombineeritud puhvri nõude täitmist. </w:t>
      </w:r>
      <w:r w:rsidR="26BDC9D4" w:rsidRPr="00B92E7F">
        <w:rPr>
          <w:rFonts w:ascii="Times New Roman" w:hAnsi="Times New Roman" w:cs="Times New Roman"/>
          <w:sz w:val="24"/>
          <w:szCs w:val="24"/>
        </w:rPr>
        <w:t>Sätte sissejuhatavat lauseos</w:t>
      </w:r>
      <w:r w:rsidR="40765F6A" w:rsidRPr="00B92E7F">
        <w:rPr>
          <w:rFonts w:ascii="Times New Roman" w:hAnsi="Times New Roman" w:cs="Times New Roman"/>
          <w:sz w:val="24"/>
          <w:szCs w:val="24"/>
        </w:rPr>
        <w:t xml:space="preserve">a täiendatakse </w:t>
      </w:r>
      <w:r w:rsidR="26BDC9D4" w:rsidRPr="00B92E7F">
        <w:rPr>
          <w:rFonts w:ascii="Times New Roman" w:hAnsi="Times New Roman" w:cs="Times New Roman"/>
          <w:sz w:val="24"/>
          <w:szCs w:val="24"/>
        </w:rPr>
        <w:t>CRD VI artikli 142 lõike 4 muutmise tulemusena</w:t>
      </w:r>
      <w:r w:rsidR="6AF28DA6" w:rsidRPr="00B92E7F">
        <w:rPr>
          <w:rFonts w:ascii="Times New Roman" w:hAnsi="Times New Roman" w:cs="Times New Roman"/>
          <w:sz w:val="24"/>
          <w:szCs w:val="24"/>
        </w:rPr>
        <w:t xml:space="preserve"> ning lisatakse sinna tingimus, et lisaks kombineeritud puhvri nõude täitmata jätmisele võib lisameetmeid rakendada ka finantsvõimenduse määra puhvri nõude täitmata jätmise korral. Lisaks </w:t>
      </w:r>
      <w:r w:rsidR="09F45CA6" w:rsidRPr="00B92E7F">
        <w:rPr>
          <w:rFonts w:ascii="Times New Roman" w:hAnsi="Times New Roman" w:cs="Times New Roman"/>
          <w:sz w:val="24"/>
          <w:szCs w:val="24"/>
        </w:rPr>
        <w:t>asendatakse ühe meetme kohaldamise nõue laiema sõnastusega ning sätestatakse, et Finantsinspektsioon võib kohaldada vähemalt ühte nimetatud meetmetest.</w:t>
      </w:r>
    </w:p>
    <w:p w14:paraId="47D9E41E" w14:textId="6BD88E74" w:rsidR="6D0484B9" w:rsidRPr="00B92E7F" w:rsidRDefault="6D0484B9" w:rsidP="00B92E7F">
      <w:pPr>
        <w:spacing w:after="0" w:line="240" w:lineRule="auto"/>
        <w:jc w:val="both"/>
        <w:rPr>
          <w:rFonts w:ascii="Times New Roman" w:hAnsi="Times New Roman" w:cs="Times New Roman"/>
          <w:sz w:val="24"/>
          <w:szCs w:val="24"/>
        </w:rPr>
      </w:pPr>
    </w:p>
    <w:p w14:paraId="52EBAB04" w14:textId="012E60F8" w:rsidR="3E3B7CA3" w:rsidRPr="00B92E7F" w:rsidRDefault="3E3B7C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91. </w:t>
      </w:r>
      <w:r w:rsidRPr="00B92E7F">
        <w:rPr>
          <w:rFonts w:ascii="Times New Roman" w:hAnsi="Times New Roman" w:cs="Times New Roman"/>
          <w:sz w:val="24"/>
          <w:szCs w:val="24"/>
        </w:rPr>
        <w:t xml:space="preserve">Kehtiv § 91 reguleerib aruannetele esitatavaid nõudeid. </w:t>
      </w:r>
    </w:p>
    <w:p w14:paraId="40F9B84F" w14:textId="152AD3AE" w:rsidR="6D0484B9" w:rsidRPr="00B92E7F" w:rsidRDefault="6D0484B9" w:rsidP="00B92E7F">
      <w:pPr>
        <w:spacing w:after="0" w:line="240" w:lineRule="auto"/>
        <w:jc w:val="both"/>
        <w:rPr>
          <w:rFonts w:ascii="Times New Roman" w:hAnsi="Times New Roman" w:cs="Times New Roman"/>
          <w:sz w:val="24"/>
          <w:szCs w:val="24"/>
        </w:rPr>
      </w:pPr>
    </w:p>
    <w:p w14:paraId="6894CAE9" w14:textId="4195AAED" w:rsidR="3E3B7CA3" w:rsidRPr="00B92E7F" w:rsidRDefault="3E3B7CA3"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Lõike 1</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4F8B6D2A" w:rsidRPr="00B92E7F">
        <w:rPr>
          <w:rFonts w:ascii="Times New Roman" w:hAnsi="Times New Roman" w:cs="Times New Roman"/>
          <w:b/>
          <w:bCs/>
          <w:sz w:val="24"/>
          <w:szCs w:val="24"/>
        </w:rPr>
        <w:t xml:space="preserve">esimese lause </w:t>
      </w:r>
      <w:r w:rsidRPr="00B92E7F">
        <w:rPr>
          <w:rFonts w:ascii="Times New Roman" w:hAnsi="Times New Roman" w:cs="Times New Roman"/>
          <w:b/>
          <w:bCs/>
          <w:sz w:val="24"/>
          <w:szCs w:val="24"/>
        </w:rPr>
        <w:t xml:space="preserve">muutmine. </w:t>
      </w:r>
      <w:r w:rsidR="142EAF36" w:rsidRPr="00B92E7F">
        <w:rPr>
          <w:rFonts w:ascii="Times New Roman" w:hAnsi="Times New Roman" w:cs="Times New Roman"/>
          <w:sz w:val="24"/>
          <w:szCs w:val="24"/>
        </w:rPr>
        <w:t>Lõike 1</w:t>
      </w:r>
      <w:r w:rsidR="142EAF36" w:rsidRPr="00B92E7F">
        <w:rPr>
          <w:rFonts w:ascii="Times New Roman" w:hAnsi="Times New Roman" w:cs="Times New Roman"/>
          <w:sz w:val="24"/>
          <w:szCs w:val="24"/>
          <w:vertAlign w:val="superscript"/>
        </w:rPr>
        <w:t>3</w:t>
      </w:r>
      <w:r w:rsidR="142EAF36" w:rsidRPr="00B92E7F">
        <w:rPr>
          <w:rFonts w:ascii="Times New Roman" w:hAnsi="Times New Roman" w:cs="Times New Roman"/>
          <w:sz w:val="24"/>
          <w:szCs w:val="24"/>
        </w:rPr>
        <w:t xml:space="preserve"> kohaselt on Finantsinspektsioonil lisaks sama paragrahvi lõikes 1 sätestatule järelevalve </w:t>
      </w:r>
      <w:r w:rsidR="44CEF83C" w:rsidRPr="00B92E7F">
        <w:rPr>
          <w:rFonts w:ascii="Times New Roman" w:eastAsia="Calibri" w:hAnsi="Times New Roman" w:cs="Times New Roman"/>
          <w:sz w:val="24"/>
          <w:szCs w:val="24"/>
        </w:rPr>
        <w:t xml:space="preserve">teostamiseks ning ülesannete täitmiseks Euroopa Parlamendi ja nõukogu määruse (EL) nr 1093/2010, millega asutatakse Euroopa Järelevalveasutus (Euroopa Pangandusjärelevalve), muudetakse otsust nr 716/2009/EÜ ning tunnistatakse kehtetuks komisjoni otsus 2009/78/EÜ (ELT L 331, 15.12.2010, lk 12–47), alusel õigus nõuda krediidiasutuselt ja </w:t>
      </w:r>
      <w:r w:rsidR="00E913DC">
        <w:rPr>
          <w:rFonts w:ascii="Times New Roman" w:eastAsia="Calibri" w:hAnsi="Times New Roman" w:cs="Times New Roman"/>
          <w:sz w:val="24"/>
          <w:szCs w:val="24"/>
        </w:rPr>
        <w:t xml:space="preserve">sama </w:t>
      </w:r>
      <w:r w:rsidR="44CEF83C" w:rsidRPr="00B92E7F">
        <w:rPr>
          <w:rFonts w:ascii="Times New Roman" w:eastAsia="Calibri" w:hAnsi="Times New Roman" w:cs="Times New Roman"/>
          <w:sz w:val="24"/>
          <w:szCs w:val="24"/>
        </w:rPr>
        <w:t xml:space="preserve">paragrahvi lõike 1 punktis 3 nimetatud välisriigi krediidiasutuselt nende tegevuse kohta Eestis täiendavaid perioodilisi ja ühekordseid aruandeid, sealhulgas lühemate perioodide kohta. </w:t>
      </w:r>
      <w:r w:rsidR="032EBCD6" w:rsidRPr="00B92E7F">
        <w:rPr>
          <w:rFonts w:ascii="Times New Roman" w:eastAsia="Calibri" w:hAnsi="Times New Roman" w:cs="Times New Roman"/>
          <w:sz w:val="24"/>
          <w:szCs w:val="24"/>
        </w:rPr>
        <w:t>Kuivõrd eelnõuga täiendatakse §-i 13</w:t>
      </w:r>
      <w:r w:rsidR="032EBCD6" w:rsidRPr="00B92E7F">
        <w:rPr>
          <w:rFonts w:ascii="Times New Roman" w:eastAsia="Calibri" w:hAnsi="Times New Roman" w:cs="Times New Roman"/>
          <w:sz w:val="24"/>
          <w:szCs w:val="24"/>
          <w:vertAlign w:val="superscript"/>
        </w:rPr>
        <w:t>7</w:t>
      </w:r>
      <w:r w:rsidR="032EBCD6" w:rsidRPr="00B92E7F">
        <w:rPr>
          <w:rFonts w:ascii="Times New Roman" w:eastAsia="Calibri" w:hAnsi="Times New Roman" w:cs="Times New Roman"/>
          <w:sz w:val="24"/>
          <w:szCs w:val="24"/>
        </w:rPr>
        <w:t xml:space="preserve"> lõikega 9, mis viitab samale määrusele, viiakse määruse täispikk nimi ja avaldamisviide üle</w:t>
      </w:r>
      <w:r w:rsidR="171CC919" w:rsidRPr="00B92E7F">
        <w:rPr>
          <w:rFonts w:ascii="Times New Roman" w:eastAsia="Calibri" w:hAnsi="Times New Roman" w:cs="Times New Roman"/>
          <w:sz w:val="24"/>
          <w:szCs w:val="24"/>
        </w:rPr>
        <w:t xml:space="preserve"> eespool asuvasse sättesse ning jäetakse lõike 1</w:t>
      </w:r>
      <w:r w:rsidR="171CC919" w:rsidRPr="00B92E7F">
        <w:rPr>
          <w:rFonts w:ascii="Times New Roman" w:eastAsia="Calibri" w:hAnsi="Times New Roman" w:cs="Times New Roman"/>
          <w:sz w:val="24"/>
          <w:szCs w:val="24"/>
          <w:vertAlign w:val="superscript"/>
        </w:rPr>
        <w:t>3</w:t>
      </w:r>
      <w:r w:rsidR="171CC919" w:rsidRPr="00B92E7F">
        <w:rPr>
          <w:rFonts w:ascii="Times New Roman" w:eastAsia="Calibri" w:hAnsi="Times New Roman" w:cs="Times New Roman"/>
          <w:sz w:val="24"/>
          <w:szCs w:val="24"/>
        </w:rPr>
        <w:t xml:space="preserve"> esimesest lausest välja.</w:t>
      </w:r>
    </w:p>
    <w:p w14:paraId="59F201D6" w14:textId="605A3780" w:rsidR="397FF8A2" w:rsidRPr="00B92E7F" w:rsidRDefault="397FF8A2" w:rsidP="00B92E7F">
      <w:pPr>
        <w:spacing w:after="0" w:line="240" w:lineRule="auto"/>
        <w:jc w:val="both"/>
        <w:rPr>
          <w:rFonts w:ascii="Times New Roman" w:hAnsi="Times New Roman" w:cs="Times New Roman"/>
          <w:b/>
          <w:bCs/>
          <w:sz w:val="24"/>
          <w:szCs w:val="24"/>
        </w:rPr>
      </w:pPr>
    </w:p>
    <w:p w14:paraId="4E05BF51" w14:textId="55836F68" w:rsidR="001A7361" w:rsidRPr="00B92E7F" w:rsidRDefault="001A736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92. </w:t>
      </w:r>
      <w:r w:rsidRPr="00B92E7F">
        <w:rPr>
          <w:rFonts w:ascii="Times New Roman" w:hAnsi="Times New Roman" w:cs="Times New Roman"/>
          <w:sz w:val="24"/>
          <w:szCs w:val="24"/>
        </w:rPr>
        <w:t xml:space="preserve">Kehtiv § 92 reguleerib krediidiasutuse aruannete ja muu teabe avalikustamist. </w:t>
      </w:r>
    </w:p>
    <w:p w14:paraId="1120386C" w14:textId="77777777" w:rsidR="006A66B2" w:rsidRPr="00B92E7F" w:rsidRDefault="006A66B2" w:rsidP="00B92E7F">
      <w:pPr>
        <w:spacing w:after="0" w:line="240" w:lineRule="auto"/>
        <w:jc w:val="both"/>
        <w:rPr>
          <w:rFonts w:ascii="Times New Roman" w:hAnsi="Times New Roman" w:cs="Times New Roman"/>
          <w:b/>
          <w:bCs/>
          <w:sz w:val="24"/>
          <w:szCs w:val="24"/>
        </w:rPr>
      </w:pPr>
    </w:p>
    <w:p w14:paraId="2BC1B7CE" w14:textId="3E12E8A0" w:rsidR="001A7361" w:rsidRPr="00B92E7F" w:rsidRDefault="001A736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muutmine. </w:t>
      </w:r>
      <w:r w:rsidR="006A66B2" w:rsidRPr="00B92E7F">
        <w:rPr>
          <w:rFonts w:ascii="Times New Roman" w:hAnsi="Times New Roman" w:cs="Times New Roman"/>
          <w:sz w:val="24"/>
          <w:szCs w:val="24"/>
        </w:rPr>
        <w:t>Lõige 2</w:t>
      </w:r>
      <w:r w:rsidR="006A66B2" w:rsidRPr="00B92E7F">
        <w:rPr>
          <w:rFonts w:ascii="Times New Roman" w:hAnsi="Times New Roman" w:cs="Times New Roman"/>
          <w:sz w:val="24"/>
          <w:szCs w:val="24"/>
          <w:vertAlign w:val="superscript"/>
        </w:rPr>
        <w:t>1</w:t>
      </w:r>
      <w:r w:rsidR="006A66B2" w:rsidRPr="00B92E7F">
        <w:rPr>
          <w:rFonts w:ascii="Times New Roman" w:hAnsi="Times New Roman" w:cs="Times New Roman"/>
          <w:sz w:val="24"/>
          <w:szCs w:val="24"/>
        </w:rPr>
        <w:t xml:space="preserve"> annab Finantsinspektsioonile õiguse nõuda krediidiasutuselt </w:t>
      </w:r>
      <w:r w:rsidR="006772FB">
        <w:rPr>
          <w:rFonts w:ascii="Times New Roman" w:hAnsi="Times New Roman" w:cs="Times New Roman"/>
          <w:sz w:val="24"/>
          <w:szCs w:val="24"/>
        </w:rPr>
        <w:t>CRR-i</w:t>
      </w:r>
      <w:r w:rsidR="006A66B2" w:rsidRPr="00B92E7F">
        <w:rPr>
          <w:rFonts w:ascii="Times New Roman" w:hAnsi="Times New Roman" w:cs="Times New Roman"/>
          <w:sz w:val="24"/>
          <w:szCs w:val="24"/>
        </w:rPr>
        <w:t xml:space="preserve"> 8. osas sätestatud teabe avaldamist sagedamini kui kord aastas ja otsustada selle avaldamise tähtajad. Eelnimetatud 8. osa koosneb artiklites 431–455 ning reguleerib teabele ja teabe avalikustamise viisile esitatavaid nõudeid. CRD VI artikli 106 lõike 1 muutmisega arendatakse pädevate asutuste õigusi edasi ning lisaks üldisele teabe nõudmise õigusele </w:t>
      </w:r>
      <w:r w:rsidR="006A66B2" w:rsidRPr="00B92E7F">
        <w:rPr>
          <w:rFonts w:ascii="Times New Roman" w:hAnsi="Times New Roman" w:cs="Times New Roman"/>
          <w:b/>
          <w:sz w:val="24"/>
          <w:szCs w:val="24"/>
        </w:rPr>
        <w:t>(</w:t>
      </w:r>
      <w:r w:rsidR="006A66B2" w:rsidRPr="00B92E7F">
        <w:rPr>
          <w:rFonts w:ascii="Times New Roman" w:hAnsi="Times New Roman" w:cs="Times New Roman"/>
          <w:b/>
          <w:bCs/>
          <w:sz w:val="24"/>
          <w:szCs w:val="24"/>
        </w:rPr>
        <w:t>punkt 1</w:t>
      </w:r>
      <w:r w:rsidR="006A66B2" w:rsidRPr="00B92E7F">
        <w:rPr>
          <w:rFonts w:ascii="Times New Roman" w:hAnsi="Times New Roman" w:cs="Times New Roman"/>
          <w:b/>
          <w:sz w:val="24"/>
          <w:szCs w:val="24"/>
        </w:rPr>
        <w:t>)</w:t>
      </w:r>
      <w:r w:rsidR="006A66B2" w:rsidRPr="00B92E7F">
        <w:rPr>
          <w:rFonts w:ascii="Times New Roman" w:hAnsi="Times New Roman" w:cs="Times New Roman"/>
          <w:sz w:val="24"/>
          <w:szCs w:val="24"/>
        </w:rPr>
        <w:t xml:space="preserve"> võivad pädevad asutused edaspidi määrata tähtaegu sellise teabe esitamiseks, mis avaldatakse EBA veebilehel </w:t>
      </w:r>
      <w:r w:rsidR="006A66B2" w:rsidRPr="00B92E7F">
        <w:rPr>
          <w:rFonts w:ascii="Times New Roman" w:hAnsi="Times New Roman" w:cs="Times New Roman"/>
          <w:b/>
          <w:sz w:val="24"/>
          <w:szCs w:val="24"/>
        </w:rPr>
        <w:t>(</w:t>
      </w:r>
      <w:r w:rsidR="006A66B2" w:rsidRPr="00B92E7F">
        <w:rPr>
          <w:rFonts w:ascii="Times New Roman" w:hAnsi="Times New Roman" w:cs="Times New Roman"/>
          <w:b/>
          <w:bCs/>
          <w:sz w:val="24"/>
          <w:szCs w:val="24"/>
        </w:rPr>
        <w:t>punkt 2</w:t>
      </w:r>
      <w:r w:rsidR="006A66B2" w:rsidRPr="00B92E7F">
        <w:rPr>
          <w:rFonts w:ascii="Times New Roman" w:hAnsi="Times New Roman" w:cs="Times New Roman"/>
          <w:b/>
          <w:sz w:val="24"/>
          <w:szCs w:val="24"/>
        </w:rPr>
        <w:t>)</w:t>
      </w:r>
      <w:r w:rsidR="006A66B2" w:rsidRPr="00B92E7F">
        <w:rPr>
          <w:rFonts w:ascii="Times New Roman" w:hAnsi="Times New Roman" w:cs="Times New Roman"/>
          <w:sz w:val="24"/>
          <w:szCs w:val="24"/>
        </w:rPr>
        <w:t>, ning nõuda teabe avalikustamist lisaks EBA veebilehel ka muudes spetsiifilistes kanalites (</w:t>
      </w:r>
      <w:r w:rsidR="006A66B2" w:rsidRPr="00B92E7F">
        <w:rPr>
          <w:rFonts w:ascii="Times New Roman" w:hAnsi="Times New Roman" w:cs="Times New Roman"/>
          <w:b/>
          <w:bCs/>
          <w:sz w:val="24"/>
          <w:szCs w:val="24"/>
        </w:rPr>
        <w:t>punkt 3</w:t>
      </w:r>
      <w:r w:rsidR="006A66B2" w:rsidRPr="00B92E7F">
        <w:rPr>
          <w:rFonts w:ascii="Times New Roman" w:hAnsi="Times New Roman" w:cs="Times New Roman"/>
          <w:sz w:val="24"/>
          <w:szCs w:val="24"/>
        </w:rPr>
        <w:t>). Lõikega 2</w:t>
      </w:r>
      <w:r w:rsidR="006A66B2" w:rsidRPr="00B92E7F">
        <w:rPr>
          <w:rFonts w:ascii="Times New Roman" w:hAnsi="Times New Roman" w:cs="Times New Roman"/>
          <w:sz w:val="24"/>
          <w:szCs w:val="24"/>
          <w:vertAlign w:val="superscript"/>
        </w:rPr>
        <w:t>1</w:t>
      </w:r>
      <w:r w:rsidR="006A66B2" w:rsidRPr="00B92E7F">
        <w:rPr>
          <w:rFonts w:ascii="Times New Roman" w:hAnsi="Times New Roman" w:cs="Times New Roman"/>
          <w:sz w:val="24"/>
          <w:szCs w:val="24"/>
        </w:rPr>
        <w:t xml:space="preserve"> võetakse üle artikli 106 lõige 1. </w:t>
      </w:r>
    </w:p>
    <w:p w14:paraId="3D7249E7" w14:textId="77777777" w:rsidR="001A7361" w:rsidRPr="00B92E7F" w:rsidRDefault="001A7361" w:rsidP="00B92E7F">
      <w:pPr>
        <w:spacing w:after="0" w:line="240" w:lineRule="auto"/>
        <w:jc w:val="both"/>
        <w:rPr>
          <w:rFonts w:ascii="Times New Roman" w:hAnsi="Times New Roman" w:cs="Times New Roman"/>
          <w:b/>
          <w:bCs/>
          <w:sz w:val="24"/>
          <w:szCs w:val="24"/>
        </w:rPr>
      </w:pPr>
    </w:p>
    <w:p w14:paraId="1AB5A70B" w14:textId="62A14281" w:rsidR="001A7361" w:rsidRPr="00B92E7F" w:rsidRDefault="001A736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2</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006A66B2" w:rsidRPr="00B92E7F">
        <w:rPr>
          <w:rFonts w:ascii="Times New Roman" w:hAnsi="Times New Roman" w:cs="Times New Roman"/>
          <w:sz w:val="24"/>
          <w:szCs w:val="24"/>
        </w:rPr>
        <w:t>Tulenevalt lõike 2</w:t>
      </w:r>
      <w:r w:rsidR="006A66B2" w:rsidRPr="00B92E7F">
        <w:rPr>
          <w:rFonts w:ascii="Times New Roman" w:hAnsi="Times New Roman" w:cs="Times New Roman"/>
          <w:sz w:val="24"/>
          <w:szCs w:val="24"/>
          <w:vertAlign w:val="superscript"/>
        </w:rPr>
        <w:t>1</w:t>
      </w:r>
      <w:r w:rsidR="006A66B2" w:rsidRPr="00B92E7F">
        <w:rPr>
          <w:rFonts w:ascii="Times New Roman" w:hAnsi="Times New Roman" w:cs="Times New Roman"/>
          <w:sz w:val="24"/>
          <w:szCs w:val="24"/>
        </w:rPr>
        <w:t xml:space="preserve"> muutmisest, täiendatakse paragrahvi lõikega 2</w:t>
      </w:r>
      <w:r w:rsidR="006A66B2" w:rsidRPr="00B92E7F">
        <w:rPr>
          <w:rFonts w:ascii="Times New Roman" w:hAnsi="Times New Roman" w:cs="Times New Roman"/>
          <w:sz w:val="24"/>
          <w:szCs w:val="24"/>
          <w:vertAlign w:val="superscript"/>
        </w:rPr>
        <w:t>2</w:t>
      </w:r>
      <w:r w:rsidR="006A66B2" w:rsidRPr="00B92E7F">
        <w:rPr>
          <w:rFonts w:ascii="Times New Roman" w:hAnsi="Times New Roman" w:cs="Times New Roman"/>
          <w:sz w:val="24"/>
          <w:szCs w:val="24"/>
        </w:rPr>
        <w:t>, mis täpsustab, et lõike 2</w:t>
      </w:r>
      <w:r w:rsidR="006A66B2" w:rsidRPr="00B92E7F">
        <w:rPr>
          <w:rFonts w:ascii="Times New Roman" w:hAnsi="Times New Roman" w:cs="Times New Roman"/>
          <w:sz w:val="24"/>
          <w:szCs w:val="24"/>
          <w:vertAlign w:val="superscript"/>
        </w:rPr>
        <w:t>1</w:t>
      </w:r>
      <w:r w:rsidR="006A66B2" w:rsidRPr="00B92E7F">
        <w:rPr>
          <w:rFonts w:ascii="Times New Roman" w:hAnsi="Times New Roman" w:cs="Times New Roman"/>
          <w:sz w:val="24"/>
          <w:szCs w:val="24"/>
        </w:rPr>
        <w:t xml:space="preserve"> punktis 2 nimetatud tähtaja määramist ei või kohaldata väikeste ja mittekeerukate krediidiasutuste suhtes</w:t>
      </w:r>
      <w:r w:rsidR="00F66885" w:rsidRPr="00B92E7F">
        <w:rPr>
          <w:rFonts w:ascii="Times New Roman" w:hAnsi="Times New Roman" w:cs="Times New Roman"/>
          <w:sz w:val="24"/>
          <w:szCs w:val="24"/>
        </w:rPr>
        <w:t xml:space="preserve">, kelle suhtes kohaldatakse leebemaid aruandlusnõudeid tulenevalt vajadusest mitte koormata taolisi pankasid üle regulatsioonidega, </w:t>
      </w:r>
      <w:r w:rsidR="00F66885" w:rsidRPr="00B92E7F">
        <w:rPr>
          <w:rFonts w:ascii="Times New Roman" w:hAnsi="Times New Roman" w:cs="Times New Roman"/>
          <w:sz w:val="24"/>
          <w:szCs w:val="24"/>
        </w:rPr>
        <w:lastRenderedPageBreak/>
        <w:t>mis võrreldes nende suurusega koormaksid krediidiasutuse normaalset toimimist. Lõikele 2</w:t>
      </w:r>
      <w:r w:rsidR="00F66885" w:rsidRPr="00B92E7F">
        <w:rPr>
          <w:rFonts w:ascii="Times New Roman" w:hAnsi="Times New Roman" w:cs="Times New Roman"/>
          <w:sz w:val="24"/>
          <w:szCs w:val="24"/>
          <w:vertAlign w:val="superscript"/>
        </w:rPr>
        <w:t>2</w:t>
      </w:r>
      <w:r w:rsidR="00F66885" w:rsidRPr="00B92E7F">
        <w:rPr>
          <w:rFonts w:ascii="Times New Roman" w:hAnsi="Times New Roman" w:cs="Times New Roman"/>
          <w:sz w:val="24"/>
          <w:szCs w:val="24"/>
        </w:rPr>
        <w:t xml:space="preserve"> vastab CRD VI artikli 106 lõike 1 punkt </w:t>
      </w:r>
      <w:proofErr w:type="spellStart"/>
      <w:r w:rsidR="00F66885" w:rsidRPr="00B92E7F">
        <w:rPr>
          <w:rFonts w:ascii="Times New Roman" w:hAnsi="Times New Roman" w:cs="Times New Roman"/>
          <w:sz w:val="24"/>
          <w:szCs w:val="24"/>
        </w:rPr>
        <w:t>b.</w:t>
      </w:r>
      <w:proofErr w:type="spellEnd"/>
      <w:r w:rsidR="00F66885" w:rsidRPr="00B92E7F">
        <w:rPr>
          <w:rFonts w:ascii="Times New Roman" w:hAnsi="Times New Roman" w:cs="Times New Roman"/>
          <w:sz w:val="24"/>
          <w:szCs w:val="24"/>
        </w:rPr>
        <w:t xml:space="preserve"> </w:t>
      </w:r>
    </w:p>
    <w:p w14:paraId="60E73D5B" w14:textId="1D1D7712" w:rsidR="001A7361" w:rsidRPr="00B92E7F" w:rsidRDefault="001A7361" w:rsidP="00B92E7F">
      <w:pPr>
        <w:spacing w:after="0" w:line="240" w:lineRule="auto"/>
        <w:jc w:val="both"/>
        <w:rPr>
          <w:rFonts w:ascii="Times New Roman" w:hAnsi="Times New Roman" w:cs="Times New Roman"/>
          <w:sz w:val="24"/>
          <w:szCs w:val="24"/>
        </w:rPr>
      </w:pPr>
    </w:p>
    <w:p w14:paraId="02513ED0" w14:textId="6B7A80C7" w:rsidR="001A7361" w:rsidRPr="00B92E7F" w:rsidRDefault="097E8A8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Seaduse täiendamine 8</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peatükiga. </w:t>
      </w:r>
      <w:r w:rsidRPr="00B92E7F">
        <w:rPr>
          <w:rFonts w:ascii="Times New Roman" w:hAnsi="Times New Roman" w:cs="Times New Roman"/>
          <w:sz w:val="24"/>
          <w:szCs w:val="24"/>
        </w:rPr>
        <w:t>Uus peatükk reguleerib kolmanda riigi krediidiasutuse filiaali asutamist Eestis</w:t>
      </w:r>
      <w:r w:rsidR="34A3ADC6" w:rsidRPr="00B92E7F">
        <w:rPr>
          <w:rFonts w:ascii="Times New Roman" w:hAnsi="Times New Roman" w:cs="Times New Roman"/>
          <w:sz w:val="24"/>
          <w:szCs w:val="24"/>
        </w:rPr>
        <w:t xml:space="preserve"> ning võetakse üle CRD VI artiklid 48a</w:t>
      </w:r>
      <w:r w:rsidR="34A3ADC6" w:rsidRPr="00B92E7F">
        <w:rPr>
          <w:rFonts w:ascii="Times New Roman" w:eastAsia="Times New Roman" w:hAnsi="Times New Roman" w:cs="Times New Roman"/>
          <w:color w:val="000000" w:themeColor="text1"/>
          <w:sz w:val="24"/>
          <w:szCs w:val="24"/>
        </w:rPr>
        <w:t xml:space="preserve">–48q. Eelnõu koostajate hinnangul on </w:t>
      </w:r>
      <w:r w:rsidR="489F82E3" w:rsidRPr="00B92E7F">
        <w:rPr>
          <w:rFonts w:ascii="Times New Roman" w:eastAsia="Times New Roman" w:hAnsi="Times New Roman" w:cs="Times New Roman"/>
          <w:color w:val="000000" w:themeColor="text1"/>
          <w:sz w:val="24"/>
          <w:szCs w:val="24"/>
        </w:rPr>
        <w:t>kolmanda riigi krediidiasutuse filiaale käsitlevate sätete jaoks luua seaduses uus peatükk, sest ü</w:t>
      </w:r>
      <w:r w:rsidR="0EAEE906" w:rsidRPr="00B92E7F">
        <w:rPr>
          <w:rFonts w:ascii="Times New Roman" w:eastAsia="Times New Roman" w:hAnsi="Times New Roman" w:cs="Times New Roman"/>
          <w:color w:val="000000" w:themeColor="text1"/>
          <w:sz w:val="24"/>
          <w:szCs w:val="24"/>
        </w:rPr>
        <w:t xml:space="preserve">levõetavad 17 artiklit on liiga mahukad ja keerukad, et neid kunstlikult juba olemasolevate sätete juurde liita ilma, et nende maht ei muutuks ebamõistlikult suureks, säilitades samal ajal sätte terviklikkuse. </w:t>
      </w:r>
    </w:p>
    <w:p w14:paraId="03704EDD" w14:textId="516E9F46"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333AA902" w14:textId="34156D2F" w:rsidR="001A7361" w:rsidRPr="00B92E7F" w:rsidRDefault="5511DE31"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Paragrahviga 95</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sätestatakse Finantsinspektsioonile kohustus liigitada ja kvalifitseerida kolmanda riigi k</w:t>
      </w:r>
      <w:r w:rsidR="1450C935" w:rsidRPr="00B92E7F">
        <w:rPr>
          <w:rFonts w:ascii="Times New Roman" w:eastAsia="Times New Roman" w:hAnsi="Times New Roman" w:cs="Times New Roman"/>
          <w:color w:val="000000" w:themeColor="text1"/>
          <w:sz w:val="24"/>
          <w:szCs w:val="24"/>
        </w:rPr>
        <w:t xml:space="preserve">rediidiasutuse filiaale. </w:t>
      </w:r>
    </w:p>
    <w:p w14:paraId="7ADDB32B" w14:textId="08D28D11"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5C2E455D" w14:textId="3924308F" w:rsidR="001A7361" w:rsidRPr="00B92E7F" w:rsidRDefault="5995F97C"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Kolmanda riigi krediidiasutuse filiaal liigitatakse</w:t>
      </w:r>
      <w:r w:rsidR="2529C61B" w:rsidRPr="00B92E7F">
        <w:rPr>
          <w:rFonts w:ascii="Times New Roman" w:eastAsia="Times New Roman" w:hAnsi="Times New Roman" w:cs="Times New Roman"/>
          <w:color w:val="000000" w:themeColor="text1"/>
          <w:sz w:val="24"/>
          <w:szCs w:val="24"/>
        </w:rPr>
        <w:t xml:space="preserve"> esimesse või teise klassi ning liigitusest sõltub, mi</w:t>
      </w:r>
      <w:r w:rsidR="1B12FAA8" w:rsidRPr="00B92E7F">
        <w:rPr>
          <w:rFonts w:ascii="Times New Roman" w:eastAsia="Times New Roman" w:hAnsi="Times New Roman" w:cs="Times New Roman"/>
          <w:color w:val="000000" w:themeColor="text1"/>
          <w:sz w:val="24"/>
          <w:szCs w:val="24"/>
        </w:rPr>
        <w:t>lliseid nõudeid ja mis määras filiaali suhtes kohaldatakse. Esimesse klassi liigituva</w:t>
      </w:r>
      <w:r w:rsidR="1FB51BF0" w:rsidRPr="00B92E7F">
        <w:rPr>
          <w:rFonts w:ascii="Times New Roman" w:eastAsia="Times New Roman" w:hAnsi="Times New Roman" w:cs="Times New Roman"/>
          <w:color w:val="000000" w:themeColor="text1"/>
          <w:sz w:val="24"/>
          <w:szCs w:val="24"/>
        </w:rPr>
        <w:t>d</w:t>
      </w:r>
      <w:r w:rsidR="3109A054" w:rsidRPr="00B92E7F">
        <w:rPr>
          <w:rFonts w:ascii="Times New Roman" w:eastAsia="Times New Roman" w:hAnsi="Times New Roman" w:cs="Times New Roman"/>
          <w:color w:val="000000" w:themeColor="text1"/>
          <w:sz w:val="24"/>
          <w:szCs w:val="24"/>
        </w:rPr>
        <w:t xml:space="preserve"> </w:t>
      </w:r>
      <w:r w:rsidR="3109A054" w:rsidRPr="00B92E7F">
        <w:rPr>
          <w:rFonts w:ascii="Times New Roman" w:eastAsia="Times New Roman" w:hAnsi="Times New Roman" w:cs="Times New Roman"/>
          <w:b/>
          <w:bCs/>
          <w:color w:val="000000" w:themeColor="text1"/>
          <w:sz w:val="24"/>
          <w:szCs w:val="24"/>
        </w:rPr>
        <w:t xml:space="preserve">lõike 1 </w:t>
      </w:r>
      <w:r w:rsidR="3109A054" w:rsidRPr="00B92E7F">
        <w:rPr>
          <w:rFonts w:ascii="Times New Roman" w:eastAsia="Times New Roman" w:hAnsi="Times New Roman" w:cs="Times New Roman"/>
          <w:color w:val="000000" w:themeColor="text1"/>
          <w:sz w:val="24"/>
          <w:szCs w:val="24"/>
        </w:rPr>
        <w:t>kohaselt</w:t>
      </w:r>
      <w:r w:rsidR="1B12FAA8" w:rsidRPr="00B92E7F">
        <w:rPr>
          <w:rFonts w:ascii="Times New Roman" w:eastAsia="Times New Roman" w:hAnsi="Times New Roman" w:cs="Times New Roman"/>
          <w:color w:val="000000" w:themeColor="text1"/>
          <w:sz w:val="24"/>
          <w:szCs w:val="24"/>
        </w:rPr>
        <w:t xml:space="preserve"> </w:t>
      </w:r>
      <w:r w:rsidR="241A96EF" w:rsidRPr="00B92E7F">
        <w:rPr>
          <w:rFonts w:ascii="Times New Roman" w:eastAsia="Times New Roman" w:hAnsi="Times New Roman" w:cs="Times New Roman"/>
          <w:color w:val="000000" w:themeColor="text1"/>
          <w:sz w:val="24"/>
          <w:szCs w:val="24"/>
        </w:rPr>
        <w:t xml:space="preserve">n-ö riskantsemad filiaalid, </w:t>
      </w:r>
      <w:r w:rsidR="4591136B" w:rsidRPr="00B92E7F">
        <w:rPr>
          <w:rFonts w:ascii="Times New Roman" w:eastAsia="Times New Roman" w:hAnsi="Times New Roman" w:cs="Times New Roman"/>
          <w:color w:val="000000" w:themeColor="text1"/>
          <w:sz w:val="24"/>
          <w:szCs w:val="24"/>
        </w:rPr>
        <w:t xml:space="preserve">kes kujutavad endast märkimisväärset riski finantsstabiilsusele, ning </w:t>
      </w:r>
      <w:r w:rsidR="52041E5C" w:rsidRPr="00B92E7F">
        <w:rPr>
          <w:rFonts w:ascii="Times New Roman" w:eastAsia="Times New Roman" w:hAnsi="Times New Roman" w:cs="Times New Roman"/>
          <w:color w:val="000000" w:themeColor="text1"/>
          <w:sz w:val="24"/>
          <w:szCs w:val="24"/>
        </w:rPr>
        <w:t>kelle</w:t>
      </w:r>
      <w:r w:rsidR="4744982F" w:rsidRPr="00B92E7F">
        <w:rPr>
          <w:rFonts w:ascii="Times New Roman" w:eastAsia="Times New Roman" w:hAnsi="Times New Roman" w:cs="Times New Roman"/>
          <w:color w:val="000000" w:themeColor="text1"/>
          <w:sz w:val="24"/>
          <w:szCs w:val="24"/>
        </w:rPr>
        <w:t xml:space="preserve"> varade suurus või varade koguväärtus on vähemalt miljardit eurot (</w:t>
      </w:r>
      <w:r w:rsidR="4744982F" w:rsidRPr="00B92E7F">
        <w:rPr>
          <w:rFonts w:ascii="Times New Roman" w:eastAsia="Times New Roman" w:hAnsi="Times New Roman" w:cs="Times New Roman"/>
          <w:b/>
          <w:bCs/>
          <w:color w:val="000000" w:themeColor="text1"/>
          <w:sz w:val="24"/>
          <w:szCs w:val="24"/>
        </w:rPr>
        <w:t>punkt 1</w:t>
      </w:r>
      <w:r w:rsidR="4744982F" w:rsidRPr="00B92E7F">
        <w:rPr>
          <w:rFonts w:ascii="Times New Roman" w:eastAsia="Times New Roman" w:hAnsi="Times New Roman" w:cs="Times New Roman"/>
          <w:color w:val="000000" w:themeColor="text1"/>
          <w:sz w:val="24"/>
          <w:szCs w:val="24"/>
        </w:rPr>
        <w:t xml:space="preserve">), </w:t>
      </w:r>
      <w:r w:rsidR="6D959607" w:rsidRPr="00B92E7F">
        <w:rPr>
          <w:rFonts w:ascii="Times New Roman" w:eastAsia="Times New Roman" w:hAnsi="Times New Roman" w:cs="Times New Roman"/>
          <w:color w:val="000000" w:themeColor="text1"/>
          <w:sz w:val="24"/>
          <w:szCs w:val="24"/>
        </w:rPr>
        <w:t>kes kaasavad avalikkuselt hoiuseid või muid tagasimakstavaid vahendeid ning selliste vahendite summa moodustab vähemalt viis protsenti filiaali kohustuste kogusummast või ületab 50 miljonit eurot</w:t>
      </w:r>
      <w:r w:rsidR="23FAFC5B" w:rsidRPr="00B92E7F">
        <w:rPr>
          <w:rFonts w:ascii="Times New Roman" w:eastAsia="Times New Roman" w:hAnsi="Times New Roman" w:cs="Times New Roman"/>
          <w:color w:val="000000" w:themeColor="text1"/>
          <w:sz w:val="24"/>
          <w:szCs w:val="24"/>
        </w:rPr>
        <w:t xml:space="preserve"> (</w:t>
      </w:r>
      <w:r w:rsidR="23FAFC5B" w:rsidRPr="00B92E7F">
        <w:rPr>
          <w:rFonts w:ascii="Times New Roman" w:eastAsia="Times New Roman" w:hAnsi="Times New Roman" w:cs="Times New Roman"/>
          <w:b/>
          <w:bCs/>
          <w:color w:val="000000" w:themeColor="text1"/>
          <w:sz w:val="24"/>
          <w:szCs w:val="24"/>
        </w:rPr>
        <w:t>punkt 2</w:t>
      </w:r>
      <w:r w:rsidR="23FAFC5B" w:rsidRPr="00B92E7F">
        <w:rPr>
          <w:rFonts w:ascii="Times New Roman" w:eastAsia="Times New Roman" w:hAnsi="Times New Roman" w:cs="Times New Roman"/>
          <w:color w:val="000000" w:themeColor="text1"/>
          <w:sz w:val="24"/>
          <w:szCs w:val="24"/>
        </w:rPr>
        <w:t xml:space="preserve">) ning kes ei </w:t>
      </w:r>
      <w:r w:rsidR="79E6912F" w:rsidRPr="00B92E7F">
        <w:rPr>
          <w:rFonts w:ascii="Times New Roman" w:eastAsia="Times New Roman" w:hAnsi="Times New Roman" w:cs="Times New Roman"/>
          <w:color w:val="000000" w:themeColor="text1"/>
          <w:sz w:val="24"/>
          <w:szCs w:val="24"/>
        </w:rPr>
        <w:t>ole kvalifitseeruv filiaal (</w:t>
      </w:r>
      <w:r w:rsidR="79E6912F" w:rsidRPr="00B92E7F">
        <w:rPr>
          <w:rFonts w:ascii="Times New Roman" w:eastAsia="Times New Roman" w:hAnsi="Times New Roman" w:cs="Times New Roman"/>
          <w:b/>
          <w:bCs/>
          <w:color w:val="000000" w:themeColor="text1"/>
          <w:sz w:val="24"/>
          <w:szCs w:val="24"/>
        </w:rPr>
        <w:t>punkt 3</w:t>
      </w:r>
      <w:r w:rsidR="79E6912F" w:rsidRPr="00B92E7F">
        <w:rPr>
          <w:rFonts w:ascii="Times New Roman" w:eastAsia="Times New Roman" w:hAnsi="Times New Roman" w:cs="Times New Roman"/>
          <w:color w:val="000000" w:themeColor="text1"/>
          <w:sz w:val="24"/>
          <w:szCs w:val="24"/>
        </w:rPr>
        <w:t>). Juhul, kui filiaal ei vasta lõikes 1 nimetatud tingimustele, liigitatakse ta</w:t>
      </w:r>
      <w:r w:rsidR="4F8D2271" w:rsidRPr="00B92E7F">
        <w:rPr>
          <w:rFonts w:ascii="Times New Roman" w:eastAsia="Times New Roman" w:hAnsi="Times New Roman" w:cs="Times New Roman"/>
          <w:color w:val="000000" w:themeColor="text1"/>
          <w:sz w:val="24"/>
          <w:szCs w:val="24"/>
        </w:rPr>
        <w:t xml:space="preserve"> teise klassi</w:t>
      </w:r>
      <w:r w:rsidR="014FE21E" w:rsidRPr="00B92E7F">
        <w:rPr>
          <w:rFonts w:ascii="Times New Roman" w:eastAsia="Times New Roman" w:hAnsi="Times New Roman" w:cs="Times New Roman"/>
          <w:color w:val="000000" w:themeColor="text1"/>
          <w:sz w:val="24"/>
          <w:szCs w:val="24"/>
        </w:rPr>
        <w:t>, kuid sõltuvalt asjaolude muutmisest võib ka filiaali liigitus muutuda (</w:t>
      </w:r>
      <w:r w:rsidR="014FE21E" w:rsidRPr="00B92E7F">
        <w:rPr>
          <w:rFonts w:ascii="Times New Roman" w:eastAsia="Times New Roman" w:hAnsi="Times New Roman" w:cs="Times New Roman"/>
          <w:b/>
          <w:bCs/>
          <w:color w:val="000000" w:themeColor="text1"/>
          <w:sz w:val="24"/>
          <w:szCs w:val="24"/>
        </w:rPr>
        <w:t>lõiked 2 ja 3</w:t>
      </w:r>
      <w:r w:rsidR="014FE21E" w:rsidRPr="00B92E7F">
        <w:rPr>
          <w:rFonts w:ascii="Times New Roman" w:eastAsia="Times New Roman" w:hAnsi="Times New Roman" w:cs="Times New Roman"/>
          <w:color w:val="000000" w:themeColor="text1"/>
          <w:sz w:val="24"/>
          <w:szCs w:val="24"/>
        </w:rPr>
        <w:t>).</w:t>
      </w:r>
      <w:r w:rsidR="148DA762" w:rsidRPr="00B92E7F">
        <w:rPr>
          <w:rFonts w:ascii="Times New Roman" w:eastAsia="Times New Roman" w:hAnsi="Times New Roman" w:cs="Times New Roman"/>
          <w:color w:val="000000" w:themeColor="text1"/>
          <w:sz w:val="24"/>
          <w:szCs w:val="24"/>
        </w:rPr>
        <w:t xml:space="preserve"> Paragrahvi 95</w:t>
      </w:r>
      <w:r w:rsidR="148DA762" w:rsidRPr="00B92E7F">
        <w:rPr>
          <w:rFonts w:ascii="Times New Roman" w:eastAsia="Times New Roman" w:hAnsi="Times New Roman" w:cs="Times New Roman"/>
          <w:color w:val="000000" w:themeColor="text1"/>
          <w:sz w:val="24"/>
          <w:szCs w:val="24"/>
          <w:vertAlign w:val="superscript"/>
        </w:rPr>
        <w:t>1</w:t>
      </w:r>
      <w:r w:rsidR="148DA762" w:rsidRPr="00B92E7F">
        <w:rPr>
          <w:rFonts w:ascii="Times New Roman" w:eastAsia="Times New Roman" w:hAnsi="Times New Roman" w:cs="Times New Roman"/>
          <w:color w:val="000000" w:themeColor="text1"/>
          <w:sz w:val="24"/>
          <w:szCs w:val="24"/>
        </w:rPr>
        <w:t xml:space="preserve"> lõigetega 1–3 võetakse üle CRD VI artikli 48a lõiked 1–3. </w:t>
      </w:r>
      <w:r w:rsidR="014FE21E" w:rsidRPr="00B92E7F">
        <w:rPr>
          <w:rFonts w:ascii="Times New Roman" w:eastAsia="Times New Roman" w:hAnsi="Times New Roman" w:cs="Times New Roman"/>
          <w:color w:val="000000" w:themeColor="text1"/>
          <w:sz w:val="24"/>
          <w:szCs w:val="24"/>
        </w:rPr>
        <w:t xml:space="preserve"> </w:t>
      </w:r>
    </w:p>
    <w:p w14:paraId="43E13FA7" w14:textId="3E56AC1F"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2E079371" w14:textId="45205A46" w:rsidR="001A7361" w:rsidRPr="00B92E7F" w:rsidRDefault="61FEF556"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Kvalifitseeruv</w:t>
      </w:r>
      <w:r w:rsidR="4F4B6EC1" w:rsidRPr="00B92E7F">
        <w:rPr>
          <w:rFonts w:ascii="Times New Roman" w:eastAsia="Times New Roman" w:hAnsi="Times New Roman" w:cs="Times New Roman"/>
          <w:color w:val="000000" w:themeColor="text1"/>
          <w:sz w:val="24"/>
          <w:szCs w:val="24"/>
        </w:rPr>
        <w:t xml:space="preserve">aks filiaaliks peetakse filiaali, keda ei ole veel liigitatud esimesse või teise klassi, kuid ta vastab </w:t>
      </w:r>
      <w:r w:rsidR="4F4B6EC1" w:rsidRPr="00B92E7F">
        <w:rPr>
          <w:rFonts w:ascii="Times New Roman" w:eastAsia="Times New Roman" w:hAnsi="Times New Roman" w:cs="Times New Roman"/>
          <w:b/>
          <w:bCs/>
          <w:color w:val="000000" w:themeColor="text1"/>
          <w:sz w:val="24"/>
          <w:szCs w:val="24"/>
        </w:rPr>
        <w:t xml:space="preserve">lõikes 4 </w:t>
      </w:r>
      <w:r w:rsidR="4F4B6EC1" w:rsidRPr="00B92E7F">
        <w:rPr>
          <w:rFonts w:ascii="Times New Roman" w:eastAsia="Times New Roman" w:hAnsi="Times New Roman" w:cs="Times New Roman"/>
          <w:color w:val="000000" w:themeColor="text1"/>
          <w:sz w:val="24"/>
          <w:szCs w:val="24"/>
        </w:rPr>
        <w:t>nimetatud tingimustele</w:t>
      </w:r>
      <w:r w:rsidR="3C95369C" w:rsidRPr="00B92E7F">
        <w:rPr>
          <w:rFonts w:ascii="Times New Roman" w:eastAsia="Times New Roman" w:hAnsi="Times New Roman" w:cs="Times New Roman"/>
          <w:color w:val="000000" w:themeColor="text1"/>
          <w:sz w:val="24"/>
          <w:szCs w:val="24"/>
        </w:rPr>
        <w:t xml:space="preserve"> ning on esitanud Finantsinspektsioonile § 21 alusel loa taotluse.</w:t>
      </w:r>
      <w:r w:rsidR="16FD31C4" w:rsidRPr="00B92E7F">
        <w:rPr>
          <w:rFonts w:ascii="Times New Roman" w:eastAsia="Times New Roman" w:hAnsi="Times New Roman" w:cs="Times New Roman"/>
          <w:color w:val="000000" w:themeColor="text1"/>
          <w:sz w:val="24"/>
          <w:szCs w:val="24"/>
        </w:rPr>
        <w:t xml:space="preserve"> </w:t>
      </w:r>
      <w:r w:rsidR="3C95369C" w:rsidRPr="00B92E7F">
        <w:rPr>
          <w:rFonts w:ascii="Times New Roman" w:eastAsia="Times New Roman" w:hAnsi="Times New Roman" w:cs="Times New Roman"/>
          <w:color w:val="000000" w:themeColor="text1"/>
          <w:sz w:val="24"/>
          <w:szCs w:val="24"/>
        </w:rPr>
        <w:t xml:space="preserve">Sellise filiaali suhtes võib finantsjärelevalve asutus jätta </w:t>
      </w:r>
      <w:r w:rsidR="76D63748" w:rsidRPr="00B92E7F">
        <w:rPr>
          <w:rFonts w:ascii="Times New Roman" w:eastAsia="Times New Roman" w:hAnsi="Times New Roman" w:cs="Times New Roman"/>
          <w:color w:val="000000" w:themeColor="text1"/>
          <w:sz w:val="24"/>
          <w:szCs w:val="24"/>
        </w:rPr>
        <w:t>kohaldamata § 95</w:t>
      </w:r>
      <w:r w:rsidR="76D63748" w:rsidRPr="00B92E7F">
        <w:rPr>
          <w:rFonts w:ascii="Times New Roman" w:eastAsia="Times New Roman" w:hAnsi="Times New Roman" w:cs="Times New Roman"/>
          <w:color w:val="000000" w:themeColor="text1"/>
          <w:sz w:val="24"/>
          <w:szCs w:val="24"/>
          <w:vertAlign w:val="superscript"/>
        </w:rPr>
        <w:t>2</w:t>
      </w:r>
      <w:r w:rsidR="76D63748" w:rsidRPr="00B92E7F">
        <w:rPr>
          <w:rFonts w:ascii="Times New Roman" w:eastAsia="Times New Roman" w:hAnsi="Times New Roman" w:cs="Times New Roman"/>
          <w:color w:val="000000" w:themeColor="text1"/>
          <w:sz w:val="24"/>
          <w:szCs w:val="24"/>
        </w:rPr>
        <w:t xml:space="preserve"> lõike 8 kohaselt likviidsusnõuded või § 95</w:t>
      </w:r>
      <w:r w:rsidR="76D63748" w:rsidRPr="00B92E7F">
        <w:rPr>
          <w:rFonts w:ascii="Times New Roman" w:eastAsia="Times New Roman" w:hAnsi="Times New Roman" w:cs="Times New Roman"/>
          <w:color w:val="000000" w:themeColor="text1"/>
          <w:sz w:val="24"/>
          <w:szCs w:val="24"/>
          <w:vertAlign w:val="superscript"/>
        </w:rPr>
        <w:t>3</w:t>
      </w:r>
      <w:r w:rsidR="76D63748" w:rsidRPr="00B92E7F">
        <w:rPr>
          <w:rFonts w:ascii="Times New Roman" w:eastAsia="Times New Roman" w:hAnsi="Times New Roman" w:cs="Times New Roman"/>
          <w:color w:val="000000" w:themeColor="text1"/>
          <w:sz w:val="24"/>
          <w:szCs w:val="24"/>
        </w:rPr>
        <w:t xml:space="preserve"> lõike 14 kohaselt aruandlusnõuded. </w:t>
      </w:r>
      <w:r w:rsidR="1A8D1D69" w:rsidRPr="00B92E7F">
        <w:rPr>
          <w:rFonts w:ascii="Times New Roman" w:eastAsia="Times New Roman" w:hAnsi="Times New Roman" w:cs="Times New Roman"/>
          <w:color w:val="000000" w:themeColor="text1"/>
          <w:sz w:val="24"/>
          <w:szCs w:val="24"/>
        </w:rPr>
        <w:t>Lõikega 4 võetakse üle artikli 48b lõige 1.</w:t>
      </w:r>
    </w:p>
    <w:p w14:paraId="4FB92772" w14:textId="1B59AF1A"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41B452DA" w14:textId="181F0E31" w:rsidR="001A7361" w:rsidRPr="00B92E7F" w:rsidRDefault="5BDBB7BC"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Pärast taotluse saamist kolmanda riigi krediidiasutuselt, hindab Finantsinspektsioon, millisesse klassi tuleks filiaal liigitada (</w:t>
      </w:r>
      <w:r w:rsidRPr="00B92E7F">
        <w:rPr>
          <w:rFonts w:ascii="Times New Roman" w:eastAsia="Times New Roman" w:hAnsi="Times New Roman" w:cs="Times New Roman"/>
          <w:b/>
          <w:bCs/>
          <w:color w:val="000000" w:themeColor="text1"/>
          <w:sz w:val="24"/>
          <w:szCs w:val="24"/>
        </w:rPr>
        <w:t>lõige 5</w:t>
      </w:r>
      <w:r w:rsidR="09021021" w:rsidRPr="00B92E7F">
        <w:rPr>
          <w:rFonts w:ascii="Times New Roman" w:eastAsia="Times New Roman" w:hAnsi="Times New Roman" w:cs="Times New Roman"/>
          <w:color w:val="000000" w:themeColor="text1"/>
          <w:sz w:val="24"/>
          <w:szCs w:val="24"/>
        </w:rPr>
        <w:t>, võtab üle artikli 48b lõike 5</w:t>
      </w:r>
      <w:r w:rsidRPr="00B92E7F">
        <w:rPr>
          <w:rFonts w:ascii="Times New Roman" w:eastAsia="Times New Roman" w:hAnsi="Times New Roman" w:cs="Times New Roman"/>
          <w:color w:val="000000" w:themeColor="text1"/>
          <w:sz w:val="24"/>
          <w:szCs w:val="24"/>
        </w:rPr>
        <w:t>).</w:t>
      </w:r>
      <w:r w:rsidR="6AD9B8E6" w:rsidRPr="00B92E7F">
        <w:rPr>
          <w:rFonts w:ascii="Times New Roman" w:eastAsia="Times New Roman" w:hAnsi="Times New Roman" w:cs="Times New Roman"/>
          <w:color w:val="000000" w:themeColor="text1"/>
          <w:sz w:val="24"/>
          <w:szCs w:val="24"/>
        </w:rPr>
        <w:t xml:space="preserve"> </w:t>
      </w:r>
      <w:r w:rsidR="2FA4F0B6" w:rsidRPr="00B92E7F">
        <w:rPr>
          <w:rFonts w:ascii="Times New Roman" w:eastAsia="Times New Roman" w:hAnsi="Times New Roman" w:cs="Times New Roman"/>
          <w:color w:val="000000" w:themeColor="text1"/>
          <w:sz w:val="24"/>
          <w:szCs w:val="24"/>
        </w:rPr>
        <w:t>Järelevalveasutus on kohustatud pöörduma Euroopa Komisjoni poole ja paluma kolmanda riigi krediidiasutuse suhtes kehtivaid õigusakte ja konfidentsiaalsusnõudeid, kui sellise krediidiasutuse pär</w:t>
      </w:r>
      <w:r w:rsidR="749EC531" w:rsidRPr="00B92E7F">
        <w:rPr>
          <w:rFonts w:ascii="Times New Roman" w:eastAsia="Times New Roman" w:hAnsi="Times New Roman" w:cs="Times New Roman"/>
          <w:color w:val="000000" w:themeColor="text1"/>
          <w:sz w:val="24"/>
          <w:szCs w:val="24"/>
        </w:rPr>
        <w:t xml:space="preserve">itoluriiki ei ole kantud EBA avalikku registrisse kolmandate riikide ja nende ametiasutuste kohta. Seni, kuni Komisjon langetab oma otsuse filiaali liigituse osas, liigitab Finantsinspektsioon filiaali esimesse klassi. </w:t>
      </w:r>
    </w:p>
    <w:p w14:paraId="1F382BAE" w14:textId="36F15870" w:rsidR="001A7361" w:rsidRPr="00B92E7F" w:rsidRDefault="001A7361" w:rsidP="00B92E7F">
      <w:pPr>
        <w:spacing w:after="0" w:line="240" w:lineRule="auto"/>
        <w:jc w:val="both"/>
        <w:rPr>
          <w:rFonts w:ascii="Times New Roman" w:eastAsia="Times New Roman" w:hAnsi="Times New Roman" w:cs="Times New Roman"/>
          <w:color w:val="000000" w:themeColor="text1"/>
          <w:sz w:val="24"/>
          <w:szCs w:val="24"/>
        </w:rPr>
      </w:pPr>
    </w:p>
    <w:p w14:paraId="21404B8A" w14:textId="1A468EB1" w:rsidR="3A0609AB" w:rsidRPr="00B92E7F" w:rsidRDefault="3A0609AB" w:rsidP="00B92E7F">
      <w:pPr>
        <w:spacing w:after="0" w:line="240" w:lineRule="auto"/>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b/>
          <w:bCs/>
          <w:color w:val="000000" w:themeColor="text1"/>
          <w:sz w:val="24"/>
          <w:szCs w:val="24"/>
        </w:rPr>
        <w:t>Paragrahviga 95</w:t>
      </w:r>
      <w:r w:rsidRPr="00B92E7F">
        <w:rPr>
          <w:rFonts w:ascii="Times New Roman" w:eastAsia="Times New Roman" w:hAnsi="Times New Roman" w:cs="Times New Roman"/>
          <w:b/>
          <w:bCs/>
          <w:color w:val="000000" w:themeColor="text1"/>
          <w:sz w:val="24"/>
          <w:szCs w:val="24"/>
          <w:vertAlign w:val="superscript"/>
        </w:rPr>
        <w:t>2</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sätestatakse tagatiskapitali ja likviidsuse miinimumnõu</w:t>
      </w:r>
      <w:r w:rsidR="169BA2A0" w:rsidRPr="00B92E7F">
        <w:rPr>
          <w:rFonts w:ascii="Times New Roman" w:eastAsia="Times New Roman" w:hAnsi="Times New Roman" w:cs="Times New Roman"/>
          <w:color w:val="000000" w:themeColor="text1"/>
          <w:sz w:val="24"/>
          <w:szCs w:val="24"/>
        </w:rPr>
        <w:t xml:space="preserve">ded kolmandate riikide krediidiasutuste filiaalide suhtes. </w:t>
      </w:r>
    </w:p>
    <w:p w14:paraId="31FC4D7A" w14:textId="26C23AE9" w:rsidR="359DC21E" w:rsidRPr="00B92E7F" w:rsidRDefault="359DC21E" w:rsidP="00B92E7F">
      <w:pPr>
        <w:spacing w:after="0" w:line="240" w:lineRule="auto"/>
        <w:jc w:val="both"/>
        <w:rPr>
          <w:rFonts w:ascii="Times New Roman" w:eastAsia="Times New Roman" w:hAnsi="Times New Roman" w:cs="Times New Roman"/>
          <w:color w:val="000000" w:themeColor="text1"/>
          <w:sz w:val="24"/>
          <w:szCs w:val="24"/>
        </w:rPr>
      </w:pPr>
    </w:p>
    <w:p w14:paraId="0A6EC3D5" w14:textId="7F5237BB" w:rsidR="26417862" w:rsidRPr="00B92E7F" w:rsidRDefault="26417862" w:rsidP="00B92E7F">
      <w:pPr>
        <w:spacing w:after="0" w:line="240" w:lineRule="auto"/>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color w:val="000000" w:themeColor="text1"/>
          <w:sz w:val="24"/>
          <w:szCs w:val="24"/>
        </w:rPr>
        <w:t xml:space="preserve">Juhul, kui filiaal kuulub esimesse klassi, peab ta </w:t>
      </w:r>
      <w:r w:rsidRPr="00B92E7F">
        <w:rPr>
          <w:rFonts w:ascii="Times New Roman" w:eastAsia="Times New Roman" w:hAnsi="Times New Roman" w:cs="Times New Roman"/>
          <w:b/>
          <w:bCs/>
          <w:color w:val="000000" w:themeColor="text1"/>
          <w:sz w:val="24"/>
          <w:szCs w:val="24"/>
        </w:rPr>
        <w:t xml:space="preserve">lõike 1 </w:t>
      </w:r>
      <w:r w:rsidRPr="00B92E7F">
        <w:rPr>
          <w:rFonts w:ascii="Times New Roman" w:eastAsia="Times New Roman" w:hAnsi="Times New Roman" w:cs="Times New Roman"/>
          <w:color w:val="000000" w:themeColor="text1"/>
          <w:sz w:val="24"/>
          <w:szCs w:val="24"/>
        </w:rPr>
        <w:t xml:space="preserve">kohaselt tagama, et tal on igal ajal olemas minimaalne tagatiskapital, mis moodustab vähemalt 2,5 protsenti tema keskmistest kohustustest viimase kolme majandusaasta aruande alusel. Kui filiaal on </w:t>
      </w:r>
      <w:r w:rsidR="60EC2178" w:rsidRPr="00B92E7F">
        <w:rPr>
          <w:rFonts w:ascii="Times New Roman" w:eastAsia="Times New Roman" w:hAnsi="Times New Roman" w:cs="Times New Roman"/>
          <w:color w:val="000000" w:themeColor="text1"/>
          <w:sz w:val="24"/>
          <w:szCs w:val="24"/>
        </w:rPr>
        <w:t xml:space="preserve">loa saanud hiljuti, peab tema tagatiskapital olema võrdne nende kohustustega, mis olid filiaalil loa saamise ajal, kuid vähemalt 10 miljonit eurot. </w:t>
      </w:r>
      <w:r w:rsidR="0A08F56C" w:rsidRPr="00B92E7F">
        <w:rPr>
          <w:rFonts w:ascii="Times New Roman" w:eastAsia="Times New Roman" w:hAnsi="Times New Roman" w:cs="Times New Roman"/>
          <w:color w:val="000000" w:themeColor="text1"/>
          <w:sz w:val="24"/>
          <w:szCs w:val="24"/>
        </w:rPr>
        <w:t xml:space="preserve">Kui filiaal kuulub teise klassi, on samade nõuete määradeks vastavalt 0,5 protsenti ja vähemalt viis miljonit eurot </w:t>
      </w:r>
      <w:r w:rsidR="0A08F56C" w:rsidRPr="00B92E7F">
        <w:rPr>
          <w:rFonts w:ascii="Times New Roman" w:eastAsia="Times New Roman" w:hAnsi="Times New Roman" w:cs="Times New Roman"/>
          <w:b/>
          <w:bCs/>
          <w:color w:val="000000" w:themeColor="text1"/>
          <w:sz w:val="24"/>
          <w:szCs w:val="24"/>
        </w:rPr>
        <w:t>(lõige 2)</w:t>
      </w:r>
      <w:r w:rsidR="10781FAD" w:rsidRPr="00B92E7F">
        <w:rPr>
          <w:rFonts w:ascii="Times New Roman" w:eastAsia="Times New Roman" w:hAnsi="Times New Roman" w:cs="Times New Roman"/>
          <w:color w:val="000000" w:themeColor="text1"/>
          <w:sz w:val="24"/>
          <w:szCs w:val="24"/>
        </w:rPr>
        <w:t>.</w:t>
      </w:r>
    </w:p>
    <w:p w14:paraId="268EBE78" w14:textId="5D87D12B" w:rsidR="359DC21E" w:rsidRPr="00B92E7F" w:rsidRDefault="359DC21E" w:rsidP="00B92E7F">
      <w:pPr>
        <w:spacing w:after="0" w:line="240" w:lineRule="auto"/>
        <w:jc w:val="both"/>
        <w:rPr>
          <w:rFonts w:ascii="Times New Roman" w:eastAsia="Times New Roman" w:hAnsi="Times New Roman" w:cs="Times New Roman"/>
          <w:b/>
          <w:bCs/>
          <w:color w:val="000000" w:themeColor="text1"/>
          <w:sz w:val="24"/>
          <w:szCs w:val="24"/>
        </w:rPr>
      </w:pPr>
    </w:p>
    <w:p w14:paraId="0C6E7CBA" w14:textId="34342662" w:rsidR="10781FAD" w:rsidRPr="00B92E7F" w:rsidRDefault="10781FA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Sarnaselt tagatiskapitali nõudele, sõltub ka likviidsusnõue sellest, kuidas on filiaali liigitatud. </w:t>
      </w:r>
      <w:r w:rsidRPr="00B92E7F">
        <w:rPr>
          <w:rFonts w:ascii="Times New Roman" w:eastAsia="Times New Roman" w:hAnsi="Times New Roman" w:cs="Times New Roman"/>
          <w:b/>
          <w:bCs/>
          <w:color w:val="000000" w:themeColor="text1"/>
          <w:sz w:val="24"/>
          <w:szCs w:val="24"/>
        </w:rPr>
        <w:t xml:space="preserve">Lõike 4 esimese lause </w:t>
      </w:r>
      <w:r w:rsidRPr="00B92E7F">
        <w:rPr>
          <w:rFonts w:ascii="Times New Roman" w:eastAsia="Times New Roman" w:hAnsi="Times New Roman" w:cs="Times New Roman"/>
          <w:color w:val="000000" w:themeColor="text1"/>
          <w:sz w:val="24"/>
          <w:szCs w:val="24"/>
        </w:rPr>
        <w:t>kohaselt kehtib</w:t>
      </w:r>
      <w:r w:rsidR="64E116BF" w:rsidRPr="00B92E7F">
        <w:rPr>
          <w:rFonts w:ascii="Times New Roman" w:eastAsia="Times New Roman" w:hAnsi="Times New Roman" w:cs="Times New Roman"/>
          <w:color w:val="000000" w:themeColor="text1"/>
          <w:sz w:val="24"/>
          <w:szCs w:val="24"/>
        </w:rPr>
        <w:t xml:space="preserve"> ükskõik millisesse klassi liigitatud filiaalide suhtes põhimõte, et filiaal peab tagama, et tal oleks igal ajal olemas koormamata ja likviidset vara, mis </w:t>
      </w:r>
      <w:r w:rsidR="64E116BF" w:rsidRPr="00B92E7F">
        <w:rPr>
          <w:rFonts w:ascii="Times New Roman" w:eastAsia="Times New Roman" w:hAnsi="Times New Roman" w:cs="Times New Roman"/>
          <w:color w:val="000000" w:themeColor="text1"/>
          <w:sz w:val="24"/>
          <w:szCs w:val="24"/>
        </w:rPr>
        <w:lastRenderedPageBreak/>
        <w:t>on piisav tema likviidsete vahendite väljavoolu katmiseks vähemalt 30 päeva jooksu</w:t>
      </w:r>
      <w:r w:rsidR="3A51151C" w:rsidRPr="00B92E7F">
        <w:rPr>
          <w:rFonts w:ascii="Times New Roman" w:eastAsia="Times New Roman" w:hAnsi="Times New Roman" w:cs="Times New Roman"/>
          <w:color w:val="000000" w:themeColor="text1"/>
          <w:sz w:val="24"/>
          <w:szCs w:val="24"/>
        </w:rPr>
        <w:t xml:space="preserve">l. Kui filiaal kuulub esimesse klassi, siis peab ta lisaks esimeses lauses sätestatule täitma </w:t>
      </w:r>
      <w:r w:rsidR="009945D0">
        <w:rPr>
          <w:rFonts w:ascii="Times New Roman" w:eastAsia="Times New Roman" w:hAnsi="Times New Roman" w:cs="Times New Roman"/>
          <w:color w:val="000000" w:themeColor="text1"/>
          <w:sz w:val="24"/>
          <w:szCs w:val="24"/>
        </w:rPr>
        <w:t xml:space="preserve">CRR-i </w:t>
      </w:r>
      <w:r w:rsidR="3A51151C" w:rsidRPr="00B92E7F">
        <w:rPr>
          <w:rFonts w:ascii="Times New Roman" w:eastAsia="Times New Roman" w:hAnsi="Times New Roman" w:cs="Times New Roman"/>
          <w:color w:val="000000" w:themeColor="text1"/>
          <w:sz w:val="24"/>
          <w:szCs w:val="24"/>
        </w:rPr>
        <w:t>I jaotise VI osas ja Euroopa Komisjoni delegeeritud määruses (EL) 2015/61</w:t>
      </w:r>
      <w:r w:rsidR="009945D0">
        <w:rPr>
          <w:rStyle w:val="Allmrkuseviide"/>
          <w:rFonts w:ascii="Times New Roman" w:eastAsia="Times New Roman" w:hAnsi="Times New Roman" w:cs="Times New Roman"/>
          <w:color w:val="000000" w:themeColor="text1"/>
          <w:sz w:val="24"/>
          <w:szCs w:val="24"/>
        </w:rPr>
        <w:footnoteReference w:id="42"/>
      </w:r>
      <w:r w:rsidR="3A51151C" w:rsidRPr="00B92E7F">
        <w:rPr>
          <w:rFonts w:ascii="Times New Roman" w:eastAsia="Times New Roman" w:hAnsi="Times New Roman" w:cs="Times New Roman"/>
          <w:color w:val="000000" w:themeColor="text1"/>
          <w:sz w:val="24"/>
          <w:szCs w:val="24"/>
        </w:rPr>
        <w:t xml:space="preserve"> sätestatud likviidsuse tagamise nõuet </w:t>
      </w:r>
      <w:r w:rsidR="3A51151C" w:rsidRPr="00B92E7F">
        <w:rPr>
          <w:rFonts w:ascii="Times New Roman" w:eastAsia="Times New Roman" w:hAnsi="Times New Roman" w:cs="Times New Roman"/>
          <w:b/>
          <w:bCs/>
          <w:color w:val="000000" w:themeColor="text1"/>
          <w:sz w:val="24"/>
          <w:szCs w:val="24"/>
        </w:rPr>
        <w:t>(lõike 4 teine lause)</w:t>
      </w:r>
      <w:r w:rsidR="3A51151C" w:rsidRPr="00B92E7F">
        <w:rPr>
          <w:rFonts w:ascii="Times New Roman" w:eastAsia="Times New Roman" w:hAnsi="Times New Roman" w:cs="Times New Roman"/>
          <w:color w:val="000000" w:themeColor="text1"/>
          <w:sz w:val="24"/>
          <w:szCs w:val="24"/>
        </w:rPr>
        <w:t xml:space="preserve">. </w:t>
      </w:r>
      <w:r w:rsidR="7E081DD3" w:rsidRPr="00B92E7F">
        <w:rPr>
          <w:rFonts w:ascii="Times New Roman" w:eastAsia="Times New Roman" w:hAnsi="Times New Roman" w:cs="Times New Roman"/>
          <w:color w:val="000000" w:themeColor="text1"/>
          <w:sz w:val="24"/>
          <w:szCs w:val="24"/>
        </w:rPr>
        <w:t xml:space="preserve">Samas on Finantsinspektsioonil </w:t>
      </w:r>
      <w:r w:rsidR="7E081DD3" w:rsidRPr="00B92E7F">
        <w:rPr>
          <w:rFonts w:ascii="Times New Roman" w:eastAsia="Times New Roman" w:hAnsi="Times New Roman" w:cs="Times New Roman"/>
          <w:b/>
          <w:bCs/>
          <w:color w:val="000000" w:themeColor="text1"/>
          <w:sz w:val="24"/>
          <w:szCs w:val="24"/>
        </w:rPr>
        <w:t>lõike 5</w:t>
      </w:r>
      <w:r w:rsidR="7E081DD3" w:rsidRPr="00B92E7F">
        <w:rPr>
          <w:rFonts w:ascii="Times New Roman" w:eastAsia="Times New Roman" w:hAnsi="Times New Roman" w:cs="Times New Roman"/>
          <w:color w:val="000000" w:themeColor="text1"/>
          <w:sz w:val="24"/>
          <w:szCs w:val="24"/>
        </w:rPr>
        <w:t xml:space="preserve"> kohaselt õigus kohaldada ka muid </w:t>
      </w:r>
      <w:r w:rsidR="009819C9" w:rsidRPr="00B92E7F">
        <w:rPr>
          <w:rFonts w:ascii="Times New Roman" w:eastAsia="Times New Roman" w:hAnsi="Times New Roman" w:cs="Times New Roman"/>
          <w:color w:val="000000" w:themeColor="text1"/>
          <w:sz w:val="24"/>
          <w:szCs w:val="24"/>
        </w:rPr>
        <w:t xml:space="preserve">seaduses </w:t>
      </w:r>
      <w:r w:rsidR="7E081DD3" w:rsidRPr="00B92E7F">
        <w:rPr>
          <w:rFonts w:ascii="Times New Roman" w:eastAsia="Times New Roman" w:hAnsi="Times New Roman" w:cs="Times New Roman"/>
          <w:color w:val="000000" w:themeColor="text1"/>
          <w:sz w:val="24"/>
          <w:szCs w:val="24"/>
        </w:rPr>
        <w:t>sätestatud tagatiskapitali ja likviidsusega seotud nõudeid</w:t>
      </w:r>
      <w:r w:rsidR="142A64BA" w:rsidRPr="00B92E7F">
        <w:rPr>
          <w:rFonts w:ascii="Times New Roman" w:eastAsia="Times New Roman" w:hAnsi="Times New Roman" w:cs="Times New Roman"/>
          <w:color w:val="000000" w:themeColor="text1"/>
          <w:sz w:val="24"/>
          <w:szCs w:val="24"/>
        </w:rPr>
        <w:t xml:space="preserve"> ning jätta </w:t>
      </w:r>
      <w:r w:rsidR="142A64BA" w:rsidRPr="00B92E7F">
        <w:rPr>
          <w:rFonts w:ascii="Times New Roman" w:eastAsia="Times New Roman" w:hAnsi="Times New Roman" w:cs="Times New Roman"/>
          <w:b/>
          <w:bCs/>
          <w:color w:val="000000" w:themeColor="text1"/>
          <w:sz w:val="24"/>
          <w:szCs w:val="24"/>
        </w:rPr>
        <w:t xml:space="preserve">lõike 8 </w:t>
      </w:r>
      <w:r w:rsidR="142A64BA" w:rsidRPr="00B92E7F">
        <w:rPr>
          <w:rFonts w:ascii="Times New Roman" w:eastAsia="Times New Roman" w:hAnsi="Times New Roman" w:cs="Times New Roman"/>
          <w:color w:val="000000" w:themeColor="text1"/>
          <w:sz w:val="24"/>
          <w:szCs w:val="24"/>
        </w:rPr>
        <w:t>kohaselt kvalifitseeruva filiaali suhtes likviidsusnõuded kohaldamata.</w:t>
      </w:r>
    </w:p>
    <w:p w14:paraId="32B0DC5E" w14:textId="1A0D7AD4" w:rsidR="359DC21E" w:rsidRPr="00B92E7F" w:rsidRDefault="359DC21E" w:rsidP="00B92E7F">
      <w:pPr>
        <w:spacing w:after="0" w:line="240" w:lineRule="auto"/>
        <w:jc w:val="both"/>
        <w:rPr>
          <w:rFonts w:ascii="Times New Roman" w:eastAsia="Times New Roman" w:hAnsi="Times New Roman" w:cs="Times New Roman"/>
          <w:color w:val="000000" w:themeColor="text1"/>
          <w:sz w:val="24"/>
          <w:szCs w:val="24"/>
        </w:rPr>
      </w:pPr>
    </w:p>
    <w:p w14:paraId="7CBEC45A" w14:textId="7D042919" w:rsidR="7317AABA" w:rsidRPr="00B92E7F" w:rsidRDefault="7317AABA"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Vara liigid, millega peab filiaal täitma tagatiskapitali nõude, on nimetatud </w:t>
      </w:r>
      <w:r w:rsidRPr="00B92E7F">
        <w:rPr>
          <w:rFonts w:ascii="Times New Roman" w:eastAsia="Times New Roman" w:hAnsi="Times New Roman" w:cs="Times New Roman"/>
          <w:b/>
          <w:bCs/>
          <w:color w:val="000000" w:themeColor="text1"/>
          <w:sz w:val="24"/>
          <w:szCs w:val="24"/>
        </w:rPr>
        <w:t>lõikes 3</w:t>
      </w:r>
      <w:r w:rsidRPr="00B92E7F">
        <w:rPr>
          <w:rFonts w:ascii="Times New Roman" w:eastAsia="Times New Roman" w:hAnsi="Times New Roman" w:cs="Times New Roman"/>
          <w:color w:val="000000" w:themeColor="text1"/>
          <w:sz w:val="24"/>
          <w:szCs w:val="24"/>
        </w:rPr>
        <w:t xml:space="preserve"> ning</w:t>
      </w:r>
      <w:r w:rsidR="3A43BF06" w:rsidRPr="00B92E7F">
        <w:rPr>
          <w:rFonts w:ascii="Times New Roman" w:eastAsia="Times New Roman" w:hAnsi="Times New Roman" w:cs="Times New Roman"/>
          <w:color w:val="000000" w:themeColor="text1"/>
          <w:sz w:val="24"/>
          <w:szCs w:val="24"/>
        </w:rPr>
        <w:t xml:space="preserve"> tagatiskapitali instrumentide ja likviidsete varade</w:t>
      </w:r>
      <w:r w:rsidRPr="00B92E7F">
        <w:rPr>
          <w:rFonts w:ascii="Times New Roman" w:eastAsia="Times New Roman" w:hAnsi="Times New Roman" w:cs="Times New Roman"/>
          <w:color w:val="000000" w:themeColor="text1"/>
          <w:sz w:val="24"/>
          <w:szCs w:val="24"/>
        </w:rPr>
        <w:t xml:space="preserve"> hoiustamise tingimused </w:t>
      </w:r>
      <w:r w:rsidRPr="00B92E7F">
        <w:rPr>
          <w:rFonts w:ascii="Times New Roman" w:eastAsia="Times New Roman" w:hAnsi="Times New Roman" w:cs="Times New Roman"/>
          <w:b/>
          <w:bCs/>
          <w:color w:val="000000" w:themeColor="text1"/>
          <w:sz w:val="24"/>
          <w:szCs w:val="24"/>
        </w:rPr>
        <w:t xml:space="preserve">lõigetes 6 ja 7. </w:t>
      </w:r>
      <w:r w:rsidRPr="00B92E7F">
        <w:rPr>
          <w:rFonts w:ascii="Times New Roman" w:eastAsia="Times New Roman" w:hAnsi="Times New Roman" w:cs="Times New Roman"/>
          <w:color w:val="000000" w:themeColor="text1"/>
          <w:sz w:val="24"/>
          <w:szCs w:val="24"/>
        </w:rPr>
        <w:t>Erinevalt Eesti t</w:t>
      </w:r>
      <w:r w:rsidR="435A8768" w:rsidRPr="00B92E7F">
        <w:rPr>
          <w:rFonts w:ascii="Times New Roman" w:eastAsia="Times New Roman" w:hAnsi="Times New Roman" w:cs="Times New Roman"/>
          <w:color w:val="000000" w:themeColor="text1"/>
          <w:sz w:val="24"/>
          <w:szCs w:val="24"/>
        </w:rPr>
        <w:t xml:space="preserve">avapankadest, kes </w:t>
      </w:r>
      <w:r w:rsidR="6BEDA72C" w:rsidRPr="00B92E7F">
        <w:rPr>
          <w:rFonts w:ascii="Times New Roman" w:eastAsia="Times New Roman" w:hAnsi="Times New Roman" w:cs="Times New Roman"/>
          <w:color w:val="000000" w:themeColor="text1"/>
          <w:sz w:val="24"/>
          <w:szCs w:val="24"/>
        </w:rPr>
        <w:t>peavad KAS § 87 lõike 1 kohaselt avama konto Eesti Pangas, on kolmandate riikide krediidiasutuste filiaalidele jäetud otsustusõigus, kas konto avatakse Eesti Pangas või</w:t>
      </w:r>
      <w:r w:rsidR="0D46A453" w:rsidRPr="00B92E7F">
        <w:rPr>
          <w:rFonts w:ascii="Times New Roman" w:eastAsia="Times New Roman" w:hAnsi="Times New Roman" w:cs="Times New Roman"/>
          <w:color w:val="000000" w:themeColor="text1"/>
          <w:sz w:val="24"/>
          <w:szCs w:val="24"/>
        </w:rPr>
        <w:t xml:space="preserve"> krediidiasutuses, mis ei ole osa kolmanda riigi krediidiasutuse peaettevõtja konsolideerimisgrupist, et minimeerida maksejõuetusega seotud riske. </w:t>
      </w:r>
      <w:r w:rsidR="45BE333A" w:rsidRPr="00B92E7F">
        <w:rPr>
          <w:rFonts w:ascii="Times New Roman" w:eastAsia="Times New Roman" w:hAnsi="Times New Roman" w:cs="Times New Roman"/>
          <w:color w:val="000000" w:themeColor="text1"/>
          <w:sz w:val="24"/>
          <w:szCs w:val="24"/>
        </w:rPr>
        <w:t xml:space="preserve">Taoline krediidiasutus peab olema asutatud Eestis. </w:t>
      </w:r>
      <w:r w:rsidR="02A2A274" w:rsidRPr="00B92E7F">
        <w:rPr>
          <w:rFonts w:ascii="Times New Roman" w:eastAsia="Times New Roman" w:hAnsi="Times New Roman" w:cs="Times New Roman"/>
          <w:color w:val="000000" w:themeColor="text1"/>
          <w:sz w:val="24"/>
          <w:szCs w:val="24"/>
        </w:rPr>
        <w:t>Kui filiaali</w:t>
      </w:r>
      <w:r w:rsidR="659A0933" w:rsidRPr="00B92E7F">
        <w:rPr>
          <w:rFonts w:ascii="Times New Roman" w:eastAsia="Times New Roman" w:hAnsi="Times New Roman" w:cs="Times New Roman"/>
          <w:color w:val="000000" w:themeColor="text1"/>
          <w:sz w:val="24"/>
          <w:szCs w:val="24"/>
        </w:rPr>
        <w:t xml:space="preserve"> suhtes viiakse läbi kriisilahendust või likvideerimist, võib hoiustatud instrumente ja varasid kasutada FELS § 88 kohaldamisel </w:t>
      </w:r>
      <w:r w:rsidR="659A0933" w:rsidRPr="00B92E7F">
        <w:rPr>
          <w:rFonts w:ascii="Times New Roman" w:eastAsia="Times New Roman" w:hAnsi="Times New Roman" w:cs="Times New Roman"/>
          <w:b/>
          <w:bCs/>
          <w:color w:val="000000" w:themeColor="text1"/>
          <w:sz w:val="24"/>
          <w:szCs w:val="24"/>
        </w:rPr>
        <w:t>(lõige 7)</w:t>
      </w:r>
      <w:r w:rsidR="659A0933" w:rsidRPr="00B92E7F">
        <w:rPr>
          <w:rFonts w:ascii="Times New Roman" w:eastAsia="Times New Roman" w:hAnsi="Times New Roman" w:cs="Times New Roman"/>
          <w:color w:val="000000" w:themeColor="text1"/>
          <w:sz w:val="24"/>
          <w:szCs w:val="24"/>
        </w:rPr>
        <w:t xml:space="preserve">. </w:t>
      </w:r>
    </w:p>
    <w:p w14:paraId="2607C80A" w14:textId="7F0DF13D" w:rsidR="359DC21E" w:rsidRPr="00B92E7F" w:rsidRDefault="359DC21E" w:rsidP="00B92E7F">
      <w:pPr>
        <w:spacing w:after="0" w:line="240" w:lineRule="auto"/>
        <w:jc w:val="both"/>
        <w:rPr>
          <w:rFonts w:ascii="Times New Roman" w:eastAsia="Times New Roman" w:hAnsi="Times New Roman" w:cs="Times New Roman"/>
          <w:color w:val="000000" w:themeColor="text1"/>
          <w:sz w:val="24"/>
          <w:szCs w:val="24"/>
        </w:rPr>
      </w:pPr>
    </w:p>
    <w:p w14:paraId="227C3ACE" w14:textId="60DFB61E" w:rsidR="0E9D7CDE" w:rsidRPr="00B92E7F" w:rsidRDefault="0E9D7CDE"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95</w:t>
      </w:r>
      <w:r w:rsidRPr="00B92E7F">
        <w:rPr>
          <w:rFonts w:ascii="Times New Roman" w:eastAsia="Times New Roman" w:hAnsi="Times New Roman" w:cs="Times New Roman"/>
          <w:b/>
          <w:bCs/>
          <w:color w:val="000000" w:themeColor="text1"/>
          <w:sz w:val="24"/>
          <w:szCs w:val="24"/>
          <w:vertAlign w:val="superscript"/>
        </w:rPr>
        <w:t>3</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 xml:space="preserve">reguleerib kolmanda riigi krediidiasutuse filiaali juhtimist, raamatupidamist ja aruandlust. </w:t>
      </w:r>
    </w:p>
    <w:p w14:paraId="546BA07F" w14:textId="45235C8D" w:rsidR="235DDB6B" w:rsidRPr="00B92E7F" w:rsidRDefault="235DDB6B" w:rsidP="00B92E7F">
      <w:pPr>
        <w:spacing w:after="0" w:line="240" w:lineRule="auto"/>
        <w:jc w:val="both"/>
        <w:rPr>
          <w:rFonts w:ascii="Times New Roman" w:eastAsia="Times New Roman" w:hAnsi="Times New Roman" w:cs="Times New Roman"/>
          <w:color w:val="000000" w:themeColor="text1"/>
          <w:sz w:val="24"/>
          <w:szCs w:val="24"/>
        </w:rPr>
      </w:pPr>
    </w:p>
    <w:p w14:paraId="6F42C34F" w14:textId="4A3CED1C" w:rsidR="681AE57F" w:rsidRPr="00B92E7F" w:rsidRDefault="681AE57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Paragrahvi 95</w:t>
      </w:r>
      <w:r w:rsidRPr="00B92E7F">
        <w:rPr>
          <w:rFonts w:ascii="Times New Roman" w:eastAsia="Times New Roman" w:hAnsi="Times New Roman" w:cs="Times New Roman"/>
          <w:color w:val="000000" w:themeColor="text1"/>
          <w:sz w:val="24"/>
          <w:szCs w:val="24"/>
          <w:vertAlign w:val="superscript"/>
        </w:rPr>
        <w:t>3</w:t>
      </w:r>
      <w:r w:rsidRPr="00B92E7F">
        <w:rPr>
          <w:rFonts w:ascii="Times New Roman" w:eastAsia="Times New Roman" w:hAnsi="Times New Roman" w:cs="Times New Roman"/>
          <w:color w:val="000000" w:themeColor="text1"/>
          <w:sz w:val="24"/>
          <w:szCs w:val="24"/>
        </w:rPr>
        <w:t xml:space="preserve"> on koondatud </w:t>
      </w:r>
      <w:r w:rsidR="7E4071DB" w:rsidRPr="00B92E7F">
        <w:rPr>
          <w:rFonts w:ascii="Times New Roman" w:eastAsia="Times New Roman" w:hAnsi="Times New Roman" w:cs="Times New Roman"/>
          <w:color w:val="000000" w:themeColor="text1"/>
          <w:sz w:val="24"/>
          <w:szCs w:val="24"/>
        </w:rPr>
        <w:t xml:space="preserve">CRD VI </w:t>
      </w:r>
      <w:r w:rsidRPr="00B92E7F">
        <w:rPr>
          <w:rFonts w:ascii="Times New Roman" w:eastAsia="Times New Roman" w:hAnsi="Times New Roman" w:cs="Times New Roman"/>
          <w:color w:val="000000" w:themeColor="text1"/>
          <w:sz w:val="24"/>
          <w:szCs w:val="24"/>
        </w:rPr>
        <w:t xml:space="preserve">artiklites 48g, </w:t>
      </w:r>
      <w:r w:rsidR="28F48344" w:rsidRPr="00B92E7F">
        <w:rPr>
          <w:rFonts w:ascii="Times New Roman" w:eastAsia="Times New Roman" w:hAnsi="Times New Roman" w:cs="Times New Roman"/>
          <w:color w:val="000000" w:themeColor="text1"/>
          <w:sz w:val="24"/>
          <w:szCs w:val="24"/>
        </w:rPr>
        <w:t>48h ja 48k</w:t>
      </w:r>
      <w:r w:rsidR="19B8A124" w:rsidRPr="00B92E7F">
        <w:rPr>
          <w:rFonts w:ascii="Times New Roman" w:eastAsia="Times New Roman" w:hAnsi="Times New Roman" w:cs="Times New Roman"/>
          <w:color w:val="000000" w:themeColor="text1"/>
          <w:sz w:val="24"/>
          <w:szCs w:val="24"/>
        </w:rPr>
        <w:t xml:space="preserve"> sätestatud kolmanda riigi krediidiasutuse filiaali raamatupidamise, aruandluse ja juhtimise nõuded. </w:t>
      </w:r>
      <w:r w:rsidR="32C51E36" w:rsidRPr="00B92E7F">
        <w:rPr>
          <w:rFonts w:ascii="Times New Roman" w:eastAsia="Times New Roman" w:hAnsi="Times New Roman" w:cs="Times New Roman"/>
          <w:color w:val="000000" w:themeColor="text1"/>
          <w:sz w:val="24"/>
          <w:szCs w:val="24"/>
        </w:rPr>
        <w:t>Teemade rohkust väljendab ka paragrahvi pikkus (14 lõiget), kuid eelnõu koostajate hinnangul on selline konsolideerimine vajalik, sest näiteks juhtimist puudutava</w:t>
      </w:r>
      <w:r w:rsidR="2BDCC869" w:rsidRPr="00B92E7F">
        <w:rPr>
          <w:rFonts w:ascii="Times New Roman" w:eastAsia="Times New Roman" w:hAnsi="Times New Roman" w:cs="Times New Roman"/>
          <w:color w:val="000000" w:themeColor="text1"/>
          <w:sz w:val="24"/>
          <w:szCs w:val="24"/>
        </w:rPr>
        <w:t>tes sätetes saab juba seaduse siseselt viidata olemasolevatele nõuetele ning raamatupidamisega seotud aruandluse nõuded saab ühild</w:t>
      </w:r>
      <w:r w:rsidR="3E69488B" w:rsidRPr="00B92E7F">
        <w:rPr>
          <w:rFonts w:ascii="Times New Roman" w:eastAsia="Times New Roman" w:hAnsi="Times New Roman" w:cs="Times New Roman"/>
          <w:color w:val="000000" w:themeColor="text1"/>
          <w:sz w:val="24"/>
          <w:szCs w:val="24"/>
        </w:rPr>
        <w:t xml:space="preserve">ada üleüldiste teabe jagamise ja teavitamise kohustustega. Paragrahvi koostamisel on koondatud </w:t>
      </w:r>
      <w:r w:rsidR="4FB5124C" w:rsidRPr="00B92E7F">
        <w:rPr>
          <w:rFonts w:ascii="Times New Roman" w:eastAsia="Times New Roman" w:hAnsi="Times New Roman" w:cs="Times New Roman"/>
          <w:color w:val="000000" w:themeColor="text1"/>
          <w:sz w:val="24"/>
          <w:szCs w:val="24"/>
        </w:rPr>
        <w:t>sama</w:t>
      </w:r>
      <w:r w:rsidR="3D21FD13" w:rsidRPr="00B92E7F">
        <w:rPr>
          <w:rFonts w:ascii="Times New Roman" w:eastAsia="Times New Roman" w:hAnsi="Times New Roman" w:cs="Times New Roman"/>
          <w:color w:val="000000" w:themeColor="text1"/>
          <w:sz w:val="24"/>
          <w:szCs w:val="24"/>
        </w:rPr>
        <w:t>s</w:t>
      </w:r>
      <w:r w:rsidR="4FB5124C" w:rsidRPr="00B92E7F">
        <w:rPr>
          <w:rFonts w:ascii="Times New Roman" w:eastAsia="Times New Roman" w:hAnsi="Times New Roman" w:cs="Times New Roman"/>
          <w:color w:val="000000" w:themeColor="text1"/>
          <w:sz w:val="24"/>
          <w:szCs w:val="24"/>
        </w:rPr>
        <w:t>isulised</w:t>
      </w:r>
      <w:r w:rsidR="3E69488B" w:rsidRPr="00B92E7F">
        <w:rPr>
          <w:rFonts w:ascii="Times New Roman" w:eastAsia="Times New Roman" w:hAnsi="Times New Roman" w:cs="Times New Roman"/>
          <w:color w:val="000000" w:themeColor="text1"/>
          <w:sz w:val="24"/>
          <w:szCs w:val="24"/>
        </w:rPr>
        <w:t xml:space="preserve"> koh</w:t>
      </w:r>
      <w:r w:rsidR="25CE6667" w:rsidRPr="00B92E7F">
        <w:rPr>
          <w:rFonts w:ascii="Times New Roman" w:eastAsia="Times New Roman" w:hAnsi="Times New Roman" w:cs="Times New Roman"/>
          <w:color w:val="000000" w:themeColor="text1"/>
          <w:sz w:val="24"/>
          <w:szCs w:val="24"/>
        </w:rPr>
        <w:t>ustused (näiteks teabe jagamine Finantsinspektsioonile)</w:t>
      </w:r>
      <w:r w:rsidR="1BB6EE5A" w:rsidRPr="00B92E7F">
        <w:rPr>
          <w:rFonts w:ascii="Times New Roman" w:eastAsia="Times New Roman" w:hAnsi="Times New Roman" w:cs="Times New Roman"/>
          <w:color w:val="000000" w:themeColor="text1"/>
          <w:sz w:val="24"/>
          <w:szCs w:val="24"/>
        </w:rPr>
        <w:t xml:space="preserve"> loeteludena, et vältida tarbetuid kordusi ning uute paragrahvide lisamist seadusesse. </w:t>
      </w:r>
    </w:p>
    <w:p w14:paraId="2B3694E4" w14:textId="5B3E0FA8" w:rsidR="07CE16CE" w:rsidRPr="00B92E7F" w:rsidRDefault="07CE16CE" w:rsidP="00B92E7F">
      <w:pPr>
        <w:spacing w:after="0" w:line="240" w:lineRule="auto"/>
        <w:jc w:val="both"/>
        <w:rPr>
          <w:rFonts w:ascii="Times New Roman" w:eastAsia="Times New Roman" w:hAnsi="Times New Roman" w:cs="Times New Roman"/>
          <w:color w:val="000000" w:themeColor="text1"/>
          <w:sz w:val="24"/>
          <w:szCs w:val="24"/>
        </w:rPr>
      </w:pPr>
    </w:p>
    <w:p w14:paraId="54752189" w14:textId="5143FF29" w:rsidR="07CE16CE" w:rsidRPr="00B92E7F" w:rsidRDefault="47182A7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Paragrahvi 95</w:t>
      </w:r>
      <w:r w:rsidRPr="00B92E7F">
        <w:rPr>
          <w:rFonts w:ascii="Times New Roman" w:eastAsia="Times New Roman" w:hAnsi="Times New Roman" w:cs="Times New Roman"/>
          <w:color w:val="000000" w:themeColor="text1"/>
          <w:sz w:val="24"/>
          <w:szCs w:val="24"/>
          <w:vertAlign w:val="superscript"/>
        </w:rPr>
        <w:t>3</w:t>
      </w:r>
      <w:r w:rsidRPr="00B92E7F">
        <w:rPr>
          <w:rFonts w:ascii="Times New Roman" w:eastAsia="Times New Roman" w:hAnsi="Times New Roman" w:cs="Times New Roman"/>
          <w:color w:val="000000" w:themeColor="text1"/>
          <w:sz w:val="24"/>
          <w:szCs w:val="24"/>
        </w:rPr>
        <w:t xml:space="preserve"> </w:t>
      </w:r>
      <w:r w:rsidRPr="00B92E7F">
        <w:rPr>
          <w:rFonts w:ascii="Times New Roman" w:eastAsia="Times New Roman" w:hAnsi="Times New Roman" w:cs="Times New Roman"/>
          <w:b/>
          <w:bCs/>
          <w:color w:val="000000" w:themeColor="text1"/>
          <w:sz w:val="24"/>
          <w:szCs w:val="24"/>
        </w:rPr>
        <w:t>lõiked 1</w:t>
      </w:r>
      <w:r w:rsidR="4D8E6830" w:rsidRPr="00B92E7F">
        <w:rPr>
          <w:rFonts w:ascii="Times New Roman" w:eastAsia="Times New Roman" w:hAnsi="Times New Roman" w:cs="Times New Roman"/>
          <w:b/>
          <w:bCs/>
          <w:color w:val="000000" w:themeColor="text1"/>
          <w:sz w:val="24"/>
          <w:szCs w:val="24"/>
        </w:rPr>
        <w:t>–3</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reguleerivad filiaali juhatajatele sätestatud nõudeid ja üleüldist juhtimist</w:t>
      </w:r>
      <w:r w:rsidR="0F060201" w:rsidRPr="00B92E7F">
        <w:rPr>
          <w:rFonts w:ascii="Times New Roman" w:eastAsia="Times New Roman" w:hAnsi="Times New Roman" w:cs="Times New Roman"/>
          <w:color w:val="000000" w:themeColor="text1"/>
          <w:sz w:val="24"/>
          <w:szCs w:val="24"/>
        </w:rPr>
        <w:t xml:space="preserve">. </w:t>
      </w:r>
      <w:r w:rsidR="0F873FC9" w:rsidRPr="00B92E7F">
        <w:rPr>
          <w:rFonts w:ascii="Times New Roman" w:eastAsia="Times New Roman" w:hAnsi="Times New Roman" w:cs="Times New Roman"/>
          <w:color w:val="000000" w:themeColor="text1"/>
          <w:sz w:val="24"/>
          <w:szCs w:val="24"/>
        </w:rPr>
        <w:t>Filiaali liigitusest olenemata peavad nii esimesse kui ka teise klassi kuuluvad filiaalid tagama, et filiaalil on</w:t>
      </w:r>
      <w:r w:rsidR="0F060201" w:rsidRPr="00B92E7F">
        <w:rPr>
          <w:rFonts w:ascii="Times New Roman" w:eastAsia="Times New Roman" w:hAnsi="Times New Roman" w:cs="Times New Roman"/>
          <w:color w:val="000000" w:themeColor="text1"/>
          <w:sz w:val="24"/>
          <w:szCs w:val="24"/>
        </w:rPr>
        <w:t xml:space="preserve"> vähemalt kaks juhatajat, kes </w:t>
      </w:r>
      <w:r w:rsidR="655356C1" w:rsidRPr="00B92E7F">
        <w:rPr>
          <w:rFonts w:ascii="Times New Roman" w:eastAsia="Times New Roman" w:hAnsi="Times New Roman" w:cs="Times New Roman"/>
          <w:color w:val="000000" w:themeColor="text1"/>
          <w:sz w:val="24"/>
          <w:szCs w:val="24"/>
        </w:rPr>
        <w:t>vastavad</w:t>
      </w:r>
      <w:r w:rsidR="0F060201" w:rsidRPr="00B92E7F">
        <w:rPr>
          <w:rFonts w:ascii="Times New Roman" w:eastAsia="Times New Roman" w:hAnsi="Times New Roman" w:cs="Times New Roman"/>
          <w:color w:val="000000" w:themeColor="text1"/>
          <w:sz w:val="24"/>
          <w:szCs w:val="24"/>
        </w:rPr>
        <w:t xml:space="preserve"> KAS § 48 lõigetes 2, 2</w:t>
      </w:r>
      <w:r w:rsidR="0F060201" w:rsidRPr="00B92E7F">
        <w:rPr>
          <w:rFonts w:ascii="Times New Roman" w:eastAsia="Times New Roman" w:hAnsi="Times New Roman" w:cs="Times New Roman"/>
          <w:color w:val="000000" w:themeColor="text1"/>
          <w:sz w:val="24"/>
          <w:szCs w:val="24"/>
          <w:vertAlign w:val="superscript"/>
        </w:rPr>
        <w:t>2</w:t>
      </w:r>
      <w:r w:rsidR="0F060201" w:rsidRPr="00B92E7F">
        <w:rPr>
          <w:rFonts w:ascii="Times New Roman" w:eastAsia="Times New Roman" w:hAnsi="Times New Roman" w:cs="Times New Roman"/>
          <w:color w:val="000000" w:themeColor="text1"/>
          <w:sz w:val="24"/>
          <w:szCs w:val="24"/>
        </w:rPr>
        <w:t xml:space="preserve">, </w:t>
      </w:r>
      <w:r w:rsidR="606E2EFE" w:rsidRPr="00B92E7F">
        <w:rPr>
          <w:rFonts w:ascii="Times New Roman" w:eastAsia="Times New Roman" w:hAnsi="Times New Roman" w:cs="Times New Roman"/>
          <w:color w:val="000000" w:themeColor="text1"/>
          <w:sz w:val="24"/>
          <w:szCs w:val="24"/>
        </w:rPr>
        <w:t>§-s 48</w:t>
      </w:r>
      <w:r w:rsidR="606E2EFE" w:rsidRPr="00B92E7F">
        <w:rPr>
          <w:rFonts w:ascii="Times New Roman" w:eastAsia="Times New Roman" w:hAnsi="Times New Roman" w:cs="Times New Roman"/>
          <w:color w:val="000000" w:themeColor="text1"/>
          <w:sz w:val="24"/>
          <w:szCs w:val="24"/>
          <w:vertAlign w:val="superscript"/>
        </w:rPr>
        <w:t>1</w:t>
      </w:r>
      <w:r w:rsidR="0F060201" w:rsidRPr="00B92E7F">
        <w:rPr>
          <w:rFonts w:ascii="Times New Roman" w:eastAsia="Times New Roman" w:hAnsi="Times New Roman" w:cs="Times New Roman"/>
          <w:color w:val="000000" w:themeColor="text1"/>
          <w:sz w:val="24"/>
          <w:szCs w:val="24"/>
        </w:rPr>
        <w:t xml:space="preserve"> ning §-s 50 sätestatule </w:t>
      </w:r>
      <w:r w:rsidR="0F060201" w:rsidRPr="00B92E7F">
        <w:rPr>
          <w:rFonts w:ascii="Times New Roman" w:eastAsia="Times New Roman" w:hAnsi="Times New Roman" w:cs="Times New Roman"/>
          <w:b/>
          <w:bCs/>
          <w:color w:val="000000" w:themeColor="text1"/>
          <w:sz w:val="24"/>
          <w:szCs w:val="24"/>
        </w:rPr>
        <w:t>(lõige 1)</w:t>
      </w:r>
      <w:r w:rsidR="57FCB43D" w:rsidRPr="00B92E7F">
        <w:rPr>
          <w:rFonts w:ascii="Times New Roman" w:eastAsia="Times New Roman" w:hAnsi="Times New Roman" w:cs="Times New Roman"/>
          <w:b/>
          <w:bCs/>
          <w:color w:val="000000" w:themeColor="text1"/>
          <w:sz w:val="24"/>
          <w:szCs w:val="24"/>
        </w:rPr>
        <w:t xml:space="preserve"> </w:t>
      </w:r>
      <w:r w:rsidR="57FCB43D" w:rsidRPr="00B92E7F">
        <w:rPr>
          <w:rFonts w:ascii="Times New Roman" w:eastAsia="Times New Roman" w:hAnsi="Times New Roman" w:cs="Times New Roman"/>
          <w:color w:val="000000" w:themeColor="text1"/>
          <w:sz w:val="24"/>
          <w:szCs w:val="24"/>
        </w:rPr>
        <w:t xml:space="preserve">ning filiaali juhtimisel järgitakse </w:t>
      </w:r>
      <w:r w:rsidR="0F060201" w:rsidRPr="00B92E7F">
        <w:rPr>
          <w:rFonts w:ascii="Times New Roman" w:eastAsia="Times New Roman" w:hAnsi="Times New Roman" w:cs="Times New Roman"/>
          <w:color w:val="000000" w:themeColor="text1"/>
          <w:sz w:val="24"/>
          <w:szCs w:val="24"/>
        </w:rPr>
        <w:t xml:space="preserve"> KAS § 55 lõikes 2</w:t>
      </w:r>
      <w:r w:rsidR="0F060201" w:rsidRPr="00B92E7F">
        <w:rPr>
          <w:rFonts w:ascii="Times New Roman" w:eastAsia="Times New Roman" w:hAnsi="Times New Roman" w:cs="Times New Roman"/>
          <w:color w:val="000000" w:themeColor="text1"/>
          <w:sz w:val="24"/>
          <w:szCs w:val="24"/>
          <w:vertAlign w:val="superscript"/>
        </w:rPr>
        <w:t>1</w:t>
      </w:r>
      <w:r w:rsidR="0F060201" w:rsidRPr="00B92E7F">
        <w:rPr>
          <w:rFonts w:ascii="Times New Roman" w:eastAsia="Times New Roman" w:hAnsi="Times New Roman" w:cs="Times New Roman"/>
          <w:color w:val="000000" w:themeColor="text1"/>
          <w:sz w:val="24"/>
          <w:szCs w:val="24"/>
        </w:rPr>
        <w:t>, §-des 57</w:t>
      </w:r>
      <w:r w:rsidR="0F060201" w:rsidRPr="00B92E7F">
        <w:rPr>
          <w:rFonts w:ascii="Times New Roman" w:eastAsia="Times New Roman" w:hAnsi="Times New Roman" w:cs="Times New Roman"/>
          <w:color w:val="000000" w:themeColor="text1"/>
          <w:sz w:val="24"/>
          <w:szCs w:val="24"/>
          <w:vertAlign w:val="superscript"/>
        </w:rPr>
        <w:t>1</w:t>
      </w:r>
      <w:r w:rsidR="0F060201" w:rsidRPr="00B92E7F">
        <w:rPr>
          <w:rFonts w:ascii="Times New Roman" w:eastAsia="Times New Roman" w:hAnsi="Times New Roman" w:cs="Times New Roman"/>
          <w:color w:val="000000" w:themeColor="text1"/>
          <w:sz w:val="24"/>
          <w:szCs w:val="24"/>
        </w:rPr>
        <w:t>–57</w:t>
      </w:r>
      <w:r w:rsidR="0F060201" w:rsidRPr="00B92E7F">
        <w:rPr>
          <w:rFonts w:ascii="Times New Roman" w:eastAsia="Times New Roman" w:hAnsi="Times New Roman" w:cs="Times New Roman"/>
          <w:color w:val="000000" w:themeColor="text1"/>
          <w:sz w:val="24"/>
          <w:szCs w:val="24"/>
          <w:vertAlign w:val="superscript"/>
        </w:rPr>
        <w:t>4</w:t>
      </w:r>
      <w:r w:rsidR="0F060201" w:rsidRPr="00B92E7F">
        <w:rPr>
          <w:rFonts w:ascii="Times New Roman" w:eastAsia="Times New Roman" w:hAnsi="Times New Roman" w:cs="Times New Roman"/>
          <w:color w:val="000000" w:themeColor="text1"/>
          <w:sz w:val="24"/>
          <w:szCs w:val="24"/>
        </w:rPr>
        <w:t>,</w:t>
      </w:r>
      <w:r w:rsidR="652BB375" w:rsidRPr="00B92E7F">
        <w:rPr>
          <w:rFonts w:ascii="Times New Roman" w:eastAsia="Times New Roman" w:hAnsi="Times New Roman" w:cs="Times New Roman"/>
          <w:color w:val="000000" w:themeColor="text1"/>
          <w:sz w:val="24"/>
          <w:szCs w:val="24"/>
        </w:rPr>
        <w:t xml:space="preserve"> § 58 lõike 3 punktis 4,</w:t>
      </w:r>
      <w:r w:rsidR="0F060201" w:rsidRPr="00B92E7F">
        <w:rPr>
          <w:rFonts w:ascii="Times New Roman" w:eastAsia="Times New Roman" w:hAnsi="Times New Roman" w:cs="Times New Roman"/>
          <w:color w:val="000000" w:themeColor="text1"/>
          <w:sz w:val="24"/>
          <w:szCs w:val="24"/>
        </w:rPr>
        <w:t xml:space="preserve"> § 59</w:t>
      </w:r>
      <w:r w:rsidR="0F060201" w:rsidRPr="00B92E7F">
        <w:rPr>
          <w:rFonts w:ascii="Times New Roman" w:eastAsia="Times New Roman" w:hAnsi="Times New Roman" w:cs="Times New Roman"/>
          <w:color w:val="000000" w:themeColor="text1"/>
          <w:sz w:val="24"/>
          <w:szCs w:val="24"/>
          <w:vertAlign w:val="superscript"/>
        </w:rPr>
        <w:t>1</w:t>
      </w:r>
      <w:r w:rsidR="0F060201" w:rsidRPr="00B92E7F">
        <w:rPr>
          <w:rFonts w:ascii="Times New Roman" w:eastAsia="Times New Roman" w:hAnsi="Times New Roman" w:cs="Times New Roman"/>
          <w:color w:val="000000" w:themeColor="text1"/>
          <w:sz w:val="24"/>
          <w:szCs w:val="24"/>
        </w:rPr>
        <w:t xml:space="preserve"> lõikes 1 ja §-s 92</w:t>
      </w:r>
      <w:r w:rsidR="0F060201" w:rsidRPr="00B92E7F">
        <w:rPr>
          <w:rFonts w:ascii="Times New Roman" w:eastAsia="Times New Roman" w:hAnsi="Times New Roman" w:cs="Times New Roman"/>
          <w:color w:val="000000" w:themeColor="text1"/>
          <w:sz w:val="24"/>
          <w:szCs w:val="24"/>
          <w:vertAlign w:val="superscript"/>
        </w:rPr>
        <w:t>2</w:t>
      </w:r>
      <w:r w:rsidR="0F060201" w:rsidRPr="00B92E7F">
        <w:rPr>
          <w:rFonts w:ascii="Times New Roman" w:eastAsia="Times New Roman" w:hAnsi="Times New Roman" w:cs="Times New Roman"/>
          <w:color w:val="000000" w:themeColor="text1"/>
          <w:sz w:val="24"/>
          <w:szCs w:val="24"/>
        </w:rPr>
        <w:t xml:space="preserve"> sätestatut </w:t>
      </w:r>
      <w:r w:rsidR="0F060201" w:rsidRPr="00B92E7F">
        <w:rPr>
          <w:rFonts w:ascii="Times New Roman" w:eastAsia="Times New Roman" w:hAnsi="Times New Roman" w:cs="Times New Roman"/>
          <w:b/>
          <w:bCs/>
          <w:color w:val="000000" w:themeColor="text1"/>
          <w:sz w:val="24"/>
          <w:szCs w:val="24"/>
        </w:rPr>
        <w:t>(lõige 2)</w:t>
      </w:r>
      <w:r w:rsidR="0F060201" w:rsidRPr="00B92E7F">
        <w:rPr>
          <w:rFonts w:ascii="Times New Roman" w:eastAsia="Times New Roman" w:hAnsi="Times New Roman" w:cs="Times New Roman"/>
          <w:color w:val="000000" w:themeColor="text1"/>
          <w:sz w:val="24"/>
          <w:szCs w:val="24"/>
        </w:rPr>
        <w:t>.</w:t>
      </w:r>
      <w:r w:rsidR="1EA2FB7E" w:rsidRPr="00B92E7F">
        <w:rPr>
          <w:rFonts w:ascii="Times New Roman" w:eastAsia="Times New Roman" w:hAnsi="Times New Roman" w:cs="Times New Roman"/>
          <w:color w:val="000000" w:themeColor="text1"/>
          <w:sz w:val="24"/>
          <w:szCs w:val="24"/>
        </w:rPr>
        <w:t xml:space="preserve"> Filiaali liigitus mängib </w:t>
      </w:r>
      <w:r w:rsidR="3DC150D3" w:rsidRPr="00B92E7F">
        <w:rPr>
          <w:rFonts w:ascii="Times New Roman" w:eastAsia="Times New Roman" w:hAnsi="Times New Roman" w:cs="Times New Roman"/>
          <w:b/>
          <w:bCs/>
          <w:color w:val="000000" w:themeColor="text1"/>
          <w:sz w:val="24"/>
          <w:szCs w:val="24"/>
        </w:rPr>
        <w:t xml:space="preserve">lõike 3 </w:t>
      </w:r>
      <w:r w:rsidR="3DC150D3" w:rsidRPr="00B92E7F">
        <w:rPr>
          <w:rFonts w:ascii="Times New Roman" w:eastAsia="Times New Roman" w:hAnsi="Times New Roman" w:cs="Times New Roman"/>
          <w:color w:val="000000" w:themeColor="text1"/>
          <w:sz w:val="24"/>
          <w:szCs w:val="24"/>
        </w:rPr>
        <w:t>kohaselt rolli siis, kui Finantsinspektsiooni hinnangul on filiaali juhtimise korraldust vaja tõhustada või</w:t>
      </w:r>
      <w:r w:rsidR="6E82EB68" w:rsidRPr="00B92E7F">
        <w:rPr>
          <w:rFonts w:ascii="Times New Roman" w:eastAsia="Times New Roman" w:hAnsi="Times New Roman" w:cs="Times New Roman"/>
          <w:color w:val="000000" w:themeColor="text1"/>
          <w:sz w:val="24"/>
          <w:szCs w:val="24"/>
        </w:rPr>
        <w:t xml:space="preserve"> kontrollida. Sellistes olukordades on järelevalveasutusel õigus nõuda esimesse klassi kuuluvalt filiaalilt kohaliku juhtkomitee loomist, mille </w:t>
      </w:r>
      <w:r w:rsidR="22233466" w:rsidRPr="00B92E7F">
        <w:rPr>
          <w:rFonts w:ascii="Times New Roman" w:eastAsia="Times New Roman" w:hAnsi="Times New Roman" w:cs="Times New Roman"/>
          <w:color w:val="000000" w:themeColor="text1"/>
          <w:sz w:val="24"/>
          <w:szCs w:val="24"/>
        </w:rPr>
        <w:t>ülesanded on võrreldavad tavapanga puhul nõukogu omadega, ning teise klassi kuuluvalt filiaalilt sisekontrolli funktsioonide juhtide määramist</w:t>
      </w:r>
      <w:r w:rsidR="15347DCA" w:rsidRPr="00B92E7F">
        <w:rPr>
          <w:rFonts w:ascii="Times New Roman" w:eastAsia="Times New Roman" w:hAnsi="Times New Roman" w:cs="Times New Roman"/>
          <w:color w:val="000000" w:themeColor="text1"/>
          <w:sz w:val="24"/>
          <w:szCs w:val="24"/>
        </w:rPr>
        <w:t>, kes vastavad KAS § 60 lõigetes 1</w:t>
      </w:r>
      <w:r w:rsidR="15347DCA" w:rsidRPr="00B92E7F">
        <w:rPr>
          <w:rFonts w:ascii="Times New Roman" w:eastAsia="Times New Roman" w:hAnsi="Times New Roman" w:cs="Times New Roman"/>
          <w:color w:val="000000" w:themeColor="text1"/>
          <w:sz w:val="24"/>
          <w:szCs w:val="24"/>
          <w:vertAlign w:val="superscript"/>
        </w:rPr>
        <w:t>1</w:t>
      </w:r>
      <w:r w:rsidR="15347DCA" w:rsidRPr="00B92E7F">
        <w:rPr>
          <w:rFonts w:ascii="Times New Roman" w:eastAsia="Times New Roman" w:hAnsi="Times New Roman" w:cs="Times New Roman"/>
          <w:color w:val="000000" w:themeColor="text1"/>
          <w:sz w:val="24"/>
          <w:szCs w:val="24"/>
        </w:rPr>
        <w:t>–1</w:t>
      </w:r>
      <w:r w:rsidR="5DFC031A" w:rsidRPr="00B92E7F">
        <w:rPr>
          <w:rFonts w:ascii="Times New Roman" w:eastAsia="Times New Roman" w:hAnsi="Times New Roman" w:cs="Times New Roman"/>
          <w:color w:val="000000" w:themeColor="text1"/>
          <w:sz w:val="24"/>
          <w:szCs w:val="24"/>
          <w:vertAlign w:val="superscript"/>
        </w:rPr>
        <w:t>2</w:t>
      </w:r>
      <w:r w:rsidR="15347DCA" w:rsidRPr="00B92E7F">
        <w:rPr>
          <w:rFonts w:ascii="Times New Roman" w:eastAsia="Times New Roman" w:hAnsi="Times New Roman" w:cs="Times New Roman"/>
          <w:color w:val="000000" w:themeColor="text1"/>
          <w:sz w:val="24"/>
          <w:szCs w:val="24"/>
        </w:rPr>
        <w:t xml:space="preserve"> ja lõikes 3 sätestatule. </w:t>
      </w:r>
      <w:r w:rsidR="7F88ED4B" w:rsidRPr="00B92E7F">
        <w:rPr>
          <w:rFonts w:ascii="Times New Roman" w:eastAsia="Times New Roman" w:hAnsi="Times New Roman" w:cs="Times New Roman"/>
          <w:color w:val="000000" w:themeColor="text1"/>
          <w:sz w:val="24"/>
          <w:szCs w:val="24"/>
        </w:rPr>
        <w:t xml:space="preserve">Diskretsiooni teostamisel teise klassi kuuluva filiaali suhtes peab Finantsinspektsioon võtma arvesse sellise filiaali suurust, </w:t>
      </w:r>
      <w:proofErr w:type="spellStart"/>
      <w:r w:rsidR="7F88ED4B" w:rsidRPr="00B92E7F">
        <w:rPr>
          <w:rFonts w:ascii="Times New Roman" w:eastAsia="Times New Roman" w:hAnsi="Times New Roman" w:cs="Times New Roman"/>
          <w:color w:val="000000" w:themeColor="text1"/>
          <w:sz w:val="24"/>
          <w:szCs w:val="24"/>
        </w:rPr>
        <w:t>sisekorraldust</w:t>
      </w:r>
      <w:proofErr w:type="spellEnd"/>
      <w:r w:rsidR="7F88ED4B" w:rsidRPr="00B92E7F">
        <w:rPr>
          <w:rFonts w:ascii="Times New Roman" w:eastAsia="Times New Roman" w:hAnsi="Times New Roman" w:cs="Times New Roman"/>
          <w:color w:val="000000" w:themeColor="text1"/>
          <w:sz w:val="24"/>
          <w:szCs w:val="24"/>
        </w:rPr>
        <w:t xml:space="preserve">, tegevuse laadi, ulatust ja keerukust. </w:t>
      </w:r>
      <w:r w:rsidR="28107DD0" w:rsidRPr="00B92E7F">
        <w:rPr>
          <w:rFonts w:ascii="Times New Roman" w:eastAsia="Times New Roman" w:hAnsi="Times New Roman" w:cs="Times New Roman"/>
          <w:color w:val="000000" w:themeColor="text1"/>
          <w:sz w:val="24"/>
          <w:szCs w:val="24"/>
        </w:rPr>
        <w:t>Lõikega 1 võetakse üle CRD VI artikli 48g lõige 1, lõikega 2 artikli 48g lõike 2 esimene lause ja lõike 3 esimese alalõike esimene pool ning lõikega 3 artikli 48g</w:t>
      </w:r>
      <w:r w:rsidR="79C0ED0B" w:rsidRPr="00B92E7F">
        <w:rPr>
          <w:rFonts w:ascii="Times New Roman" w:eastAsia="Times New Roman" w:hAnsi="Times New Roman" w:cs="Times New Roman"/>
          <w:color w:val="000000" w:themeColor="text1"/>
          <w:sz w:val="24"/>
          <w:szCs w:val="24"/>
        </w:rPr>
        <w:t xml:space="preserve"> lõike 3 teine alalõige. </w:t>
      </w:r>
    </w:p>
    <w:p w14:paraId="393CE750" w14:textId="68BB6695" w:rsidR="07CE16CE" w:rsidRPr="00B92E7F" w:rsidRDefault="07CE16CE" w:rsidP="00B92E7F">
      <w:pPr>
        <w:spacing w:after="0" w:line="240" w:lineRule="auto"/>
        <w:jc w:val="both"/>
        <w:rPr>
          <w:rFonts w:ascii="Times New Roman" w:eastAsia="Times New Roman" w:hAnsi="Times New Roman" w:cs="Times New Roman"/>
          <w:color w:val="000000" w:themeColor="text1"/>
          <w:sz w:val="24"/>
          <w:szCs w:val="24"/>
        </w:rPr>
      </w:pPr>
    </w:p>
    <w:p w14:paraId="325FD947" w14:textId="387A3735" w:rsidR="07CE16CE" w:rsidRPr="00B92E7F" w:rsidRDefault="726E3A3D"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w:t>
      </w:r>
      <w:r w:rsidR="4A82161C" w:rsidRPr="00B92E7F">
        <w:rPr>
          <w:rFonts w:ascii="Times New Roman" w:eastAsia="Times New Roman" w:hAnsi="Times New Roman" w:cs="Times New Roman"/>
          <w:b/>
          <w:bCs/>
          <w:color w:val="000000" w:themeColor="text1"/>
          <w:sz w:val="24"/>
          <w:szCs w:val="24"/>
        </w:rPr>
        <w:t>õike</w:t>
      </w:r>
      <w:r w:rsidR="1F7D1468" w:rsidRPr="00B92E7F">
        <w:rPr>
          <w:rFonts w:ascii="Times New Roman" w:eastAsia="Times New Roman" w:hAnsi="Times New Roman" w:cs="Times New Roman"/>
          <w:b/>
          <w:bCs/>
          <w:color w:val="000000" w:themeColor="text1"/>
          <w:sz w:val="24"/>
          <w:szCs w:val="24"/>
        </w:rPr>
        <w:t>s</w:t>
      </w:r>
      <w:r w:rsidR="5A3B925D" w:rsidRPr="00B92E7F">
        <w:rPr>
          <w:rFonts w:ascii="Times New Roman" w:eastAsia="Times New Roman" w:hAnsi="Times New Roman" w:cs="Times New Roman"/>
          <w:b/>
          <w:bCs/>
          <w:color w:val="000000" w:themeColor="text1"/>
          <w:sz w:val="24"/>
          <w:szCs w:val="24"/>
        </w:rPr>
        <w:t xml:space="preserve"> 4 </w:t>
      </w:r>
      <w:r w:rsidR="5A3B925D" w:rsidRPr="00B92E7F">
        <w:rPr>
          <w:rFonts w:ascii="Times New Roman" w:eastAsia="Times New Roman" w:hAnsi="Times New Roman" w:cs="Times New Roman"/>
          <w:color w:val="000000" w:themeColor="text1"/>
          <w:sz w:val="24"/>
          <w:szCs w:val="24"/>
        </w:rPr>
        <w:t xml:space="preserve">loetletakse dokumendid, </w:t>
      </w:r>
      <w:proofErr w:type="spellStart"/>
      <w:r w:rsidR="5A3B925D" w:rsidRPr="00B92E7F">
        <w:rPr>
          <w:rFonts w:ascii="Times New Roman" w:eastAsia="Times New Roman" w:hAnsi="Times New Roman" w:cs="Times New Roman"/>
          <w:color w:val="000000" w:themeColor="text1"/>
          <w:sz w:val="24"/>
          <w:szCs w:val="24"/>
        </w:rPr>
        <w:t>sise</w:t>
      </w:r>
      <w:proofErr w:type="spellEnd"/>
      <w:r w:rsidR="5A3B925D" w:rsidRPr="00B92E7F">
        <w:rPr>
          <w:rFonts w:ascii="Times New Roman" w:eastAsia="Times New Roman" w:hAnsi="Times New Roman" w:cs="Times New Roman"/>
          <w:color w:val="000000" w:themeColor="text1"/>
          <w:sz w:val="24"/>
          <w:szCs w:val="24"/>
        </w:rPr>
        <w:t xml:space="preserve">-eeskirjad, protseduurid ja süsteemid, mille olemasolu, täitmise ja toimimise eest filiaal vastutab </w:t>
      </w:r>
      <w:r w:rsidR="51C06CCC" w:rsidRPr="00B92E7F">
        <w:rPr>
          <w:rFonts w:ascii="Times New Roman" w:eastAsia="Times New Roman" w:hAnsi="Times New Roman" w:cs="Times New Roman"/>
          <w:color w:val="000000" w:themeColor="text1"/>
          <w:sz w:val="24"/>
          <w:szCs w:val="24"/>
        </w:rPr>
        <w:t xml:space="preserve">ning </w:t>
      </w:r>
      <w:r w:rsidR="51C06CCC" w:rsidRPr="00B92E7F">
        <w:rPr>
          <w:rFonts w:ascii="Times New Roman" w:eastAsia="Times New Roman" w:hAnsi="Times New Roman" w:cs="Times New Roman"/>
          <w:b/>
          <w:bCs/>
          <w:color w:val="000000" w:themeColor="text1"/>
          <w:sz w:val="24"/>
          <w:szCs w:val="24"/>
        </w:rPr>
        <w:t>l</w:t>
      </w:r>
      <w:r w:rsidR="0558C968" w:rsidRPr="00B92E7F">
        <w:rPr>
          <w:rFonts w:ascii="Times New Roman" w:eastAsia="Times New Roman" w:hAnsi="Times New Roman" w:cs="Times New Roman"/>
          <w:b/>
          <w:bCs/>
          <w:color w:val="000000" w:themeColor="text1"/>
          <w:sz w:val="24"/>
          <w:szCs w:val="24"/>
        </w:rPr>
        <w:t>õigete</w:t>
      </w:r>
      <w:r w:rsidR="189DAF0A" w:rsidRPr="00B92E7F">
        <w:rPr>
          <w:rFonts w:ascii="Times New Roman" w:eastAsia="Times New Roman" w:hAnsi="Times New Roman" w:cs="Times New Roman"/>
          <w:b/>
          <w:bCs/>
          <w:color w:val="000000" w:themeColor="text1"/>
          <w:sz w:val="24"/>
          <w:szCs w:val="24"/>
        </w:rPr>
        <w:t>ga</w:t>
      </w:r>
      <w:r w:rsidR="0558C968" w:rsidRPr="00B92E7F">
        <w:rPr>
          <w:rFonts w:ascii="Times New Roman" w:eastAsia="Times New Roman" w:hAnsi="Times New Roman" w:cs="Times New Roman"/>
          <w:b/>
          <w:bCs/>
          <w:color w:val="000000" w:themeColor="text1"/>
          <w:sz w:val="24"/>
          <w:szCs w:val="24"/>
        </w:rPr>
        <w:t xml:space="preserve"> 5–8</w:t>
      </w:r>
      <w:r w:rsidR="0558C968" w:rsidRPr="00B92E7F">
        <w:rPr>
          <w:rFonts w:ascii="Times New Roman" w:eastAsia="Times New Roman" w:hAnsi="Times New Roman" w:cs="Times New Roman"/>
          <w:color w:val="000000" w:themeColor="text1"/>
          <w:sz w:val="24"/>
          <w:szCs w:val="24"/>
        </w:rPr>
        <w:t xml:space="preserve"> täpsustatakse lõikes 4 nimetatud kohustuste sisu ja tingimusi</w:t>
      </w:r>
      <w:r w:rsidR="38321792" w:rsidRPr="00B92E7F">
        <w:rPr>
          <w:rFonts w:ascii="Times New Roman" w:eastAsia="Times New Roman" w:hAnsi="Times New Roman" w:cs="Times New Roman"/>
          <w:color w:val="000000" w:themeColor="text1"/>
          <w:sz w:val="24"/>
          <w:szCs w:val="24"/>
        </w:rPr>
        <w:t xml:space="preserve">. </w:t>
      </w:r>
    </w:p>
    <w:p w14:paraId="1C713D0A" w14:textId="29346433" w:rsidR="07CE16CE" w:rsidRPr="00B92E7F" w:rsidRDefault="07CE16CE" w:rsidP="00B92E7F">
      <w:pPr>
        <w:spacing w:after="0" w:line="240" w:lineRule="auto"/>
        <w:jc w:val="both"/>
        <w:rPr>
          <w:rFonts w:ascii="Times New Roman" w:eastAsia="Times New Roman" w:hAnsi="Times New Roman" w:cs="Times New Roman"/>
          <w:color w:val="000000" w:themeColor="text1"/>
          <w:sz w:val="24"/>
          <w:szCs w:val="24"/>
        </w:rPr>
      </w:pPr>
    </w:p>
    <w:p w14:paraId="5D3F82B9" w14:textId="0F4A288A" w:rsidR="07CE16CE" w:rsidRPr="00B92E7F" w:rsidRDefault="38321792"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lastRenderedPageBreak/>
        <w:t>L</w:t>
      </w:r>
      <w:r w:rsidR="52C9F5F8" w:rsidRPr="00B92E7F">
        <w:rPr>
          <w:rFonts w:ascii="Times New Roman" w:eastAsia="Times New Roman" w:hAnsi="Times New Roman" w:cs="Times New Roman"/>
          <w:b/>
          <w:bCs/>
          <w:color w:val="000000" w:themeColor="text1"/>
          <w:sz w:val="24"/>
          <w:szCs w:val="24"/>
        </w:rPr>
        <w:t>õigetega 9–14</w:t>
      </w:r>
      <w:r w:rsidR="52C9F5F8" w:rsidRPr="00B92E7F">
        <w:rPr>
          <w:rFonts w:ascii="Times New Roman" w:eastAsia="Times New Roman" w:hAnsi="Times New Roman" w:cs="Times New Roman"/>
          <w:color w:val="000000" w:themeColor="text1"/>
          <w:sz w:val="24"/>
          <w:szCs w:val="24"/>
        </w:rPr>
        <w:t xml:space="preserve"> sätestatakse teave, mida filiaal peab Finantsinspektsioonile esitama ning sellega seonduvad pädeva asutuse õigused. </w:t>
      </w:r>
    </w:p>
    <w:p w14:paraId="4A54934E" w14:textId="656AFD38" w:rsidR="07CE16CE" w:rsidRPr="00B92E7F" w:rsidRDefault="07CE16CE" w:rsidP="00B92E7F">
      <w:pPr>
        <w:spacing w:after="0" w:line="240" w:lineRule="auto"/>
        <w:jc w:val="both"/>
        <w:rPr>
          <w:rFonts w:ascii="Times New Roman" w:eastAsia="Times New Roman" w:hAnsi="Times New Roman" w:cs="Times New Roman"/>
          <w:b/>
          <w:bCs/>
          <w:color w:val="000000" w:themeColor="text1"/>
          <w:sz w:val="24"/>
          <w:szCs w:val="24"/>
        </w:rPr>
      </w:pPr>
    </w:p>
    <w:p w14:paraId="54AB4209" w14:textId="211A11DF" w:rsidR="07CE16CE" w:rsidRPr="00B92E7F" w:rsidRDefault="6DC266C2"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Lõikes 9 </w:t>
      </w:r>
      <w:r w:rsidRPr="00B92E7F">
        <w:rPr>
          <w:rFonts w:ascii="Times New Roman" w:eastAsia="Times New Roman" w:hAnsi="Times New Roman" w:cs="Times New Roman"/>
          <w:color w:val="000000" w:themeColor="text1"/>
          <w:sz w:val="24"/>
          <w:szCs w:val="24"/>
        </w:rPr>
        <w:t xml:space="preserve">nimetatud teabe loetelu hõlmab filiaali varasid ja kohustusi </w:t>
      </w:r>
      <w:r w:rsidRPr="00B92E7F">
        <w:rPr>
          <w:rFonts w:ascii="Times New Roman" w:eastAsia="Times New Roman" w:hAnsi="Times New Roman" w:cs="Times New Roman"/>
          <w:b/>
          <w:bCs/>
          <w:color w:val="000000" w:themeColor="text1"/>
          <w:sz w:val="24"/>
          <w:szCs w:val="24"/>
        </w:rPr>
        <w:t>(punkt 1)</w:t>
      </w:r>
      <w:r w:rsidRPr="00B92E7F">
        <w:rPr>
          <w:rFonts w:ascii="Times New Roman" w:eastAsia="Times New Roman" w:hAnsi="Times New Roman" w:cs="Times New Roman"/>
          <w:color w:val="000000" w:themeColor="text1"/>
          <w:sz w:val="24"/>
          <w:szCs w:val="24"/>
        </w:rPr>
        <w:t xml:space="preserve">, tegevuse vastavust </w:t>
      </w:r>
      <w:proofErr w:type="spellStart"/>
      <w:r w:rsidRPr="00B92E7F">
        <w:rPr>
          <w:rFonts w:ascii="Times New Roman" w:eastAsia="Times New Roman" w:hAnsi="Times New Roman" w:cs="Times New Roman"/>
          <w:color w:val="000000" w:themeColor="text1"/>
          <w:sz w:val="24"/>
          <w:szCs w:val="24"/>
        </w:rPr>
        <w:t>KAS-is</w:t>
      </w:r>
      <w:proofErr w:type="spellEnd"/>
      <w:r w:rsidRPr="00B92E7F">
        <w:rPr>
          <w:rFonts w:ascii="Times New Roman" w:eastAsia="Times New Roman" w:hAnsi="Times New Roman" w:cs="Times New Roman"/>
          <w:color w:val="000000" w:themeColor="text1"/>
          <w:sz w:val="24"/>
          <w:szCs w:val="24"/>
        </w:rPr>
        <w:t xml:space="preserve"> sätestatud nõuetele </w:t>
      </w:r>
      <w:r w:rsidRPr="00B92E7F">
        <w:rPr>
          <w:rFonts w:ascii="Times New Roman" w:eastAsia="Times New Roman" w:hAnsi="Times New Roman" w:cs="Times New Roman"/>
          <w:b/>
          <w:bCs/>
          <w:color w:val="000000" w:themeColor="text1"/>
          <w:sz w:val="24"/>
          <w:szCs w:val="24"/>
        </w:rPr>
        <w:t>(punkt 2)</w:t>
      </w:r>
      <w:r w:rsidRPr="00B92E7F">
        <w:rPr>
          <w:rFonts w:ascii="Times New Roman" w:eastAsia="Times New Roman" w:hAnsi="Times New Roman" w:cs="Times New Roman"/>
          <w:color w:val="000000" w:themeColor="text1"/>
          <w:sz w:val="24"/>
          <w:szCs w:val="24"/>
        </w:rPr>
        <w:t xml:space="preserve">, </w:t>
      </w:r>
      <w:r w:rsidR="302EFB81" w:rsidRPr="00B92E7F">
        <w:rPr>
          <w:rFonts w:ascii="Times New Roman" w:eastAsia="Times New Roman" w:hAnsi="Times New Roman" w:cs="Times New Roman"/>
          <w:color w:val="000000" w:themeColor="text1"/>
          <w:sz w:val="24"/>
          <w:szCs w:val="24"/>
        </w:rPr>
        <w:t xml:space="preserve">nimekirja hoiuste tagamisskeemidest, millega filiaal on liitunud </w:t>
      </w:r>
      <w:r w:rsidR="302EFB81" w:rsidRPr="00B92E7F">
        <w:rPr>
          <w:rFonts w:ascii="Times New Roman" w:eastAsia="Times New Roman" w:hAnsi="Times New Roman" w:cs="Times New Roman"/>
          <w:b/>
          <w:bCs/>
          <w:color w:val="000000" w:themeColor="text1"/>
          <w:sz w:val="24"/>
          <w:szCs w:val="24"/>
        </w:rPr>
        <w:t>(punkt 3)</w:t>
      </w:r>
      <w:r w:rsidR="302EFB81" w:rsidRPr="00B92E7F">
        <w:rPr>
          <w:rFonts w:ascii="Times New Roman" w:eastAsia="Times New Roman" w:hAnsi="Times New Roman" w:cs="Times New Roman"/>
          <w:color w:val="000000" w:themeColor="text1"/>
          <w:sz w:val="24"/>
          <w:szCs w:val="24"/>
        </w:rPr>
        <w:t xml:space="preserve"> ning KAS §-s 91 nimetatud aruannete täitmist </w:t>
      </w:r>
      <w:r w:rsidR="302EFB81" w:rsidRPr="00B92E7F">
        <w:rPr>
          <w:rFonts w:ascii="Times New Roman" w:eastAsia="Times New Roman" w:hAnsi="Times New Roman" w:cs="Times New Roman"/>
          <w:b/>
          <w:bCs/>
          <w:color w:val="000000" w:themeColor="text1"/>
          <w:sz w:val="24"/>
          <w:szCs w:val="24"/>
        </w:rPr>
        <w:t>(punkt 4)</w:t>
      </w:r>
      <w:r w:rsidR="302EFB81" w:rsidRPr="00B92E7F">
        <w:rPr>
          <w:rFonts w:ascii="Times New Roman" w:eastAsia="Times New Roman" w:hAnsi="Times New Roman" w:cs="Times New Roman"/>
          <w:color w:val="000000" w:themeColor="text1"/>
          <w:sz w:val="24"/>
          <w:szCs w:val="24"/>
        </w:rPr>
        <w:t xml:space="preserve">. </w:t>
      </w:r>
      <w:r w:rsidR="1022B22E" w:rsidRPr="00B92E7F">
        <w:rPr>
          <w:rFonts w:ascii="Times New Roman" w:eastAsia="Times New Roman" w:hAnsi="Times New Roman" w:cs="Times New Roman"/>
          <w:color w:val="000000" w:themeColor="text1"/>
          <w:sz w:val="24"/>
          <w:szCs w:val="24"/>
        </w:rPr>
        <w:t xml:space="preserve">Lõike 9 punktis 1 nimetatud varade ja kohustuste teabe esitamisel peab filiaal </w:t>
      </w:r>
      <w:r w:rsidR="1022B22E" w:rsidRPr="00B92E7F">
        <w:rPr>
          <w:rFonts w:ascii="Times New Roman" w:eastAsia="Times New Roman" w:hAnsi="Times New Roman" w:cs="Times New Roman"/>
          <w:b/>
          <w:bCs/>
          <w:color w:val="000000" w:themeColor="text1"/>
          <w:sz w:val="24"/>
          <w:szCs w:val="24"/>
        </w:rPr>
        <w:t xml:space="preserve">lõike 10 </w:t>
      </w:r>
      <w:r w:rsidR="1022B22E" w:rsidRPr="00B92E7F">
        <w:rPr>
          <w:rFonts w:ascii="Times New Roman" w:eastAsia="Times New Roman" w:hAnsi="Times New Roman" w:cs="Times New Roman"/>
          <w:color w:val="000000" w:themeColor="text1"/>
          <w:sz w:val="24"/>
          <w:szCs w:val="24"/>
        </w:rPr>
        <w:t>kohaselt järgima nii rahvusvahelisi kui ka siseriiklikke raamatupidamist käsitlevaid õigusakte ja standardeid n</w:t>
      </w:r>
      <w:r w:rsidR="0C37D2DF" w:rsidRPr="00B92E7F">
        <w:rPr>
          <w:rFonts w:ascii="Times New Roman" w:eastAsia="Times New Roman" w:hAnsi="Times New Roman" w:cs="Times New Roman"/>
          <w:color w:val="000000" w:themeColor="text1"/>
          <w:sz w:val="24"/>
          <w:szCs w:val="24"/>
        </w:rPr>
        <w:t xml:space="preserve">ing jagama Finantsinspektsioonile teavet varade ja kohustuste kohta nende sektorite ja vastaspoolte </w:t>
      </w:r>
      <w:r w:rsidR="5F4D721E" w:rsidRPr="00B92E7F">
        <w:rPr>
          <w:rFonts w:ascii="Times New Roman" w:eastAsia="Times New Roman" w:hAnsi="Times New Roman" w:cs="Times New Roman"/>
          <w:color w:val="000000" w:themeColor="text1"/>
          <w:sz w:val="24"/>
          <w:szCs w:val="24"/>
        </w:rPr>
        <w:t xml:space="preserve">põhiselt </w:t>
      </w:r>
      <w:r w:rsidR="0C37D2DF" w:rsidRPr="00B92E7F">
        <w:rPr>
          <w:rFonts w:ascii="Times New Roman" w:eastAsia="Times New Roman" w:hAnsi="Times New Roman" w:cs="Times New Roman"/>
          <w:b/>
          <w:bCs/>
          <w:color w:val="000000" w:themeColor="text1"/>
          <w:sz w:val="24"/>
          <w:szCs w:val="24"/>
        </w:rPr>
        <w:t>(punkt 1)</w:t>
      </w:r>
      <w:r w:rsidR="0C37D2DF" w:rsidRPr="00B92E7F">
        <w:rPr>
          <w:rFonts w:ascii="Times New Roman" w:eastAsia="Times New Roman" w:hAnsi="Times New Roman" w:cs="Times New Roman"/>
          <w:color w:val="000000" w:themeColor="text1"/>
          <w:sz w:val="24"/>
          <w:szCs w:val="24"/>
        </w:rPr>
        <w:t>,</w:t>
      </w:r>
      <w:r w:rsidR="73817996" w:rsidRPr="00B92E7F">
        <w:rPr>
          <w:rFonts w:ascii="Times New Roman" w:eastAsia="Times New Roman" w:hAnsi="Times New Roman" w:cs="Times New Roman"/>
          <w:color w:val="000000" w:themeColor="text1"/>
          <w:sz w:val="24"/>
          <w:szCs w:val="24"/>
        </w:rPr>
        <w:t xml:space="preserve"> </w:t>
      </w:r>
      <w:r w:rsidR="33CF4AF4" w:rsidRPr="00B92E7F">
        <w:rPr>
          <w:rFonts w:ascii="Times New Roman" w:eastAsia="Times New Roman" w:hAnsi="Times New Roman" w:cs="Times New Roman"/>
          <w:color w:val="000000" w:themeColor="text1"/>
          <w:sz w:val="24"/>
          <w:szCs w:val="24"/>
        </w:rPr>
        <w:t xml:space="preserve">tooma välja olulisemad riskipositsioonid ja rahastusallikad vastaspoolte liikide kaupa </w:t>
      </w:r>
      <w:r w:rsidR="33CF4AF4" w:rsidRPr="00B92E7F">
        <w:rPr>
          <w:rFonts w:ascii="Times New Roman" w:eastAsia="Times New Roman" w:hAnsi="Times New Roman" w:cs="Times New Roman"/>
          <w:b/>
          <w:bCs/>
          <w:color w:val="000000" w:themeColor="text1"/>
          <w:sz w:val="24"/>
          <w:szCs w:val="24"/>
        </w:rPr>
        <w:t xml:space="preserve">(punkt 2) </w:t>
      </w:r>
      <w:r w:rsidR="33CF4AF4" w:rsidRPr="00B92E7F">
        <w:rPr>
          <w:rFonts w:ascii="Times New Roman" w:eastAsia="Times New Roman" w:hAnsi="Times New Roman" w:cs="Times New Roman"/>
          <w:color w:val="000000" w:themeColor="text1"/>
          <w:sz w:val="24"/>
          <w:szCs w:val="24"/>
        </w:rPr>
        <w:t>ning kirjeldama olulisemaid tehinguid filiaali pea</w:t>
      </w:r>
      <w:r w:rsidR="39868741" w:rsidRPr="00B92E7F">
        <w:rPr>
          <w:rFonts w:ascii="Times New Roman" w:eastAsia="Times New Roman" w:hAnsi="Times New Roman" w:cs="Times New Roman"/>
          <w:color w:val="000000" w:themeColor="text1"/>
          <w:sz w:val="24"/>
          <w:szCs w:val="24"/>
        </w:rPr>
        <w:t>ettevõtja</w:t>
      </w:r>
      <w:r w:rsidR="33CF4AF4" w:rsidRPr="00B92E7F">
        <w:rPr>
          <w:rFonts w:ascii="Times New Roman" w:eastAsia="Times New Roman" w:hAnsi="Times New Roman" w:cs="Times New Roman"/>
          <w:color w:val="000000" w:themeColor="text1"/>
          <w:sz w:val="24"/>
          <w:szCs w:val="24"/>
        </w:rPr>
        <w:t xml:space="preserve"> ja tema konsolideerimisgruppi kuuluvate äriühingute vahel </w:t>
      </w:r>
      <w:r w:rsidR="33CF4AF4" w:rsidRPr="00B92E7F">
        <w:rPr>
          <w:rFonts w:ascii="Times New Roman" w:eastAsia="Times New Roman" w:hAnsi="Times New Roman" w:cs="Times New Roman"/>
          <w:b/>
          <w:bCs/>
          <w:color w:val="000000" w:themeColor="text1"/>
          <w:sz w:val="24"/>
          <w:szCs w:val="24"/>
        </w:rPr>
        <w:t>(punkt 3)</w:t>
      </w:r>
      <w:r w:rsidR="33CF4AF4" w:rsidRPr="00B92E7F">
        <w:rPr>
          <w:rFonts w:ascii="Times New Roman" w:eastAsia="Times New Roman" w:hAnsi="Times New Roman" w:cs="Times New Roman"/>
          <w:color w:val="000000" w:themeColor="text1"/>
          <w:sz w:val="24"/>
          <w:szCs w:val="24"/>
        </w:rPr>
        <w:t xml:space="preserve">. </w:t>
      </w:r>
      <w:r w:rsidR="2995D126" w:rsidRPr="00B92E7F">
        <w:rPr>
          <w:rFonts w:ascii="Times New Roman" w:eastAsia="Times New Roman" w:hAnsi="Times New Roman" w:cs="Times New Roman"/>
          <w:color w:val="000000" w:themeColor="text1"/>
          <w:sz w:val="24"/>
          <w:szCs w:val="24"/>
        </w:rPr>
        <w:t>Pea</w:t>
      </w:r>
      <w:r w:rsidR="410DEFD2" w:rsidRPr="00B92E7F">
        <w:rPr>
          <w:rFonts w:ascii="Times New Roman" w:eastAsia="Times New Roman" w:hAnsi="Times New Roman" w:cs="Times New Roman"/>
          <w:color w:val="000000" w:themeColor="text1"/>
          <w:sz w:val="24"/>
          <w:szCs w:val="24"/>
        </w:rPr>
        <w:t>ettevõtja</w:t>
      </w:r>
      <w:r w:rsidR="2995D126" w:rsidRPr="00B92E7F">
        <w:rPr>
          <w:rFonts w:ascii="Times New Roman" w:eastAsia="Times New Roman" w:hAnsi="Times New Roman" w:cs="Times New Roman"/>
          <w:color w:val="000000" w:themeColor="text1"/>
          <w:sz w:val="24"/>
          <w:szCs w:val="24"/>
        </w:rPr>
        <w:t xml:space="preserve"> kohta esitatava teabe loetelu on sätestatud </w:t>
      </w:r>
      <w:r w:rsidR="2995D126" w:rsidRPr="00B92E7F">
        <w:rPr>
          <w:rFonts w:ascii="Times New Roman" w:eastAsia="Times New Roman" w:hAnsi="Times New Roman" w:cs="Times New Roman"/>
          <w:b/>
          <w:bCs/>
          <w:color w:val="000000" w:themeColor="text1"/>
          <w:sz w:val="24"/>
          <w:szCs w:val="24"/>
        </w:rPr>
        <w:t xml:space="preserve">lõikes 11. </w:t>
      </w:r>
    </w:p>
    <w:p w14:paraId="1C624E66" w14:textId="63261C66" w:rsidR="69EE874A" w:rsidRPr="00B92E7F" w:rsidRDefault="69EE874A" w:rsidP="00B92E7F">
      <w:pPr>
        <w:spacing w:after="0" w:line="240" w:lineRule="auto"/>
        <w:jc w:val="both"/>
        <w:rPr>
          <w:rFonts w:ascii="Times New Roman" w:eastAsia="Times New Roman" w:hAnsi="Times New Roman" w:cs="Times New Roman"/>
          <w:b/>
          <w:bCs/>
          <w:color w:val="000000" w:themeColor="text1"/>
          <w:sz w:val="24"/>
          <w:szCs w:val="24"/>
        </w:rPr>
      </w:pPr>
    </w:p>
    <w:p w14:paraId="2B5C0304" w14:textId="002C5143" w:rsidR="2995D126" w:rsidRPr="00B92E7F" w:rsidRDefault="576FEBA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Lisaks lõigetes 9</w:t>
      </w:r>
      <w:r w:rsidR="67F9FDE9" w:rsidRPr="00B92E7F">
        <w:rPr>
          <w:rFonts w:ascii="Times New Roman" w:eastAsia="Times New Roman" w:hAnsi="Times New Roman" w:cs="Times New Roman"/>
          <w:color w:val="000000" w:themeColor="text1"/>
          <w:sz w:val="24"/>
          <w:szCs w:val="24"/>
        </w:rPr>
        <w:t>–</w:t>
      </w:r>
      <w:r w:rsidRPr="00B92E7F">
        <w:rPr>
          <w:rFonts w:ascii="Times New Roman" w:eastAsia="Times New Roman" w:hAnsi="Times New Roman" w:cs="Times New Roman"/>
          <w:color w:val="000000" w:themeColor="text1"/>
          <w:sz w:val="24"/>
          <w:szCs w:val="24"/>
        </w:rPr>
        <w:t xml:space="preserve">11 sätestatud teabele, andmetele ja dokumentidele, võib Finantsinspektsioon nõuda </w:t>
      </w:r>
      <w:r w:rsidRPr="00B92E7F">
        <w:rPr>
          <w:rFonts w:ascii="Times New Roman" w:eastAsia="Times New Roman" w:hAnsi="Times New Roman" w:cs="Times New Roman"/>
          <w:b/>
          <w:bCs/>
          <w:color w:val="000000" w:themeColor="text1"/>
          <w:sz w:val="24"/>
          <w:szCs w:val="24"/>
        </w:rPr>
        <w:t xml:space="preserve">lõike 12 </w:t>
      </w:r>
      <w:r w:rsidRPr="00B92E7F">
        <w:rPr>
          <w:rFonts w:ascii="Times New Roman" w:eastAsia="Times New Roman" w:hAnsi="Times New Roman" w:cs="Times New Roman"/>
          <w:color w:val="000000" w:themeColor="text1"/>
          <w:sz w:val="24"/>
          <w:szCs w:val="24"/>
        </w:rPr>
        <w:t xml:space="preserve">kohaselt filiaalilt täiendavat teavet, kui see </w:t>
      </w:r>
      <w:r w:rsidR="580B09F4" w:rsidRPr="00B92E7F">
        <w:rPr>
          <w:rFonts w:ascii="Times New Roman" w:eastAsia="Times New Roman" w:hAnsi="Times New Roman" w:cs="Times New Roman"/>
          <w:color w:val="000000" w:themeColor="text1"/>
          <w:sz w:val="24"/>
          <w:szCs w:val="24"/>
        </w:rPr>
        <w:t xml:space="preserve">on vajalik põhjalikuma ülevaate saamiseks filiaali ja temaga seotud ettevõtjate </w:t>
      </w:r>
      <w:r w:rsidR="400A57EA" w:rsidRPr="00B92E7F">
        <w:rPr>
          <w:rFonts w:ascii="Times New Roman" w:eastAsia="Times New Roman" w:hAnsi="Times New Roman" w:cs="Times New Roman"/>
          <w:color w:val="000000" w:themeColor="text1"/>
          <w:sz w:val="24"/>
          <w:szCs w:val="24"/>
        </w:rPr>
        <w:t xml:space="preserve">muust </w:t>
      </w:r>
      <w:r w:rsidR="580B09F4" w:rsidRPr="00B92E7F">
        <w:rPr>
          <w:rFonts w:ascii="Times New Roman" w:eastAsia="Times New Roman" w:hAnsi="Times New Roman" w:cs="Times New Roman"/>
          <w:color w:val="000000" w:themeColor="text1"/>
          <w:sz w:val="24"/>
          <w:szCs w:val="24"/>
        </w:rPr>
        <w:t xml:space="preserve">(äri)tegevusest või rahalise usaldusväärsuse </w:t>
      </w:r>
      <w:r w:rsidR="1612BCA1" w:rsidRPr="00B92E7F">
        <w:rPr>
          <w:rFonts w:ascii="Times New Roman" w:eastAsia="Times New Roman" w:hAnsi="Times New Roman" w:cs="Times New Roman"/>
          <w:color w:val="000000" w:themeColor="text1"/>
          <w:sz w:val="24"/>
          <w:szCs w:val="24"/>
        </w:rPr>
        <w:t>kohta</w:t>
      </w:r>
      <w:r w:rsidR="580B09F4" w:rsidRPr="00B92E7F">
        <w:rPr>
          <w:rFonts w:ascii="Times New Roman" w:eastAsia="Times New Roman" w:hAnsi="Times New Roman" w:cs="Times New Roman"/>
          <w:color w:val="000000" w:themeColor="text1"/>
          <w:sz w:val="24"/>
          <w:szCs w:val="24"/>
        </w:rPr>
        <w:t xml:space="preserve"> </w:t>
      </w:r>
      <w:r w:rsidR="580B09F4" w:rsidRPr="00B92E7F">
        <w:rPr>
          <w:rFonts w:ascii="Times New Roman" w:eastAsia="Times New Roman" w:hAnsi="Times New Roman" w:cs="Times New Roman"/>
          <w:b/>
          <w:bCs/>
          <w:color w:val="000000" w:themeColor="text1"/>
          <w:sz w:val="24"/>
          <w:szCs w:val="24"/>
        </w:rPr>
        <w:t xml:space="preserve">(punkt 1) </w:t>
      </w:r>
      <w:r w:rsidR="580B09F4" w:rsidRPr="00B92E7F">
        <w:rPr>
          <w:rFonts w:ascii="Times New Roman" w:eastAsia="Times New Roman" w:hAnsi="Times New Roman" w:cs="Times New Roman"/>
          <w:color w:val="000000" w:themeColor="text1"/>
          <w:sz w:val="24"/>
          <w:szCs w:val="24"/>
        </w:rPr>
        <w:t xml:space="preserve">või </w:t>
      </w:r>
      <w:r w:rsidR="37BB2A71" w:rsidRPr="00B92E7F">
        <w:rPr>
          <w:rFonts w:ascii="Times New Roman" w:eastAsia="Times New Roman" w:hAnsi="Times New Roman" w:cs="Times New Roman"/>
          <w:color w:val="000000" w:themeColor="text1"/>
          <w:sz w:val="24"/>
          <w:szCs w:val="24"/>
        </w:rPr>
        <w:t>järelevalveasutus tahab kontrollida filiaali ja tema pea</w:t>
      </w:r>
      <w:r w:rsidR="48AAC033" w:rsidRPr="00B92E7F">
        <w:rPr>
          <w:rFonts w:ascii="Times New Roman" w:eastAsia="Times New Roman" w:hAnsi="Times New Roman" w:cs="Times New Roman"/>
          <w:color w:val="000000" w:themeColor="text1"/>
          <w:sz w:val="24"/>
          <w:szCs w:val="24"/>
        </w:rPr>
        <w:t>ettevõtja</w:t>
      </w:r>
      <w:r w:rsidR="37BB2A71" w:rsidRPr="00B92E7F">
        <w:rPr>
          <w:rFonts w:ascii="Times New Roman" w:eastAsia="Times New Roman" w:hAnsi="Times New Roman" w:cs="Times New Roman"/>
          <w:color w:val="000000" w:themeColor="text1"/>
          <w:sz w:val="24"/>
          <w:szCs w:val="24"/>
        </w:rPr>
        <w:t xml:space="preserve"> tegevuse vastavust </w:t>
      </w:r>
      <w:proofErr w:type="spellStart"/>
      <w:r w:rsidR="37BB2A71" w:rsidRPr="00B92E7F">
        <w:rPr>
          <w:rFonts w:ascii="Times New Roman" w:eastAsia="Times New Roman" w:hAnsi="Times New Roman" w:cs="Times New Roman"/>
          <w:color w:val="000000" w:themeColor="text1"/>
          <w:sz w:val="24"/>
          <w:szCs w:val="24"/>
        </w:rPr>
        <w:t>KAS-ile</w:t>
      </w:r>
      <w:proofErr w:type="spellEnd"/>
      <w:r w:rsidR="37BB2A71" w:rsidRPr="00B92E7F">
        <w:rPr>
          <w:rFonts w:ascii="Times New Roman" w:eastAsia="Times New Roman" w:hAnsi="Times New Roman" w:cs="Times New Roman"/>
          <w:color w:val="000000" w:themeColor="text1"/>
          <w:sz w:val="24"/>
          <w:szCs w:val="24"/>
        </w:rPr>
        <w:t xml:space="preserve"> </w:t>
      </w:r>
      <w:r w:rsidR="37BB2A71" w:rsidRPr="00B92E7F">
        <w:rPr>
          <w:rFonts w:ascii="Times New Roman" w:eastAsia="Times New Roman" w:hAnsi="Times New Roman" w:cs="Times New Roman"/>
          <w:b/>
          <w:bCs/>
          <w:color w:val="000000" w:themeColor="text1"/>
          <w:sz w:val="24"/>
          <w:szCs w:val="24"/>
        </w:rPr>
        <w:t>(punkt 2)</w:t>
      </w:r>
      <w:r w:rsidR="37BB2A71" w:rsidRPr="00B92E7F">
        <w:rPr>
          <w:rFonts w:ascii="Times New Roman" w:eastAsia="Times New Roman" w:hAnsi="Times New Roman" w:cs="Times New Roman"/>
          <w:color w:val="000000" w:themeColor="text1"/>
          <w:sz w:val="24"/>
          <w:szCs w:val="24"/>
        </w:rPr>
        <w:t xml:space="preserve">. Finantsinspektsioonil on </w:t>
      </w:r>
      <w:r w:rsidR="37BB2A71" w:rsidRPr="00B92E7F">
        <w:rPr>
          <w:rFonts w:ascii="Times New Roman" w:eastAsia="Times New Roman" w:hAnsi="Times New Roman" w:cs="Times New Roman"/>
          <w:b/>
          <w:bCs/>
          <w:color w:val="000000" w:themeColor="text1"/>
          <w:sz w:val="24"/>
          <w:szCs w:val="24"/>
        </w:rPr>
        <w:t xml:space="preserve">lõike 13 </w:t>
      </w:r>
      <w:r w:rsidR="37BB2A71" w:rsidRPr="00B92E7F">
        <w:rPr>
          <w:rFonts w:ascii="Times New Roman" w:eastAsia="Times New Roman" w:hAnsi="Times New Roman" w:cs="Times New Roman"/>
          <w:color w:val="000000" w:themeColor="text1"/>
          <w:sz w:val="24"/>
          <w:szCs w:val="24"/>
        </w:rPr>
        <w:t>kohaselt kohustus võtta täiendava teabe nõudmisel</w:t>
      </w:r>
      <w:r w:rsidR="584AD7DB" w:rsidRPr="00B92E7F">
        <w:rPr>
          <w:rFonts w:ascii="Times New Roman" w:eastAsia="Times New Roman" w:hAnsi="Times New Roman" w:cs="Times New Roman"/>
          <w:color w:val="000000" w:themeColor="text1"/>
          <w:sz w:val="24"/>
          <w:szCs w:val="24"/>
        </w:rPr>
        <w:t xml:space="preserve"> arvesse filiaali liigitust, samuti on tal õigus loobuda lõikes 10 nimetatud teabe nõudmisest kolmanda riigi krediidiasutuse kvalifitseerivalt filiaalilt, kui tal on võimalik sama teave saada kolmanda riigi krediidiasutuse järelevalveasutuselt. </w:t>
      </w:r>
    </w:p>
    <w:p w14:paraId="689564E9" w14:textId="51AD5580" w:rsidR="69EE874A" w:rsidRPr="00B92E7F" w:rsidRDefault="69EE874A" w:rsidP="00B92E7F">
      <w:pPr>
        <w:spacing w:after="0" w:line="240" w:lineRule="auto"/>
        <w:jc w:val="both"/>
        <w:rPr>
          <w:rFonts w:ascii="Times New Roman" w:eastAsia="Times New Roman" w:hAnsi="Times New Roman" w:cs="Times New Roman"/>
          <w:color w:val="000000" w:themeColor="text1"/>
          <w:sz w:val="24"/>
          <w:szCs w:val="24"/>
        </w:rPr>
      </w:pPr>
    </w:p>
    <w:p w14:paraId="55C6A9BE" w14:textId="62AFF808" w:rsidR="63C5F692" w:rsidRPr="00B92E7F" w:rsidRDefault="63C5F692"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Esimesse klassi kuuluv filiaal peab esitama lõigetes 9 ja 10 nimetatud teabe Finantsinspektsioonile vähemalt kaks korda aastas, teise klassi kuuluv filiaal vähemalt kord aastas. Fili</w:t>
      </w:r>
      <w:r w:rsidR="47092221" w:rsidRPr="00B92E7F">
        <w:rPr>
          <w:rFonts w:ascii="Times New Roman" w:eastAsia="Times New Roman" w:hAnsi="Times New Roman" w:cs="Times New Roman"/>
          <w:color w:val="000000" w:themeColor="text1"/>
          <w:sz w:val="24"/>
          <w:szCs w:val="24"/>
        </w:rPr>
        <w:t xml:space="preserve">aali juhtimise korraldust kajastava sõltumatu raamatupidamise aruande esitamise kohustus on filiaalil olenemata tema liigitusest kohustus esitada kord aastas. </w:t>
      </w:r>
    </w:p>
    <w:p w14:paraId="5C83ACD8" w14:textId="6125B43D" w:rsidR="359DC21E" w:rsidRPr="00B92E7F" w:rsidRDefault="359DC21E" w:rsidP="00B92E7F">
      <w:pPr>
        <w:spacing w:after="0" w:line="240" w:lineRule="auto"/>
        <w:jc w:val="both"/>
        <w:rPr>
          <w:rFonts w:ascii="Times New Roman" w:eastAsia="Times New Roman" w:hAnsi="Times New Roman" w:cs="Times New Roman"/>
          <w:color w:val="000000" w:themeColor="text1"/>
          <w:sz w:val="24"/>
          <w:szCs w:val="24"/>
        </w:rPr>
      </w:pPr>
    </w:p>
    <w:p w14:paraId="5F2A5895" w14:textId="3F362220" w:rsidR="49E89D08" w:rsidRPr="00B92E7F" w:rsidRDefault="49E89D08"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Paragrahv 95</w:t>
      </w:r>
      <w:r w:rsidRPr="00B92E7F">
        <w:rPr>
          <w:rFonts w:ascii="Times New Roman" w:hAnsi="Times New Roman" w:cs="Times New Roman"/>
          <w:b/>
          <w:bCs/>
          <w:sz w:val="24"/>
          <w:szCs w:val="24"/>
          <w:vertAlign w:val="superscript"/>
        </w:rPr>
        <w:t xml:space="preserve">4 </w:t>
      </w:r>
      <w:r w:rsidRPr="00B92E7F">
        <w:rPr>
          <w:rFonts w:ascii="Times New Roman" w:hAnsi="Times New Roman" w:cs="Times New Roman"/>
          <w:sz w:val="24"/>
          <w:szCs w:val="24"/>
        </w:rPr>
        <w:t>sätestab Finantsinspektsioonile õiguse nõuda kolmanda riigi pea</w:t>
      </w:r>
      <w:r w:rsidR="6414B20A" w:rsidRPr="00B92E7F">
        <w:rPr>
          <w:rFonts w:ascii="Times New Roman" w:hAnsi="Times New Roman" w:cs="Times New Roman"/>
          <w:sz w:val="24"/>
          <w:szCs w:val="24"/>
        </w:rPr>
        <w:t>ettevõtjalt</w:t>
      </w:r>
      <w:r w:rsidRPr="00B92E7F">
        <w:rPr>
          <w:rFonts w:ascii="Times New Roman" w:hAnsi="Times New Roman" w:cs="Times New Roman"/>
          <w:sz w:val="24"/>
          <w:szCs w:val="24"/>
        </w:rPr>
        <w:t xml:space="preserve"> tütarettevõtja asutamist. </w:t>
      </w:r>
    </w:p>
    <w:p w14:paraId="4118FCD6" w14:textId="6EE4FF01" w:rsidR="27F083C7" w:rsidRPr="00B92E7F" w:rsidRDefault="27F083C7" w:rsidP="00B92E7F">
      <w:pPr>
        <w:spacing w:after="0" w:line="240" w:lineRule="auto"/>
        <w:rPr>
          <w:rFonts w:ascii="Times New Roman" w:hAnsi="Times New Roman" w:cs="Times New Roman"/>
          <w:sz w:val="24"/>
          <w:szCs w:val="24"/>
        </w:rPr>
      </w:pPr>
    </w:p>
    <w:p w14:paraId="79A4F2B5" w14:textId="1AC7F49A" w:rsidR="0139F69D" w:rsidRPr="00B92E7F" w:rsidRDefault="0139F69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Tütarettevõtja asutamise nõuet võib järelevalveasutus rakendada</w:t>
      </w:r>
      <w:r w:rsidR="49794DE7" w:rsidRPr="00B92E7F">
        <w:rPr>
          <w:rFonts w:ascii="Times New Roman" w:hAnsi="Times New Roman" w:cs="Times New Roman"/>
          <w:sz w:val="24"/>
          <w:szCs w:val="24"/>
        </w:rPr>
        <w:t xml:space="preserve"> kolmanda riigi krediidiasutuse suhtes</w:t>
      </w:r>
      <w:r w:rsidRPr="00B92E7F">
        <w:rPr>
          <w:rFonts w:ascii="Times New Roman" w:hAnsi="Times New Roman" w:cs="Times New Roman"/>
          <w:sz w:val="24"/>
          <w:szCs w:val="24"/>
        </w:rPr>
        <w:t xml:space="preserve"> </w:t>
      </w:r>
      <w:r w:rsidRPr="00B92E7F">
        <w:rPr>
          <w:rFonts w:ascii="Times New Roman" w:hAnsi="Times New Roman" w:cs="Times New Roman"/>
          <w:b/>
          <w:bCs/>
          <w:sz w:val="24"/>
          <w:szCs w:val="24"/>
        </w:rPr>
        <w:t xml:space="preserve">lõike 1 </w:t>
      </w:r>
      <w:r w:rsidRPr="00B92E7F">
        <w:rPr>
          <w:rFonts w:ascii="Times New Roman" w:hAnsi="Times New Roman" w:cs="Times New Roman"/>
          <w:sz w:val="24"/>
          <w:szCs w:val="24"/>
        </w:rPr>
        <w:t xml:space="preserve">kohaselt siis, kui </w:t>
      </w:r>
      <w:r w:rsidR="33FEE688" w:rsidRPr="00B92E7F">
        <w:rPr>
          <w:rFonts w:ascii="Times New Roman" w:hAnsi="Times New Roman" w:cs="Times New Roman"/>
          <w:sz w:val="24"/>
          <w:szCs w:val="24"/>
        </w:rPr>
        <w:t xml:space="preserve">kolmanda riigi krediidiasutuse </w:t>
      </w:r>
      <w:r w:rsidRPr="00B92E7F">
        <w:rPr>
          <w:rFonts w:ascii="Times New Roman" w:hAnsi="Times New Roman" w:cs="Times New Roman"/>
          <w:sz w:val="24"/>
          <w:szCs w:val="24"/>
        </w:rPr>
        <w:t>filiaal on tegelenud või tegeleb teistes Euroopa Liidu lepinguriikides asuvate klientide või vastaspooltega</w:t>
      </w:r>
      <w:r w:rsidR="5DE1BA29" w:rsidRPr="00B92E7F">
        <w:rPr>
          <w:rFonts w:ascii="Times New Roman" w:hAnsi="Times New Roman" w:cs="Times New Roman"/>
          <w:sz w:val="24"/>
          <w:szCs w:val="24"/>
        </w:rPr>
        <w:t xml:space="preserve"> </w:t>
      </w:r>
      <w:r w:rsidR="1B8703CB" w:rsidRPr="00B92E7F">
        <w:rPr>
          <w:rFonts w:ascii="Times New Roman" w:hAnsi="Times New Roman" w:cs="Times New Roman"/>
          <w:b/>
          <w:bCs/>
          <w:sz w:val="24"/>
          <w:szCs w:val="24"/>
        </w:rPr>
        <w:t>(punkt 1)</w:t>
      </w:r>
      <w:r w:rsidR="52D69206" w:rsidRPr="00B92E7F">
        <w:rPr>
          <w:rFonts w:ascii="Times New Roman" w:hAnsi="Times New Roman" w:cs="Times New Roman"/>
          <w:b/>
          <w:bCs/>
          <w:sz w:val="24"/>
          <w:szCs w:val="24"/>
        </w:rPr>
        <w:t>,</w:t>
      </w:r>
      <w:r w:rsidR="1B8703CB" w:rsidRPr="00B92E7F">
        <w:rPr>
          <w:rFonts w:ascii="Times New Roman" w:hAnsi="Times New Roman" w:cs="Times New Roman"/>
          <w:sz w:val="24"/>
          <w:szCs w:val="24"/>
        </w:rPr>
        <w:t xml:space="preserve"> tal on süsteemselt olulise krediidiasutuse tunnused</w:t>
      </w:r>
      <w:r w:rsidR="61494AF4" w:rsidRPr="00B92E7F">
        <w:rPr>
          <w:rFonts w:ascii="Times New Roman" w:hAnsi="Times New Roman" w:cs="Times New Roman"/>
          <w:sz w:val="24"/>
          <w:szCs w:val="24"/>
        </w:rPr>
        <w:t>,</w:t>
      </w:r>
      <w:r w:rsidR="1B8703CB" w:rsidRPr="00B92E7F">
        <w:rPr>
          <w:rFonts w:ascii="Times New Roman" w:hAnsi="Times New Roman" w:cs="Times New Roman"/>
          <w:sz w:val="24"/>
          <w:szCs w:val="24"/>
        </w:rPr>
        <w:t xml:space="preserve"> ta on hinnatud süsteemselt oluliseks või ta </w:t>
      </w:r>
      <w:r w:rsidR="42B922B5" w:rsidRPr="00B92E7F">
        <w:rPr>
          <w:rFonts w:ascii="Times New Roman" w:hAnsi="Times New Roman" w:cs="Times New Roman"/>
          <w:sz w:val="24"/>
          <w:szCs w:val="24"/>
        </w:rPr>
        <w:t>põhjustab</w:t>
      </w:r>
      <w:r w:rsidR="46F6F01F" w:rsidRPr="00B92E7F">
        <w:rPr>
          <w:rFonts w:ascii="Times New Roman" w:hAnsi="Times New Roman" w:cs="Times New Roman"/>
          <w:sz w:val="24"/>
          <w:szCs w:val="24"/>
        </w:rPr>
        <w:t xml:space="preserve"> </w:t>
      </w:r>
      <w:r w:rsidR="42B922B5" w:rsidRPr="00B92E7F">
        <w:rPr>
          <w:rFonts w:ascii="Times New Roman" w:hAnsi="Times New Roman" w:cs="Times New Roman"/>
          <w:sz w:val="24"/>
          <w:szCs w:val="24"/>
        </w:rPr>
        <w:t xml:space="preserve">märkimisväärseid riske finantsstabiilsusele </w:t>
      </w:r>
      <w:r w:rsidR="42B922B5" w:rsidRPr="00B92E7F">
        <w:rPr>
          <w:rFonts w:ascii="Times New Roman" w:hAnsi="Times New Roman" w:cs="Times New Roman"/>
          <w:b/>
          <w:bCs/>
          <w:sz w:val="24"/>
          <w:szCs w:val="24"/>
        </w:rPr>
        <w:t>(punkt 2)</w:t>
      </w:r>
      <w:r w:rsidR="786544E6" w:rsidRPr="00B92E7F">
        <w:rPr>
          <w:rFonts w:ascii="Times New Roman" w:hAnsi="Times New Roman" w:cs="Times New Roman"/>
          <w:b/>
          <w:bCs/>
          <w:sz w:val="24"/>
          <w:szCs w:val="24"/>
        </w:rPr>
        <w:t xml:space="preserve">, </w:t>
      </w:r>
      <w:r w:rsidR="786544E6" w:rsidRPr="00B92E7F">
        <w:rPr>
          <w:rFonts w:ascii="Times New Roman" w:hAnsi="Times New Roman" w:cs="Times New Roman"/>
          <w:sz w:val="24"/>
          <w:szCs w:val="24"/>
        </w:rPr>
        <w:t>tema varade kogusumma Eestis on vähemalt 10 miljardit eurot või</w:t>
      </w:r>
      <w:r w:rsidR="1E36E378" w:rsidRPr="00B92E7F">
        <w:rPr>
          <w:rFonts w:ascii="Times New Roman" w:hAnsi="Times New Roman" w:cs="Times New Roman"/>
          <w:sz w:val="24"/>
          <w:szCs w:val="24"/>
        </w:rPr>
        <w:t xml:space="preserve"> koos filiaalidega, kellega ta kuulub samasse kolmanda riigi konsolideerimisgruppi, ning kes asuvad Euroopa Liidus, ületab varade kogusumma 40 miljardit eurot </w:t>
      </w:r>
      <w:r w:rsidR="1E36E378" w:rsidRPr="00B92E7F">
        <w:rPr>
          <w:rFonts w:ascii="Times New Roman" w:hAnsi="Times New Roman" w:cs="Times New Roman"/>
          <w:b/>
          <w:bCs/>
          <w:sz w:val="24"/>
          <w:szCs w:val="24"/>
        </w:rPr>
        <w:t>(punkt 3)</w:t>
      </w:r>
      <w:r w:rsidR="1E36E378" w:rsidRPr="00B92E7F">
        <w:rPr>
          <w:rFonts w:ascii="Times New Roman" w:hAnsi="Times New Roman" w:cs="Times New Roman"/>
          <w:sz w:val="24"/>
          <w:szCs w:val="24"/>
        </w:rPr>
        <w:t>. Lõi</w:t>
      </w:r>
      <w:r w:rsidR="0F555B2A" w:rsidRPr="00B92E7F">
        <w:rPr>
          <w:rFonts w:ascii="Times New Roman" w:hAnsi="Times New Roman" w:cs="Times New Roman"/>
          <w:sz w:val="24"/>
          <w:szCs w:val="24"/>
        </w:rPr>
        <w:t>ge 1 loetelu ei ole suletud ning Finantsinspektsioonil on õigus muudel alustel nõuda tütarettevõtja asutamist</w:t>
      </w:r>
      <w:r w:rsidR="21A1C746" w:rsidRPr="00B92E7F">
        <w:rPr>
          <w:rFonts w:ascii="Times New Roman" w:hAnsi="Times New Roman" w:cs="Times New Roman"/>
          <w:sz w:val="24"/>
          <w:szCs w:val="24"/>
        </w:rPr>
        <w:t xml:space="preserve">, </w:t>
      </w:r>
      <w:r w:rsidR="0F555B2A" w:rsidRPr="00B92E7F">
        <w:rPr>
          <w:rFonts w:ascii="Times New Roman" w:hAnsi="Times New Roman" w:cs="Times New Roman"/>
          <w:sz w:val="24"/>
          <w:szCs w:val="24"/>
        </w:rPr>
        <w:t xml:space="preserve">kuid lõike 1 punktide 2 ja 3 hindamisel </w:t>
      </w:r>
      <w:r w:rsidR="44995B5D" w:rsidRPr="00B92E7F">
        <w:rPr>
          <w:rFonts w:ascii="Times New Roman" w:hAnsi="Times New Roman" w:cs="Times New Roman"/>
          <w:sz w:val="24"/>
          <w:szCs w:val="24"/>
        </w:rPr>
        <w:t xml:space="preserve">peab ta </w:t>
      </w:r>
      <w:r w:rsidR="44995B5D" w:rsidRPr="00B92E7F">
        <w:rPr>
          <w:rFonts w:ascii="Times New Roman" w:hAnsi="Times New Roman" w:cs="Times New Roman"/>
          <w:b/>
          <w:bCs/>
          <w:sz w:val="24"/>
          <w:szCs w:val="24"/>
        </w:rPr>
        <w:t xml:space="preserve">lõike 2 </w:t>
      </w:r>
      <w:r w:rsidR="44995B5D" w:rsidRPr="00B92E7F">
        <w:rPr>
          <w:rFonts w:ascii="Times New Roman" w:hAnsi="Times New Roman" w:cs="Times New Roman"/>
          <w:sz w:val="24"/>
          <w:szCs w:val="24"/>
        </w:rPr>
        <w:t xml:space="preserve">kohaselt võtma arvesse selles nimetatud asjaolusid, alates filiaali suurusest ja turuosast kuni tema kaudu toimuva kolmanda riigi konsolideerimisgrupi äritegevuse mahuga. </w:t>
      </w:r>
      <w:r w:rsidR="308759E4" w:rsidRPr="00B92E7F">
        <w:rPr>
          <w:rFonts w:ascii="Times New Roman" w:hAnsi="Times New Roman" w:cs="Times New Roman"/>
          <w:sz w:val="24"/>
          <w:szCs w:val="24"/>
        </w:rPr>
        <w:t xml:space="preserve">Sellise tütarettevõtja suhtes, kelle asutamist on järelevalveasutus nõudnud, kohaldatakse </w:t>
      </w:r>
      <w:r w:rsidR="308759E4" w:rsidRPr="00B92E7F">
        <w:rPr>
          <w:rFonts w:ascii="Times New Roman" w:hAnsi="Times New Roman" w:cs="Times New Roman"/>
          <w:b/>
          <w:bCs/>
          <w:sz w:val="24"/>
          <w:szCs w:val="24"/>
        </w:rPr>
        <w:t xml:space="preserve">lõike 5 </w:t>
      </w:r>
      <w:r w:rsidR="308759E4" w:rsidRPr="00B92E7F">
        <w:rPr>
          <w:rFonts w:ascii="Times New Roman" w:hAnsi="Times New Roman" w:cs="Times New Roman"/>
          <w:sz w:val="24"/>
          <w:szCs w:val="24"/>
        </w:rPr>
        <w:t xml:space="preserve">kohaselt </w:t>
      </w:r>
      <w:proofErr w:type="spellStart"/>
      <w:r w:rsidR="308759E4" w:rsidRPr="00B92E7F">
        <w:rPr>
          <w:rFonts w:ascii="Times New Roman" w:hAnsi="Times New Roman" w:cs="Times New Roman"/>
          <w:sz w:val="24"/>
          <w:szCs w:val="24"/>
        </w:rPr>
        <w:t>KAS-i</w:t>
      </w:r>
      <w:proofErr w:type="spellEnd"/>
      <w:r w:rsidR="308759E4" w:rsidRPr="00B92E7F">
        <w:rPr>
          <w:rFonts w:ascii="Times New Roman" w:hAnsi="Times New Roman" w:cs="Times New Roman"/>
          <w:sz w:val="24"/>
          <w:szCs w:val="24"/>
        </w:rPr>
        <w:t xml:space="preserve"> samadel alustel nagu teistele Eesti krediidiasutustele ehk tema suhtes ei kohaldata edaspidi kolmanda riigi krediidiasutuse </w:t>
      </w:r>
      <w:r w:rsidR="7714BDEA" w:rsidRPr="00B92E7F">
        <w:rPr>
          <w:rFonts w:ascii="Times New Roman" w:hAnsi="Times New Roman" w:cs="Times New Roman"/>
          <w:sz w:val="24"/>
          <w:szCs w:val="24"/>
        </w:rPr>
        <w:t>filiaali omaseid leebemaid nõudeid vaid teda hakatakse käsitlema kui tavapanka</w:t>
      </w:r>
      <w:r w:rsidR="7E5FEC8C" w:rsidRPr="00B92E7F">
        <w:rPr>
          <w:rFonts w:ascii="Times New Roman" w:hAnsi="Times New Roman" w:cs="Times New Roman"/>
          <w:sz w:val="24"/>
          <w:szCs w:val="24"/>
        </w:rPr>
        <w:t xml:space="preserve">, kui </w:t>
      </w:r>
      <w:proofErr w:type="spellStart"/>
      <w:r w:rsidR="7E5FEC8C" w:rsidRPr="00B92E7F">
        <w:rPr>
          <w:rFonts w:ascii="Times New Roman" w:hAnsi="Times New Roman" w:cs="Times New Roman"/>
          <w:sz w:val="24"/>
          <w:szCs w:val="24"/>
        </w:rPr>
        <w:t>KAS-is</w:t>
      </w:r>
      <w:proofErr w:type="spellEnd"/>
      <w:r w:rsidR="7E5FEC8C" w:rsidRPr="00B92E7F">
        <w:rPr>
          <w:rFonts w:ascii="Times New Roman" w:hAnsi="Times New Roman" w:cs="Times New Roman"/>
          <w:sz w:val="24"/>
          <w:szCs w:val="24"/>
        </w:rPr>
        <w:t xml:space="preserve"> ei ole just teisiti sätestatud.</w:t>
      </w:r>
    </w:p>
    <w:p w14:paraId="698F8EC7" w14:textId="72ED87D4" w:rsidR="69EE874A" w:rsidRPr="00B92E7F" w:rsidRDefault="69EE874A" w:rsidP="00B92E7F">
      <w:pPr>
        <w:spacing w:after="0" w:line="240" w:lineRule="auto"/>
        <w:jc w:val="both"/>
        <w:rPr>
          <w:rFonts w:ascii="Times New Roman" w:hAnsi="Times New Roman" w:cs="Times New Roman"/>
          <w:sz w:val="24"/>
          <w:szCs w:val="24"/>
        </w:rPr>
      </w:pPr>
    </w:p>
    <w:p w14:paraId="1F408686" w14:textId="50779159" w:rsidR="29CC4BDA" w:rsidRPr="00B92E7F" w:rsidRDefault="29CC4BD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Enne tütarettevõtja asutamise nõude esitamist peab Finantsinspektsioon</w:t>
      </w:r>
      <w:r w:rsidR="3A8E9DEB" w:rsidRPr="00B92E7F">
        <w:rPr>
          <w:rFonts w:ascii="Times New Roman" w:hAnsi="Times New Roman" w:cs="Times New Roman"/>
          <w:sz w:val="24"/>
          <w:szCs w:val="24"/>
        </w:rPr>
        <w:t xml:space="preserve"> </w:t>
      </w:r>
      <w:r w:rsidR="3A8E9DEB" w:rsidRPr="00B92E7F">
        <w:rPr>
          <w:rFonts w:ascii="Times New Roman" w:hAnsi="Times New Roman" w:cs="Times New Roman"/>
          <w:b/>
          <w:bCs/>
          <w:sz w:val="24"/>
          <w:szCs w:val="24"/>
        </w:rPr>
        <w:t xml:space="preserve">lõike 3 </w:t>
      </w:r>
      <w:r w:rsidR="3A8E9DEB" w:rsidRPr="00B92E7F">
        <w:rPr>
          <w:rFonts w:ascii="Times New Roman" w:hAnsi="Times New Roman" w:cs="Times New Roman"/>
          <w:sz w:val="24"/>
          <w:szCs w:val="24"/>
        </w:rPr>
        <w:t>kohaselt rakendama §-s 95</w:t>
      </w:r>
      <w:r w:rsidR="3A8E9DEB" w:rsidRPr="00B92E7F">
        <w:rPr>
          <w:rFonts w:ascii="Times New Roman" w:hAnsi="Times New Roman" w:cs="Times New Roman"/>
          <w:sz w:val="24"/>
          <w:szCs w:val="24"/>
          <w:vertAlign w:val="superscript"/>
        </w:rPr>
        <w:t>5</w:t>
      </w:r>
      <w:r w:rsidR="3A8E9DEB" w:rsidRPr="00B92E7F">
        <w:rPr>
          <w:rFonts w:ascii="Times New Roman" w:hAnsi="Times New Roman" w:cs="Times New Roman"/>
          <w:sz w:val="24"/>
          <w:szCs w:val="24"/>
        </w:rPr>
        <w:t xml:space="preserve"> või §-s 104 sätestatud meetmeid</w:t>
      </w:r>
      <w:r w:rsidR="29231EFD" w:rsidRPr="00B92E7F">
        <w:rPr>
          <w:rFonts w:ascii="Times New Roman" w:hAnsi="Times New Roman" w:cs="Times New Roman"/>
          <w:sz w:val="24"/>
          <w:szCs w:val="24"/>
        </w:rPr>
        <w:t xml:space="preserve"> (vastavalt filiaali hindamine süsteemselt oluliseks ning ettekirjutuse tegemine)</w:t>
      </w:r>
      <w:r w:rsidR="3A8E9DEB" w:rsidRPr="00B92E7F">
        <w:rPr>
          <w:rFonts w:ascii="Times New Roman" w:hAnsi="Times New Roman" w:cs="Times New Roman"/>
          <w:sz w:val="24"/>
          <w:szCs w:val="24"/>
        </w:rPr>
        <w:t xml:space="preserve">, kui see on olnud asjakohane </w:t>
      </w:r>
      <w:r w:rsidR="3A8E9DEB" w:rsidRPr="00B92E7F">
        <w:rPr>
          <w:rFonts w:ascii="Times New Roman" w:hAnsi="Times New Roman" w:cs="Times New Roman"/>
          <w:b/>
          <w:bCs/>
          <w:sz w:val="24"/>
          <w:szCs w:val="24"/>
        </w:rPr>
        <w:t xml:space="preserve">(punkt 1) </w:t>
      </w:r>
      <w:r w:rsidR="3A8E9DEB" w:rsidRPr="00B92E7F">
        <w:rPr>
          <w:rFonts w:ascii="Times New Roman" w:hAnsi="Times New Roman" w:cs="Times New Roman"/>
          <w:sz w:val="24"/>
          <w:szCs w:val="24"/>
        </w:rPr>
        <w:t>või põhjendama muudel</w:t>
      </w:r>
      <w:r w:rsidR="156A5E5C" w:rsidRPr="00B92E7F">
        <w:rPr>
          <w:rFonts w:ascii="Times New Roman" w:hAnsi="Times New Roman" w:cs="Times New Roman"/>
          <w:sz w:val="24"/>
          <w:szCs w:val="24"/>
        </w:rPr>
        <w:t xml:space="preserve"> kui lõikes 1 nimetatud asjaoludel, miks ei ole eelnevas punktis nimetatud meetmed </w:t>
      </w:r>
      <w:r w:rsidR="156A5E5C" w:rsidRPr="00B92E7F">
        <w:rPr>
          <w:rFonts w:ascii="Times New Roman" w:hAnsi="Times New Roman" w:cs="Times New Roman"/>
          <w:sz w:val="24"/>
          <w:szCs w:val="24"/>
        </w:rPr>
        <w:lastRenderedPageBreak/>
        <w:t xml:space="preserve">piisavad järelevalvega seotud probleemide lahendamiseks </w:t>
      </w:r>
      <w:r w:rsidR="156A5E5C" w:rsidRPr="00B92E7F">
        <w:rPr>
          <w:rFonts w:ascii="Times New Roman" w:hAnsi="Times New Roman" w:cs="Times New Roman"/>
          <w:b/>
          <w:bCs/>
          <w:sz w:val="24"/>
          <w:szCs w:val="24"/>
        </w:rPr>
        <w:t>(punkt 2)</w:t>
      </w:r>
      <w:r w:rsidR="156A5E5C" w:rsidRPr="00B92E7F">
        <w:rPr>
          <w:rFonts w:ascii="Times New Roman" w:hAnsi="Times New Roman" w:cs="Times New Roman"/>
          <w:sz w:val="24"/>
          <w:szCs w:val="24"/>
        </w:rPr>
        <w:t xml:space="preserve">. Lisaks on </w:t>
      </w:r>
      <w:r w:rsidR="6378DE13" w:rsidRPr="00B92E7F">
        <w:rPr>
          <w:rFonts w:ascii="Times New Roman" w:hAnsi="Times New Roman" w:cs="Times New Roman"/>
          <w:sz w:val="24"/>
          <w:szCs w:val="24"/>
        </w:rPr>
        <w:t xml:space="preserve">Finantsinspektsioonil kohustus konsulteerida enne nõude esitamist EBA ja nende lepinguriikide finantsjärelevalve asutustega, kus kolmanda riigi konsolideerimisgrupp on asutanud vastavad tütarettevõtjad või filiaalid </w:t>
      </w:r>
      <w:r w:rsidR="6378DE13" w:rsidRPr="00B92E7F">
        <w:rPr>
          <w:rFonts w:ascii="Times New Roman" w:hAnsi="Times New Roman" w:cs="Times New Roman"/>
          <w:b/>
          <w:bCs/>
          <w:sz w:val="24"/>
          <w:szCs w:val="24"/>
        </w:rPr>
        <w:t>(lõige 4)</w:t>
      </w:r>
      <w:r w:rsidR="6378DE13" w:rsidRPr="00B92E7F">
        <w:rPr>
          <w:rFonts w:ascii="Times New Roman" w:hAnsi="Times New Roman" w:cs="Times New Roman"/>
          <w:sz w:val="24"/>
          <w:szCs w:val="24"/>
        </w:rPr>
        <w:t xml:space="preserve">. </w:t>
      </w:r>
    </w:p>
    <w:p w14:paraId="66D778ED" w14:textId="6C0A07FE" w:rsidR="69EE874A" w:rsidRPr="00B92E7F" w:rsidRDefault="69EE874A" w:rsidP="00B92E7F">
      <w:pPr>
        <w:spacing w:after="0" w:line="240" w:lineRule="auto"/>
        <w:jc w:val="both"/>
        <w:rPr>
          <w:rFonts w:ascii="Times New Roman" w:hAnsi="Times New Roman" w:cs="Times New Roman"/>
          <w:sz w:val="24"/>
          <w:szCs w:val="24"/>
        </w:rPr>
      </w:pPr>
    </w:p>
    <w:p w14:paraId="4BE5C04F" w14:textId="0F742F08" w:rsidR="49E89D08" w:rsidRPr="00B92E7F" w:rsidRDefault="49E89D08"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Paragrahv 95</w:t>
      </w:r>
      <w:r w:rsidRPr="00B92E7F">
        <w:rPr>
          <w:rFonts w:ascii="Times New Roman" w:hAnsi="Times New Roman" w:cs="Times New Roman"/>
          <w:b/>
          <w:bCs/>
          <w:sz w:val="24"/>
          <w:szCs w:val="24"/>
          <w:vertAlign w:val="superscript"/>
        </w:rPr>
        <w:t>5</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sätestab nõuded süsteemse olulisuse hindamisele ja süsteemselt olulise kolmanda riigi krediidiasutuse filiaalile. </w:t>
      </w:r>
    </w:p>
    <w:p w14:paraId="649356CB" w14:textId="34C42865" w:rsidR="50E59D1D" w:rsidRPr="00B92E7F" w:rsidRDefault="50E59D1D" w:rsidP="00B92E7F">
      <w:pPr>
        <w:spacing w:after="0" w:line="240" w:lineRule="auto"/>
        <w:jc w:val="both"/>
        <w:rPr>
          <w:rFonts w:ascii="Times New Roman" w:hAnsi="Times New Roman" w:cs="Times New Roman"/>
          <w:sz w:val="24"/>
          <w:szCs w:val="24"/>
        </w:rPr>
      </w:pPr>
    </w:p>
    <w:p w14:paraId="2EA15E11" w14:textId="788470C4" w:rsidR="46771AF8" w:rsidRPr="00B92E7F" w:rsidRDefault="46771A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w:t>
      </w:r>
      <w:r w:rsidR="0A8C80DF" w:rsidRPr="00B92E7F">
        <w:rPr>
          <w:rFonts w:ascii="Times New Roman" w:hAnsi="Times New Roman" w:cs="Times New Roman"/>
          <w:b/>
          <w:bCs/>
          <w:sz w:val="24"/>
          <w:szCs w:val="24"/>
        </w:rPr>
        <w:t xml:space="preserve"> 1 </w:t>
      </w:r>
      <w:r w:rsidR="0A8C80DF" w:rsidRPr="00B92E7F">
        <w:rPr>
          <w:rFonts w:ascii="Times New Roman" w:hAnsi="Times New Roman" w:cs="Times New Roman"/>
          <w:sz w:val="24"/>
          <w:szCs w:val="24"/>
        </w:rPr>
        <w:t>kohaselt peab Finantsinspektsioon hindama, kas filiaal, mille üle ta järelevalvet teostab, on süsteemselt oluline ning kas ta võib põhjustada märkimisväärseid riske Euroopa Liidu või Eesti finantsstabii</w:t>
      </w:r>
      <w:r w:rsidR="5BB202D4" w:rsidRPr="00B92E7F">
        <w:rPr>
          <w:rFonts w:ascii="Times New Roman" w:hAnsi="Times New Roman" w:cs="Times New Roman"/>
          <w:sz w:val="24"/>
          <w:szCs w:val="24"/>
        </w:rPr>
        <w:t xml:space="preserve">lsusele. Hindamise eelduseks on asjaolu, et filiaal kuulub sellisesse kolmanda riigi konsolideerimisgruppi, mille kõigi Euroopa Liidus asuvate kolmanda riigi krediidiasutuste filiaalide </w:t>
      </w:r>
      <w:r w:rsidR="5F4E54A0" w:rsidRPr="00B92E7F">
        <w:rPr>
          <w:rFonts w:ascii="Times New Roman" w:hAnsi="Times New Roman" w:cs="Times New Roman"/>
          <w:sz w:val="24"/>
          <w:szCs w:val="24"/>
        </w:rPr>
        <w:t xml:space="preserve">varade kogusumma Euroopa Liidus on vähemalt 40 miljardit eurot. Lõikega 1 võetakse üle CRD VI artikli 48j lõike 2 esimene lause. </w:t>
      </w:r>
    </w:p>
    <w:p w14:paraId="511626DA" w14:textId="4AB3E2D5" w:rsidR="50E59D1D" w:rsidRPr="00B92E7F" w:rsidRDefault="50E59D1D" w:rsidP="00B92E7F">
      <w:pPr>
        <w:spacing w:after="0" w:line="240" w:lineRule="auto"/>
        <w:jc w:val="both"/>
        <w:rPr>
          <w:rFonts w:ascii="Times New Roman" w:hAnsi="Times New Roman" w:cs="Times New Roman"/>
          <w:sz w:val="24"/>
          <w:szCs w:val="24"/>
        </w:rPr>
      </w:pPr>
    </w:p>
    <w:p w14:paraId="72126B69" w14:textId="6A6D7CFC" w:rsidR="5F4E54A0" w:rsidRPr="00B92E7F" w:rsidRDefault="5F4E54A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Lõikes 1 nimetatud 40 miljardi suuruse koguvarade summa arvutamist reguleerib </w:t>
      </w:r>
      <w:r w:rsidRPr="00B92E7F">
        <w:rPr>
          <w:rFonts w:ascii="Times New Roman" w:hAnsi="Times New Roman" w:cs="Times New Roman"/>
          <w:b/>
          <w:bCs/>
          <w:sz w:val="24"/>
          <w:szCs w:val="24"/>
        </w:rPr>
        <w:t>lõige 2</w:t>
      </w:r>
      <w:r w:rsidRPr="00B92E7F">
        <w:rPr>
          <w:rFonts w:ascii="Times New Roman" w:hAnsi="Times New Roman" w:cs="Times New Roman"/>
          <w:sz w:val="24"/>
          <w:szCs w:val="24"/>
        </w:rPr>
        <w:t xml:space="preserve">, mille </w:t>
      </w:r>
      <w:r w:rsidRPr="00B92E7F">
        <w:rPr>
          <w:rFonts w:ascii="Times New Roman" w:hAnsi="Times New Roman" w:cs="Times New Roman"/>
          <w:b/>
          <w:bCs/>
          <w:sz w:val="24"/>
          <w:szCs w:val="24"/>
        </w:rPr>
        <w:t xml:space="preserve">punkti 1 </w:t>
      </w:r>
      <w:r w:rsidRPr="00B92E7F">
        <w:rPr>
          <w:rFonts w:ascii="Times New Roman" w:hAnsi="Times New Roman" w:cs="Times New Roman"/>
          <w:sz w:val="24"/>
          <w:szCs w:val="24"/>
        </w:rPr>
        <w:t>kohaselt peab Finantsinspektsioon võtma arvutamisel aluseks viimase ko</w:t>
      </w:r>
      <w:r w:rsidR="78E2C72D" w:rsidRPr="00B92E7F">
        <w:rPr>
          <w:rFonts w:ascii="Times New Roman" w:hAnsi="Times New Roman" w:cs="Times New Roman"/>
          <w:sz w:val="24"/>
          <w:szCs w:val="24"/>
        </w:rPr>
        <w:t xml:space="preserve">lme majanadusaasta aruande keskmise väärtuse või </w:t>
      </w:r>
      <w:r w:rsidR="78E2C72D" w:rsidRPr="00B92E7F">
        <w:rPr>
          <w:rFonts w:ascii="Times New Roman" w:hAnsi="Times New Roman" w:cs="Times New Roman"/>
          <w:b/>
          <w:bCs/>
          <w:sz w:val="24"/>
          <w:szCs w:val="24"/>
        </w:rPr>
        <w:t xml:space="preserve">punkti 2 </w:t>
      </w:r>
      <w:r w:rsidR="78E2C72D" w:rsidRPr="00B92E7F">
        <w:rPr>
          <w:rFonts w:ascii="Times New Roman" w:hAnsi="Times New Roman" w:cs="Times New Roman"/>
          <w:sz w:val="24"/>
          <w:szCs w:val="24"/>
        </w:rPr>
        <w:t xml:space="preserve">kohaselt viimase viie majandusaasta aruande vähemalt kolme aasta absoluutarvud. </w:t>
      </w:r>
      <w:r w:rsidR="78E2C72D" w:rsidRPr="00B92E7F">
        <w:rPr>
          <w:rFonts w:ascii="Times New Roman" w:hAnsi="Times New Roman" w:cs="Times New Roman"/>
          <w:b/>
          <w:bCs/>
          <w:sz w:val="24"/>
          <w:szCs w:val="24"/>
        </w:rPr>
        <w:t>Lõik</w:t>
      </w:r>
      <w:r w:rsidR="7726E44F" w:rsidRPr="00B92E7F">
        <w:rPr>
          <w:rFonts w:ascii="Times New Roman" w:hAnsi="Times New Roman" w:cs="Times New Roman"/>
          <w:b/>
          <w:bCs/>
          <w:sz w:val="24"/>
          <w:szCs w:val="24"/>
        </w:rPr>
        <w:t xml:space="preserve">ega 3 </w:t>
      </w:r>
      <w:r w:rsidR="7726E44F" w:rsidRPr="00B92E7F">
        <w:rPr>
          <w:rFonts w:ascii="Times New Roman" w:hAnsi="Times New Roman" w:cs="Times New Roman"/>
          <w:sz w:val="24"/>
          <w:szCs w:val="24"/>
        </w:rPr>
        <w:t>täpsustatakse, et lõikes 2 nimetatud varade suuruse piirmäär ei hõlma selliseid filiaalide varasid, mis on Euroopa Keskpankade Süsteemi kuuluvate keskpankadega sõlmitud tehingute kaudu. Lõikega 2 võetakse üle CRD VI artikli 48j l</w:t>
      </w:r>
      <w:r w:rsidR="098DB275" w:rsidRPr="00B92E7F">
        <w:rPr>
          <w:rFonts w:ascii="Times New Roman" w:hAnsi="Times New Roman" w:cs="Times New Roman"/>
          <w:sz w:val="24"/>
          <w:szCs w:val="24"/>
        </w:rPr>
        <w:t xml:space="preserve">õike 1 esimene alalõige ning lõikega 3 artikli 48i lõike 2 teine alalõige ja artikli 48j lõike 2 teine lause. </w:t>
      </w:r>
    </w:p>
    <w:p w14:paraId="0A487615" w14:textId="53C1BCAC" w:rsidR="50E59D1D" w:rsidRPr="00B92E7F" w:rsidRDefault="50E59D1D" w:rsidP="00B92E7F">
      <w:pPr>
        <w:spacing w:after="0" w:line="240" w:lineRule="auto"/>
        <w:jc w:val="both"/>
        <w:rPr>
          <w:rFonts w:ascii="Times New Roman" w:hAnsi="Times New Roman" w:cs="Times New Roman"/>
          <w:sz w:val="24"/>
          <w:szCs w:val="24"/>
        </w:rPr>
      </w:pPr>
    </w:p>
    <w:p w14:paraId="4114F617" w14:textId="3F9DC838" w:rsidR="404B06DF" w:rsidRPr="00B92E7F" w:rsidRDefault="404B06D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sz w:val="24"/>
          <w:szCs w:val="24"/>
        </w:rPr>
        <w:t>Paragrahvi lõiked 5</w:t>
      </w:r>
      <w:r w:rsidRPr="00B92E7F">
        <w:rPr>
          <w:rFonts w:ascii="Times New Roman" w:eastAsia="Times New Roman" w:hAnsi="Times New Roman" w:cs="Times New Roman"/>
          <w:color w:val="000000" w:themeColor="text1"/>
          <w:sz w:val="24"/>
          <w:szCs w:val="24"/>
        </w:rPr>
        <w:t>–</w:t>
      </w:r>
      <w:r w:rsidR="23E6C366" w:rsidRPr="00B92E7F">
        <w:rPr>
          <w:rFonts w:ascii="Times New Roman" w:eastAsia="Times New Roman" w:hAnsi="Times New Roman" w:cs="Times New Roman"/>
          <w:color w:val="000000" w:themeColor="text1"/>
          <w:sz w:val="24"/>
          <w:szCs w:val="24"/>
        </w:rPr>
        <w:t>9</w:t>
      </w:r>
      <w:r w:rsidRPr="00B92E7F">
        <w:rPr>
          <w:rFonts w:ascii="Times New Roman" w:eastAsia="Times New Roman" w:hAnsi="Times New Roman" w:cs="Times New Roman"/>
          <w:color w:val="000000" w:themeColor="text1"/>
          <w:sz w:val="24"/>
          <w:szCs w:val="24"/>
        </w:rPr>
        <w:t xml:space="preserve"> reguleerivad Finantsinspektsiooni koostööd EBA ja teiste pädevate finantsjärelevalve asutustega ning Finantsinspektsiooni õigust</w:t>
      </w:r>
      <w:r w:rsidR="411ABA25" w:rsidRPr="00B92E7F">
        <w:rPr>
          <w:rFonts w:ascii="Times New Roman" w:eastAsia="Times New Roman" w:hAnsi="Times New Roman" w:cs="Times New Roman"/>
          <w:color w:val="000000" w:themeColor="text1"/>
          <w:sz w:val="24"/>
          <w:szCs w:val="24"/>
        </w:rPr>
        <w:t xml:space="preserve"> esitada filiaali suhtes täiendavaid nõudeid. </w:t>
      </w:r>
      <w:r w:rsidR="4E4B1936" w:rsidRPr="00B92E7F">
        <w:rPr>
          <w:rFonts w:ascii="Times New Roman" w:eastAsia="Times New Roman" w:hAnsi="Times New Roman" w:cs="Times New Roman"/>
          <w:color w:val="000000" w:themeColor="text1"/>
          <w:sz w:val="24"/>
          <w:szCs w:val="24"/>
        </w:rPr>
        <w:t>Lõigetega võetakse üle CRD VI artikli 48j lõiked 3 ja 4.</w:t>
      </w:r>
    </w:p>
    <w:p w14:paraId="53842F6A" w14:textId="47666395" w:rsidR="50E59D1D" w:rsidRPr="00B92E7F" w:rsidRDefault="50E59D1D" w:rsidP="00B92E7F">
      <w:pPr>
        <w:spacing w:after="0" w:line="240" w:lineRule="auto"/>
        <w:jc w:val="both"/>
        <w:rPr>
          <w:rFonts w:ascii="Times New Roman" w:eastAsia="Times New Roman" w:hAnsi="Times New Roman" w:cs="Times New Roman"/>
          <w:color w:val="000000" w:themeColor="text1"/>
          <w:sz w:val="24"/>
          <w:szCs w:val="24"/>
        </w:rPr>
      </w:pPr>
    </w:p>
    <w:p w14:paraId="07179711" w14:textId="1B7DE99C" w:rsidR="1EB21841" w:rsidRPr="00B92E7F" w:rsidRDefault="1EB21841"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Kui Finantsinspektsioon on asunud hindama filiaali süsteemselt olulisust, peab ta </w:t>
      </w:r>
      <w:r w:rsidRPr="00B92E7F">
        <w:rPr>
          <w:rFonts w:ascii="Times New Roman" w:eastAsia="Times New Roman" w:hAnsi="Times New Roman" w:cs="Times New Roman"/>
          <w:b/>
          <w:bCs/>
          <w:color w:val="000000" w:themeColor="text1"/>
          <w:sz w:val="24"/>
          <w:szCs w:val="24"/>
        </w:rPr>
        <w:t xml:space="preserve">lõike 5 </w:t>
      </w:r>
      <w:r w:rsidRPr="00B92E7F">
        <w:rPr>
          <w:rFonts w:ascii="Times New Roman" w:eastAsia="Times New Roman" w:hAnsi="Times New Roman" w:cs="Times New Roman"/>
          <w:color w:val="000000" w:themeColor="text1"/>
          <w:sz w:val="24"/>
          <w:szCs w:val="24"/>
        </w:rPr>
        <w:t>kohaselt konsulteerima EBA ja nende lepinguriikide finantsjärelevalve asutustega, kus kolmanda riigi konsolideerimisgrupp on asutanud teisi kolmanda riigi krediidiasutuse tütarettevõtjaid või filiaale, e</w:t>
      </w:r>
      <w:r w:rsidR="27A15DED" w:rsidRPr="00B92E7F">
        <w:rPr>
          <w:rFonts w:ascii="Times New Roman" w:eastAsia="Times New Roman" w:hAnsi="Times New Roman" w:cs="Times New Roman"/>
          <w:color w:val="000000" w:themeColor="text1"/>
          <w:sz w:val="24"/>
          <w:szCs w:val="24"/>
        </w:rPr>
        <w:t>t hinnata filiaaliga seotud finantsstabiilsuse riske</w:t>
      </w:r>
      <w:r w:rsidR="31954D93" w:rsidRPr="00B92E7F">
        <w:rPr>
          <w:rFonts w:ascii="Times New Roman" w:eastAsia="Times New Roman" w:hAnsi="Times New Roman" w:cs="Times New Roman"/>
          <w:color w:val="000000" w:themeColor="text1"/>
          <w:sz w:val="24"/>
          <w:szCs w:val="24"/>
        </w:rPr>
        <w:t xml:space="preserve">, ning esitama oma hinnangu kohta </w:t>
      </w:r>
      <w:r w:rsidR="31954D93" w:rsidRPr="00B92E7F">
        <w:rPr>
          <w:rFonts w:ascii="Times New Roman" w:eastAsia="Times New Roman" w:hAnsi="Times New Roman" w:cs="Times New Roman"/>
          <w:b/>
          <w:bCs/>
          <w:color w:val="000000" w:themeColor="text1"/>
          <w:sz w:val="24"/>
          <w:szCs w:val="24"/>
        </w:rPr>
        <w:t xml:space="preserve">lõike 6 </w:t>
      </w:r>
      <w:r w:rsidR="31954D93" w:rsidRPr="00B92E7F">
        <w:rPr>
          <w:rFonts w:ascii="Times New Roman" w:eastAsia="Times New Roman" w:hAnsi="Times New Roman" w:cs="Times New Roman"/>
          <w:color w:val="000000" w:themeColor="text1"/>
          <w:sz w:val="24"/>
          <w:szCs w:val="24"/>
        </w:rPr>
        <w:t xml:space="preserve">kohaselt põhjendatud arvamuse. </w:t>
      </w:r>
      <w:r w:rsidR="23AAF71E" w:rsidRPr="00B92E7F">
        <w:rPr>
          <w:rFonts w:ascii="Times New Roman" w:eastAsia="Times New Roman" w:hAnsi="Times New Roman" w:cs="Times New Roman"/>
          <w:color w:val="000000" w:themeColor="text1"/>
          <w:sz w:val="24"/>
          <w:szCs w:val="24"/>
        </w:rPr>
        <w:t xml:space="preserve">Finantsstabiilsuse riskide tuvastamisel võib Finantsinspektsioon </w:t>
      </w:r>
      <w:r w:rsidR="23AAF71E" w:rsidRPr="00B92E7F">
        <w:rPr>
          <w:rFonts w:ascii="Times New Roman" w:eastAsia="Times New Roman" w:hAnsi="Times New Roman" w:cs="Times New Roman"/>
          <w:b/>
          <w:bCs/>
          <w:color w:val="000000" w:themeColor="text1"/>
          <w:sz w:val="24"/>
          <w:szCs w:val="24"/>
        </w:rPr>
        <w:t xml:space="preserve">lõike 8 </w:t>
      </w:r>
      <w:r w:rsidR="23AAF71E" w:rsidRPr="00B92E7F">
        <w:rPr>
          <w:rFonts w:ascii="Times New Roman" w:eastAsia="Times New Roman" w:hAnsi="Times New Roman" w:cs="Times New Roman"/>
          <w:color w:val="000000" w:themeColor="text1"/>
          <w:sz w:val="24"/>
          <w:szCs w:val="24"/>
        </w:rPr>
        <w:t>kohaselt kehtestada filiaali suhtes erinevaid nõudeid, sealhulgas nõuda filiaali varade või tegevuse ümberkorraldamist nii, et ta ei liigituks enam süsteemselt oluliseks või ei põhjustaks enam põhjendamatut risk</w:t>
      </w:r>
      <w:r w:rsidR="2A331A94" w:rsidRPr="00B92E7F">
        <w:rPr>
          <w:rFonts w:ascii="Times New Roman" w:eastAsia="Times New Roman" w:hAnsi="Times New Roman" w:cs="Times New Roman"/>
          <w:color w:val="000000" w:themeColor="text1"/>
          <w:sz w:val="24"/>
          <w:szCs w:val="24"/>
        </w:rPr>
        <w:t xml:space="preserve">i finantsstabiilsusele </w:t>
      </w:r>
      <w:r w:rsidR="2A331A94" w:rsidRPr="00B92E7F">
        <w:rPr>
          <w:rFonts w:ascii="Times New Roman" w:eastAsia="Times New Roman" w:hAnsi="Times New Roman" w:cs="Times New Roman"/>
          <w:b/>
          <w:bCs/>
          <w:color w:val="000000" w:themeColor="text1"/>
          <w:sz w:val="24"/>
          <w:szCs w:val="24"/>
        </w:rPr>
        <w:t xml:space="preserve">(punkt 1) </w:t>
      </w:r>
      <w:r w:rsidR="2A331A94" w:rsidRPr="00B92E7F">
        <w:rPr>
          <w:rFonts w:ascii="Times New Roman" w:eastAsia="Times New Roman" w:hAnsi="Times New Roman" w:cs="Times New Roman"/>
          <w:color w:val="000000" w:themeColor="text1"/>
          <w:sz w:val="24"/>
          <w:szCs w:val="24"/>
        </w:rPr>
        <w:t xml:space="preserve">või kehtestada filiaali suhtes täiendavaid usaldatavusnõudeid </w:t>
      </w:r>
      <w:r w:rsidR="2A331A94" w:rsidRPr="00B92E7F">
        <w:rPr>
          <w:rFonts w:ascii="Times New Roman" w:eastAsia="Times New Roman" w:hAnsi="Times New Roman" w:cs="Times New Roman"/>
          <w:b/>
          <w:bCs/>
          <w:color w:val="000000" w:themeColor="text1"/>
          <w:sz w:val="24"/>
          <w:szCs w:val="24"/>
        </w:rPr>
        <w:t>(punkt 2)</w:t>
      </w:r>
      <w:r w:rsidR="2A331A94" w:rsidRPr="00B92E7F">
        <w:rPr>
          <w:rFonts w:ascii="Times New Roman" w:eastAsia="Times New Roman" w:hAnsi="Times New Roman" w:cs="Times New Roman"/>
          <w:color w:val="000000" w:themeColor="text1"/>
          <w:sz w:val="24"/>
          <w:szCs w:val="24"/>
        </w:rPr>
        <w:t xml:space="preserve">. Lõikes 8 nimetatud meetmete </w:t>
      </w:r>
      <w:r w:rsidR="60D90875" w:rsidRPr="00B92E7F">
        <w:rPr>
          <w:rFonts w:ascii="Times New Roman" w:eastAsia="Times New Roman" w:hAnsi="Times New Roman" w:cs="Times New Roman"/>
          <w:color w:val="000000" w:themeColor="text1"/>
          <w:sz w:val="24"/>
          <w:szCs w:val="24"/>
        </w:rPr>
        <w:t xml:space="preserve">ja lõikes 1 nimetatud hinnangu </w:t>
      </w:r>
      <w:r w:rsidR="2A331A94" w:rsidRPr="00B92E7F">
        <w:rPr>
          <w:rFonts w:ascii="Times New Roman" w:eastAsia="Times New Roman" w:hAnsi="Times New Roman" w:cs="Times New Roman"/>
          <w:color w:val="000000" w:themeColor="text1"/>
          <w:sz w:val="24"/>
          <w:szCs w:val="24"/>
        </w:rPr>
        <w:t xml:space="preserve">kohaldamiseks peab Finantsinspektsioon tegema </w:t>
      </w:r>
      <w:r w:rsidR="2A331A94" w:rsidRPr="00B92E7F">
        <w:rPr>
          <w:rFonts w:ascii="Times New Roman" w:eastAsia="Times New Roman" w:hAnsi="Times New Roman" w:cs="Times New Roman"/>
          <w:b/>
          <w:bCs/>
          <w:color w:val="000000" w:themeColor="text1"/>
          <w:sz w:val="24"/>
          <w:szCs w:val="24"/>
        </w:rPr>
        <w:t xml:space="preserve">lõike 7 </w:t>
      </w:r>
      <w:r w:rsidR="2A331A94" w:rsidRPr="00B92E7F">
        <w:rPr>
          <w:rFonts w:ascii="Times New Roman" w:eastAsia="Times New Roman" w:hAnsi="Times New Roman" w:cs="Times New Roman"/>
          <w:color w:val="000000" w:themeColor="text1"/>
          <w:sz w:val="24"/>
          <w:szCs w:val="24"/>
        </w:rPr>
        <w:t>kohaselt koo</w:t>
      </w:r>
      <w:r w:rsidR="399F8744" w:rsidRPr="00B92E7F">
        <w:rPr>
          <w:rFonts w:ascii="Times New Roman" w:eastAsia="Times New Roman" w:hAnsi="Times New Roman" w:cs="Times New Roman"/>
          <w:color w:val="000000" w:themeColor="text1"/>
          <w:sz w:val="24"/>
          <w:szCs w:val="24"/>
        </w:rPr>
        <w:t>stööd</w:t>
      </w:r>
      <w:r w:rsidR="003FB86F" w:rsidRPr="00B92E7F">
        <w:rPr>
          <w:rFonts w:ascii="Times New Roman" w:eastAsia="Times New Roman" w:hAnsi="Times New Roman" w:cs="Times New Roman"/>
          <w:color w:val="000000" w:themeColor="text1"/>
          <w:sz w:val="24"/>
          <w:szCs w:val="24"/>
        </w:rPr>
        <w:t xml:space="preserve"> ning saavutama vastava otsuse või hinnangu kolme kuu jooksul. Kui Finantsinspektsioon leiab, et filiaal on süsteemselt oluline, kuid ei nõua temalt tege</w:t>
      </w:r>
      <w:r w:rsidR="7FBC1EC6" w:rsidRPr="00B92E7F">
        <w:rPr>
          <w:rFonts w:ascii="Times New Roman" w:eastAsia="Times New Roman" w:hAnsi="Times New Roman" w:cs="Times New Roman"/>
          <w:color w:val="000000" w:themeColor="text1"/>
          <w:sz w:val="24"/>
          <w:szCs w:val="24"/>
        </w:rPr>
        <w:t xml:space="preserve">vusloa taotlemist või varade või tegevuse ümberkorraldamist, peab ta selle kohta esitama </w:t>
      </w:r>
      <w:proofErr w:type="spellStart"/>
      <w:r w:rsidR="7FBC1EC6" w:rsidRPr="00B92E7F">
        <w:rPr>
          <w:rFonts w:ascii="Times New Roman" w:eastAsia="Times New Roman" w:hAnsi="Times New Roman" w:cs="Times New Roman"/>
          <w:color w:val="000000" w:themeColor="text1"/>
          <w:sz w:val="24"/>
          <w:szCs w:val="24"/>
        </w:rPr>
        <w:t>EBA-le</w:t>
      </w:r>
      <w:proofErr w:type="spellEnd"/>
      <w:r w:rsidR="7FBC1EC6" w:rsidRPr="00B92E7F">
        <w:rPr>
          <w:rFonts w:ascii="Times New Roman" w:eastAsia="Times New Roman" w:hAnsi="Times New Roman" w:cs="Times New Roman"/>
          <w:color w:val="000000" w:themeColor="text1"/>
          <w:sz w:val="24"/>
          <w:szCs w:val="24"/>
        </w:rPr>
        <w:t xml:space="preserve"> ja teistele pädevatele asutustele põhjendatud teate </w:t>
      </w:r>
      <w:r w:rsidR="7FBC1EC6" w:rsidRPr="00B92E7F">
        <w:rPr>
          <w:rFonts w:ascii="Times New Roman" w:eastAsia="Times New Roman" w:hAnsi="Times New Roman" w:cs="Times New Roman"/>
          <w:b/>
          <w:bCs/>
          <w:color w:val="000000" w:themeColor="text1"/>
          <w:sz w:val="24"/>
          <w:szCs w:val="24"/>
        </w:rPr>
        <w:t>(lõige 9)</w:t>
      </w:r>
      <w:r w:rsidR="7FBC1EC6" w:rsidRPr="00B92E7F">
        <w:rPr>
          <w:rFonts w:ascii="Times New Roman" w:eastAsia="Times New Roman" w:hAnsi="Times New Roman" w:cs="Times New Roman"/>
          <w:color w:val="000000" w:themeColor="text1"/>
          <w:sz w:val="24"/>
          <w:szCs w:val="24"/>
        </w:rPr>
        <w:t xml:space="preserve">. </w:t>
      </w:r>
    </w:p>
    <w:p w14:paraId="0029347D" w14:textId="0139A911" w:rsidR="27F083C7" w:rsidRPr="00B92E7F" w:rsidRDefault="27F083C7" w:rsidP="00B92E7F">
      <w:pPr>
        <w:spacing w:after="0" w:line="240" w:lineRule="auto"/>
        <w:rPr>
          <w:rFonts w:ascii="Times New Roman" w:hAnsi="Times New Roman" w:cs="Times New Roman"/>
          <w:b/>
          <w:bCs/>
          <w:sz w:val="24"/>
          <w:szCs w:val="24"/>
        </w:rPr>
      </w:pPr>
    </w:p>
    <w:p w14:paraId="3B462BEF" w14:textId="77777777" w:rsidR="004355C0" w:rsidRPr="00B92E7F" w:rsidRDefault="004355C0" w:rsidP="00B92E7F">
      <w:pPr>
        <w:spacing w:after="0" w:line="240" w:lineRule="auto"/>
        <w:rPr>
          <w:rFonts w:ascii="Times New Roman" w:hAnsi="Times New Roman" w:cs="Times New Roman"/>
          <w:sz w:val="24"/>
          <w:szCs w:val="24"/>
        </w:rPr>
      </w:pPr>
      <w:r w:rsidRPr="00B92E7F">
        <w:rPr>
          <w:rFonts w:ascii="Times New Roman" w:hAnsi="Times New Roman" w:cs="Times New Roman"/>
          <w:b/>
          <w:bCs/>
          <w:sz w:val="24"/>
          <w:szCs w:val="24"/>
        </w:rPr>
        <w:t xml:space="preserve">Paragrahv 96. </w:t>
      </w:r>
      <w:r w:rsidRPr="00B92E7F">
        <w:rPr>
          <w:rFonts w:ascii="Times New Roman" w:hAnsi="Times New Roman" w:cs="Times New Roman"/>
          <w:sz w:val="24"/>
          <w:szCs w:val="24"/>
        </w:rPr>
        <w:t xml:space="preserve">Kehtiv § 96 sätestab järelevalve alused ja ülesanded. </w:t>
      </w:r>
    </w:p>
    <w:p w14:paraId="61F0983A" w14:textId="77777777" w:rsidR="005B2D93" w:rsidRPr="00B92E7F" w:rsidRDefault="005B2D93" w:rsidP="00B92E7F">
      <w:pPr>
        <w:spacing w:after="0" w:line="240" w:lineRule="auto"/>
        <w:rPr>
          <w:rFonts w:ascii="Times New Roman" w:hAnsi="Times New Roman" w:cs="Times New Roman"/>
          <w:sz w:val="24"/>
          <w:szCs w:val="24"/>
        </w:rPr>
      </w:pPr>
    </w:p>
    <w:p w14:paraId="1DCFE223" w14:textId="7FE6EA59" w:rsidR="4CB429C7" w:rsidRPr="00B92E7F" w:rsidRDefault="251FCD57"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Lõi</w:t>
      </w:r>
      <w:r w:rsidR="25FF6020" w:rsidRPr="00B92E7F">
        <w:rPr>
          <w:rFonts w:ascii="Times New Roman" w:hAnsi="Times New Roman" w:cs="Times New Roman"/>
          <w:b/>
          <w:bCs/>
          <w:sz w:val="24"/>
          <w:szCs w:val="24"/>
        </w:rPr>
        <w:t xml:space="preserve">ke </w:t>
      </w:r>
      <w:r w:rsidRPr="00B92E7F">
        <w:rPr>
          <w:rFonts w:ascii="Times New Roman" w:hAnsi="Times New Roman" w:cs="Times New Roman"/>
          <w:b/>
          <w:bCs/>
          <w:sz w:val="24"/>
          <w:szCs w:val="24"/>
        </w:rPr>
        <w:t>5</w:t>
      </w:r>
      <w:r w:rsidR="33C3A35C" w:rsidRPr="00B92E7F">
        <w:rPr>
          <w:rFonts w:ascii="Times New Roman" w:hAnsi="Times New Roman" w:cs="Times New Roman"/>
          <w:b/>
          <w:bCs/>
          <w:sz w:val="24"/>
          <w:szCs w:val="24"/>
        </w:rPr>
        <w:t xml:space="preserve"> </w:t>
      </w:r>
      <w:r w:rsidR="6A13C6B8" w:rsidRPr="00B92E7F">
        <w:rPr>
          <w:rFonts w:ascii="Times New Roman" w:hAnsi="Times New Roman" w:cs="Times New Roman"/>
          <w:b/>
          <w:bCs/>
          <w:sz w:val="24"/>
          <w:szCs w:val="24"/>
        </w:rPr>
        <w:t xml:space="preserve">esimese lause </w:t>
      </w:r>
      <w:r w:rsidR="33C3A35C" w:rsidRPr="00B92E7F">
        <w:rPr>
          <w:rFonts w:ascii="Times New Roman" w:hAnsi="Times New Roman" w:cs="Times New Roman"/>
          <w:b/>
          <w:bCs/>
          <w:sz w:val="24"/>
          <w:szCs w:val="24"/>
        </w:rPr>
        <w:t xml:space="preserve">täiendamine. </w:t>
      </w:r>
      <w:r w:rsidR="33C3A35C" w:rsidRPr="00B92E7F">
        <w:rPr>
          <w:rFonts w:ascii="Times New Roman" w:hAnsi="Times New Roman" w:cs="Times New Roman"/>
          <w:sz w:val="24"/>
          <w:szCs w:val="24"/>
        </w:rPr>
        <w:t>Lõike 5 kohaselt peab Finantsinspektsioon jälgima ja hindama pidevalt krediidiasutuses rakendatavaid strateegiaid, korraldusi, protseduu</w:t>
      </w:r>
      <w:r w:rsidR="33B27951" w:rsidRPr="00B92E7F">
        <w:rPr>
          <w:rFonts w:ascii="Times New Roman" w:hAnsi="Times New Roman" w:cs="Times New Roman"/>
          <w:sz w:val="24"/>
          <w:szCs w:val="24"/>
        </w:rPr>
        <w:t>re jms süsteeme kooskõla siseriikliku ja Euroopa Liidu õigusega. Lõiget 5</w:t>
      </w:r>
      <w:r w:rsidRPr="00B92E7F">
        <w:rPr>
          <w:rFonts w:ascii="Times New Roman" w:hAnsi="Times New Roman" w:cs="Times New Roman"/>
          <w:b/>
          <w:bCs/>
          <w:sz w:val="24"/>
          <w:szCs w:val="24"/>
        </w:rPr>
        <w:t xml:space="preserve"> </w:t>
      </w:r>
      <w:r w:rsidR="590D48F4" w:rsidRPr="00B92E7F">
        <w:rPr>
          <w:rFonts w:ascii="Times New Roman" w:hAnsi="Times New Roman" w:cs="Times New Roman"/>
          <w:sz w:val="24"/>
          <w:szCs w:val="24"/>
        </w:rPr>
        <w:t xml:space="preserve">täiendatakse </w:t>
      </w:r>
      <w:r w:rsidR="5B86F9E8" w:rsidRPr="00B92E7F">
        <w:rPr>
          <w:rFonts w:ascii="Times New Roman" w:hAnsi="Times New Roman" w:cs="Times New Roman"/>
          <w:sz w:val="24"/>
          <w:szCs w:val="24"/>
        </w:rPr>
        <w:t>selliselt</w:t>
      </w:r>
      <w:r w:rsidR="4F8BF2AA" w:rsidRPr="00B92E7F">
        <w:rPr>
          <w:rFonts w:ascii="Times New Roman" w:hAnsi="Times New Roman" w:cs="Times New Roman"/>
          <w:sz w:val="24"/>
          <w:szCs w:val="24"/>
        </w:rPr>
        <w:t xml:space="preserve">, et </w:t>
      </w:r>
      <w:r w:rsidR="590D48F4" w:rsidRPr="00B92E7F">
        <w:rPr>
          <w:rFonts w:ascii="Times New Roman" w:eastAsia="Times New Roman" w:hAnsi="Times New Roman" w:cs="Times New Roman"/>
          <w:color w:val="202020"/>
          <w:sz w:val="24"/>
          <w:szCs w:val="24"/>
        </w:rPr>
        <w:t>Finantsinspektsiooni õigus jälgi</w:t>
      </w:r>
      <w:r w:rsidR="6B02AA74" w:rsidRPr="00B92E7F">
        <w:rPr>
          <w:rFonts w:ascii="Times New Roman" w:eastAsia="Times New Roman" w:hAnsi="Times New Roman" w:cs="Times New Roman"/>
          <w:color w:val="202020"/>
          <w:sz w:val="24"/>
          <w:szCs w:val="24"/>
        </w:rPr>
        <w:t>da</w:t>
      </w:r>
      <w:r w:rsidR="590D48F4" w:rsidRPr="00B92E7F">
        <w:rPr>
          <w:rFonts w:ascii="Times New Roman" w:eastAsia="Times New Roman" w:hAnsi="Times New Roman" w:cs="Times New Roman"/>
          <w:color w:val="202020"/>
          <w:sz w:val="24"/>
          <w:szCs w:val="24"/>
        </w:rPr>
        <w:t xml:space="preserve"> ja hin</w:t>
      </w:r>
      <w:r w:rsidR="528DB293" w:rsidRPr="00B92E7F">
        <w:rPr>
          <w:rFonts w:ascii="Times New Roman" w:eastAsia="Times New Roman" w:hAnsi="Times New Roman" w:cs="Times New Roman"/>
          <w:color w:val="202020"/>
          <w:sz w:val="24"/>
          <w:szCs w:val="24"/>
        </w:rPr>
        <w:t>nata</w:t>
      </w:r>
      <w:r w:rsidR="590D48F4" w:rsidRPr="00B92E7F">
        <w:rPr>
          <w:rFonts w:ascii="Times New Roman" w:eastAsia="Times New Roman" w:hAnsi="Times New Roman" w:cs="Times New Roman"/>
          <w:color w:val="202020"/>
          <w:sz w:val="24"/>
          <w:szCs w:val="24"/>
        </w:rPr>
        <w:t xml:space="preserve"> pidevalt krediidiasutuse juhtimise korraldus</w:t>
      </w:r>
      <w:r w:rsidR="573132B3" w:rsidRPr="00B92E7F">
        <w:rPr>
          <w:rFonts w:ascii="Times New Roman" w:eastAsia="Times New Roman" w:hAnsi="Times New Roman" w:cs="Times New Roman"/>
          <w:color w:val="202020"/>
          <w:sz w:val="24"/>
          <w:szCs w:val="24"/>
        </w:rPr>
        <w:t>t hõlmab ka</w:t>
      </w:r>
      <w:r w:rsidR="590D48F4" w:rsidRPr="00B92E7F">
        <w:rPr>
          <w:rFonts w:ascii="Times New Roman" w:eastAsia="Times New Roman" w:hAnsi="Times New Roman" w:cs="Times New Roman"/>
          <w:color w:val="202020"/>
          <w:sz w:val="24"/>
          <w:szCs w:val="24"/>
        </w:rPr>
        <w:t xml:space="preserve"> juhtidele esitatava</w:t>
      </w:r>
      <w:r w:rsidR="603CDDDF" w:rsidRPr="00B92E7F">
        <w:rPr>
          <w:rFonts w:ascii="Times New Roman" w:eastAsia="Times New Roman" w:hAnsi="Times New Roman" w:cs="Times New Roman"/>
          <w:color w:val="202020"/>
          <w:sz w:val="24"/>
          <w:szCs w:val="24"/>
        </w:rPr>
        <w:t>id</w:t>
      </w:r>
      <w:r w:rsidR="590D48F4" w:rsidRPr="00B92E7F">
        <w:rPr>
          <w:rFonts w:ascii="Times New Roman" w:eastAsia="Times New Roman" w:hAnsi="Times New Roman" w:cs="Times New Roman"/>
          <w:color w:val="202020"/>
          <w:sz w:val="24"/>
          <w:szCs w:val="24"/>
        </w:rPr>
        <w:t xml:space="preserve"> nõude</w:t>
      </w:r>
      <w:r w:rsidR="11541703" w:rsidRPr="00B92E7F">
        <w:rPr>
          <w:rFonts w:ascii="Times New Roman" w:eastAsia="Times New Roman" w:hAnsi="Times New Roman" w:cs="Times New Roman"/>
          <w:color w:val="202020"/>
          <w:sz w:val="24"/>
          <w:szCs w:val="24"/>
        </w:rPr>
        <w:t xml:space="preserve">id. </w:t>
      </w:r>
      <w:r w:rsidR="05E331E8" w:rsidRPr="00B92E7F">
        <w:rPr>
          <w:rFonts w:ascii="Times New Roman" w:eastAsia="Times New Roman" w:hAnsi="Times New Roman" w:cs="Times New Roman"/>
          <w:color w:val="202020"/>
          <w:sz w:val="24"/>
          <w:szCs w:val="24"/>
        </w:rPr>
        <w:t>Muudatus</w:t>
      </w:r>
      <w:r w:rsidR="2B5E8CF5" w:rsidRPr="00B92E7F">
        <w:rPr>
          <w:rFonts w:ascii="Times New Roman" w:eastAsia="Times New Roman" w:hAnsi="Times New Roman" w:cs="Times New Roman"/>
          <w:color w:val="202020"/>
          <w:sz w:val="24"/>
          <w:szCs w:val="24"/>
        </w:rPr>
        <w:t xml:space="preserve"> põhineb</w:t>
      </w:r>
      <w:r w:rsidR="05E331E8" w:rsidRPr="00B92E7F">
        <w:rPr>
          <w:rFonts w:ascii="Times New Roman" w:eastAsia="Times New Roman" w:hAnsi="Times New Roman" w:cs="Times New Roman"/>
          <w:color w:val="202020"/>
          <w:sz w:val="24"/>
          <w:szCs w:val="24"/>
        </w:rPr>
        <w:t xml:space="preserve"> CRD VI artikli 91 lõi</w:t>
      </w:r>
      <w:r w:rsidR="57E6B36D" w:rsidRPr="00B92E7F">
        <w:rPr>
          <w:rFonts w:ascii="Times New Roman" w:eastAsia="Times New Roman" w:hAnsi="Times New Roman" w:cs="Times New Roman"/>
          <w:color w:val="202020"/>
          <w:sz w:val="24"/>
          <w:szCs w:val="24"/>
        </w:rPr>
        <w:t>k</w:t>
      </w:r>
      <w:r w:rsidR="05E331E8" w:rsidRPr="00B92E7F">
        <w:rPr>
          <w:rFonts w:ascii="Times New Roman" w:eastAsia="Times New Roman" w:hAnsi="Times New Roman" w:cs="Times New Roman"/>
          <w:color w:val="202020"/>
          <w:sz w:val="24"/>
          <w:szCs w:val="24"/>
        </w:rPr>
        <w:t>e</w:t>
      </w:r>
      <w:r w:rsidR="75C48057" w:rsidRPr="00B92E7F">
        <w:rPr>
          <w:rFonts w:ascii="Times New Roman" w:eastAsia="Times New Roman" w:hAnsi="Times New Roman" w:cs="Times New Roman"/>
          <w:color w:val="202020"/>
          <w:sz w:val="24"/>
          <w:szCs w:val="24"/>
        </w:rPr>
        <w:t>l</w:t>
      </w:r>
      <w:r w:rsidR="05E331E8" w:rsidRPr="00B92E7F">
        <w:rPr>
          <w:rFonts w:ascii="Times New Roman" w:eastAsia="Times New Roman" w:hAnsi="Times New Roman" w:cs="Times New Roman"/>
          <w:color w:val="202020"/>
          <w:sz w:val="24"/>
          <w:szCs w:val="24"/>
        </w:rPr>
        <w:t xml:space="preserve"> 1. </w:t>
      </w:r>
    </w:p>
    <w:p w14:paraId="0A5E511D" w14:textId="36160A2D" w:rsidR="69EE874A" w:rsidRPr="00B92E7F" w:rsidRDefault="69EE874A" w:rsidP="00B92E7F">
      <w:pPr>
        <w:spacing w:after="0" w:line="240" w:lineRule="auto"/>
        <w:jc w:val="both"/>
        <w:rPr>
          <w:rFonts w:ascii="Times New Roman" w:eastAsia="Times New Roman" w:hAnsi="Times New Roman" w:cs="Times New Roman"/>
          <w:color w:val="202020"/>
          <w:sz w:val="24"/>
          <w:szCs w:val="24"/>
        </w:rPr>
      </w:pPr>
    </w:p>
    <w:p w14:paraId="78EB69C6" w14:textId="23AE7351" w:rsidR="3DAA28B7" w:rsidRPr="00B92E7F" w:rsidRDefault="12707D37"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lastRenderedPageBreak/>
        <w:t>Lõike 5</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täiendamine</w:t>
      </w:r>
      <w:r w:rsidR="1E49D02C" w:rsidRPr="00B92E7F">
        <w:rPr>
          <w:rFonts w:ascii="Times New Roman" w:hAnsi="Times New Roman" w:cs="Times New Roman"/>
          <w:b/>
          <w:bCs/>
          <w:sz w:val="24"/>
          <w:szCs w:val="24"/>
        </w:rPr>
        <w:t xml:space="preserve"> kolmanda lausega</w:t>
      </w:r>
      <w:r w:rsidRPr="00B92E7F">
        <w:rPr>
          <w:rFonts w:ascii="Times New Roman" w:hAnsi="Times New Roman" w:cs="Times New Roman"/>
          <w:b/>
          <w:bCs/>
          <w:sz w:val="24"/>
          <w:szCs w:val="24"/>
        </w:rPr>
        <w:t>.</w:t>
      </w:r>
      <w:r w:rsidR="18753E63" w:rsidRPr="00B92E7F">
        <w:rPr>
          <w:rFonts w:ascii="Times New Roman" w:hAnsi="Times New Roman" w:cs="Times New Roman"/>
          <w:b/>
          <w:bCs/>
          <w:sz w:val="24"/>
          <w:szCs w:val="24"/>
        </w:rPr>
        <w:t xml:space="preserve"> </w:t>
      </w:r>
      <w:r w:rsidR="18753E63" w:rsidRPr="00B92E7F">
        <w:rPr>
          <w:rFonts w:ascii="Times New Roman" w:hAnsi="Times New Roman" w:cs="Times New Roman"/>
          <w:sz w:val="24"/>
          <w:szCs w:val="24"/>
        </w:rPr>
        <w:t>Juhul, kui Finantsinspektsioon hindab järelevalve käigus krediidiasutuse tegevuse, protseduuride, süstee</w:t>
      </w:r>
      <w:r w:rsidR="6216AB74" w:rsidRPr="00B92E7F">
        <w:rPr>
          <w:rFonts w:ascii="Times New Roman" w:hAnsi="Times New Roman" w:cs="Times New Roman"/>
          <w:sz w:val="24"/>
          <w:szCs w:val="24"/>
        </w:rPr>
        <w:t>mide jms õiguspärasust, võib ta lõike 5</w:t>
      </w:r>
      <w:r w:rsidR="6216AB74" w:rsidRPr="00B92E7F">
        <w:rPr>
          <w:rFonts w:ascii="Times New Roman" w:hAnsi="Times New Roman" w:cs="Times New Roman"/>
          <w:sz w:val="24"/>
          <w:szCs w:val="24"/>
          <w:vertAlign w:val="superscript"/>
        </w:rPr>
        <w:t>2</w:t>
      </w:r>
      <w:r w:rsidR="6216AB74" w:rsidRPr="00B92E7F">
        <w:rPr>
          <w:rFonts w:ascii="Times New Roman" w:hAnsi="Times New Roman" w:cs="Times New Roman"/>
          <w:sz w:val="24"/>
          <w:szCs w:val="24"/>
        </w:rPr>
        <w:t xml:space="preserve"> kohaselt töötada välja </w:t>
      </w:r>
      <w:r w:rsidR="0F2582F8" w:rsidRPr="00B92E7F">
        <w:rPr>
          <w:rFonts w:ascii="Times New Roman" w:eastAsia="Calibri" w:hAnsi="Times New Roman" w:cs="Times New Roman"/>
          <w:sz w:val="24"/>
          <w:szCs w:val="24"/>
        </w:rPr>
        <w:t>metoodika koos riskipõhiste võrdlusaluste ja kvantitatiivsete indikaatoritega, mis põhineb krediidiasutuste jaotamisel sarnase riskiprofiili alusel. Sellise metoodika kasutamine ei tohi mõjutada</w:t>
      </w:r>
      <w:r w:rsidR="2B555C9B" w:rsidRPr="00B92E7F">
        <w:rPr>
          <w:rFonts w:ascii="Times New Roman" w:eastAsia="Calibri" w:hAnsi="Times New Roman" w:cs="Times New Roman"/>
          <w:sz w:val="24"/>
          <w:szCs w:val="24"/>
        </w:rPr>
        <w:t xml:space="preserve"> §-s 104 nimetatud meetmete kohaldamist. </w:t>
      </w:r>
      <w:r w:rsidR="2DDB5571" w:rsidRPr="00B92E7F">
        <w:rPr>
          <w:rFonts w:ascii="Times New Roman" w:eastAsia="Calibri" w:hAnsi="Times New Roman" w:cs="Times New Roman"/>
          <w:sz w:val="24"/>
          <w:szCs w:val="24"/>
        </w:rPr>
        <w:t>Kuigi lõikega 5</w:t>
      </w:r>
      <w:r w:rsidR="2DDB5571" w:rsidRPr="00B92E7F">
        <w:rPr>
          <w:rFonts w:ascii="Times New Roman" w:eastAsia="Calibri" w:hAnsi="Times New Roman" w:cs="Times New Roman"/>
          <w:sz w:val="24"/>
          <w:szCs w:val="24"/>
          <w:vertAlign w:val="superscript"/>
        </w:rPr>
        <w:t>2</w:t>
      </w:r>
      <w:r w:rsidR="2DDB5571" w:rsidRPr="00B92E7F">
        <w:rPr>
          <w:rFonts w:ascii="Times New Roman" w:eastAsia="Calibri" w:hAnsi="Times New Roman" w:cs="Times New Roman"/>
          <w:sz w:val="24"/>
          <w:szCs w:val="24"/>
        </w:rPr>
        <w:t xml:space="preserve"> on võetud üle CRD V artikli 97 lõike 4a esimene alalõige, on Euroopa Komisjon märkinud, et lisaks esimesele alalõikele peaks lõige 5</w:t>
      </w:r>
      <w:r w:rsidR="2DDB5571" w:rsidRPr="00B92E7F">
        <w:rPr>
          <w:rFonts w:ascii="Times New Roman" w:eastAsia="Calibri" w:hAnsi="Times New Roman" w:cs="Times New Roman"/>
          <w:sz w:val="24"/>
          <w:szCs w:val="24"/>
          <w:vertAlign w:val="superscript"/>
        </w:rPr>
        <w:t>2</w:t>
      </w:r>
      <w:r w:rsidR="2DDB5571" w:rsidRPr="00B92E7F">
        <w:rPr>
          <w:rFonts w:ascii="Times New Roman" w:eastAsia="Calibri" w:hAnsi="Times New Roman" w:cs="Times New Roman"/>
          <w:sz w:val="24"/>
          <w:szCs w:val="24"/>
        </w:rPr>
        <w:t xml:space="preserve"> sisaldama ka direktiivi lõike 4a teise alalõike esimeses lauses sätestat</w:t>
      </w:r>
      <w:r w:rsidR="000705E4" w:rsidRPr="00B92E7F">
        <w:rPr>
          <w:rFonts w:ascii="Times New Roman" w:eastAsia="Calibri" w:hAnsi="Times New Roman" w:cs="Times New Roman"/>
          <w:sz w:val="24"/>
          <w:szCs w:val="24"/>
        </w:rPr>
        <w:t xml:space="preserve">ut, mille kohaselt peab pädev asutus teavitama EBA, kui ta välja töötatud metoodikat kasutab. </w:t>
      </w:r>
      <w:r w:rsidR="4A29B30E" w:rsidRPr="00B92E7F">
        <w:rPr>
          <w:rFonts w:ascii="Times New Roman" w:eastAsia="Calibri" w:hAnsi="Times New Roman" w:cs="Times New Roman"/>
          <w:sz w:val="24"/>
          <w:szCs w:val="24"/>
        </w:rPr>
        <w:t>Teavituste põhjal jälgib EBA järelevalveasutuste praktikat ning teeb selle põhjal soov</w:t>
      </w:r>
      <w:r w:rsidR="4CB05CC3" w:rsidRPr="00B92E7F">
        <w:rPr>
          <w:rFonts w:ascii="Times New Roman" w:eastAsia="Calibri" w:hAnsi="Times New Roman" w:cs="Times New Roman"/>
          <w:sz w:val="24"/>
          <w:szCs w:val="24"/>
        </w:rPr>
        <w:t>itusi järelevalveasutustele. Komisjoni tähelepanekust lähtuvalt täiendatakse lõiget 5</w:t>
      </w:r>
      <w:r w:rsidR="4CB05CC3" w:rsidRPr="00B92E7F">
        <w:rPr>
          <w:rFonts w:ascii="Times New Roman" w:eastAsia="Calibri" w:hAnsi="Times New Roman" w:cs="Times New Roman"/>
          <w:sz w:val="24"/>
          <w:szCs w:val="24"/>
          <w:vertAlign w:val="superscript"/>
        </w:rPr>
        <w:t xml:space="preserve">2 </w:t>
      </w:r>
      <w:r w:rsidR="4CB05CC3" w:rsidRPr="00B92E7F">
        <w:rPr>
          <w:rFonts w:ascii="Times New Roman" w:eastAsia="Calibri" w:hAnsi="Times New Roman" w:cs="Times New Roman"/>
          <w:sz w:val="24"/>
          <w:szCs w:val="24"/>
        </w:rPr>
        <w:t>kolmanda lausega ja kohustatakse Finantsinspektsiooni teavitama EBA metoodika k</w:t>
      </w:r>
      <w:r w:rsidR="491CE169" w:rsidRPr="00B92E7F">
        <w:rPr>
          <w:rFonts w:ascii="Times New Roman" w:eastAsia="Calibri" w:hAnsi="Times New Roman" w:cs="Times New Roman"/>
          <w:sz w:val="24"/>
          <w:szCs w:val="24"/>
        </w:rPr>
        <w:t xml:space="preserve">asutamisest. </w:t>
      </w:r>
    </w:p>
    <w:p w14:paraId="17D6DA2F" w14:textId="77777777" w:rsidR="005B2D93" w:rsidRPr="00B92E7F" w:rsidRDefault="005B2D93" w:rsidP="00B92E7F">
      <w:pPr>
        <w:spacing w:after="0" w:line="240" w:lineRule="auto"/>
        <w:rPr>
          <w:rFonts w:ascii="Times New Roman" w:hAnsi="Times New Roman" w:cs="Times New Roman"/>
          <w:b/>
          <w:bCs/>
          <w:sz w:val="24"/>
          <w:szCs w:val="24"/>
        </w:rPr>
      </w:pPr>
    </w:p>
    <w:p w14:paraId="1767BC42" w14:textId="59F66C8C" w:rsidR="005B2D93" w:rsidRPr="00B92E7F" w:rsidRDefault="1CC1AC05" w:rsidP="00B92E7F">
      <w:pPr>
        <w:spacing w:after="0" w:line="240" w:lineRule="auto"/>
        <w:jc w:val="both"/>
        <w:rPr>
          <w:rFonts w:ascii="Times New Roman" w:eastAsia="Times New Roman" w:hAnsi="Times New Roman" w:cs="Times New Roman"/>
          <w:sz w:val="24"/>
          <w:szCs w:val="24"/>
        </w:rPr>
      </w:pPr>
      <w:r w:rsidRPr="00B92E7F">
        <w:rPr>
          <w:rFonts w:ascii="Times New Roman" w:hAnsi="Times New Roman" w:cs="Times New Roman"/>
          <w:b/>
          <w:bCs/>
          <w:sz w:val="24"/>
          <w:szCs w:val="24"/>
        </w:rPr>
        <w:t>Lõike 7</w:t>
      </w:r>
      <w:r w:rsidR="2CE39E3E" w:rsidRPr="00B92E7F">
        <w:rPr>
          <w:rFonts w:ascii="Times New Roman" w:hAnsi="Times New Roman" w:cs="Times New Roman"/>
          <w:b/>
          <w:bCs/>
          <w:sz w:val="24"/>
          <w:szCs w:val="24"/>
        </w:rPr>
        <w:t xml:space="preserve"> esimese lause</w:t>
      </w:r>
      <w:r w:rsidRPr="00B92E7F">
        <w:rPr>
          <w:rFonts w:ascii="Times New Roman" w:hAnsi="Times New Roman" w:cs="Times New Roman"/>
          <w:b/>
          <w:bCs/>
          <w:sz w:val="24"/>
          <w:szCs w:val="24"/>
        </w:rPr>
        <w:t xml:space="preserve"> täiendamine. </w:t>
      </w:r>
      <w:r w:rsidRPr="00B92E7F">
        <w:rPr>
          <w:rFonts w:ascii="Times New Roman" w:hAnsi="Times New Roman" w:cs="Times New Roman"/>
          <w:sz w:val="24"/>
          <w:szCs w:val="24"/>
        </w:rPr>
        <w:t xml:space="preserve">Lõike 7 kohaselt peab Finantsinspektsiooni järelevalve </w:t>
      </w:r>
      <w:r w:rsidR="7FFF4E21" w:rsidRPr="00B92E7F">
        <w:rPr>
          <w:rFonts w:ascii="Times New Roman" w:hAnsi="Times New Roman" w:cs="Times New Roman"/>
          <w:sz w:val="24"/>
          <w:szCs w:val="24"/>
        </w:rPr>
        <w:t>krediidiasutuste ja valdusettevõtjate üle hõlmama nende juhtimise korraldamist, juhtorganite liikmete pädevust, koossoeisu mitmekesisust ja ta</w:t>
      </w:r>
      <w:r w:rsidR="1974561A" w:rsidRPr="00B92E7F">
        <w:rPr>
          <w:rFonts w:ascii="Times New Roman" w:hAnsi="Times New Roman" w:cs="Times New Roman"/>
          <w:sz w:val="24"/>
          <w:szCs w:val="24"/>
        </w:rPr>
        <w:t xml:space="preserve">sustamispõhimõtete järgimist. Tulenevalt </w:t>
      </w:r>
      <w:r w:rsidR="7BD47EA4" w:rsidRPr="00B92E7F">
        <w:rPr>
          <w:rFonts w:ascii="Times New Roman" w:hAnsi="Times New Roman" w:cs="Times New Roman"/>
          <w:sz w:val="24"/>
          <w:szCs w:val="24"/>
        </w:rPr>
        <w:t>CRD VI artikli 91 lõikest 1, muudetakse lõiget selliselt,</w:t>
      </w:r>
      <w:r w:rsidR="61408904" w:rsidRPr="00B92E7F">
        <w:rPr>
          <w:rFonts w:ascii="Times New Roman" w:hAnsi="Times New Roman" w:cs="Times New Roman"/>
          <w:sz w:val="24"/>
          <w:szCs w:val="24"/>
        </w:rPr>
        <w:t xml:space="preserve"> et </w:t>
      </w:r>
      <w:r w:rsidR="61408904" w:rsidRPr="00B92E7F">
        <w:rPr>
          <w:rFonts w:ascii="Times New Roman" w:eastAsia="Times New Roman" w:hAnsi="Times New Roman" w:cs="Times New Roman"/>
          <w:sz w:val="24"/>
          <w:szCs w:val="24"/>
        </w:rPr>
        <w:t>Finantsinspektsiooni järelevalve juhtorganite liikmete suutlikkus</w:t>
      </w:r>
      <w:r w:rsidR="03F009EB" w:rsidRPr="00B92E7F">
        <w:rPr>
          <w:rFonts w:ascii="Times New Roman" w:eastAsia="Times New Roman" w:hAnsi="Times New Roman" w:cs="Times New Roman"/>
          <w:sz w:val="24"/>
          <w:szCs w:val="24"/>
        </w:rPr>
        <w:t>e üle</w:t>
      </w:r>
      <w:r w:rsidR="61408904" w:rsidRPr="00B92E7F">
        <w:rPr>
          <w:rFonts w:ascii="Times New Roman" w:eastAsia="Times New Roman" w:hAnsi="Times New Roman" w:cs="Times New Roman"/>
          <w:sz w:val="24"/>
          <w:szCs w:val="24"/>
        </w:rPr>
        <w:t xml:space="preserve"> oma ülesandeid täita</w:t>
      </w:r>
      <w:r w:rsidR="0F059365" w:rsidRPr="00B92E7F">
        <w:rPr>
          <w:rFonts w:ascii="Times New Roman" w:eastAsia="Times New Roman" w:hAnsi="Times New Roman" w:cs="Times New Roman"/>
          <w:sz w:val="24"/>
          <w:szCs w:val="24"/>
        </w:rPr>
        <w:t xml:space="preserve"> hõlmab</w:t>
      </w:r>
      <w:r w:rsidR="61408904" w:rsidRPr="00B92E7F">
        <w:rPr>
          <w:rFonts w:ascii="Times New Roman" w:eastAsia="Times New Roman" w:hAnsi="Times New Roman" w:cs="Times New Roman"/>
          <w:sz w:val="24"/>
          <w:szCs w:val="24"/>
        </w:rPr>
        <w:t xml:space="preserve"> </w:t>
      </w:r>
      <w:r w:rsidR="13E3F3BA" w:rsidRPr="00B92E7F">
        <w:rPr>
          <w:rFonts w:ascii="Times New Roman" w:eastAsia="Times New Roman" w:hAnsi="Times New Roman" w:cs="Times New Roman"/>
          <w:sz w:val="24"/>
          <w:szCs w:val="24"/>
        </w:rPr>
        <w:t>ka</w:t>
      </w:r>
      <w:r w:rsidR="61408904" w:rsidRPr="00B92E7F">
        <w:rPr>
          <w:rFonts w:ascii="Times New Roman" w:eastAsia="Times New Roman" w:hAnsi="Times New Roman" w:cs="Times New Roman"/>
          <w:sz w:val="24"/>
          <w:szCs w:val="24"/>
        </w:rPr>
        <w:t xml:space="preserve"> juhtidele esitatava</w:t>
      </w:r>
      <w:r w:rsidR="2DD0656D" w:rsidRPr="00B92E7F">
        <w:rPr>
          <w:rFonts w:ascii="Times New Roman" w:eastAsia="Times New Roman" w:hAnsi="Times New Roman" w:cs="Times New Roman"/>
          <w:sz w:val="24"/>
          <w:szCs w:val="24"/>
        </w:rPr>
        <w:t>id</w:t>
      </w:r>
      <w:r w:rsidR="61408904" w:rsidRPr="00B92E7F">
        <w:rPr>
          <w:rFonts w:ascii="Times New Roman" w:eastAsia="Times New Roman" w:hAnsi="Times New Roman" w:cs="Times New Roman"/>
          <w:sz w:val="24"/>
          <w:szCs w:val="24"/>
        </w:rPr>
        <w:t xml:space="preserve"> nõu</w:t>
      </w:r>
      <w:r w:rsidR="0F9EC196" w:rsidRPr="00B92E7F">
        <w:rPr>
          <w:rFonts w:ascii="Times New Roman" w:eastAsia="Times New Roman" w:hAnsi="Times New Roman" w:cs="Times New Roman"/>
          <w:sz w:val="24"/>
          <w:szCs w:val="24"/>
        </w:rPr>
        <w:t>deid.</w:t>
      </w:r>
    </w:p>
    <w:p w14:paraId="63636357" w14:textId="6CD27566" w:rsidR="69EE874A" w:rsidRPr="00B92E7F" w:rsidRDefault="69EE874A" w:rsidP="00B92E7F">
      <w:pPr>
        <w:spacing w:after="0" w:line="240" w:lineRule="auto"/>
        <w:rPr>
          <w:rFonts w:ascii="Times New Roman" w:eastAsia="Times New Roman" w:hAnsi="Times New Roman" w:cs="Times New Roman"/>
          <w:sz w:val="24"/>
          <w:szCs w:val="24"/>
        </w:rPr>
      </w:pPr>
    </w:p>
    <w:p w14:paraId="0962CF24" w14:textId="462A95DC" w:rsidR="005B2D93" w:rsidRPr="00B92E7F" w:rsidRDefault="005B2D9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9 täiendamine. </w:t>
      </w:r>
      <w:r w:rsidRPr="00B92E7F">
        <w:rPr>
          <w:rFonts w:ascii="Times New Roman" w:hAnsi="Times New Roman" w:cs="Times New Roman"/>
          <w:sz w:val="24"/>
          <w:szCs w:val="24"/>
        </w:rPr>
        <w:t xml:space="preserve">Lõige 9 sätestab loetelu krediidiasutusega seotud aspektidest, millega Finantsinspektsioon peab arvestama järelevalve teostamisel. Taolisteks aspektideks on näiteks krediidiasutuse tegevuse iseloom, keerukus, ärimudel jms. Lõikega 9 on võetud üle CRD artikli 98 lõige 1. </w:t>
      </w:r>
    </w:p>
    <w:p w14:paraId="7D0814B2" w14:textId="77777777" w:rsidR="005B2D93" w:rsidRPr="00B92E7F" w:rsidRDefault="005B2D93" w:rsidP="00B92E7F">
      <w:pPr>
        <w:spacing w:after="0" w:line="240" w:lineRule="auto"/>
        <w:jc w:val="both"/>
        <w:rPr>
          <w:rFonts w:ascii="Times New Roman" w:hAnsi="Times New Roman" w:cs="Times New Roman"/>
          <w:sz w:val="24"/>
          <w:szCs w:val="24"/>
        </w:rPr>
      </w:pPr>
    </w:p>
    <w:p w14:paraId="67B7635D" w14:textId="7DDBB418" w:rsidR="005B2D93" w:rsidRPr="00B92E7F" w:rsidRDefault="005B2D9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CRD VI muutmise tulemusena lisatakse artikli 98 lõikesse 1 punkt k, mille kohaselt peab pädev asutus järelevalve teostamisel võtma arvesse lisaks eelnimetatule ka krediidiasutuse ESG riskide juhtimise kava ning sellega seotud vahe-eesmärkide saavutamist ja ulatust. ESG kava reguleerib seaduses § </w:t>
      </w:r>
      <w:r w:rsidR="2E1AFEF1" w:rsidRPr="00B92E7F">
        <w:rPr>
          <w:rFonts w:ascii="Times New Roman" w:hAnsi="Times New Roman" w:cs="Times New Roman"/>
          <w:sz w:val="24"/>
          <w:szCs w:val="24"/>
        </w:rPr>
        <w:t>82</w:t>
      </w:r>
      <w:r w:rsidR="75718F11" w:rsidRPr="00B92E7F">
        <w:rPr>
          <w:rFonts w:ascii="Times New Roman" w:hAnsi="Times New Roman" w:cs="Times New Roman"/>
          <w:sz w:val="24"/>
          <w:szCs w:val="24"/>
          <w:vertAlign w:val="superscript"/>
        </w:rPr>
        <w:t>6</w:t>
      </w:r>
      <w:r w:rsidRPr="00B92E7F">
        <w:rPr>
          <w:rFonts w:ascii="Times New Roman" w:hAnsi="Times New Roman" w:cs="Times New Roman"/>
          <w:sz w:val="24"/>
          <w:szCs w:val="24"/>
        </w:rPr>
        <w:t xml:space="preserve"> (vt ka § </w:t>
      </w:r>
      <w:r w:rsidR="2E1AFEF1" w:rsidRPr="00B92E7F">
        <w:rPr>
          <w:rFonts w:ascii="Times New Roman" w:hAnsi="Times New Roman" w:cs="Times New Roman"/>
          <w:sz w:val="24"/>
          <w:szCs w:val="24"/>
        </w:rPr>
        <w:t>82</w:t>
      </w:r>
      <w:r w:rsidR="6B5F541B" w:rsidRPr="00B92E7F">
        <w:rPr>
          <w:rFonts w:ascii="Times New Roman" w:hAnsi="Times New Roman" w:cs="Times New Roman"/>
          <w:sz w:val="24"/>
          <w:szCs w:val="24"/>
          <w:vertAlign w:val="superscript"/>
        </w:rPr>
        <w:t>6</w:t>
      </w:r>
      <w:r w:rsidRPr="00B92E7F">
        <w:rPr>
          <w:rFonts w:ascii="Times New Roman" w:hAnsi="Times New Roman" w:cs="Times New Roman"/>
          <w:sz w:val="24"/>
          <w:szCs w:val="24"/>
        </w:rPr>
        <w:t xml:space="preserve"> lisamise selgitust), mille kohaselt peab krediidiasutus koostama konkreetse kava ning jälgima keskkonna-, sotsiaalsetest ja juhtimisteguritest tulenevaid riske ning neid mõõtma. </w:t>
      </w:r>
      <w:r w:rsidR="00E56E94" w:rsidRPr="00B92E7F">
        <w:rPr>
          <w:rFonts w:ascii="Times New Roman" w:hAnsi="Times New Roman" w:cs="Times New Roman"/>
          <w:sz w:val="24"/>
          <w:szCs w:val="24"/>
        </w:rPr>
        <w:t xml:space="preserve">Tulenevalt punkti k lisamisest täiendatakse § 96 lõiget 9 ning kohustatakse Finantsinspektsiooni võtma arvesse lisaks muudele krediidiasutust puudutavatele aspektidele ka krediidiasutuse ESG kava ulatust, kvantifitseerivaid eesmärke ja protsesse. </w:t>
      </w:r>
    </w:p>
    <w:p w14:paraId="5C5BC070" w14:textId="3FC72432" w:rsidR="005B2D93" w:rsidRPr="00B92E7F" w:rsidRDefault="005B2D93" w:rsidP="00B92E7F">
      <w:pPr>
        <w:spacing w:after="0" w:line="240" w:lineRule="auto"/>
        <w:rPr>
          <w:rFonts w:ascii="Times New Roman" w:hAnsi="Times New Roman" w:cs="Times New Roman"/>
          <w:b/>
          <w:bCs/>
          <w:sz w:val="24"/>
          <w:szCs w:val="24"/>
        </w:rPr>
      </w:pPr>
    </w:p>
    <w:p w14:paraId="60DB488D" w14:textId="18E3F702" w:rsidR="00792E10" w:rsidRPr="00B92E7F" w:rsidRDefault="004355C0"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Paragrahvi täiendamine lõigetega </w:t>
      </w:r>
      <w:r w:rsidRPr="00B92E7F">
        <w:rPr>
          <w:rFonts w:ascii="Times New Roman" w:eastAsia="Calibri" w:hAnsi="Times New Roman" w:cs="Times New Roman"/>
          <w:b/>
          <w:bCs/>
          <w:color w:val="000000" w:themeColor="text1"/>
          <w:sz w:val="24"/>
          <w:szCs w:val="24"/>
        </w:rPr>
        <w:t>14</w:t>
      </w:r>
      <w:r w:rsidR="07E6C063" w:rsidRPr="00B92E7F">
        <w:rPr>
          <w:rFonts w:ascii="Times New Roman" w:eastAsia="Calibri" w:hAnsi="Times New Roman" w:cs="Times New Roman"/>
          <w:b/>
          <w:bCs/>
          <w:color w:val="000000" w:themeColor="text1"/>
          <w:sz w:val="24"/>
          <w:szCs w:val="24"/>
        </w:rPr>
        <w:t>–</w:t>
      </w:r>
      <w:r w:rsidR="0204A8D8" w:rsidRPr="00B92E7F">
        <w:rPr>
          <w:rFonts w:ascii="Times New Roman" w:eastAsia="Calibri" w:hAnsi="Times New Roman" w:cs="Times New Roman"/>
          <w:b/>
          <w:bCs/>
          <w:color w:val="000000" w:themeColor="text1"/>
          <w:sz w:val="24"/>
          <w:szCs w:val="24"/>
        </w:rPr>
        <w:t>20</w:t>
      </w:r>
      <w:r w:rsidRPr="00B92E7F">
        <w:rPr>
          <w:rFonts w:ascii="Times New Roman" w:hAnsi="Times New Roman" w:cs="Times New Roman"/>
          <w:b/>
          <w:bCs/>
          <w:sz w:val="24"/>
          <w:szCs w:val="24"/>
        </w:rPr>
        <w:t xml:space="preserve">. </w:t>
      </w:r>
      <w:r w:rsidR="4EF478FC" w:rsidRPr="00B92E7F">
        <w:rPr>
          <w:rFonts w:ascii="Times New Roman" w:hAnsi="Times New Roman" w:cs="Times New Roman"/>
          <w:b/>
          <w:bCs/>
          <w:sz w:val="24"/>
          <w:szCs w:val="24"/>
        </w:rPr>
        <w:t>Lõi</w:t>
      </w:r>
      <w:r w:rsidR="00172573" w:rsidRPr="00B92E7F">
        <w:rPr>
          <w:rFonts w:ascii="Times New Roman" w:hAnsi="Times New Roman" w:cs="Times New Roman"/>
          <w:b/>
          <w:bCs/>
          <w:sz w:val="24"/>
          <w:szCs w:val="24"/>
        </w:rPr>
        <w:t>getega</w:t>
      </w:r>
      <w:r w:rsidR="4EF478FC" w:rsidRPr="00B92E7F">
        <w:rPr>
          <w:rFonts w:ascii="Times New Roman" w:hAnsi="Times New Roman" w:cs="Times New Roman"/>
          <w:b/>
          <w:bCs/>
          <w:sz w:val="24"/>
          <w:szCs w:val="24"/>
        </w:rPr>
        <w:t xml:space="preserve"> 14</w:t>
      </w:r>
      <w:r w:rsidR="00172573" w:rsidRPr="00B92E7F">
        <w:rPr>
          <w:rFonts w:ascii="Times New Roman" w:hAnsi="Times New Roman" w:cs="Times New Roman"/>
          <w:b/>
          <w:bCs/>
          <w:sz w:val="24"/>
          <w:szCs w:val="24"/>
        </w:rPr>
        <w:t xml:space="preserve">–17 </w:t>
      </w:r>
      <w:r w:rsidR="00172573" w:rsidRPr="00B92E7F">
        <w:rPr>
          <w:rFonts w:ascii="Times New Roman" w:hAnsi="Times New Roman" w:cs="Times New Roman"/>
          <w:sz w:val="24"/>
          <w:szCs w:val="24"/>
        </w:rPr>
        <w:t>n</w:t>
      </w:r>
      <w:r w:rsidR="4EF478FC" w:rsidRPr="00B92E7F">
        <w:rPr>
          <w:rFonts w:ascii="Times New Roman" w:hAnsi="Times New Roman" w:cs="Times New Roman"/>
          <w:sz w:val="24"/>
          <w:szCs w:val="24"/>
        </w:rPr>
        <w:t>ähakse Finantsinspektsioonile ette kohustus hinnata ja jälgida selliseid arenguid krediidiasutuste praktilises tegevuses, mis puudutab nende nn ESG strateegiaid ning vastavat riskijuhtimist. Muu</w:t>
      </w:r>
      <w:r w:rsidR="00825332">
        <w:rPr>
          <w:rFonts w:ascii="Times New Roman" w:hAnsi="Times New Roman" w:cs="Times New Roman"/>
          <w:sz w:val="24"/>
          <w:szCs w:val="24"/>
        </w:rPr>
        <w:t xml:space="preserve"> </w:t>
      </w:r>
      <w:r w:rsidR="4EF478FC" w:rsidRPr="00B92E7F">
        <w:rPr>
          <w:rFonts w:ascii="Times New Roman" w:hAnsi="Times New Roman" w:cs="Times New Roman"/>
          <w:sz w:val="24"/>
          <w:szCs w:val="24"/>
        </w:rPr>
        <w:t>hulgas peab järelevalveasutus hindama, kuidas krediidiasutus on KAS § 82</w:t>
      </w:r>
      <w:r w:rsidR="4EF478FC" w:rsidRPr="00B92E7F">
        <w:rPr>
          <w:rFonts w:ascii="Times New Roman" w:hAnsi="Times New Roman" w:cs="Times New Roman"/>
          <w:sz w:val="24"/>
          <w:szCs w:val="24"/>
          <w:vertAlign w:val="superscript"/>
        </w:rPr>
        <w:t>6</w:t>
      </w:r>
      <w:r w:rsidR="4EF478FC" w:rsidRPr="00B92E7F">
        <w:rPr>
          <w:rFonts w:ascii="Times New Roman" w:hAnsi="Times New Roman" w:cs="Times New Roman"/>
          <w:sz w:val="24"/>
          <w:szCs w:val="24"/>
        </w:rPr>
        <w:t xml:space="preserve"> alusel koostanud vastava ESG kava. Samuti tuleb hindamisel arvestada krediidiasut</w:t>
      </w:r>
      <w:r w:rsidR="44FEA114" w:rsidRPr="00B92E7F">
        <w:rPr>
          <w:rFonts w:ascii="Times New Roman" w:hAnsi="Times New Roman" w:cs="Times New Roman"/>
          <w:sz w:val="24"/>
          <w:szCs w:val="24"/>
        </w:rPr>
        <w:t>use poolt pakutavaid ja</w:t>
      </w:r>
      <w:r w:rsidR="4EF478FC" w:rsidRPr="00B92E7F">
        <w:rPr>
          <w:rFonts w:ascii="Times New Roman" w:hAnsi="Times New Roman" w:cs="Times New Roman"/>
          <w:sz w:val="24"/>
          <w:szCs w:val="24"/>
        </w:rPr>
        <w:t xml:space="preserve"> kestlikkusega seotud teenuseid/tooteid</w:t>
      </w:r>
      <w:r w:rsidR="326A8A67" w:rsidRPr="00B92E7F">
        <w:rPr>
          <w:rFonts w:ascii="Times New Roman" w:hAnsi="Times New Roman" w:cs="Times New Roman"/>
          <w:sz w:val="24"/>
          <w:szCs w:val="24"/>
        </w:rPr>
        <w:t xml:space="preserve"> ning</w:t>
      </w:r>
      <w:r w:rsidR="4EF478FC" w:rsidRPr="00B92E7F">
        <w:rPr>
          <w:rFonts w:ascii="Times New Roman" w:hAnsi="Times New Roman" w:cs="Times New Roman"/>
          <w:sz w:val="24"/>
          <w:szCs w:val="24"/>
        </w:rPr>
        <w:t xml:space="preserve"> kestlikule majanduse</w:t>
      </w:r>
      <w:r w:rsidR="4BDAA2CF" w:rsidRPr="00B92E7F">
        <w:rPr>
          <w:rFonts w:ascii="Times New Roman" w:hAnsi="Times New Roman" w:cs="Times New Roman"/>
          <w:sz w:val="24"/>
          <w:szCs w:val="24"/>
        </w:rPr>
        <w:t>le</w:t>
      </w:r>
      <w:r w:rsidR="4EF478FC" w:rsidRPr="00B92E7F">
        <w:rPr>
          <w:rFonts w:ascii="Times New Roman" w:hAnsi="Times New Roman" w:cs="Times New Roman"/>
          <w:sz w:val="24"/>
          <w:szCs w:val="24"/>
        </w:rPr>
        <w:t xml:space="preserve"> ülemineku rahastamise põhimõtteid ning laenude väljastamise põhimõtteid seoses </w:t>
      </w:r>
      <w:proofErr w:type="spellStart"/>
      <w:r w:rsidR="4EF478FC" w:rsidRPr="00B92E7F">
        <w:rPr>
          <w:rFonts w:ascii="Times New Roman" w:hAnsi="Times New Roman" w:cs="Times New Roman"/>
          <w:sz w:val="24"/>
          <w:szCs w:val="24"/>
        </w:rPr>
        <w:t>ESG-ga</w:t>
      </w:r>
      <w:proofErr w:type="spellEnd"/>
      <w:r w:rsidR="4EF478FC" w:rsidRPr="00B92E7F">
        <w:rPr>
          <w:rFonts w:ascii="Times New Roman" w:hAnsi="Times New Roman" w:cs="Times New Roman"/>
          <w:sz w:val="24"/>
          <w:szCs w:val="24"/>
        </w:rPr>
        <w:t>. F</w:t>
      </w:r>
      <w:r w:rsidR="54C6B432" w:rsidRPr="00B92E7F">
        <w:rPr>
          <w:rFonts w:ascii="Times New Roman" w:hAnsi="Times New Roman" w:cs="Times New Roman"/>
          <w:sz w:val="24"/>
          <w:szCs w:val="24"/>
        </w:rPr>
        <w:t>inantsinspektsioon</w:t>
      </w:r>
      <w:r w:rsidR="4EF478FC" w:rsidRPr="00B92E7F">
        <w:rPr>
          <w:rFonts w:ascii="Times New Roman" w:hAnsi="Times New Roman" w:cs="Times New Roman"/>
          <w:sz w:val="24"/>
          <w:szCs w:val="24"/>
        </w:rPr>
        <w:t xml:space="preserve"> peab hindama vastava kava usaldusväärsust järelevalvealase läbivaatamise ja hindamise protsessi osana. </w:t>
      </w:r>
      <w:r w:rsidR="74F9BA49" w:rsidRPr="00B92E7F">
        <w:rPr>
          <w:rFonts w:ascii="Times New Roman" w:hAnsi="Times New Roman" w:cs="Times New Roman"/>
          <w:sz w:val="24"/>
          <w:szCs w:val="24"/>
        </w:rPr>
        <w:t xml:space="preserve">Lõikega 14 võetakse üle </w:t>
      </w:r>
      <w:r w:rsidR="4EF478FC" w:rsidRPr="00B92E7F">
        <w:rPr>
          <w:rFonts w:ascii="Times New Roman" w:hAnsi="Times New Roman" w:cs="Times New Roman"/>
          <w:sz w:val="24"/>
          <w:szCs w:val="24"/>
        </w:rPr>
        <w:t xml:space="preserve">CRD </w:t>
      </w:r>
      <w:r w:rsidR="674F49BD" w:rsidRPr="00B92E7F">
        <w:rPr>
          <w:rFonts w:ascii="Times New Roman" w:hAnsi="Times New Roman" w:cs="Times New Roman"/>
          <w:sz w:val="24"/>
          <w:szCs w:val="24"/>
        </w:rPr>
        <w:t xml:space="preserve">VI </w:t>
      </w:r>
      <w:r w:rsidR="4EF478FC" w:rsidRPr="00B92E7F">
        <w:rPr>
          <w:rFonts w:ascii="Times New Roman" w:hAnsi="Times New Roman" w:cs="Times New Roman"/>
          <w:sz w:val="24"/>
          <w:szCs w:val="24"/>
        </w:rPr>
        <w:t xml:space="preserve">artiklil 87a </w:t>
      </w:r>
      <w:r w:rsidR="21FA44A7" w:rsidRPr="00B92E7F">
        <w:rPr>
          <w:rFonts w:ascii="Times New Roman" w:hAnsi="Times New Roman" w:cs="Times New Roman"/>
          <w:sz w:val="24"/>
          <w:szCs w:val="24"/>
        </w:rPr>
        <w:t>lõike 4 esimene alalõige.</w:t>
      </w:r>
    </w:p>
    <w:p w14:paraId="73BECA75" w14:textId="5C1AE6B9" w:rsidR="27F083C7" w:rsidRPr="00B92E7F" w:rsidRDefault="27F083C7" w:rsidP="00B92E7F">
      <w:pPr>
        <w:spacing w:after="0" w:line="240" w:lineRule="auto"/>
        <w:jc w:val="both"/>
        <w:rPr>
          <w:rFonts w:ascii="Times New Roman" w:hAnsi="Times New Roman" w:cs="Times New Roman"/>
          <w:b/>
          <w:bCs/>
          <w:sz w:val="24"/>
          <w:szCs w:val="24"/>
        </w:rPr>
      </w:pPr>
    </w:p>
    <w:p w14:paraId="67A1DC08" w14:textId="4A8B873F" w:rsidR="00191226" w:rsidRPr="00B92E7F" w:rsidRDefault="4B3DDD3F" w:rsidP="00B92E7F">
      <w:pPr>
        <w:pStyle w:val="Normaallaadveeb"/>
        <w:shd w:val="clear" w:color="auto" w:fill="FFFFFF" w:themeFill="background1"/>
        <w:spacing w:before="0" w:beforeAutospacing="0" w:after="0" w:afterAutospacing="0"/>
        <w:jc w:val="both"/>
      </w:pPr>
      <w:r w:rsidRPr="00B92E7F">
        <w:t>Samuti nähakse ette, et</w:t>
      </w:r>
      <w:r w:rsidR="7F2949A9" w:rsidRPr="00B92E7F">
        <w:t xml:space="preserve"> </w:t>
      </w:r>
      <w:r w:rsidR="3F153D37" w:rsidRPr="00B92E7F">
        <w:t>F</w:t>
      </w:r>
      <w:r w:rsidR="513AF225" w:rsidRPr="00B92E7F">
        <w:t>inantsinspektsioon</w:t>
      </w:r>
      <w:r w:rsidR="3F153D37" w:rsidRPr="00B92E7F">
        <w:t xml:space="preserve"> </w:t>
      </w:r>
      <w:r w:rsidRPr="00B92E7F">
        <w:t xml:space="preserve">peab </w:t>
      </w:r>
      <w:r w:rsidR="3F153D37" w:rsidRPr="00B92E7F">
        <w:t>te</w:t>
      </w:r>
      <w:r w:rsidR="05C76992" w:rsidRPr="00B92E7F">
        <w:t>gema</w:t>
      </w:r>
      <w:r w:rsidR="3F153D37" w:rsidRPr="00B92E7F">
        <w:t xml:space="preserve"> vajaduse</w:t>
      </w:r>
      <w:r w:rsidR="561EA355" w:rsidRPr="00B92E7F">
        <w:t xml:space="preserve"> korral</w:t>
      </w:r>
      <w:r w:rsidR="3F153D37" w:rsidRPr="00B92E7F">
        <w:t xml:space="preserve"> koostööd teiste vastavate ametiasutustega (</w:t>
      </w:r>
      <w:r w:rsidR="786CA38D" w:rsidRPr="00B92E7F">
        <w:t xml:space="preserve">ingl. k. </w:t>
      </w:r>
      <w:proofErr w:type="spellStart"/>
      <w:r w:rsidR="3F153D37" w:rsidRPr="00B92E7F">
        <w:rPr>
          <w:i/>
          <w:iCs/>
        </w:rPr>
        <w:t>authorities</w:t>
      </w:r>
      <w:proofErr w:type="spellEnd"/>
      <w:r w:rsidR="3F153D37" w:rsidRPr="00B92E7F">
        <w:rPr>
          <w:i/>
          <w:iCs/>
        </w:rPr>
        <w:t xml:space="preserve"> </w:t>
      </w:r>
      <w:proofErr w:type="spellStart"/>
      <w:r w:rsidR="3F153D37" w:rsidRPr="00B92E7F">
        <w:rPr>
          <w:i/>
          <w:iCs/>
        </w:rPr>
        <w:t>or</w:t>
      </w:r>
      <w:proofErr w:type="spellEnd"/>
      <w:r w:rsidR="3F153D37" w:rsidRPr="00B92E7F">
        <w:rPr>
          <w:i/>
          <w:iCs/>
        </w:rPr>
        <w:t xml:space="preserve"> </w:t>
      </w:r>
      <w:proofErr w:type="spellStart"/>
      <w:r w:rsidR="3F153D37" w:rsidRPr="00B92E7F">
        <w:rPr>
          <w:i/>
          <w:iCs/>
        </w:rPr>
        <w:t>public</w:t>
      </w:r>
      <w:proofErr w:type="spellEnd"/>
      <w:r w:rsidR="3F153D37" w:rsidRPr="00B92E7F">
        <w:rPr>
          <w:i/>
          <w:iCs/>
        </w:rPr>
        <w:t xml:space="preserve"> </w:t>
      </w:r>
      <w:proofErr w:type="spellStart"/>
      <w:r w:rsidR="3F153D37" w:rsidRPr="00B92E7F">
        <w:rPr>
          <w:i/>
          <w:iCs/>
        </w:rPr>
        <w:t>bodies</w:t>
      </w:r>
      <w:proofErr w:type="spellEnd"/>
      <w:r w:rsidR="3F153D37" w:rsidRPr="00B92E7F">
        <w:rPr>
          <w:i/>
          <w:iCs/>
        </w:rPr>
        <w:t xml:space="preserve"> in </w:t>
      </w:r>
      <w:proofErr w:type="spellStart"/>
      <w:r w:rsidR="3F153D37" w:rsidRPr="00B92E7F">
        <w:rPr>
          <w:i/>
          <w:iCs/>
        </w:rPr>
        <w:t>charge</w:t>
      </w:r>
      <w:proofErr w:type="spellEnd"/>
      <w:r w:rsidR="3F153D37" w:rsidRPr="00B92E7F">
        <w:rPr>
          <w:i/>
          <w:iCs/>
        </w:rPr>
        <w:t xml:space="preserve"> of </w:t>
      </w:r>
      <w:proofErr w:type="spellStart"/>
      <w:r w:rsidR="3F153D37" w:rsidRPr="00B92E7F">
        <w:rPr>
          <w:i/>
          <w:iCs/>
        </w:rPr>
        <w:t>climate</w:t>
      </w:r>
      <w:proofErr w:type="spellEnd"/>
      <w:r w:rsidR="3F153D37" w:rsidRPr="00B92E7F">
        <w:rPr>
          <w:i/>
          <w:iCs/>
        </w:rPr>
        <w:t xml:space="preserve"> </w:t>
      </w:r>
      <w:proofErr w:type="spellStart"/>
      <w:r w:rsidR="3F153D37" w:rsidRPr="00B92E7F">
        <w:rPr>
          <w:i/>
          <w:iCs/>
        </w:rPr>
        <w:t>change</w:t>
      </w:r>
      <w:proofErr w:type="spellEnd"/>
      <w:r w:rsidR="3F153D37" w:rsidRPr="00B92E7F">
        <w:rPr>
          <w:i/>
          <w:iCs/>
        </w:rPr>
        <w:t xml:space="preserve"> and </w:t>
      </w:r>
      <w:proofErr w:type="spellStart"/>
      <w:r w:rsidR="3F153D37" w:rsidRPr="00B92E7F">
        <w:rPr>
          <w:i/>
          <w:iCs/>
        </w:rPr>
        <w:t>environmental</w:t>
      </w:r>
      <w:proofErr w:type="spellEnd"/>
      <w:r w:rsidR="3F153D37" w:rsidRPr="00B92E7F">
        <w:rPr>
          <w:i/>
          <w:iCs/>
        </w:rPr>
        <w:t xml:space="preserve"> </w:t>
      </w:r>
      <w:proofErr w:type="spellStart"/>
      <w:r w:rsidR="3F153D37" w:rsidRPr="00B92E7F">
        <w:rPr>
          <w:i/>
          <w:iCs/>
        </w:rPr>
        <w:t>supervision</w:t>
      </w:r>
      <w:proofErr w:type="spellEnd"/>
      <w:r w:rsidR="3F153D37" w:rsidRPr="00B92E7F">
        <w:t>)</w:t>
      </w:r>
      <w:r w:rsidR="68C04D7A" w:rsidRPr="00B92E7F">
        <w:t xml:space="preserve">, kelleks </w:t>
      </w:r>
      <w:r w:rsidR="6A46DE78" w:rsidRPr="00B92E7F">
        <w:t>Eestis</w:t>
      </w:r>
      <w:r w:rsidR="12ABF416" w:rsidRPr="00B92E7F">
        <w:t xml:space="preserve"> on näiteks</w:t>
      </w:r>
      <w:r w:rsidR="216A189C" w:rsidRPr="00B92E7F">
        <w:t xml:space="preserve"> Kliimaministeerium, </w:t>
      </w:r>
      <w:proofErr w:type="spellStart"/>
      <w:r w:rsidR="216A189C" w:rsidRPr="00B92E7F">
        <w:t>Keskkonnamet</w:t>
      </w:r>
      <w:proofErr w:type="spellEnd"/>
      <w:r w:rsidR="216A189C" w:rsidRPr="00B92E7F">
        <w:t xml:space="preserve"> ja Keskkonnaagentuur. </w:t>
      </w:r>
      <w:r w:rsidR="768EB62D" w:rsidRPr="00B92E7F">
        <w:t>Eeltoodu põhineb CRD VI artikli 98</w:t>
      </w:r>
      <w:r w:rsidR="647E62F2" w:rsidRPr="00B92E7F">
        <w:t xml:space="preserve"> lõikel 9</w:t>
      </w:r>
      <w:r w:rsidR="768EB62D" w:rsidRPr="00B92E7F">
        <w:t>.</w:t>
      </w:r>
    </w:p>
    <w:p w14:paraId="091EDABE" w14:textId="5BCAF997" w:rsidR="00172573" w:rsidRPr="00B92E7F" w:rsidRDefault="00172573" w:rsidP="00B92E7F">
      <w:pPr>
        <w:spacing w:after="0" w:line="240" w:lineRule="auto"/>
        <w:jc w:val="both"/>
        <w:rPr>
          <w:rFonts w:ascii="Times New Roman" w:hAnsi="Times New Roman" w:cs="Times New Roman"/>
          <w:b/>
          <w:bCs/>
          <w:sz w:val="24"/>
          <w:szCs w:val="24"/>
        </w:rPr>
      </w:pPr>
    </w:p>
    <w:p w14:paraId="210E8BBE" w14:textId="2A555340" w:rsidR="00172573" w:rsidRPr="00B92E7F" w:rsidRDefault="4B3DDD3F" w:rsidP="00B92E7F">
      <w:pPr>
        <w:pStyle w:val="Normaallaadveeb"/>
        <w:shd w:val="clear" w:color="auto" w:fill="FFFFFF" w:themeFill="background1"/>
        <w:spacing w:before="0" w:beforeAutospacing="0" w:after="0" w:afterAutospacing="0"/>
        <w:jc w:val="both"/>
      </w:pPr>
      <w:r w:rsidRPr="00B92E7F">
        <w:rPr>
          <w:b/>
          <w:bCs/>
        </w:rPr>
        <w:lastRenderedPageBreak/>
        <w:t>Lõikega 18</w:t>
      </w:r>
      <w:r w:rsidRPr="00B92E7F">
        <w:t xml:space="preserve"> nähakse ette, et Finantsinspektsioon peab järelevalve käigus hindama seda, et mis riskid on üleval seoses </w:t>
      </w:r>
      <w:proofErr w:type="spellStart"/>
      <w:r w:rsidRPr="00B92E7F">
        <w:t>krüptovarasse</w:t>
      </w:r>
      <w:proofErr w:type="spellEnd"/>
      <w:r w:rsidR="768EB62D" w:rsidRPr="00B92E7F">
        <w:t xml:space="preserve"> investeerimisega või juhul kui krediidiasutus osutab ise</w:t>
      </w:r>
      <w:r w:rsidRPr="00B92E7F">
        <w:t xml:space="preserve"> </w:t>
      </w:r>
      <w:proofErr w:type="spellStart"/>
      <w:r w:rsidRPr="00B92E7F">
        <w:t>krüptovarateenus</w:t>
      </w:r>
      <w:r w:rsidR="768EB62D" w:rsidRPr="00B92E7F">
        <w:t>t</w:t>
      </w:r>
      <w:proofErr w:type="spellEnd"/>
      <w:r w:rsidR="768EB62D" w:rsidRPr="00B92E7F">
        <w:t>. Antud kohustus põhineb CRD VI artikli 98</w:t>
      </w:r>
      <w:r w:rsidR="7CF15480" w:rsidRPr="00B92E7F">
        <w:t xml:space="preserve"> lõikel </w:t>
      </w:r>
      <w:r w:rsidR="768EB62D" w:rsidRPr="00B92E7F">
        <w:t>10.</w:t>
      </w:r>
    </w:p>
    <w:p w14:paraId="2A372837" w14:textId="6D862E0D" w:rsidR="00172573" w:rsidRPr="00B92E7F" w:rsidRDefault="00172573" w:rsidP="00B92E7F">
      <w:pPr>
        <w:spacing w:after="0" w:line="240" w:lineRule="auto"/>
        <w:jc w:val="both"/>
        <w:rPr>
          <w:rFonts w:ascii="Times New Roman" w:hAnsi="Times New Roman" w:cs="Times New Roman"/>
          <w:b/>
          <w:bCs/>
          <w:sz w:val="24"/>
          <w:szCs w:val="24"/>
        </w:rPr>
      </w:pPr>
    </w:p>
    <w:p w14:paraId="11BBD985" w14:textId="237C783C" w:rsidR="014DFA1C" w:rsidRPr="00B92E7F" w:rsidRDefault="0099C12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w:t>
      </w:r>
      <w:r w:rsidR="002C3CEF" w:rsidRPr="00B92E7F">
        <w:rPr>
          <w:rFonts w:ascii="Times New Roman" w:hAnsi="Times New Roman" w:cs="Times New Roman"/>
          <w:b/>
          <w:bCs/>
          <w:sz w:val="24"/>
          <w:szCs w:val="24"/>
        </w:rPr>
        <w:t>19</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sätestatakse tingimused, mi</w:t>
      </w:r>
      <w:r w:rsidR="523BE823" w:rsidRPr="00B92E7F">
        <w:rPr>
          <w:rFonts w:ascii="Times New Roman" w:hAnsi="Times New Roman" w:cs="Times New Roman"/>
          <w:sz w:val="24"/>
          <w:szCs w:val="24"/>
        </w:rPr>
        <w:t>lle täitmist peab</w:t>
      </w:r>
      <w:r w:rsidRPr="00B92E7F">
        <w:rPr>
          <w:rFonts w:ascii="Times New Roman" w:hAnsi="Times New Roman" w:cs="Times New Roman"/>
          <w:sz w:val="24"/>
          <w:szCs w:val="24"/>
        </w:rPr>
        <w:t xml:space="preserve"> Finantsinspektsioon </w:t>
      </w:r>
      <w:r w:rsidR="36875C3F" w:rsidRPr="00B92E7F">
        <w:rPr>
          <w:rFonts w:ascii="Times New Roman" w:hAnsi="Times New Roman" w:cs="Times New Roman"/>
          <w:sz w:val="24"/>
          <w:szCs w:val="24"/>
        </w:rPr>
        <w:t>hindama, kui ta viib läbi</w:t>
      </w:r>
      <w:r w:rsidRPr="00B92E7F">
        <w:rPr>
          <w:rFonts w:ascii="Times New Roman" w:hAnsi="Times New Roman" w:cs="Times New Roman"/>
          <w:sz w:val="24"/>
          <w:szCs w:val="24"/>
        </w:rPr>
        <w:t xml:space="preserve"> sama paragrahvi lõikes 3 nimetatud läbivaatamis</w:t>
      </w:r>
      <w:r w:rsidR="4EA47AFC" w:rsidRPr="00B92E7F">
        <w:rPr>
          <w:rFonts w:ascii="Times New Roman" w:hAnsi="Times New Roman" w:cs="Times New Roman"/>
          <w:sz w:val="24"/>
          <w:szCs w:val="24"/>
        </w:rPr>
        <w:t>t ja hi</w:t>
      </w:r>
      <w:r w:rsidR="0C10E65B" w:rsidRPr="00B92E7F">
        <w:rPr>
          <w:rFonts w:ascii="Times New Roman" w:hAnsi="Times New Roman" w:cs="Times New Roman"/>
          <w:sz w:val="24"/>
          <w:szCs w:val="24"/>
        </w:rPr>
        <w:t xml:space="preserve">ndamist. </w:t>
      </w:r>
      <w:r w:rsidR="21C098A4" w:rsidRPr="00B92E7F">
        <w:rPr>
          <w:rFonts w:ascii="Times New Roman" w:hAnsi="Times New Roman" w:cs="Times New Roman"/>
          <w:sz w:val="24"/>
          <w:szCs w:val="24"/>
        </w:rPr>
        <w:t>Esimesed kaks tingimust on välistavad tingimused, mille kohaselt ei liigitu krediidiasutus CRR-i</w:t>
      </w:r>
      <w:r w:rsidR="6EB44926" w:rsidRPr="00B92E7F">
        <w:rPr>
          <w:rFonts w:ascii="Times New Roman" w:hAnsi="Times New Roman" w:cs="Times New Roman"/>
          <w:sz w:val="24"/>
          <w:szCs w:val="24"/>
        </w:rPr>
        <w:t xml:space="preserve"> kohaselt (kolmanda riigi) globaalse süsteemselt oluliseks krediidiasutuseks</w:t>
      </w:r>
      <w:r w:rsidR="198A4CE7" w:rsidRPr="00B92E7F">
        <w:rPr>
          <w:rFonts w:ascii="Times New Roman" w:hAnsi="Times New Roman" w:cs="Times New Roman"/>
          <w:sz w:val="24"/>
          <w:szCs w:val="24"/>
        </w:rPr>
        <w:t xml:space="preserve">, </w:t>
      </w:r>
      <w:r w:rsidR="3188125A" w:rsidRPr="00B92E7F">
        <w:rPr>
          <w:rFonts w:ascii="Times New Roman" w:hAnsi="Times New Roman" w:cs="Times New Roman"/>
          <w:sz w:val="24"/>
          <w:szCs w:val="24"/>
        </w:rPr>
        <w:t xml:space="preserve">sellise krediidiasutuse üksuseks </w:t>
      </w:r>
      <w:r w:rsidR="3188125A" w:rsidRPr="00B92E7F">
        <w:rPr>
          <w:rFonts w:ascii="Times New Roman" w:hAnsi="Times New Roman" w:cs="Times New Roman"/>
          <w:b/>
          <w:bCs/>
          <w:sz w:val="24"/>
          <w:szCs w:val="24"/>
        </w:rPr>
        <w:t>(punkt 1</w:t>
      </w:r>
      <w:r w:rsidR="042FF19E" w:rsidRPr="00B92E7F">
        <w:rPr>
          <w:rFonts w:ascii="Times New Roman" w:hAnsi="Times New Roman" w:cs="Times New Roman"/>
          <w:b/>
          <w:bCs/>
          <w:sz w:val="24"/>
          <w:szCs w:val="24"/>
        </w:rPr>
        <w:t xml:space="preserve">) </w:t>
      </w:r>
      <w:r w:rsidR="042FF19E" w:rsidRPr="00B92E7F">
        <w:rPr>
          <w:rFonts w:ascii="Times New Roman" w:hAnsi="Times New Roman" w:cs="Times New Roman"/>
          <w:sz w:val="24"/>
          <w:szCs w:val="24"/>
        </w:rPr>
        <w:t>ega muuks süsteemselt oluliseks krediidiasutuseks KAS § 86</w:t>
      </w:r>
      <w:r w:rsidR="042FF19E" w:rsidRPr="00B92E7F">
        <w:rPr>
          <w:rFonts w:ascii="Times New Roman" w:hAnsi="Times New Roman" w:cs="Times New Roman"/>
          <w:sz w:val="24"/>
          <w:szCs w:val="24"/>
          <w:vertAlign w:val="superscript"/>
        </w:rPr>
        <w:t>48</w:t>
      </w:r>
      <w:r w:rsidR="042FF19E" w:rsidRPr="00B92E7F">
        <w:rPr>
          <w:rFonts w:ascii="Times New Roman" w:hAnsi="Times New Roman" w:cs="Times New Roman"/>
          <w:sz w:val="24"/>
          <w:szCs w:val="24"/>
        </w:rPr>
        <w:t xml:space="preserve"> lõigete 1 ja 2 kohaselt </w:t>
      </w:r>
      <w:r w:rsidR="042FF19E" w:rsidRPr="00B92E7F">
        <w:rPr>
          <w:rFonts w:ascii="Times New Roman" w:hAnsi="Times New Roman" w:cs="Times New Roman"/>
          <w:b/>
          <w:bCs/>
          <w:sz w:val="24"/>
          <w:szCs w:val="24"/>
        </w:rPr>
        <w:t>(punkt 2)</w:t>
      </w:r>
      <w:r w:rsidR="042FF19E" w:rsidRPr="00B92E7F">
        <w:rPr>
          <w:rFonts w:ascii="Times New Roman" w:hAnsi="Times New Roman" w:cs="Times New Roman"/>
          <w:sz w:val="24"/>
          <w:szCs w:val="24"/>
        </w:rPr>
        <w:t>. Kolmanda tingimuse kohaselt peab krediidiasutuse emaettevõtja teostama üle valitsevat mõju</w:t>
      </w:r>
      <w:r w:rsidR="7BA41415" w:rsidRPr="00B92E7F">
        <w:rPr>
          <w:rFonts w:ascii="Times New Roman" w:hAnsi="Times New Roman" w:cs="Times New Roman"/>
          <w:sz w:val="24"/>
          <w:szCs w:val="24"/>
        </w:rPr>
        <w:t xml:space="preserve"> raamatupidamise seaduse § 27 lõike 1 kohase</w:t>
      </w:r>
      <w:r w:rsidR="461F5A1A" w:rsidRPr="00B92E7F">
        <w:rPr>
          <w:rFonts w:ascii="Times New Roman" w:hAnsi="Times New Roman" w:cs="Times New Roman"/>
          <w:sz w:val="24"/>
          <w:szCs w:val="24"/>
        </w:rPr>
        <w:t>lt</w:t>
      </w:r>
      <w:r w:rsidR="4B756021" w:rsidRPr="00B92E7F">
        <w:rPr>
          <w:rFonts w:ascii="Times New Roman" w:hAnsi="Times New Roman" w:cs="Times New Roman"/>
          <w:sz w:val="24"/>
          <w:szCs w:val="24"/>
        </w:rPr>
        <w:t xml:space="preserve"> </w:t>
      </w:r>
      <w:r w:rsidR="0A7895A6" w:rsidRPr="00B92E7F">
        <w:rPr>
          <w:rFonts w:ascii="Times New Roman" w:hAnsi="Times New Roman" w:cs="Times New Roman"/>
          <w:sz w:val="24"/>
          <w:szCs w:val="24"/>
        </w:rPr>
        <w:t xml:space="preserve">nii tema kui ka enamus teiste temaga samasse gruppi kuuluvate krediidiasutuste üle </w:t>
      </w:r>
      <w:r w:rsidR="4B756021" w:rsidRPr="00B92E7F">
        <w:rPr>
          <w:rFonts w:ascii="Times New Roman" w:hAnsi="Times New Roman" w:cs="Times New Roman"/>
          <w:b/>
          <w:bCs/>
          <w:sz w:val="24"/>
          <w:szCs w:val="24"/>
        </w:rPr>
        <w:t>(punkt 3)</w:t>
      </w:r>
      <w:r w:rsidR="461F5A1A" w:rsidRPr="00B92E7F">
        <w:rPr>
          <w:rFonts w:ascii="Times New Roman" w:hAnsi="Times New Roman" w:cs="Times New Roman"/>
          <w:sz w:val="24"/>
          <w:szCs w:val="24"/>
        </w:rPr>
        <w:t>. Sellisel juhul võib valitsev mõju</w:t>
      </w:r>
      <w:r w:rsidR="5478CCE4" w:rsidRPr="00B92E7F">
        <w:rPr>
          <w:rFonts w:ascii="Times New Roman" w:hAnsi="Times New Roman" w:cs="Times New Roman"/>
          <w:sz w:val="24"/>
          <w:szCs w:val="24"/>
        </w:rPr>
        <w:t xml:space="preserve"> raamatupidamise seaduse alusel</w:t>
      </w:r>
      <w:r w:rsidR="461F5A1A" w:rsidRPr="00B92E7F">
        <w:rPr>
          <w:rFonts w:ascii="Times New Roman" w:hAnsi="Times New Roman" w:cs="Times New Roman"/>
          <w:sz w:val="24"/>
          <w:szCs w:val="24"/>
        </w:rPr>
        <w:t xml:space="preserve"> tuleneda kolmest asjaolust: 1)</w:t>
      </w:r>
      <w:r w:rsidR="61B38223" w:rsidRPr="00B92E7F">
        <w:rPr>
          <w:rFonts w:ascii="Times New Roman" w:hAnsi="Times New Roman" w:cs="Times New Roman"/>
          <w:sz w:val="24"/>
          <w:szCs w:val="24"/>
        </w:rPr>
        <w:t xml:space="preserve"> konsolideeriv üksus on emaettevõtja või muu raamatupidamiskohustuslane, kellel on valitsev mõju teise raamatupidamiskohustuslase üle</w:t>
      </w:r>
      <w:r w:rsidR="2A6A3915" w:rsidRPr="00B92E7F">
        <w:rPr>
          <w:rFonts w:ascii="Times New Roman" w:hAnsi="Times New Roman" w:cs="Times New Roman"/>
          <w:sz w:val="24"/>
          <w:szCs w:val="24"/>
        </w:rPr>
        <w:t xml:space="preserve">; 2) emaettevõtjal on suurem kui </w:t>
      </w:r>
      <w:r w:rsidR="61B38223" w:rsidRPr="00B92E7F">
        <w:rPr>
          <w:rFonts w:ascii="Times New Roman" w:hAnsi="Times New Roman" w:cs="Times New Roman"/>
          <w:sz w:val="24"/>
          <w:szCs w:val="24"/>
        </w:rPr>
        <w:t>50 protsendilise osalus</w:t>
      </w:r>
      <w:r w:rsidR="7A4D5220" w:rsidRPr="00B92E7F">
        <w:rPr>
          <w:rFonts w:ascii="Times New Roman" w:hAnsi="Times New Roman" w:cs="Times New Roman"/>
          <w:sz w:val="24"/>
          <w:szCs w:val="24"/>
        </w:rPr>
        <w:t xml:space="preserve"> </w:t>
      </w:r>
      <w:r w:rsidR="3A5DA780" w:rsidRPr="00B92E7F">
        <w:rPr>
          <w:rFonts w:ascii="Times New Roman" w:hAnsi="Times New Roman" w:cs="Times New Roman"/>
          <w:sz w:val="24"/>
          <w:szCs w:val="24"/>
        </w:rPr>
        <w:t>konsolideeritava üksuse hääleõiguses</w:t>
      </w:r>
      <w:r w:rsidR="7EC50642" w:rsidRPr="00B92E7F">
        <w:rPr>
          <w:rFonts w:ascii="Times New Roman" w:hAnsi="Times New Roman" w:cs="Times New Roman"/>
          <w:sz w:val="24"/>
          <w:szCs w:val="24"/>
        </w:rPr>
        <w:t xml:space="preserve">; 3) </w:t>
      </w:r>
      <w:r w:rsidR="3A5DA780" w:rsidRPr="00B92E7F">
        <w:rPr>
          <w:rFonts w:ascii="Times New Roman" w:hAnsi="Times New Roman" w:cs="Times New Roman"/>
          <w:sz w:val="24"/>
          <w:szCs w:val="24"/>
        </w:rPr>
        <w:t>seaduse</w:t>
      </w:r>
      <w:r w:rsidR="05CF9EF9" w:rsidRPr="00B92E7F">
        <w:rPr>
          <w:rFonts w:ascii="Times New Roman" w:hAnsi="Times New Roman" w:cs="Times New Roman"/>
          <w:sz w:val="24"/>
          <w:szCs w:val="24"/>
        </w:rPr>
        <w:t xml:space="preserve"> või lepinguga on sätestatud otsene või kaudne õigus asutajaõiguste teostamise</w:t>
      </w:r>
      <w:r w:rsidR="731FEA66" w:rsidRPr="00B92E7F">
        <w:rPr>
          <w:rFonts w:ascii="Times New Roman" w:hAnsi="Times New Roman" w:cs="Times New Roman"/>
          <w:sz w:val="24"/>
          <w:szCs w:val="24"/>
        </w:rPr>
        <w:t xml:space="preserve">ks või üldkoosoleku otsusega nimetada või tagasi kutsuda enamikku tegevjuhtkonnast või kõrgema juhtorgani liikmetest. </w:t>
      </w:r>
      <w:r w:rsidR="4EA47AFC" w:rsidRPr="00B92E7F">
        <w:rPr>
          <w:rFonts w:ascii="Times New Roman" w:hAnsi="Times New Roman" w:cs="Times New Roman"/>
          <w:sz w:val="24"/>
          <w:szCs w:val="24"/>
        </w:rPr>
        <w:t>Lisaks</w:t>
      </w:r>
      <w:r w:rsidR="3D7A1CD5" w:rsidRPr="00B92E7F">
        <w:rPr>
          <w:rFonts w:ascii="Times New Roman" w:hAnsi="Times New Roman" w:cs="Times New Roman"/>
          <w:sz w:val="24"/>
          <w:szCs w:val="24"/>
        </w:rPr>
        <w:t xml:space="preserve"> punktides 1</w:t>
      </w:r>
      <w:r w:rsidR="3D7A1CD5" w:rsidRPr="00B92E7F">
        <w:rPr>
          <w:rFonts w:ascii="Times New Roman" w:eastAsia="Times New Roman" w:hAnsi="Times New Roman" w:cs="Times New Roman"/>
          <w:color w:val="000000" w:themeColor="text1"/>
          <w:sz w:val="24"/>
          <w:szCs w:val="24"/>
        </w:rPr>
        <w:t>–3 nimetatud</w:t>
      </w:r>
      <w:r w:rsidR="4EA47AFC" w:rsidRPr="00B92E7F">
        <w:rPr>
          <w:rFonts w:ascii="Times New Roman" w:hAnsi="Times New Roman" w:cs="Times New Roman"/>
          <w:sz w:val="24"/>
          <w:szCs w:val="24"/>
        </w:rPr>
        <w:t xml:space="preserve"> tingimuste täitmise kontrollimisele peab järelevalveasutus läbivaatamise ja hindamise teostamisel </w:t>
      </w:r>
      <w:r w:rsidR="1F236B66" w:rsidRPr="00B92E7F">
        <w:rPr>
          <w:rFonts w:ascii="Times New Roman" w:hAnsi="Times New Roman" w:cs="Times New Roman"/>
          <w:sz w:val="24"/>
          <w:szCs w:val="24"/>
        </w:rPr>
        <w:t xml:space="preserve">rakendama proportsionaalsuse põhimõtet kooskõlas FIS § 53 lõike 3 punkti 3 kohaselt </w:t>
      </w:r>
      <w:r w:rsidR="5D65E6CE" w:rsidRPr="00B92E7F">
        <w:rPr>
          <w:rFonts w:ascii="Times New Roman" w:hAnsi="Times New Roman" w:cs="Times New Roman"/>
          <w:sz w:val="24"/>
          <w:szCs w:val="24"/>
        </w:rPr>
        <w:t>Finantsinspektsiooni veebilehel</w:t>
      </w:r>
      <w:r w:rsidR="014DFA1C" w:rsidRPr="00B92E7F">
        <w:rPr>
          <w:rStyle w:val="Allmrkuseviide"/>
          <w:rFonts w:ascii="Times New Roman" w:hAnsi="Times New Roman" w:cs="Times New Roman"/>
          <w:sz w:val="24"/>
          <w:szCs w:val="24"/>
        </w:rPr>
        <w:footnoteReference w:id="43"/>
      </w:r>
      <w:r w:rsidR="5D65E6CE" w:rsidRPr="00B92E7F">
        <w:rPr>
          <w:rFonts w:ascii="Times New Roman" w:hAnsi="Times New Roman" w:cs="Times New Roman"/>
          <w:sz w:val="24"/>
          <w:szCs w:val="24"/>
        </w:rPr>
        <w:t xml:space="preserve"> </w:t>
      </w:r>
      <w:r w:rsidR="1F236B66" w:rsidRPr="00B92E7F">
        <w:rPr>
          <w:rFonts w:ascii="Times New Roman" w:hAnsi="Times New Roman" w:cs="Times New Roman"/>
          <w:sz w:val="24"/>
          <w:szCs w:val="24"/>
        </w:rPr>
        <w:t xml:space="preserve">avaldatud </w:t>
      </w:r>
      <w:proofErr w:type="spellStart"/>
      <w:r w:rsidR="1F236B66" w:rsidRPr="00B92E7F">
        <w:rPr>
          <w:rFonts w:ascii="Times New Roman" w:hAnsi="Times New Roman" w:cs="Times New Roman"/>
          <w:sz w:val="24"/>
          <w:szCs w:val="24"/>
        </w:rPr>
        <w:t>üldkriteeriumitega</w:t>
      </w:r>
      <w:proofErr w:type="spellEnd"/>
      <w:r w:rsidR="1F236B66" w:rsidRPr="00B92E7F">
        <w:rPr>
          <w:rFonts w:ascii="Times New Roman" w:hAnsi="Times New Roman" w:cs="Times New Roman"/>
          <w:sz w:val="24"/>
          <w:szCs w:val="24"/>
        </w:rPr>
        <w:t xml:space="preserve">. </w:t>
      </w:r>
    </w:p>
    <w:p w14:paraId="15FC92AC" w14:textId="582EEEBF" w:rsidR="0E6703AC" w:rsidRPr="00B92E7F" w:rsidRDefault="0E6703AC" w:rsidP="00B92E7F">
      <w:pPr>
        <w:spacing w:after="0" w:line="240" w:lineRule="auto"/>
        <w:jc w:val="both"/>
        <w:rPr>
          <w:rFonts w:ascii="Times New Roman" w:hAnsi="Times New Roman" w:cs="Times New Roman"/>
          <w:sz w:val="24"/>
          <w:szCs w:val="24"/>
        </w:rPr>
      </w:pPr>
    </w:p>
    <w:p w14:paraId="1589D06B" w14:textId="69FEC975" w:rsidR="6EB20D27" w:rsidRPr="00B92E7F" w:rsidRDefault="6EB20D2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Emaettevõtja valitseva mõju all olev krediidiasutus</w:t>
      </w:r>
      <w:r w:rsidR="2E3E5F07" w:rsidRPr="00B92E7F">
        <w:rPr>
          <w:rFonts w:ascii="Times New Roman" w:hAnsi="Times New Roman" w:cs="Times New Roman"/>
          <w:sz w:val="24"/>
          <w:szCs w:val="24"/>
        </w:rPr>
        <w:t>ed lõik</w:t>
      </w:r>
      <w:r w:rsidR="62258656" w:rsidRPr="00B92E7F">
        <w:rPr>
          <w:rFonts w:ascii="Times New Roman" w:hAnsi="Times New Roman" w:cs="Times New Roman"/>
          <w:sz w:val="24"/>
          <w:szCs w:val="24"/>
        </w:rPr>
        <w:t>e 19</w:t>
      </w:r>
      <w:r w:rsidR="2E3E5F07" w:rsidRPr="00B92E7F">
        <w:rPr>
          <w:rFonts w:ascii="Times New Roman" w:hAnsi="Times New Roman" w:cs="Times New Roman"/>
          <w:sz w:val="24"/>
          <w:szCs w:val="24"/>
        </w:rPr>
        <w:t xml:space="preserve"> punkti 3 tähenduses</w:t>
      </w:r>
      <w:r w:rsidRPr="00B92E7F">
        <w:rPr>
          <w:rFonts w:ascii="Times New Roman" w:hAnsi="Times New Roman" w:cs="Times New Roman"/>
          <w:sz w:val="24"/>
          <w:szCs w:val="24"/>
        </w:rPr>
        <w:t xml:space="preserve"> pea</w:t>
      </w:r>
      <w:r w:rsidR="6CE4A16D" w:rsidRPr="00B92E7F">
        <w:rPr>
          <w:rFonts w:ascii="Times New Roman" w:hAnsi="Times New Roman" w:cs="Times New Roman"/>
          <w:sz w:val="24"/>
          <w:szCs w:val="24"/>
        </w:rPr>
        <w:t>vad</w:t>
      </w:r>
      <w:r w:rsidRPr="00B92E7F">
        <w:rPr>
          <w:rFonts w:ascii="Times New Roman" w:hAnsi="Times New Roman" w:cs="Times New Roman"/>
          <w:sz w:val="24"/>
          <w:szCs w:val="24"/>
        </w:rPr>
        <w:t xml:space="preserve"> </w:t>
      </w:r>
      <w:r w:rsidRPr="00B92E7F">
        <w:rPr>
          <w:rFonts w:ascii="Times New Roman" w:hAnsi="Times New Roman" w:cs="Times New Roman"/>
          <w:b/>
          <w:bCs/>
          <w:sz w:val="24"/>
          <w:szCs w:val="24"/>
        </w:rPr>
        <w:t xml:space="preserve">lõike </w:t>
      </w:r>
      <w:r w:rsidR="03887B3C" w:rsidRPr="00B92E7F">
        <w:rPr>
          <w:rFonts w:ascii="Times New Roman" w:hAnsi="Times New Roman" w:cs="Times New Roman"/>
          <w:b/>
          <w:bCs/>
          <w:sz w:val="24"/>
          <w:szCs w:val="24"/>
        </w:rPr>
        <w:t>20</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kohaselt vastama kahele tingimusele. Esiteks, </w:t>
      </w:r>
      <w:r w:rsidR="2F00BD29" w:rsidRPr="00B92E7F">
        <w:rPr>
          <w:rFonts w:ascii="Times New Roman" w:hAnsi="Times New Roman" w:cs="Times New Roman"/>
          <w:sz w:val="24"/>
          <w:szCs w:val="24"/>
        </w:rPr>
        <w:t xml:space="preserve">nad liigituvad või enamus neist liigituvad CRR artikli 27 lõike 1 punkti 1 kohaselt ühistupankadeks või muudeks sarnasteks </w:t>
      </w:r>
      <w:r w:rsidR="0E904C01" w:rsidRPr="00B92E7F">
        <w:rPr>
          <w:rFonts w:ascii="Times New Roman" w:hAnsi="Times New Roman" w:cs="Times New Roman"/>
          <w:sz w:val="24"/>
          <w:szCs w:val="24"/>
        </w:rPr>
        <w:t>ühingute</w:t>
      </w:r>
      <w:r w:rsidR="2F00BD29" w:rsidRPr="00B92E7F">
        <w:rPr>
          <w:rFonts w:ascii="Times New Roman" w:hAnsi="Times New Roman" w:cs="Times New Roman"/>
          <w:sz w:val="24"/>
          <w:szCs w:val="24"/>
        </w:rPr>
        <w:t xml:space="preserve">ks ning seadusega on </w:t>
      </w:r>
      <w:r w:rsidR="6A95FC28" w:rsidRPr="00B92E7F">
        <w:rPr>
          <w:rFonts w:ascii="Times New Roman" w:hAnsi="Times New Roman" w:cs="Times New Roman"/>
          <w:sz w:val="24"/>
          <w:szCs w:val="24"/>
        </w:rPr>
        <w:t xml:space="preserve">neile </w:t>
      </w:r>
      <w:r w:rsidR="2F00BD29" w:rsidRPr="00B92E7F">
        <w:rPr>
          <w:rFonts w:ascii="Times New Roman" w:hAnsi="Times New Roman" w:cs="Times New Roman"/>
          <w:sz w:val="24"/>
          <w:szCs w:val="24"/>
        </w:rPr>
        <w:t xml:space="preserve">kehtestatud väljamaksete ülempiir või maksimumtaseme piir </w:t>
      </w:r>
      <w:r w:rsidR="2F00BD29" w:rsidRPr="00B92E7F">
        <w:rPr>
          <w:rFonts w:ascii="Times New Roman" w:hAnsi="Times New Roman" w:cs="Times New Roman"/>
          <w:b/>
          <w:bCs/>
          <w:sz w:val="24"/>
          <w:szCs w:val="24"/>
        </w:rPr>
        <w:t>(punkt 1)</w:t>
      </w:r>
      <w:r w:rsidR="156EC2E1" w:rsidRPr="00B92E7F">
        <w:rPr>
          <w:rFonts w:ascii="Times New Roman" w:hAnsi="Times New Roman" w:cs="Times New Roman"/>
          <w:sz w:val="24"/>
          <w:szCs w:val="24"/>
        </w:rPr>
        <w:t xml:space="preserve">. </w:t>
      </w:r>
      <w:r w:rsidR="32F93475" w:rsidRPr="00B92E7F">
        <w:rPr>
          <w:rFonts w:ascii="Times New Roman" w:hAnsi="Times New Roman" w:cs="Times New Roman"/>
          <w:sz w:val="24"/>
          <w:szCs w:val="24"/>
        </w:rPr>
        <w:t xml:space="preserve">Taolised muud sarnased ühingud on CRR-i mõistes vastastikused seltsid, </w:t>
      </w:r>
      <w:r w:rsidR="22B47D49" w:rsidRPr="00B92E7F">
        <w:rPr>
          <w:rFonts w:ascii="Times New Roman" w:hAnsi="Times New Roman" w:cs="Times New Roman"/>
          <w:sz w:val="24"/>
          <w:szCs w:val="24"/>
        </w:rPr>
        <w:t>tulundus</w:t>
      </w:r>
      <w:r w:rsidR="29EB8E95" w:rsidRPr="00B92E7F">
        <w:rPr>
          <w:rFonts w:ascii="Times New Roman" w:hAnsi="Times New Roman" w:cs="Times New Roman"/>
          <w:sz w:val="24"/>
          <w:szCs w:val="24"/>
        </w:rPr>
        <w:t>- või hoiu-laenu</w:t>
      </w:r>
      <w:r w:rsidR="32F93475" w:rsidRPr="00B92E7F">
        <w:rPr>
          <w:rFonts w:ascii="Times New Roman" w:hAnsi="Times New Roman" w:cs="Times New Roman"/>
          <w:sz w:val="24"/>
          <w:szCs w:val="24"/>
        </w:rPr>
        <w:t xml:space="preserve">ühistud, </w:t>
      </w:r>
      <w:r w:rsidR="781379EF" w:rsidRPr="00B92E7F">
        <w:rPr>
          <w:rFonts w:ascii="Times New Roman" w:hAnsi="Times New Roman" w:cs="Times New Roman"/>
          <w:sz w:val="24"/>
          <w:szCs w:val="24"/>
        </w:rPr>
        <w:t xml:space="preserve">muud </w:t>
      </w:r>
      <w:r w:rsidR="4A60FB1F" w:rsidRPr="00B92E7F">
        <w:rPr>
          <w:rFonts w:ascii="Times New Roman" w:hAnsi="Times New Roman" w:cs="Times New Roman"/>
          <w:sz w:val="24"/>
          <w:szCs w:val="24"/>
        </w:rPr>
        <w:t xml:space="preserve">hoiuseid kaasavad asutused </w:t>
      </w:r>
      <w:r w:rsidR="3910A148" w:rsidRPr="00B92E7F">
        <w:rPr>
          <w:rFonts w:ascii="Times New Roman" w:hAnsi="Times New Roman" w:cs="Times New Roman"/>
          <w:sz w:val="24"/>
          <w:szCs w:val="24"/>
        </w:rPr>
        <w:t xml:space="preserve">ja </w:t>
      </w:r>
      <w:r w:rsidR="4A60FB1F" w:rsidRPr="00B92E7F">
        <w:rPr>
          <w:rFonts w:ascii="Times New Roman" w:hAnsi="Times New Roman" w:cs="Times New Roman"/>
          <w:sz w:val="24"/>
          <w:szCs w:val="24"/>
        </w:rPr>
        <w:t xml:space="preserve">sellesarnased finantsinstitutsioonid, kelle tegevus põhineb oma liikmete majandusliku olukorra edendamisel. </w:t>
      </w:r>
      <w:r w:rsidR="156EC2E1" w:rsidRPr="00B92E7F">
        <w:rPr>
          <w:rFonts w:ascii="Times New Roman" w:hAnsi="Times New Roman" w:cs="Times New Roman"/>
          <w:sz w:val="24"/>
          <w:szCs w:val="24"/>
        </w:rPr>
        <w:t xml:space="preserve">Teiseks ei või nende koguvarade maht individuaalsel või </w:t>
      </w:r>
      <w:proofErr w:type="spellStart"/>
      <w:r w:rsidR="156EC2E1" w:rsidRPr="00B92E7F">
        <w:rPr>
          <w:rFonts w:ascii="Times New Roman" w:hAnsi="Times New Roman" w:cs="Times New Roman"/>
          <w:sz w:val="24"/>
          <w:szCs w:val="24"/>
        </w:rPr>
        <w:t>allkonsolideeritud</w:t>
      </w:r>
      <w:proofErr w:type="spellEnd"/>
      <w:r w:rsidR="156EC2E1" w:rsidRPr="00B92E7F">
        <w:rPr>
          <w:rFonts w:ascii="Times New Roman" w:hAnsi="Times New Roman" w:cs="Times New Roman"/>
          <w:sz w:val="24"/>
          <w:szCs w:val="24"/>
        </w:rPr>
        <w:t xml:space="preserve"> alusel ületada 30 miljardit eurot </w:t>
      </w:r>
      <w:r w:rsidR="156EC2E1" w:rsidRPr="00B92E7F">
        <w:rPr>
          <w:rFonts w:ascii="Times New Roman" w:hAnsi="Times New Roman" w:cs="Times New Roman"/>
          <w:b/>
          <w:bCs/>
          <w:sz w:val="24"/>
          <w:szCs w:val="24"/>
        </w:rPr>
        <w:t>(punkt 2)</w:t>
      </w:r>
      <w:r w:rsidR="156EC2E1" w:rsidRPr="00B92E7F">
        <w:rPr>
          <w:rFonts w:ascii="Times New Roman" w:hAnsi="Times New Roman" w:cs="Times New Roman"/>
          <w:sz w:val="24"/>
          <w:szCs w:val="24"/>
        </w:rPr>
        <w:t xml:space="preserve">. </w:t>
      </w:r>
    </w:p>
    <w:p w14:paraId="1C07FAAD" w14:textId="7DC388BA" w:rsidR="0E6703AC" w:rsidRPr="00B92E7F" w:rsidRDefault="0E6703AC" w:rsidP="00B92E7F">
      <w:pPr>
        <w:spacing w:after="0" w:line="240" w:lineRule="auto"/>
        <w:jc w:val="both"/>
        <w:rPr>
          <w:rFonts w:ascii="Times New Roman" w:hAnsi="Times New Roman" w:cs="Times New Roman"/>
          <w:sz w:val="24"/>
          <w:szCs w:val="24"/>
        </w:rPr>
      </w:pPr>
    </w:p>
    <w:p w14:paraId="59BD3D7C" w14:textId="7C350AEF" w:rsidR="621DEB6D" w:rsidRPr="00B92E7F" w:rsidRDefault="621DEB6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Lõikega </w:t>
      </w:r>
      <w:r w:rsidR="002C3CEF" w:rsidRPr="00B92E7F">
        <w:rPr>
          <w:rFonts w:ascii="Times New Roman" w:hAnsi="Times New Roman" w:cs="Times New Roman"/>
          <w:sz w:val="24"/>
          <w:szCs w:val="24"/>
        </w:rPr>
        <w:t>20</w:t>
      </w:r>
      <w:r w:rsidRPr="00B92E7F">
        <w:rPr>
          <w:rFonts w:ascii="Times New Roman" w:hAnsi="Times New Roman" w:cs="Times New Roman"/>
          <w:sz w:val="24"/>
          <w:szCs w:val="24"/>
        </w:rPr>
        <w:t xml:space="preserve"> võetakse üle CRD VI artikli 97 lõike 4 teise alalõike punktid a</w:t>
      </w:r>
      <w:r w:rsidRPr="00B92E7F">
        <w:rPr>
          <w:rFonts w:ascii="Times New Roman" w:eastAsia="Times New Roman" w:hAnsi="Times New Roman" w:cs="Times New Roman"/>
          <w:color w:val="000000" w:themeColor="text1"/>
          <w:sz w:val="24"/>
          <w:szCs w:val="24"/>
        </w:rPr>
        <w:t xml:space="preserve">–c ning lõikega 17 sama alalõike punkt </w:t>
      </w:r>
      <w:proofErr w:type="spellStart"/>
      <w:r w:rsidRPr="00B92E7F">
        <w:rPr>
          <w:rFonts w:ascii="Times New Roman" w:eastAsia="Times New Roman" w:hAnsi="Times New Roman" w:cs="Times New Roman"/>
          <w:color w:val="000000" w:themeColor="text1"/>
          <w:sz w:val="24"/>
          <w:szCs w:val="24"/>
        </w:rPr>
        <w:t>d.</w:t>
      </w:r>
      <w:proofErr w:type="spellEnd"/>
      <w:r w:rsidRPr="00B92E7F">
        <w:rPr>
          <w:rFonts w:ascii="Times New Roman" w:eastAsia="Times New Roman" w:hAnsi="Times New Roman" w:cs="Times New Roman"/>
          <w:color w:val="000000" w:themeColor="text1"/>
          <w:sz w:val="24"/>
          <w:szCs w:val="24"/>
        </w:rPr>
        <w:t xml:space="preserve"> </w:t>
      </w:r>
    </w:p>
    <w:p w14:paraId="53E54F43" w14:textId="77777777" w:rsidR="00AA4081" w:rsidRPr="00B92E7F" w:rsidRDefault="00AA4081" w:rsidP="00B92E7F">
      <w:pPr>
        <w:spacing w:after="0" w:line="240" w:lineRule="auto"/>
        <w:jc w:val="both"/>
        <w:rPr>
          <w:rFonts w:ascii="Times New Roman" w:hAnsi="Times New Roman" w:cs="Times New Roman"/>
          <w:b/>
          <w:bCs/>
          <w:sz w:val="24"/>
          <w:szCs w:val="24"/>
        </w:rPr>
      </w:pPr>
    </w:p>
    <w:p w14:paraId="769A0EDA" w14:textId="659D52E6" w:rsidR="00AA4081" w:rsidRPr="00B92E7F" w:rsidRDefault="00AA408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97. </w:t>
      </w:r>
      <w:r w:rsidRPr="00B92E7F">
        <w:rPr>
          <w:rFonts w:ascii="Times New Roman" w:hAnsi="Times New Roman" w:cs="Times New Roman"/>
          <w:sz w:val="24"/>
          <w:szCs w:val="24"/>
        </w:rPr>
        <w:t xml:space="preserve">Kehtiv § 97 reguleerib järelevalve ulatust. </w:t>
      </w:r>
    </w:p>
    <w:p w14:paraId="52882BA7" w14:textId="76D1F7FC" w:rsidR="0992375C" w:rsidRPr="00B92E7F" w:rsidRDefault="0992375C" w:rsidP="00B92E7F">
      <w:pPr>
        <w:spacing w:after="0" w:line="240" w:lineRule="auto"/>
        <w:jc w:val="both"/>
        <w:rPr>
          <w:rFonts w:ascii="Times New Roman" w:hAnsi="Times New Roman" w:cs="Times New Roman"/>
          <w:sz w:val="24"/>
          <w:szCs w:val="24"/>
        </w:rPr>
      </w:pPr>
    </w:p>
    <w:p w14:paraId="65710E43" w14:textId="30B9AD4D" w:rsidR="0C97EAA8" w:rsidRPr="00B92E7F" w:rsidRDefault="0C97EAA8"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1 punkti 4 muutmine. </w:t>
      </w:r>
      <w:r w:rsidRPr="00B92E7F">
        <w:rPr>
          <w:rFonts w:ascii="Times New Roman" w:hAnsi="Times New Roman" w:cs="Times New Roman"/>
          <w:sz w:val="24"/>
          <w:szCs w:val="24"/>
        </w:rPr>
        <w:t>Lõikega 1 esitatakse loetelu subjektidest, ke</w:t>
      </w:r>
      <w:r w:rsidR="5BBDE6ED" w:rsidRPr="00B92E7F">
        <w:rPr>
          <w:rFonts w:ascii="Times New Roman" w:hAnsi="Times New Roman" w:cs="Times New Roman"/>
          <w:sz w:val="24"/>
          <w:szCs w:val="24"/>
        </w:rPr>
        <w:t>s on hõlmatud Finantsinspektsiooni järelevalvetegevusega. Punkti 4 kohaselt on sellisteks subjektideks välisriigi krediidiasutuste Eestis paiknevad tütarettevõtjast krediidiasutused, filiaalid ja esindused, kui vastava välisriigi finantsjärelevalve asutusega ei ole kokku lep</w:t>
      </w:r>
      <w:r w:rsidR="03EF81B6" w:rsidRPr="00B92E7F">
        <w:rPr>
          <w:rFonts w:ascii="Times New Roman" w:hAnsi="Times New Roman" w:cs="Times New Roman"/>
          <w:sz w:val="24"/>
          <w:szCs w:val="24"/>
        </w:rPr>
        <w:t xml:space="preserve">itud teisiti. </w:t>
      </w:r>
      <w:r w:rsidR="03EF81B6" w:rsidRPr="00B92E7F">
        <w:rPr>
          <w:rFonts w:ascii="Times New Roman" w:eastAsia="Calibri" w:hAnsi="Times New Roman" w:cs="Times New Roman"/>
          <w:sz w:val="24"/>
          <w:szCs w:val="24"/>
        </w:rPr>
        <w:t>Tulenevalt § 22 kehtetuks tunnistamisest muudetakse lõike 1 punkti 4 sõnastust ja jäetakse sellest välja krediidiasutuste esindust puudutav tekstiosa (vt § 22 kehtetuks tunnistamise selgitusi).</w:t>
      </w:r>
    </w:p>
    <w:p w14:paraId="1F0B303A" w14:textId="77777777" w:rsidR="00AA4081" w:rsidRPr="00B92E7F" w:rsidRDefault="00AA4081" w:rsidP="00B92E7F">
      <w:pPr>
        <w:spacing w:after="0" w:line="240" w:lineRule="auto"/>
        <w:jc w:val="both"/>
        <w:rPr>
          <w:rFonts w:ascii="Times New Roman" w:hAnsi="Times New Roman" w:cs="Times New Roman"/>
          <w:sz w:val="24"/>
          <w:szCs w:val="24"/>
        </w:rPr>
      </w:pPr>
    </w:p>
    <w:p w14:paraId="45312203" w14:textId="7D69F496" w:rsidR="005D6B61" w:rsidRPr="00B92E7F" w:rsidRDefault="00AA408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2</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Paragrahvi 97</w:t>
      </w:r>
      <w:r w:rsidRPr="00B92E7F">
        <w:rPr>
          <w:rFonts w:ascii="Times New Roman" w:hAnsi="Times New Roman" w:cs="Times New Roman"/>
          <w:sz w:val="24"/>
          <w:szCs w:val="24"/>
          <w:vertAlign w:val="superscript"/>
        </w:rPr>
        <w:t xml:space="preserve"> </w:t>
      </w:r>
      <w:r w:rsidRPr="00B92E7F">
        <w:rPr>
          <w:rFonts w:ascii="Times New Roman" w:hAnsi="Times New Roman" w:cs="Times New Roman"/>
          <w:sz w:val="24"/>
          <w:szCs w:val="24"/>
        </w:rPr>
        <w:t xml:space="preserve">lõige 2 sätestab kuus alust, mille esinemisel teostab Finantsinspektsioon konsolideeritud järelevalvet. Euroopa Komisjon on teinud lõike 2 osas märkuse ja täheldanud, et lõike 2 sissejuhatav lauseosa ei täpsusta </w:t>
      </w:r>
      <w:r w:rsidR="00146C89">
        <w:rPr>
          <w:rFonts w:ascii="Times New Roman" w:hAnsi="Times New Roman" w:cs="Times New Roman"/>
          <w:sz w:val="24"/>
          <w:szCs w:val="24"/>
        </w:rPr>
        <w:t>KAS</w:t>
      </w:r>
      <w:r w:rsidRPr="00B92E7F">
        <w:rPr>
          <w:rFonts w:ascii="Times New Roman" w:hAnsi="Times New Roman" w:cs="Times New Roman"/>
          <w:sz w:val="24"/>
          <w:szCs w:val="24"/>
        </w:rPr>
        <w:t xml:space="preserve"> § 13</w:t>
      </w:r>
      <w:r w:rsidRPr="00B92E7F">
        <w:rPr>
          <w:rFonts w:ascii="Times New Roman" w:hAnsi="Times New Roman" w:cs="Times New Roman"/>
          <w:sz w:val="24"/>
          <w:szCs w:val="24"/>
          <w:vertAlign w:val="superscript"/>
        </w:rPr>
        <w:t xml:space="preserve">7 </w:t>
      </w:r>
      <w:r w:rsidRPr="00B92E7F">
        <w:rPr>
          <w:rFonts w:ascii="Times New Roman" w:hAnsi="Times New Roman" w:cs="Times New Roman"/>
          <w:sz w:val="24"/>
          <w:szCs w:val="24"/>
        </w:rPr>
        <w:t xml:space="preserve">lõikes 3 sätestatut erandit, mille kohaselt ei teosta Finantsinspektsioon konsolideeritud järelevalvet </w:t>
      </w:r>
      <w:r w:rsidR="00905706" w:rsidRPr="00B92E7F">
        <w:rPr>
          <w:rFonts w:ascii="Times New Roman" w:hAnsi="Times New Roman" w:cs="Times New Roman"/>
          <w:sz w:val="24"/>
          <w:szCs w:val="24"/>
        </w:rPr>
        <w:lastRenderedPageBreak/>
        <w:t xml:space="preserve">finantsvaldusettevõtja ja </w:t>
      </w:r>
      <w:proofErr w:type="spellStart"/>
      <w:r w:rsidR="00905706" w:rsidRPr="00B92E7F">
        <w:rPr>
          <w:rFonts w:ascii="Times New Roman" w:hAnsi="Times New Roman" w:cs="Times New Roman"/>
          <w:sz w:val="24"/>
          <w:szCs w:val="24"/>
        </w:rPr>
        <w:t>segafinantsvaldusettevõtja</w:t>
      </w:r>
      <w:proofErr w:type="spellEnd"/>
      <w:r w:rsidR="00905706" w:rsidRPr="00B92E7F">
        <w:rPr>
          <w:rFonts w:ascii="Times New Roman" w:hAnsi="Times New Roman" w:cs="Times New Roman"/>
          <w:sz w:val="24"/>
          <w:szCs w:val="24"/>
        </w:rPr>
        <w:t xml:space="preserve"> suhtes, kellele ei kohaldata heakskiitmist. Vastav erand tuleneb CRD VI artikli 119 lõikest 1.  Kui valdusettevõtja n-ö vabastatakse heakskiitmise kohustusest, järgib Finantsinspektsioon, et ta tegevus oleks kooskõlas </w:t>
      </w:r>
      <w:proofErr w:type="spellStart"/>
      <w:r w:rsidR="00905706" w:rsidRPr="00B92E7F">
        <w:rPr>
          <w:rFonts w:ascii="Times New Roman" w:hAnsi="Times New Roman" w:cs="Times New Roman"/>
          <w:sz w:val="24"/>
          <w:szCs w:val="24"/>
        </w:rPr>
        <w:t>KAS-i</w:t>
      </w:r>
      <w:proofErr w:type="spellEnd"/>
      <w:r w:rsidR="00905706" w:rsidRPr="00B92E7F">
        <w:rPr>
          <w:rFonts w:ascii="Times New Roman" w:hAnsi="Times New Roman" w:cs="Times New Roman"/>
          <w:sz w:val="24"/>
          <w:szCs w:val="24"/>
        </w:rPr>
        <w:t xml:space="preserve"> ja CRR-iga, kuid ei teosta konsolideeritud järelevalvet. Eelnõu koostajate hinnangul on Komisjoni märkus asjakohane, et järelevalveasutus oma pädevusi ei ületaks, kuid sissejuhatava lauseosa muutmise asemel täiendatakse §-i 97 lõikega 2</w:t>
      </w:r>
      <w:r w:rsidR="00905706" w:rsidRPr="00B92E7F">
        <w:rPr>
          <w:rFonts w:ascii="Times New Roman" w:hAnsi="Times New Roman" w:cs="Times New Roman"/>
          <w:sz w:val="24"/>
          <w:szCs w:val="24"/>
          <w:vertAlign w:val="superscript"/>
        </w:rPr>
        <w:t>2</w:t>
      </w:r>
      <w:r w:rsidR="00905706" w:rsidRPr="00B92E7F">
        <w:rPr>
          <w:rFonts w:ascii="Times New Roman" w:hAnsi="Times New Roman" w:cs="Times New Roman"/>
          <w:sz w:val="24"/>
          <w:szCs w:val="24"/>
        </w:rPr>
        <w:t xml:space="preserve"> ning sätestatakse, et Finantsinspektsioon teostab lõikes 2 nimetatud konsolideeritud järelevalvet juhul, kui </w:t>
      </w:r>
      <w:proofErr w:type="spellStart"/>
      <w:r w:rsidR="00905706" w:rsidRPr="00B92E7F">
        <w:rPr>
          <w:rFonts w:ascii="Times New Roman" w:hAnsi="Times New Roman" w:cs="Times New Roman"/>
          <w:sz w:val="24"/>
          <w:szCs w:val="24"/>
        </w:rPr>
        <w:t>KAS-i</w:t>
      </w:r>
      <w:proofErr w:type="spellEnd"/>
      <w:r w:rsidR="00905706" w:rsidRPr="00B92E7F">
        <w:rPr>
          <w:rFonts w:ascii="Times New Roman" w:hAnsi="Times New Roman" w:cs="Times New Roman"/>
          <w:sz w:val="24"/>
          <w:szCs w:val="24"/>
        </w:rPr>
        <w:t xml:space="preserve"> § 13</w:t>
      </w:r>
      <w:r w:rsidR="00905706" w:rsidRPr="00B92E7F">
        <w:rPr>
          <w:rFonts w:ascii="Times New Roman" w:hAnsi="Times New Roman" w:cs="Times New Roman"/>
          <w:sz w:val="24"/>
          <w:szCs w:val="24"/>
          <w:vertAlign w:val="superscript"/>
        </w:rPr>
        <w:t>7</w:t>
      </w:r>
      <w:r w:rsidR="00905706" w:rsidRPr="00B92E7F">
        <w:rPr>
          <w:rFonts w:ascii="Times New Roman" w:hAnsi="Times New Roman" w:cs="Times New Roman"/>
          <w:sz w:val="24"/>
          <w:szCs w:val="24"/>
        </w:rPr>
        <w:t xml:space="preserve"> lõikes 3 ei ole sätestatud teisiti. </w:t>
      </w:r>
    </w:p>
    <w:p w14:paraId="66352F5F" w14:textId="1247418E" w:rsidR="0992375C" w:rsidRPr="00B92E7F" w:rsidRDefault="0992375C" w:rsidP="00B92E7F">
      <w:pPr>
        <w:spacing w:after="0" w:line="240" w:lineRule="auto"/>
        <w:jc w:val="both"/>
        <w:rPr>
          <w:rFonts w:ascii="Times New Roman" w:hAnsi="Times New Roman" w:cs="Times New Roman"/>
          <w:sz w:val="24"/>
          <w:szCs w:val="24"/>
        </w:rPr>
      </w:pPr>
    </w:p>
    <w:p w14:paraId="5939F2BE" w14:textId="156AE8FA" w:rsidR="6EEE4682" w:rsidRPr="00B92E7F" w:rsidRDefault="6EEE468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97</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97</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reguleerib järelevalvet Eestis asutatud välisriigi krediidiasutuse filiaali ja esinduse ning Eestis piiriüleselt teenuseid osutava krediidiasutuse üle. </w:t>
      </w:r>
    </w:p>
    <w:p w14:paraId="205EFBB6" w14:textId="17B39A10" w:rsidR="0992375C" w:rsidRPr="00B92E7F" w:rsidRDefault="0992375C" w:rsidP="00B92E7F">
      <w:pPr>
        <w:spacing w:after="0" w:line="240" w:lineRule="auto"/>
        <w:jc w:val="both"/>
        <w:rPr>
          <w:rFonts w:ascii="Times New Roman" w:hAnsi="Times New Roman" w:cs="Times New Roman"/>
          <w:sz w:val="24"/>
          <w:szCs w:val="24"/>
        </w:rPr>
      </w:pPr>
    </w:p>
    <w:p w14:paraId="52C00B00" w14:textId="633A687D" w:rsidR="6EEE4682" w:rsidRPr="00B92E7F" w:rsidRDefault="6EEE4682"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Paragrahvi pealkirja muutmine.</w:t>
      </w:r>
      <w:r w:rsidR="1F3CACD5" w:rsidRPr="00B92E7F">
        <w:rPr>
          <w:rFonts w:ascii="Times New Roman" w:hAnsi="Times New Roman" w:cs="Times New Roman"/>
          <w:b/>
          <w:bCs/>
          <w:sz w:val="24"/>
          <w:szCs w:val="24"/>
        </w:rPr>
        <w:t xml:space="preserve"> </w:t>
      </w:r>
      <w:r w:rsidR="0B5E3757" w:rsidRPr="00B92E7F">
        <w:rPr>
          <w:rFonts w:ascii="Times New Roman" w:eastAsia="Calibri" w:hAnsi="Times New Roman" w:cs="Times New Roman"/>
          <w:sz w:val="24"/>
          <w:szCs w:val="24"/>
        </w:rPr>
        <w:t>Tulenevalt § 22 kehtetuks tunnistamisest muudetakse § 97</w:t>
      </w:r>
      <w:r w:rsidR="0B5E3757" w:rsidRPr="00B92E7F">
        <w:rPr>
          <w:rFonts w:ascii="Times New Roman" w:eastAsia="Calibri" w:hAnsi="Times New Roman" w:cs="Times New Roman"/>
          <w:sz w:val="24"/>
          <w:szCs w:val="24"/>
          <w:vertAlign w:val="superscript"/>
        </w:rPr>
        <w:t>2</w:t>
      </w:r>
      <w:r w:rsidR="0B5E3757" w:rsidRPr="00B92E7F">
        <w:rPr>
          <w:rFonts w:ascii="Times New Roman" w:eastAsia="Calibri" w:hAnsi="Times New Roman" w:cs="Times New Roman"/>
          <w:sz w:val="24"/>
          <w:szCs w:val="24"/>
        </w:rPr>
        <w:t xml:space="preserve"> pealkirja sõnastust ja jäetakse sellest välja krediidiasutuste esindust puudutav tekstiosa (vt § 22 kehtetuks tunnistamise selgitusi).</w:t>
      </w:r>
    </w:p>
    <w:p w14:paraId="057EC015" w14:textId="38C440B6" w:rsidR="27F083C7" w:rsidRPr="00B92E7F" w:rsidRDefault="27F083C7" w:rsidP="00B92E7F">
      <w:pPr>
        <w:spacing w:after="0" w:line="240" w:lineRule="auto"/>
        <w:jc w:val="both"/>
        <w:rPr>
          <w:rFonts w:ascii="Times New Roman" w:eastAsia="Calibri" w:hAnsi="Times New Roman" w:cs="Times New Roman"/>
          <w:sz w:val="24"/>
          <w:szCs w:val="24"/>
        </w:rPr>
      </w:pPr>
    </w:p>
    <w:p w14:paraId="17051A2E" w14:textId="075B8E12" w:rsidR="511A828E" w:rsidRPr="00B92E7F" w:rsidRDefault="511A828E" w:rsidP="00B92E7F">
      <w:p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b/>
          <w:bCs/>
          <w:sz w:val="24"/>
          <w:szCs w:val="24"/>
        </w:rPr>
        <w:t>Paragrahvi täiendamine lõikega 1</w:t>
      </w:r>
      <w:r w:rsidRPr="00B92E7F">
        <w:rPr>
          <w:rFonts w:ascii="Times New Roman" w:eastAsia="Calibri" w:hAnsi="Times New Roman" w:cs="Times New Roman"/>
          <w:b/>
          <w:bCs/>
          <w:sz w:val="24"/>
          <w:szCs w:val="24"/>
          <w:vertAlign w:val="superscript"/>
        </w:rPr>
        <w:t>1</w:t>
      </w:r>
      <w:r w:rsidRPr="00B92E7F">
        <w:rPr>
          <w:rFonts w:ascii="Times New Roman" w:eastAsia="Calibri" w:hAnsi="Times New Roman" w:cs="Times New Roman"/>
          <w:b/>
          <w:bCs/>
          <w:sz w:val="24"/>
          <w:szCs w:val="24"/>
        </w:rPr>
        <w:t xml:space="preserve">. </w:t>
      </w:r>
      <w:r w:rsidR="544E483F" w:rsidRPr="00B92E7F">
        <w:rPr>
          <w:rFonts w:ascii="Times New Roman" w:eastAsia="Calibri" w:hAnsi="Times New Roman" w:cs="Times New Roman"/>
          <w:sz w:val="24"/>
          <w:szCs w:val="24"/>
        </w:rPr>
        <w:t xml:space="preserve">Uue lõikega sätestatakse Finantsinspektsioonile kohustus kehtestada sama paragrahvi lõikes 1 ja KAS § 96 lõikes 5 </w:t>
      </w:r>
      <w:r w:rsidR="210565E4" w:rsidRPr="00B92E7F">
        <w:rPr>
          <w:rFonts w:ascii="Times New Roman" w:eastAsia="Calibri" w:hAnsi="Times New Roman" w:cs="Times New Roman"/>
          <w:sz w:val="24"/>
          <w:szCs w:val="24"/>
        </w:rPr>
        <w:t>nimetatud andmete ja dokumentide läbivaatamise ja hindamise sagedus ja ulatus, võttes arvesse kolmanda riigi krediidiasutuse filiaali liigitust esimesse või teise klassi, tegevuse laadi, mahtu ja keerukust. Lõikega 1</w:t>
      </w:r>
      <w:r w:rsidR="210565E4" w:rsidRPr="00B92E7F">
        <w:rPr>
          <w:rFonts w:ascii="Times New Roman" w:eastAsia="Calibri" w:hAnsi="Times New Roman" w:cs="Times New Roman"/>
          <w:sz w:val="24"/>
          <w:szCs w:val="24"/>
          <w:vertAlign w:val="superscript"/>
        </w:rPr>
        <w:t>1</w:t>
      </w:r>
      <w:r w:rsidR="210565E4" w:rsidRPr="00B92E7F">
        <w:rPr>
          <w:rFonts w:ascii="Times New Roman" w:eastAsia="Calibri" w:hAnsi="Times New Roman" w:cs="Times New Roman"/>
          <w:sz w:val="24"/>
          <w:szCs w:val="24"/>
        </w:rPr>
        <w:t xml:space="preserve"> võetakse üle CRD VI artikli 48n lõike 3 teine lause. </w:t>
      </w:r>
      <w:r w:rsidR="5F4446D2" w:rsidRPr="00B92E7F">
        <w:rPr>
          <w:rFonts w:ascii="Times New Roman" w:eastAsia="Calibri" w:hAnsi="Times New Roman" w:cs="Times New Roman"/>
          <w:sz w:val="24"/>
          <w:szCs w:val="24"/>
        </w:rPr>
        <w:t xml:space="preserve">Andmed ja dokumendid, mille läbivaatamist ja hindamist uus lõige reguleerib, käsitlevad filiaali strateegiaid, </w:t>
      </w:r>
      <w:r w:rsidR="301C6DAE" w:rsidRPr="00B92E7F">
        <w:rPr>
          <w:rFonts w:ascii="Times New Roman" w:eastAsia="Calibri" w:hAnsi="Times New Roman" w:cs="Times New Roman"/>
          <w:sz w:val="24"/>
          <w:szCs w:val="24"/>
        </w:rPr>
        <w:t xml:space="preserve">korraldusi, protseduure, likviidsusnõudeid ja olulise tähtsuse kindlaksmääramist. </w:t>
      </w:r>
      <w:r w:rsidR="5F4446D2" w:rsidRPr="00B92E7F">
        <w:rPr>
          <w:rFonts w:ascii="Times New Roman" w:eastAsia="Calibri" w:hAnsi="Times New Roman" w:cs="Times New Roman"/>
          <w:sz w:val="24"/>
          <w:szCs w:val="24"/>
        </w:rPr>
        <w:t xml:space="preserve"> </w:t>
      </w:r>
    </w:p>
    <w:p w14:paraId="61BE6232" w14:textId="2B22CFD3" w:rsidR="0992375C" w:rsidRPr="00B92E7F" w:rsidRDefault="0992375C" w:rsidP="00B92E7F">
      <w:pPr>
        <w:spacing w:after="0" w:line="240" w:lineRule="auto"/>
        <w:jc w:val="both"/>
        <w:rPr>
          <w:rFonts w:ascii="Times New Roman" w:hAnsi="Times New Roman" w:cs="Times New Roman"/>
          <w:sz w:val="24"/>
          <w:szCs w:val="24"/>
        </w:rPr>
      </w:pPr>
    </w:p>
    <w:p w14:paraId="42CBF8B6" w14:textId="62C30816" w:rsidR="6EEE4682" w:rsidRPr="00B92E7F" w:rsidRDefault="6EEE4682"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2 </w:t>
      </w:r>
      <w:r w:rsidR="15766305" w:rsidRPr="00B92E7F">
        <w:rPr>
          <w:rFonts w:ascii="Times New Roman" w:hAnsi="Times New Roman" w:cs="Times New Roman"/>
          <w:b/>
          <w:bCs/>
          <w:sz w:val="24"/>
          <w:szCs w:val="24"/>
        </w:rPr>
        <w:t xml:space="preserve">esimese lause </w:t>
      </w:r>
      <w:r w:rsidRPr="00B92E7F">
        <w:rPr>
          <w:rFonts w:ascii="Times New Roman" w:hAnsi="Times New Roman" w:cs="Times New Roman"/>
          <w:b/>
          <w:bCs/>
          <w:sz w:val="24"/>
          <w:szCs w:val="24"/>
        </w:rPr>
        <w:t xml:space="preserve">muutmine. </w:t>
      </w:r>
      <w:r w:rsidR="4CC7BD40" w:rsidRPr="00B92E7F">
        <w:rPr>
          <w:rFonts w:ascii="Times New Roman" w:hAnsi="Times New Roman" w:cs="Times New Roman"/>
          <w:sz w:val="24"/>
          <w:szCs w:val="24"/>
        </w:rPr>
        <w:t>Lõike 2 kohaselt ei või krediidiasutus</w:t>
      </w:r>
      <w:r w:rsidR="427C19E7" w:rsidRPr="00B92E7F">
        <w:rPr>
          <w:rFonts w:ascii="Times New Roman" w:hAnsi="Times New Roman" w:cs="Times New Roman"/>
          <w:sz w:val="24"/>
          <w:szCs w:val="24"/>
        </w:rPr>
        <w:t xml:space="preserve">, kelle filiaal või esindus on asutatud Eestis või kes osutab piiriüleseid teenuseid Eestis ja kelle tegevusloa on lepinguriigi finantsjärelevalve asutus peatanud või kehtetuks tunnistanud, enam Eestis edasi tegutseda ega osutada piiriüleseid teenuseid. </w:t>
      </w:r>
      <w:r w:rsidR="17E8B001" w:rsidRPr="00B92E7F">
        <w:rPr>
          <w:rFonts w:ascii="Times New Roman" w:eastAsia="Calibri" w:hAnsi="Times New Roman" w:cs="Times New Roman"/>
          <w:sz w:val="24"/>
          <w:szCs w:val="24"/>
        </w:rPr>
        <w:t>Tulenevalt § 22 kehtetuks tunnistamisest muudetakse § 97</w:t>
      </w:r>
      <w:r w:rsidR="17E8B001" w:rsidRPr="00B92E7F">
        <w:rPr>
          <w:rFonts w:ascii="Times New Roman" w:eastAsia="Calibri" w:hAnsi="Times New Roman" w:cs="Times New Roman"/>
          <w:sz w:val="24"/>
          <w:szCs w:val="24"/>
          <w:vertAlign w:val="superscript"/>
        </w:rPr>
        <w:t>2</w:t>
      </w:r>
      <w:r w:rsidR="17E8B001" w:rsidRPr="00B92E7F">
        <w:rPr>
          <w:rFonts w:ascii="Times New Roman" w:eastAsia="Calibri" w:hAnsi="Times New Roman" w:cs="Times New Roman"/>
          <w:sz w:val="24"/>
          <w:szCs w:val="24"/>
        </w:rPr>
        <w:t xml:space="preserve"> lõike 2 esimese lause sõnastust ja jäetakse sellest välja krediidiasutuste esindust puudutav tekstiosa (vt § 22 kehtetuks tunnistamise selgitusi).</w:t>
      </w:r>
    </w:p>
    <w:p w14:paraId="451C9B44" w14:textId="0CAC4A44" w:rsidR="27F083C7" w:rsidRPr="00B92E7F" w:rsidRDefault="27F083C7" w:rsidP="00B92E7F">
      <w:pPr>
        <w:spacing w:after="0" w:line="240" w:lineRule="auto"/>
        <w:jc w:val="both"/>
        <w:rPr>
          <w:rFonts w:ascii="Times New Roman" w:eastAsia="Calibri" w:hAnsi="Times New Roman" w:cs="Times New Roman"/>
          <w:sz w:val="24"/>
          <w:szCs w:val="24"/>
        </w:rPr>
      </w:pPr>
    </w:p>
    <w:p w14:paraId="2FE5BBCF" w14:textId="3FB28540" w:rsidR="031E70D4" w:rsidRPr="00B92E7F" w:rsidRDefault="031E70D4" w:rsidP="00B92E7F">
      <w:p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b/>
          <w:bCs/>
          <w:sz w:val="24"/>
          <w:szCs w:val="24"/>
        </w:rPr>
        <w:t>Paragrahv täiendamine lõikega 3</w:t>
      </w:r>
      <w:r w:rsidRPr="00B92E7F">
        <w:rPr>
          <w:rFonts w:ascii="Times New Roman" w:eastAsia="Calibri" w:hAnsi="Times New Roman" w:cs="Times New Roman"/>
          <w:b/>
          <w:bCs/>
          <w:sz w:val="24"/>
          <w:szCs w:val="24"/>
          <w:vertAlign w:val="superscript"/>
        </w:rPr>
        <w:t>1</w:t>
      </w:r>
      <w:r w:rsidRPr="00B92E7F">
        <w:rPr>
          <w:rFonts w:ascii="Times New Roman" w:eastAsia="Calibri" w:hAnsi="Times New Roman" w:cs="Times New Roman"/>
          <w:b/>
          <w:bCs/>
          <w:sz w:val="24"/>
          <w:szCs w:val="24"/>
        </w:rPr>
        <w:t xml:space="preserve">. </w:t>
      </w:r>
      <w:r w:rsidR="43724230" w:rsidRPr="00B92E7F">
        <w:rPr>
          <w:rFonts w:ascii="Times New Roman" w:eastAsia="Calibri" w:hAnsi="Times New Roman" w:cs="Times New Roman"/>
          <w:sz w:val="24"/>
          <w:szCs w:val="24"/>
        </w:rPr>
        <w:t>Uue lõikega võetakse üle CRD VI artikli 48m lõige 1 ja sätestatakse, et Finantsinspektsioon peab kolmanda riigi krediidiasutuse filiaali üle järelevalve teostamisel võtma arvesse KAS 8</w:t>
      </w:r>
      <w:r w:rsidR="43724230" w:rsidRPr="00B92E7F">
        <w:rPr>
          <w:rFonts w:ascii="Times New Roman" w:eastAsia="Calibri" w:hAnsi="Times New Roman" w:cs="Times New Roman"/>
          <w:sz w:val="24"/>
          <w:szCs w:val="24"/>
          <w:vertAlign w:val="superscript"/>
        </w:rPr>
        <w:t>1</w:t>
      </w:r>
      <w:r w:rsidR="43724230" w:rsidRPr="00B92E7F">
        <w:rPr>
          <w:rFonts w:ascii="Times New Roman" w:eastAsia="Calibri" w:hAnsi="Times New Roman" w:cs="Times New Roman"/>
          <w:sz w:val="24"/>
          <w:szCs w:val="24"/>
        </w:rPr>
        <w:t xml:space="preserve">. </w:t>
      </w:r>
      <w:r w:rsidR="519FCE8C" w:rsidRPr="00B92E7F">
        <w:rPr>
          <w:rFonts w:ascii="Times New Roman" w:eastAsia="Calibri" w:hAnsi="Times New Roman" w:cs="Times New Roman"/>
          <w:sz w:val="24"/>
          <w:szCs w:val="24"/>
        </w:rPr>
        <w:t>p</w:t>
      </w:r>
      <w:r w:rsidR="43724230" w:rsidRPr="00B92E7F">
        <w:rPr>
          <w:rFonts w:ascii="Times New Roman" w:eastAsia="Calibri" w:hAnsi="Times New Roman" w:cs="Times New Roman"/>
          <w:sz w:val="24"/>
          <w:szCs w:val="24"/>
        </w:rPr>
        <w:t>eatükis ja CRD VI</w:t>
      </w:r>
      <w:r w:rsidR="2F8D1F5A" w:rsidRPr="00B92E7F">
        <w:rPr>
          <w:rFonts w:ascii="Times New Roman" w:eastAsia="Calibri" w:hAnsi="Times New Roman" w:cs="Times New Roman"/>
          <w:sz w:val="24"/>
          <w:szCs w:val="24"/>
        </w:rPr>
        <w:t>I</w:t>
      </w:r>
      <w:r w:rsidR="43724230" w:rsidRPr="00B92E7F">
        <w:rPr>
          <w:rFonts w:ascii="Times New Roman" w:eastAsia="Calibri" w:hAnsi="Times New Roman" w:cs="Times New Roman"/>
          <w:sz w:val="24"/>
          <w:szCs w:val="24"/>
        </w:rPr>
        <w:t xml:space="preserve"> jaotises sätestatut</w:t>
      </w:r>
      <w:r w:rsidR="116897BE" w:rsidRPr="00B92E7F">
        <w:rPr>
          <w:rFonts w:ascii="Times New Roman" w:eastAsia="Calibri" w:hAnsi="Times New Roman" w:cs="Times New Roman"/>
          <w:sz w:val="24"/>
          <w:szCs w:val="24"/>
        </w:rPr>
        <w:t xml:space="preserve">. Viidatud CRD jaotis reguleerib järelevalve </w:t>
      </w:r>
      <w:r w:rsidR="37203065" w:rsidRPr="00B92E7F">
        <w:rPr>
          <w:rFonts w:ascii="Times New Roman" w:eastAsia="Calibri" w:hAnsi="Times New Roman" w:cs="Times New Roman"/>
          <w:sz w:val="24"/>
          <w:szCs w:val="24"/>
        </w:rPr>
        <w:t xml:space="preserve">teostamist. </w:t>
      </w:r>
    </w:p>
    <w:p w14:paraId="6A38B5C7" w14:textId="3FCB816E" w:rsidR="27F083C7" w:rsidRPr="00B92E7F" w:rsidRDefault="27F083C7" w:rsidP="00B92E7F">
      <w:pPr>
        <w:spacing w:after="0" w:line="240" w:lineRule="auto"/>
        <w:jc w:val="both"/>
        <w:rPr>
          <w:rFonts w:ascii="Times New Roman" w:eastAsia="Calibri" w:hAnsi="Times New Roman" w:cs="Times New Roman"/>
          <w:b/>
          <w:bCs/>
          <w:sz w:val="24"/>
          <w:szCs w:val="24"/>
          <w:highlight w:val="yellow"/>
        </w:rPr>
      </w:pPr>
    </w:p>
    <w:p w14:paraId="155430CA" w14:textId="3B383878" w:rsidR="031E70D4" w:rsidRPr="00B92E7F" w:rsidRDefault="0EB9D4B5" w:rsidP="00B92E7F">
      <w:p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b/>
          <w:bCs/>
          <w:sz w:val="24"/>
          <w:szCs w:val="24"/>
        </w:rPr>
        <w:t xml:space="preserve">Paragrahvi täiendamine lõikega 10. </w:t>
      </w:r>
      <w:r w:rsidR="60537498" w:rsidRPr="00B92E7F">
        <w:rPr>
          <w:rFonts w:ascii="Times New Roman" w:eastAsia="Calibri" w:hAnsi="Times New Roman" w:cs="Times New Roman"/>
          <w:sz w:val="24"/>
          <w:szCs w:val="24"/>
        </w:rPr>
        <w:t>Uue lõikega võetakse üle CRD VI artikli 48n lõige  ja sätestatakse Finantsinspektsiooni</w:t>
      </w:r>
      <w:r w:rsidR="50B6EEB6" w:rsidRPr="00B92E7F">
        <w:rPr>
          <w:rFonts w:ascii="Times New Roman" w:eastAsia="Calibri" w:hAnsi="Times New Roman" w:cs="Times New Roman"/>
          <w:sz w:val="24"/>
          <w:szCs w:val="24"/>
        </w:rPr>
        <w:t>l</w:t>
      </w:r>
      <w:r w:rsidR="60537498" w:rsidRPr="00B92E7F">
        <w:rPr>
          <w:rFonts w:ascii="Times New Roman" w:eastAsia="Calibri" w:hAnsi="Times New Roman" w:cs="Times New Roman"/>
          <w:sz w:val="24"/>
          <w:szCs w:val="24"/>
        </w:rPr>
        <w:t>e</w:t>
      </w:r>
      <w:r w:rsidR="036A4B7E" w:rsidRPr="00B92E7F">
        <w:rPr>
          <w:rFonts w:ascii="Times New Roman" w:eastAsia="Calibri" w:hAnsi="Times New Roman" w:cs="Times New Roman"/>
          <w:sz w:val="24"/>
          <w:szCs w:val="24"/>
        </w:rPr>
        <w:t xml:space="preserve"> kohustus</w:t>
      </w:r>
      <w:r w:rsidR="60537498" w:rsidRPr="00B92E7F">
        <w:rPr>
          <w:rFonts w:ascii="Times New Roman" w:eastAsia="Calibri" w:hAnsi="Times New Roman" w:cs="Times New Roman"/>
          <w:sz w:val="24"/>
          <w:szCs w:val="24"/>
        </w:rPr>
        <w:t xml:space="preserve"> teavitada viivitamata EBA ja Rahapesu Andmebürood, </w:t>
      </w:r>
      <w:r w:rsidR="6F1359BF" w:rsidRPr="00B92E7F">
        <w:rPr>
          <w:rFonts w:ascii="Times New Roman" w:eastAsia="Calibri" w:hAnsi="Times New Roman" w:cs="Times New Roman"/>
          <w:sz w:val="24"/>
          <w:szCs w:val="24"/>
        </w:rPr>
        <w:t xml:space="preserve">kui tal tekib kolmanda riigi krediidiasutuse filiaali juhtimiskorra, ärimudeli või tegevuse läbivaatamise käigus põhjendatud kahtlus, et filiaalis on toimunud rahapesu või terrorismi rahastamine või selle katse või on suurenenud sellega seotud riskid </w:t>
      </w:r>
      <w:proofErr w:type="spellStart"/>
      <w:r w:rsidR="6F1359BF" w:rsidRPr="00B92E7F">
        <w:rPr>
          <w:rFonts w:ascii="Times New Roman" w:eastAsia="Calibri" w:hAnsi="Times New Roman" w:cs="Times New Roman"/>
          <w:sz w:val="24"/>
          <w:szCs w:val="24"/>
        </w:rPr>
        <w:t>RahaPTS</w:t>
      </w:r>
      <w:proofErr w:type="spellEnd"/>
      <w:r w:rsidR="6F1359BF" w:rsidRPr="00B92E7F">
        <w:rPr>
          <w:rFonts w:ascii="Times New Roman" w:eastAsia="Calibri" w:hAnsi="Times New Roman" w:cs="Times New Roman"/>
          <w:sz w:val="24"/>
          <w:szCs w:val="24"/>
        </w:rPr>
        <w:t xml:space="preserve"> § 4 </w:t>
      </w:r>
      <w:r w:rsidR="120C33C1" w:rsidRPr="00B92E7F">
        <w:rPr>
          <w:rFonts w:ascii="Times New Roman" w:eastAsia="Calibri" w:hAnsi="Times New Roman" w:cs="Times New Roman"/>
          <w:sz w:val="24"/>
          <w:szCs w:val="24"/>
        </w:rPr>
        <w:t xml:space="preserve">tähenduses. Järelevalveasutus peab teavitama EBA Finantsinspektsiooni ja Rahapesu Andmebüroo ühisest hinnangust ning võib vajadusel kohaldada </w:t>
      </w:r>
      <w:r w:rsidR="61A58467" w:rsidRPr="00B92E7F">
        <w:rPr>
          <w:rFonts w:ascii="Times New Roman" w:eastAsia="Calibri" w:hAnsi="Times New Roman" w:cs="Times New Roman"/>
          <w:sz w:val="24"/>
          <w:szCs w:val="24"/>
        </w:rPr>
        <w:t xml:space="preserve">kolmanda riigi krediidiasutuse filiaali suhtes </w:t>
      </w:r>
      <w:proofErr w:type="spellStart"/>
      <w:r w:rsidR="61A58467" w:rsidRPr="00B92E7F">
        <w:rPr>
          <w:rFonts w:ascii="Times New Roman" w:eastAsia="Calibri" w:hAnsi="Times New Roman" w:cs="Times New Roman"/>
          <w:sz w:val="24"/>
          <w:szCs w:val="24"/>
        </w:rPr>
        <w:t>KAS-is</w:t>
      </w:r>
      <w:proofErr w:type="spellEnd"/>
      <w:r w:rsidR="61A58467" w:rsidRPr="00B92E7F">
        <w:rPr>
          <w:rFonts w:ascii="Times New Roman" w:eastAsia="Calibri" w:hAnsi="Times New Roman" w:cs="Times New Roman"/>
          <w:sz w:val="24"/>
          <w:szCs w:val="24"/>
        </w:rPr>
        <w:t xml:space="preserve"> sätestatud meetmeid, sealhulgas tunnistada filiaali luba kehtetuks KAS § 17 lõike 1 punkt 12</w:t>
      </w:r>
      <w:r w:rsidR="02DCE9EC" w:rsidRPr="00B92E7F">
        <w:rPr>
          <w:rFonts w:ascii="Times New Roman" w:eastAsia="Calibri" w:hAnsi="Times New Roman" w:cs="Times New Roman"/>
          <w:sz w:val="24"/>
          <w:szCs w:val="24"/>
        </w:rPr>
        <w:t xml:space="preserve"> (rahapesu toimepanemine või õigusaktiga kehtestatud rahapesu ning terrorismi rahastamise </w:t>
      </w:r>
      <w:r w:rsidR="5272A481" w:rsidRPr="00B92E7F">
        <w:rPr>
          <w:rFonts w:ascii="Times New Roman" w:eastAsia="Calibri" w:hAnsi="Times New Roman" w:cs="Times New Roman"/>
          <w:sz w:val="24"/>
          <w:szCs w:val="24"/>
        </w:rPr>
        <w:t xml:space="preserve">keelu </w:t>
      </w:r>
      <w:r w:rsidR="02DCE9EC" w:rsidRPr="00B92E7F">
        <w:rPr>
          <w:rFonts w:ascii="Times New Roman" w:eastAsia="Calibri" w:hAnsi="Times New Roman" w:cs="Times New Roman"/>
          <w:sz w:val="24"/>
          <w:szCs w:val="24"/>
        </w:rPr>
        <w:t>korra rikkumine)</w:t>
      </w:r>
      <w:r w:rsidR="61A58467" w:rsidRPr="00B92E7F">
        <w:rPr>
          <w:rFonts w:ascii="Times New Roman" w:eastAsia="Calibri" w:hAnsi="Times New Roman" w:cs="Times New Roman"/>
          <w:sz w:val="24"/>
          <w:szCs w:val="24"/>
        </w:rPr>
        <w:t xml:space="preserve"> ja § 21</w:t>
      </w:r>
      <w:r w:rsidR="61A58467" w:rsidRPr="00B92E7F">
        <w:rPr>
          <w:rFonts w:ascii="Times New Roman" w:eastAsia="Calibri" w:hAnsi="Times New Roman" w:cs="Times New Roman"/>
          <w:sz w:val="24"/>
          <w:szCs w:val="24"/>
          <w:vertAlign w:val="superscript"/>
        </w:rPr>
        <w:t>2</w:t>
      </w:r>
      <w:r w:rsidR="61A58467" w:rsidRPr="00B92E7F">
        <w:rPr>
          <w:rFonts w:ascii="Times New Roman" w:eastAsia="Calibri" w:hAnsi="Times New Roman" w:cs="Times New Roman"/>
          <w:sz w:val="24"/>
          <w:szCs w:val="24"/>
        </w:rPr>
        <w:t xml:space="preserve"> lõike 3 punkti 2 kohaselt</w:t>
      </w:r>
      <w:r w:rsidR="1E915CF9" w:rsidRPr="00B92E7F">
        <w:rPr>
          <w:rFonts w:ascii="Times New Roman" w:eastAsia="Calibri" w:hAnsi="Times New Roman" w:cs="Times New Roman"/>
          <w:sz w:val="24"/>
          <w:szCs w:val="24"/>
        </w:rPr>
        <w:t xml:space="preserve"> (esineb põhjendatud kahtlus, et filiaali, selle pea</w:t>
      </w:r>
      <w:r w:rsidR="0C608483" w:rsidRPr="00B92E7F">
        <w:rPr>
          <w:rFonts w:ascii="Times New Roman" w:eastAsia="Calibri" w:hAnsi="Times New Roman" w:cs="Times New Roman"/>
          <w:sz w:val="24"/>
          <w:szCs w:val="24"/>
        </w:rPr>
        <w:t>ettevõtja</w:t>
      </w:r>
      <w:r w:rsidR="1E915CF9" w:rsidRPr="00B92E7F">
        <w:rPr>
          <w:rFonts w:ascii="Times New Roman" w:eastAsia="Calibri" w:hAnsi="Times New Roman" w:cs="Times New Roman"/>
          <w:sz w:val="24"/>
          <w:szCs w:val="24"/>
        </w:rPr>
        <w:t xml:space="preserve"> või konsolideerimisgrupiga seoses toimub või on toimunud rahapesu või terrorismi rahastamise katse või esineb vastav risk). </w:t>
      </w:r>
    </w:p>
    <w:p w14:paraId="69DE6B4D" w14:textId="62B79F2D" w:rsidR="79C1156B" w:rsidRPr="00B92E7F" w:rsidRDefault="79C1156B" w:rsidP="00B92E7F">
      <w:pPr>
        <w:spacing w:after="0" w:line="240" w:lineRule="auto"/>
        <w:jc w:val="both"/>
        <w:rPr>
          <w:rFonts w:ascii="Times New Roman" w:hAnsi="Times New Roman" w:cs="Times New Roman"/>
          <w:sz w:val="24"/>
          <w:szCs w:val="24"/>
        </w:rPr>
      </w:pPr>
    </w:p>
    <w:p w14:paraId="1FD99412" w14:textId="359A3FAF" w:rsidR="0328A47E" w:rsidRPr="00B92E7F" w:rsidRDefault="0328A47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100. </w:t>
      </w:r>
      <w:r w:rsidRPr="00B92E7F">
        <w:rPr>
          <w:rFonts w:ascii="Times New Roman" w:hAnsi="Times New Roman" w:cs="Times New Roman"/>
          <w:sz w:val="24"/>
          <w:szCs w:val="24"/>
        </w:rPr>
        <w:t xml:space="preserve">Kehtiv § 100 </w:t>
      </w:r>
      <w:r w:rsidR="03DCFFD0" w:rsidRPr="00B92E7F">
        <w:rPr>
          <w:rFonts w:ascii="Times New Roman" w:hAnsi="Times New Roman" w:cs="Times New Roman"/>
          <w:sz w:val="24"/>
          <w:szCs w:val="24"/>
        </w:rPr>
        <w:t xml:space="preserve">reguleerib järelevalve korraldust. </w:t>
      </w:r>
    </w:p>
    <w:p w14:paraId="167257F5" w14:textId="153C4042" w:rsidR="0A63B3A1" w:rsidRPr="00B92E7F" w:rsidRDefault="0A63B3A1" w:rsidP="00B92E7F">
      <w:pPr>
        <w:spacing w:after="0" w:line="240" w:lineRule="auto"/>
        <w:jc w:val="both"/>
        <w:rPr>
          <w:rFonts w:ascii="Times New Roman" w:hAnsi="Times New Roman" w:cs="Times New Roman"/>
          <w:sz w:val="24"/>
          <w:szCs w:val="24"/>
        </w:rPr>
      </w:pPr>
    </w:p>
    <w:p w14:paraId="6D0BD72B" w14:textId="780D8E09" w:rsidR="002C3CEF" w:rsidRPr="00B92E7F" w:rsidRDefault="7ED0EB99" w:rsidP="00B92E7F">
      <w:pPr>
        <w:pStyle w:val="Normaallaadveeb"/>
        <w:shd w:val="clear" w:color="auto" w:fill="FFFFFF" w:themeFill="background1"/>
        <w:spacing w:before="0" w:beforeAutospacing="0" w:after="0" w:afterAutospacing="0"/>
        <w:jc w:val="both"/>
      </w:pPr>
      <w:r w:rsidRPr="00B92E7F">
        <w:rPr>
          <w:b/>
          <w:bCs/>
        </w:rPr>
        <w:lastRenderedPageBreak/>
        <w:t>Paragrahvi täiendamine lõikega 3</w:t>
      </w:r>
      <w:r w:rsidRPr="00B92E7F">
        <w:rPr>
          <w:b/>
          <w:bCs/>
          <w:vertAlign w:val="superscript"/>
        </w:rPr>
        <w:t>1</w:t>
      </w:r>
      <w:r w:rsidRPr="00B92E7F">
        <w:rPr>
          <w:b/>
          <w:bCs/>
        </w:rPr>
        <w:t>.</w:t>
      </w:r>
      <w:r w:rsidRPr="00B92E7F">
        <w:t xml:space="preserve"> Kehtiv KAS § 100 näeb ette järelevalve korralduse ja selle lõige 3 täpsemalt ette selle, et Finantsinspektsioon teeb krediidiasutuses KAS § 96 lõikes 5 sätestatud ülesannete täitmiseks asjakohastel juhtumitel stressiteste vähemalt kord aastas. </w:t>
      </w:r>
      <w:r w:rsidR="00146C89">
        <w:t>Muudatusega</w:t>
      </w:r>
      <w:r w:rsidRPr="00B92E7F">
        <w:t xml:space="preserve"> lisatakse </w:t>
      </w:r>
      <w:r w:rsidR="00146C89">
        <w:t>paragrahvi</w:t>
      </w:r>
      <w:r w:rsidRPr="00B92E7F">
        <w:t xml:space="preserve"> lõige 3</w:t>
      </w:r>
      <w:r w:rsidRPr="00B92E7F">
        <w:rPr>
          <w:vertAlign w:val="superscript"/>
        </w:rPr>
        <w:t>1</w:t>
      </w:r>
      <w:r w:rsidRPr="00B92E7F">
        <w:t>, mille eesmärgiks on lihtsustatult rõhutada, et krediidiasutus ise või kolmas osapool (n</w:t>
      </w:r>
      <w:r w:rsidR="5CFAD8EE" w:rsidRPr="00B92E7F">
        <w:t>äiteks</w:t>
      </w:r>
      <w:r w:rsidRPr="00B92E7F">
        <w:t xml:space="preserve"> krediidiasutuse nõustaja) ei või stressitesti tulemusi kahjustada (manipuleerida andmetega vms). Säte põhineb CRD VI artikli</w:t>
      </w:r>
      <w:r w:rsidR="29BF6FA6" w:rsidRPr="00B92E7F">
        <w:t xml:space="preserve"> </w:t>
      </w:r>
      <w:r w:rsidRPr="00B92E7F">
        <w:t>100</w:t>
      </w:r>
      <w:r w:rsidR="44DC0F0F" w:rsidRPr="00B92E7F">
        <w:t xml:space="preserve"> lõikel </w:t>
      </w:r>
      <w:r w:rsidRPr="00B92E7F">
        <w:t xml:space="preserve">3. </w:t>
      </w:r>
    </w:p>
    <w:p w14:paraId="1945A99C" w14:textId="77777777" w:rsidR="002C3CEF" w:rsidRPr="00B92E7F" w:rsidRDefault="002C3CEF" w:rsidP="00B92E7F">
      <w:pPr>
        <w:spacing w:after="0" w:line="240" w:lineRule="auto"/>
        <w:jc w:val="both"/>
        <w:rPr>
          <w:rFonts w:ascii="Times New Roman" w:hAnsi="Times New Roman" w:cs="Times New Roman"/>
          <w:sz w:val="24"/>
          <w:szCs w:val="24"/>
        </w:rPr>
      </w:pPr>
    </w:p>
    <w:p w14:paraId="48CA9D88" w14:textId="6B3F5591"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 104. </w:t>
      </w:r>
      <w:r w:rsidRPr="00B92E7F">
        <w:rPr>
          <w:rFonts w:ascii="Times New Roman" w:eastAsia="Times New Roman" w:hAnsi="Times New Roman" w:cs="Times New Roman"/>
          <w:color w:val="000000" w:themeColor="text1"/>
          <w:sz w:val="24"/>
          <w:szCs w:val="24"/>
        </w:rPr>
        <w:t>Kehtiv § 104 sätestab Finantsinspektsiooni õigused ettekirjutuse tegemisel.</w:t>
      </w:r>
    </w:p>
    <w:p w14:paraId="41BA9ED9" w14:textId="5DA97EB4"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6D337970" w14:textId="4836668C"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punkti 1 täiendamine. </w:t>
      </w:r>
      <w:r w:rsidRPr="00B92E7F">
        <w:rPr>
          <w:rFonts w:ascii="Times New Roman" w:eastAsia="Times New Roman" w:hAnsi="Times New Roman" w:cs="Times New Roman"/>
          <w:color w:val="000000" w:themeColor="text1"/>
          <w:sz w:val="24"/>
          <w:szCs w:val="24"/>
        </w:rPr>
        <w:t xml:space="preserve">Lõikega 1 on sätestatud loetelu õigustest, mida Finantsinspektsioon võib ettekirjutusega kohaldada krediidiasutuse tegevusele reageerimiseks. Sama lõike punkti 1 kohaselt on järelevalveasutusel õigus keelata teatud tehingute või toimingute tegemine või nende mahu piiramine. CRD VI artikli 104 lõike 1 punkti e muutmise tulemusena antakse pädevatele asutustele õigus piirata krediidiasutuse tegevust, sealhulgas hoiuste vastuvõtmist, operatsioone või võrgustikku, või nõuda sellise tegevuse lõpetamist, mis kujutab endast asjaomase krediidiasutuse usaldusväärsuse seisukohast ülemäärast riski. Punkti e muudatus haakub eelnõu koostajate hinnangul kõige paremini § 104 lõike 1 punktis 1 sätestatuga, mis samuti annab Finantsinspektsioonile õiguse piirata krediidiasutuse tegevust, sealhulgas keelata teatud toimingute tegemist. Järelevalveasutuse õiguste selgemaks mõistmiseks täiendatakse punkti 1 tekstiosaga, mille kohaselt on Finantsinspektsioonil õigus piirata hoiuste vastuvõtmist ja äritegevust või nõuda sellise tegevuse lõpetamist, mis kujutab endast krediidiasutuse </w:t>
      </w:r>
      <w:r w:rsidR="6BFA4CDB" w:rsidRPr="00B92E7F">
        <w:rPr>
          <w:rFonts w:ascii="Times New Roman" w:eastAsia="Times New Roman" w:hAnsi="Times New Roman" w:cs="Times New Roman"/>
          <w:color w:val="000000" w:themeColor="text1"/>
          <w:sz w:val="24"/>
          <w:szCs w:val="24"/>
        </w:rPr>
        <w:t>stabiilsuse</w:t>
      </w:r>
      <w:r w:rsidRPr="00B92E7F">
        <w:rPr>
          <w:rFonts w:ascii="Times New Roman" w:eastAsia="Times New Roman" w:hAnsi="Times New Roman" w:cs="Times New Roman"/>
          <w:color w:val="000000" w:themeColor="text1"/>
          <w:sz w:val="24"/>
          <w:szCs w:val="24"/>
        </w:rPr>
        <w:t xml:space="preserve"> seisukohast ülemäärast riski.</w:t>
      </w:r>
    </w:p>
    <w:p w14:paraId="6F69768A" w14:textId="101E5226" w:rsidR="27F083C7" w:rsidRPr="00B92E7F" w:rsidRDefault="27F083C7" w:rsidP="00B92E7F">
      <w:pPr>
        <w:spacing w:after="0" w:line="240" w:lineRule="auto"/>
        <w:jc w:val="both"/>
        <w:rPr>
          <w:rFonts w:ascii="Times New Roman" w:eastAsia="Times New Roman" w:hAnsi="Times New Roman" w:cs="Times New Roman"/>
          <w:color w:val="000000" w:themeColor="text1"/>
          <w:sz w:val="24"/>
          <w:szCs w:val="24"/>
        </w:rPr>
      </w:pPr>
    </w:p>
    <w:p w14:paraId="37C4AC02" w14:textId="7109503D" w:rsidR="36825ED8" w:rsidRPr="00B92E7F" w:rsidRDefault="36825ED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Lõike 1 täiendamine punktiga 1</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Johtuvalt seaduse täiendamisest kolmanda riigi krediidiasutuse filiaali sätetega peatükis 8</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ning Euroopa Majanduspiirkonna lepinguriigi filiaali sätete ülevaatamisega, täiendatakse § 104 lõiget 1 punktiga 1</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mis annab Finantsinspektsioonile õiguse nõuda välisriigi krediidiasutuse filiaalilt äritegevuse või tegevuse ulatuse piiramist ja vastaspoolte arvu vähendamist. Uue punktiga võetakse ühtlasi üle CRD VI artikli 48o lõike 2 punkt </w:t>
      </w:r>
      <w:proofErr w:type="spellStart"/>
      <w:r w:rsidRPr="00B92E7F">
        <w:rPr>
          <w:rFonts w:ascii="Times New Roman" w:eastAsia="Times New Roman" w:hAnsi="Times New Roman" w:cs="Times New Roman"/>
          <w:color w:val="000000" w:themeColor="text1"/>
          <w:sz w:val="24"/>
          <w:szCs w:val="24"/>
        </w:rPr>
        <w:t>d.</w:t>
      </w:r>
      <w:proofErr w:type="spellEnd"/>
      <w:r w:rsidRPr="00B92E7F">
        <w:rPr>
          <w:rFonts w:ascii="Times New Roman" w:eastAsia="Times New Roman" w:hAnsi="Times New Roman" w:cs="Times New Roman"/>
          <w:color w:val="000000" w:themeColor="text1"/>
          <w:sz w:val="24"/>
          <w:szCs w:val="24"/>
        </w:rPr>
        <w:t xml:space="preserve"> Eelnõu koostajate hinnangul oleks ebamõistlik täiendada §-i 104 uue lõikega, mis reguleeriks spetsiifiliselt välisriigi krediidiasutuse filiaali suhtes kohaldatavate nõuetega, sest kohati kattuvad CRD </w:t>
      </w:r>
      <w:proofErr w:type="spellStart"/>
      <w:r w:rsidRPr="00B92E7F">
        <w:rPr>
          <w:rFonts w:ascii="Times New Roman" w:eastAsia="Times New Roman" w:hAnsi="Times New Roman" w:cs="Times New Roman"/>
          <w:color w:val="000000" w:themeColor="text1"/>
          <w:sz w:val="24"/>
          <w:szCs w:val="24"/>
        </w:rPr>
        <w:t>VI-ga</w:t>
      </w:r>
      <w:proofErr w:type="spellEnd"/>
      <w:r w:rsidRPr="00B92E7F">
        <w:rPr>
          <w:rFonts w:ascii="Times New Roman" w:eastAsia="Times New Roman" w:hAnsi="Times New Roman" w:cs="Times New Roman"/>
          <w:color w:val="000000" w:themeColor="text1"/>
          <w:sz w:val="24"/>
          <w:szCs w:val="24"/>
        </w:rPr>
        <w:t xml:space="preserve"> lisatud pädevate asutuste õigusi käsitlevad sätted juba olemasolevate § 104 lõike 1 sätetega (näiteks punktid 19 ja 20, millele vastavad direktiivi artikli 48o lõike 2 punktid c ja g) ning taolise ümberkorralduse käigus tuleks luua uued lõiked ka konkreetselt finantsvaldusettevõtjatele ja </w:t>
      </w:r>
      <w:proofErr w:type="spellStart"/>
      <w:r w:rsidRPr="00B92E7F">
        <w:rPr>
          <w:rFonts w:ascii="Times New Roman" w:eastAsia="Times New Roman" w:hAnsi="Times New Roman" w:cs="Times New Roman"/>
          <w:color w:val="000000" w:themeColor="text1"/>
          <w:sz w:val="24"/>
          <w:szCs w:val="24"/>
        </w:rPr>
        <w:t>segafinantsvaldusettevõtjatele</w:t>
      </w:r>
      <w:proofErr w:type="spellEnd"/>
      <w:r w:rsidRPr="00B92E7F">
        <w:rPr>
          <w:rFonts w:ascii="Times New Roman" w:eastAsia="Times New Roman" w:hAnsi="Times New Roman" w:cs="Times New Roman"/>
          <w:color w:val="000000" w:themeColor="text1"/>
          <w:sz w:val="24"/>
          <w:szCs w:val="24"/>
        </w:rPr>
        <w:t>, mis lõppkokkuvõttes oleks nii seaduse subjektidele, pädevale asutusele ning seaduse lugejale ebamõistlikult koormavam. Samadel põhjustel lisatakse punktid 22–24 ja täiendatakse punkti 16</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w:t>
      </w:r>
    </w:p>
    <w:p w14:paraId="23FAB105" w14:textId="4B1FAEBE"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258ABE17" w14:textId="6FA28190" w:rsidR="0595F1EB" w:rsidRPr="00B92E7F" w:rsidRDefault="57F92DA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punkti 2 </w:t>
      </w:r>
      <w:r w:rsidR="507F7C52" w:rsidRPr="00B92E7F">
        <w:rPr>
          <w:rFonts w:ascii="Times New Roman" w:eastAsia="Times New Roman" w:hAnsi="Times New Roman" w:cs="Times New Roman"/>
          <w:b/>
          <w:bCs/>
          <w:color w:val="000000" w:themeColor="text1"/>
          <w:sz w:val="24"/>
          <w:szCs w:val="24"/>
        </w:rPr>
        <w:t>muutmine</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 xml:space="preserve">Punkt 2 annab Finantsinspektsioonile õiguse keelata osaliselt või täielikult krediidiasutuse kasumist väljamaksete tegemine. Euroopa Komisjon on tuvastanud CRD V ülevõtmise kontrolli käigus, et kuigi punktis 2 sätestatud pädevate asutuste õigus on asjakohane, ei sisalda see artikli 104 lõike 1 punktis h sätestatud täiendit selle kohta, et lisaks väljamaksete tegemise keelamisele võib pädeva asutus nõuda, et krediidiasutus kasutaks puhaskasumit omavahendite tugevdamiseks. Eelnõu koostajad nõustuvad Komisjoni märkusega, et vastav õigus on lõike 1 loetelust puudu ning vastavat õigust ei ole võimalik kehtiva sõnastuse pealt ka tuletada. Seetõttu täiendatakse lõike 1 punkti 2 ja sätestatakse, et alternatiivselt väljamaksete tegemise keelamisele on Finantsinspektsioonil õigus nõuda puhaskasumi kasutamist omavahendite tugevdamiseks. Omavahendid on lihtsustatult omakapitali instrumendid ning kõlblikud kohustused, mida saab koheselt hakata realiseerima, kui tekib kriisiolukord ning Finantsinspektsioon jõuab otsusele, et vahendite ja kohustuste </w:t>
      </w:r>
      <w:r w:rsidRPr="00B92E7F">
        <w:rPr>
          <w:rFonts w:ascii="Times New Roman" w:eastAsia="Times New Roman" w:hAnsi="Times New Roman" w:cs="Times New Roman"/>
          <w:color w:val="000000" w:themeColor="text1"/>
          <w:sz w:val="24"/>
          <w:szCs w:val="24"/>
        </w:rPr>
        <w:lastRenderedPageBreak/>
        <w:t xml:space="preserve">kasutusele võtt on vajalik kahjumi katmiseks ning ettevõtte </w:t>
      </w:r>
      <w:proofErr w:type="spellStart"/>
      <w:r w:rsidRPr="00B92E7F">
        <w:rPr>
          <w:rFonts w:ascii="Times New Roman" w:eastAsia="Times New Roman" w:hAnsi="Times New Roman" w:cs="Times New Roman"/>
          <w:color w:val="000000" w:themeColor="text1"/>
          <w:sz w:val="24"/>
          <w:szCs w:val="24"/>
        </w:rPr>
        <w:t>rekapitaliseerimiseks</w:t>
      </w:r>
      <w:proofErr w:type="spellEnd"/>
      <w:r w:rsidRPr="00B92E7F">
        <w:rPr>
          <w:rFonts w:ascii="Times New Roman" w:eastAsia="Times New Roman" w:hAnsi="Times New Roman" w:cs="Times New Roman"/>
          <w:color w:val="000000" w:themeColor="text1"/>
          <w:sz w:val="24"/>
          <w:szCs w:val="24"/>
        </w:rPr>
        <w:t>. Selleks, et ennetada krediidiasutuse maksejõuetust, peab tal igal ajahetkel olema piisaval määral omakapitali ehk n-ö tagavara, mille arvelt katta võimalikku kahjumit.</w:t>
      </w:r>
    </w:p>
    <w:p w14:paraId="6D008F54" w14:textId="0A964DC5" w:rsidR="7B890ABB" w:rsidRPr="00B92E7F" w:rsidRDefault="7B890ABB" w:rsidP="00B92E7F">
      <w:pPr>
        <w:spacing w:after="0" w:line="240" w:lineRule="auto"/>
        <w:jc w:val="both"/>
        <w:rPr>
          <w:rFonts w:ascii="Times New Roman" w:eastAsia="Times New Roman" w:hAnsi="Times New Roman" w:cs="Times New Roman"/>
          <w:color w:val="000000" w:themeColor="text1"/>
          <w:sz w:val="24"/>
          <w:szCs w:val="24"/>
          <w:highlight w:val="yellow"/>
        </w:rPr>
      </w:pPr>
    </w:p>
    <w:p w14:paraId="7C03D83B" w14:textId="106D1863" w:rsidR="79C1156B" w:rsidRPr="00B92E7F" w:rsidRDefault="24775C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punkti 5 muutmine. </w:t>
      </w:r>
      <w:r w:rsidR="316DB554" w:rsidRPr="00B92E7F">
        <w:rPr>
          <w:rFonts w:ascii="Times New Roman" w:eastAsia="Times New Roman" w:hAnsi="Times New Roman" w:cs="Times New Roman"/>
          <w:color w:val="000000" w:themeColor="text1"/>
          <w:sz w:val="24"/>
          <w:szCs w:val="24"/>
        </w:rPr>
        <w:t>Punk</w:t>
      </w:r>
      <w:r w:rsidR="3370A196" w:rsidRPr="00B92E7F">
        <w:rPr>
          <w:rFonts w:ascii="Times New Roman" w:eastAsia="Times New Roman" w:hAnsi="Times New Roman" w:cs="Times New Roman"/>
          <w:color w:val="000000" w:themeColor="text1"/>
          <w:sz w:val="24"/>
          <w:szCs w:val="24"/>
        </w:rPr>
        <w:t xml:space="preserve">ti 5 kohaselt on </w:t>
      </w:r>
      <w:r w:rsidR="316DB554" w:rsidRPr="00B92E7F">
        <w:rPr>
          <w:rFonts w:ascii="Times New Roman" w:eastAsia="Times New Roman" w:hAnsi="Times New Roman" w:cs="Times New Roman"/>
          <w:color w:val="000000" w:themeColor="text1"/>
          <w:sz w:val="24"/>
          <w:szCs w:val="24"/>
        </w:rPr>
        <w:t xml:space="preserve">Finantsinspektsioonil õiguse nõuda </w:t>
      </w:r>
      <w:r w:rsidR="467A1D4C" w:rsidRPr="00B92E7F">
        <w:rPr>
          <w:rFonts w:ascii="Times New Roman" w:eastAsia="Times New Roman" w:hAnsi="Times New Roman" w:cs="Times New Roman"/>
          <w:color w:val="000000" w:themeColor="text1"/>
          <w:sz w:val="24"/>
          <w:szCs w:val="24"/>
        </w:rPr>
        <w:t xml:space="preserve">seaduse subjektidelt </w:t>
      </w:r>
      <w:r w:rsidR="316DB554" w:rsidRPr="00B92E7F">
        <w:rPr>
          <w:rFonts w:ascii="Times New Roman" w:eastAsia="Times New Roman" w:hAnsi="Times New Roman" w:cs="Times New Roman"/>
          <w:color w:val="000000" w:themeColor="text1"/>
          <w:sz w:val="24"/>
          <w:szCs w:val="24"/>
        </w:rPr>
        <w:t>likviidsete varade ja lühiajaliste kohustuste suhte parandamist</w:t>
      </w:r>
      <w:r w:rsidR="676A8087" w:rsidRPr="00B92E7F">
        <w:rPr>
          <w:rFonts w:ascii="Times New Roman" w:eastAsia="Times New Roman" w:hAnsi="Times New Roman" w:cs="Times New Roman"/>
          <w:color w:val="000000" w:themeColor="text1"/>
          <w:sz w:val="24"/>
          <w:szCs w:val="24"/>
        </w:rPr>
        <w:t>.</w:t>
      </w:r>
      <w:r w:rsidR="7E8C13AB" w:rsidRPr="00B92E7F">
        <w:rPr>
          <w:rFonts w:ascii="Times New Roman" w:eastAsia="Times New Roman" w:hAnsi="Times New Roman" w:cs="Times New Roman"/>
          <w:color w:val="000000" w:themeColor="text1"/>
          <w:sz w:val="24"/>
          <w:szCs w:val="24"/>
        </w:rPr>
        <w:t xml:space="preserve"> </w:t>
      </w:r>
      <w:r w:rsidR="68B2F4D2" w:rsidRPr="00B92E7F">
        <w:rPr>
          <w:rFonts w:ascii="Times New Roman" w:eastAsia="Times New Roman" w:hAnsi="Times New Roman" w:cs="Times New Roman"/>
          <w:color w:val="000000" w:themeColor="text1"/>
          <w:sz w:val="24"/>
          <w:szCs w:val="24"/>
        </w:rPr>
        <w:t xml:space="preserve">Sätte sõnastust täiendatakse ning edaspidi võib järelevalveasutus </w:t>
      </w:r>
      <w:r w:rsidR="0A29BAC3" w:rsidRPr="00B92E7F">
        <w:rPr>
          <w:rFonts w:ascii="Times New Roman" w:eastAsia="Times New Roman" w:hAnsi="Times New Roman" w:cs="Times New Roman"/>
          <w:color w:val="000000" w:themeColor="text1"/>
          <w:sz w:val="24"/>
          <w:szCs w:val="24"/>
        </w:rPr>
        <w:t>lisaks likviidsete varade ja lühiajaliste kohustuste suhte parandamisele nõuda ka</w:t>
      </w:r>
      <w:r w:rsidR="7BD62165" w:rsidRPr="00B92E7F">
        <w:rPr>
          <w:rFonts w:ascii="Times New Roman" w:eastAsia="Times New Roman" w:hAnsi="Times New Roman" w:cs="Times New Roman"/>
          <w:color w:val="000000" w:themeColor="text1"/>
          <w:sz w:val="24"/>
          <w:szCs w:val="24"/>
        </w:rPr>
        <w:t xml:space="preserve"> CRR VI osa I ja IV jaotises ning artiklites 413 ja 428</w:t>
      </w:r>
      <w:r w:rsidR="4CF0C9A0" w:rsidRPr="00B92E7F">
        <w:rPr>
          <w:rFonts w:ascii="Times New Roman" w:eastAsia="Times New Roman" w:hAnsi="Times New Roman" w:cs="Times New Roman"/>
          <w:color w:val="000000" w:themeColor="text1"/>
          <w:sz w:val="24"/>
          <w:szCs w:val="24"/>
        </w:rPr>
        <w:t>b</w:t>
      </w:r>
      <w:r w:rsidR="7BD62165" w:rsidRPr="00B92E7F">
        <w:rPr>
          <w:rFonts w:ascii="Times New Roman" w:eastAsia="Times New Roman" w:hAnsi="Times New Roman" w:cs="Times New Roman"/>
          <w:color w:val="000000" w:themeColor="text1"/>
          <w:sz w:val="24"/>
          <w:szCs w:val="24"/>
        </w:rPr>
        <w:t xml:space="preserve"> sätestatud nõuete täitmist. Muudatuse põhjuseks on CRD VI artikli 67 lõ</w:t>
      </w:r>
      <w:r w:rsidR="2A223211" w:rsidRPr="00B92E7F">
        <w:rPr>
          <w:rFonts w:ascii="Times New Roman" w:eastAsia="Times New Roman" w:hAnsi="Times New Roman" w:cs="Times New Roman"/>
          <w:color w:val="000000" w:themeColor="text1"/>
          <w:sz w:val="24"/>
          <w:szCs w:val="24"/>
        </w:rPr>
        <w:t xml:space="preserve">ike 1 punkti j muutmine ning punkti </w:t>
      </w:r>
      <w:proofErr w:type="spellStart"/>
      <w:r w:rsidR="2A223211" w:rsidRPr="00B92E7F">
        <w:rPr>
          <w:rFonts w:ascii="Times New Roman" w:eastAsia="Times New Roman" w:hAnsi="Times New Roman" w:cs="Times New Roman"/>
          <w:color w:val="000000" w:themeColor="text1"/>
          <w:sz w:val="24"/>
          <w:szCs w:val="24"/>
        </w:rPr>
        <w:t>ab</w:t>
      </w:r>
      <w:proofErr w:type="spellEnd"/>
      <w:r w:rsidR="2A223211" w:rsidRPr="00B92E7F">
        <w:rPr>
          <w:rFonts w:ascii="Times New Roman" w:eastAsia="Times New Roman" w:hAnsi="Times New Roman" w:cs="Times New Roman"/>
          <w:color w:val="000000" w:themeColor="text1"/>
          <w:sz w:val="24"/>
          <w:szCs w:val="24"/>
        </w:rPr>
        <w:t xml:space="preserve"> lisamine. </w:t>
      </w:r>
    </w:p>
    <w:p w14:paraId="4F54F858" w14:textId="306FE5B0"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5D23ED0E" w14:textId="5D4F1954" w:rsidR="79C1156B" w:rsidRPr="00B92E7F" w:rsidRDefault="0A1B617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Eelnimetatud pangandusmääruse jaotised reguleerivad </w:t>
      </w:r>
      <w:r w:rsidR="4C30DD6F" w:rsidRPr="00B92E7F">
        <w:rPr>
          <w:rFonts w:ascii="Times New Roman" w:eastAsia="Times New Roman" w:hAnsi="Times New Roman" w:cs="Times New Roman"/>
          <w:color w:val="000000" w:themeColor="text1"/>
          <w:sz w:val="24"/>
          <w:szCs w:val="24"/>
        </w:rPr>
        <w:t xml:space="preserve">likviidsusnõudeid ja stabiilse netorahastamise kordajat </w:t>
      </w:r>
      <w:r w:rsidRPr="00B92E7F">
        <w:rPr>
          <w:rFonts w:ascii="Times New Roman" w:eastAsia="Times New Roman" w:hAnsi="Times New Roman" w:cs="Times New Roman"/>
          <w:color w:val="000000" w:themeColor="text1"/>
          <w:sz w:val="24"/>
          <w:szCs w:val="24"/>
        </w:rPr>
        <w:t xml:space="preserve">ning artiklid 413 ja </w:t>
      </w:r>
      <w:r w:rsidR="0A837337" w:rsidRPr="00B92E7F">
        <w:rPr>
          <w:rFonts w:ascii="Times New Roman" w:eastAsia="Times New Roman" w:hAnsi="Times New Roman" w:cs="Times New Roman"/>
          <w:color w:val="000000" w:themeColor="text1"/>
          <w:sz w:val="24"/>
          <w:szCs w:val="24"/>
        </w:rPr>
        <w:t>428b stabiilse rahastamise nõuet ja kirjeid, mis eeldavad stabiilset rahastamist</w:t>
      </w:r>
      <w:r w:rsidR="65851E23" w:rsidRPr="00B92E7F">
        <w:rPr>
          <w:rFonts w:ascii="Times New Roman" w:eastAsia="Times New Roman" w:hAnsi="Times New Roman" w:cs="Times New Roman"/>
          <w:color w:val="000000" w:themeColor="text1"/>
          <w:sz w:val="24"/>
          <w:szCs w:val="24"/>
        </w:rPr>
        <w:t xml:space="preserve">. Stabiilse rahastamise nõude kohaselt peab krediidiasutus tagama, et tema pikaajalised varad ja bilansivälised kirjed on nii tava- kui ka stressiolukorras erinevate stabiilse rahastamise instrumentidega </w:t>
      </w:r>
      <w:r w:rsidR="7AA9F112" w:rsidRPr="00B92E7F">
        <w:rPr>
          <w:rFonts w:ascii="Times New Roman" w:eastAsia="Times New Roman" w:hAnsi="Times New Roman" w:cs="Times New Roman"/>
          <w:color w:val="000000" w:themeColor="text1"/>
          <w:sz w:val="24"/>
          <w:szCs w:val="24"/>
        </w:rPr>
        <w:t xml:space="preserve">asjakohaselt täidetud. </w:t>
      </w:r>
      <w:r w:rsidR="26BFC4FF" w:rsidRPr="00B92E7F">
        <w:rPr>
          <w:rFonts w:ascii="Times New Roman" w:eastAsia="Times New Roman" w:hAnsi="Times New Roman" w:cs="Times New Roman"/>
          <w:color w:val="000000" w:themeColor="text1"/>
          <w:sz w:val="24"/>
          <w:szCs w:val="24"/>
        </w:rPr>
        <w:t>Stabiilse netorahastamise kordaja väljendab protsentides suhet kättesaadava stabiilse rahastamise ja nõutava stabiilse rahastamise vahel. Kirjed, mis eeldavad stabiilset rahastamist, on näiteks kuld, tuletisinstrumen</w:t>
      </w:r>
      <w:r w:rsidR="7F443814" w:rsidRPr="00B92E7F">
        <w:rPr>
          <w:rFonts w:ascii="Times New Roman" w:eastAsia="Times New Roman" w:hAnsi="Times New Roman" w:cs="Times New Roman"/>
          <w:color w:val="000000" w:themeColor="text1"/>
          <w:sz w:val="24"/>
          <w:szCs w:val="24"/>
        </w:rPr>
        <w:t>tidest tulenevad nõuded</w:t>
      </w:r>
      <w:r w:rsidR="26BFC4FF" w:rsidRPr="00B92E7F">
        <w:rPr>
          <w:rFonts w:ascii="Times New Roman" w:eastAsia="Times New Roman" w:hAnsi="Times New Roman" w:cs="Times New Roman"/>
          <w:color w:val="000000" w:themeColor="text1"/>
          <w:sz w:val="24"/>
          <w:szCs w:val="24"/>
        </w:rPr>
        <w:t>, mittepikendatavad</w:t>
      </w:r>
      <w:r w:rsidR="3A40C0F0" w:rsidRPr="00B92E7F">
        <w:rPr>
          <w:rFonts w:ascii="Times New Roman" w:eastAsia="Times New Roman" w:hAnsi="Times New Roman" w:cs="Times New Roman"/>
          <w:color w:val="000000" w:themeColor="text1"/>
          <w:sz w:val="24"/>
          <w:szCs w:val="24"/>
        </w:rPr>
        <w:t xml:space="preserve"> laenud. Krediidiasutusel on kohustus tagada, et nende stabiilse netorahastamise kordaja on alati vähemalt 100 protsenti. </w:t>
      </w:r>
    </w:p>
    <w:p w14:paraId="70A32B2C" w14:textId="3BE6EB8F"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7BE23F8D" w14:textId="06D9C8A8"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punktide </w:t>
      </w:r>
      <w:r w:rsidR="1B41E717" w:rsidRPr="00B92E7F">
        <w:rPr>
          <w:rFonts w:ascii="Times New Roman" w:eastAsia="Times New Roman" w:hAnsi="Times New Roman" w:cs="Times New Roman"/>
          <w:b/>
          <w:bCs/>
          <w:color w:val="000000" w:themeColor="text1"/>
          <w:sz w:val="24"/>
          <w:szCs w:val="24"/>
        </w:rPr>
        <w:t>8–</w:t>
      </w:r>
      <w:r w:rsidRPr="00B92E7F">
        <w:rPr>
          <w:rFonts w:ascii="Times New Roman" w:eastAsia="Times New Roman" w:hAnsi="Times New Roman" w:cs="Times New Roman"/>
          <w:b/>
          <w:bCs/>
          <w:color w:val="000000" w:themeColor="text1"/>
          <w:sz w:val="24"/>
          <w:szCs w:val="24"/>
        </w:rPr>
        <w:t xml:space="preserve">10 muutmine. </w:t>
      </w:r>
      <w:r w:rsidR="6B957DE9" w:rsidRPr="00B92E7F">
        <w:rPr>
          <w:rFonts w:ascii="Times New Roman" w:eastAsia="Times New Roman" w:hAnsi="Times New Roman" w:cs="Times New Roman"/>
          <w:b/>
          <w:bCs/>
          <w:color w:val="000000" w:themeColor="text1"/>
          <w:sz w:val="24"/>
          <w:szCs w:val="24"/>
        </w:rPr>
        <w:t xml:space="preserve">Punkti 8 </w:t>
      </w:r>
      <w:r w:rsidR="6B957DE9" w:rsidRPr="00B92E7F">
        <w:rPr>
          <w:rFonts w:ascii="Times New Roman" w:eastAsia="Times New Roman" w:hAnsi="Times New Roman" w:cs="Times New Roman"/>
          <w:color w:val="000000" w:themeColor="text1"/>
          <w:sz w:val="24"/>
          <w:szCs w:val="24"/>
        </w:rPr>
        <w:t xml:space="preserve">kohaselt on järelevalveasutusel õigus nõuda krediidiasutuselt ettekirjutusega </w:t>
      </w:r>
      <w:proofErr w:type="spellStart"/>
      <w:r w:rsidR="6B957DE9" w:rsidRPr="00B92E7F">
        <w:rPr>
          <w:rFonts w:ascii="Times New Roman" w:eastAsia="Times New Roman" w:hAnsi="Times New Roman" w:cs="Times New Roman"/>
          <w:color w:val="000000" w:themeColor="text1"/>
          <w:sz w:val="24"/>
          <w:szCs w:val="24"/>
        </w:rPr>
        <w:t>sise</w:t>
      </w:r>
      <w:proofErr w:type="spellEnd"/>
      <w:r w:rsidR="6B957DE9" w:rsidRPr="00B92E7F">
        <w:rPr>
          <w:rFonts w:ascii="Times New Roman" w:eastAsia="Times New Roman" w:hAnsi="Times New Roman" w:cs="Times New Roman"/>
          <w:color w:val="000000" w:themeColor="text1"/>
          <w:sz w:val="24"/>
          <w:szCs w:val="24"/>
        </w:rPr>
        <w:t>-eeskirjade ja protseduurireeglite ning tasustamise põhimõtete muutmist, sealhulgas kehtestada täiendavaid edasilükkavaid tingimusi tulemustasude või nende osade väljamaksmisele, piirat</w:t>
      </w:r>
      <w:r w:rsidR="609D6EA4" w:rsidRPr="00B92E7F">
        <w:rPr>
          <w:rFonts w:ascii="Times New Roman" w:eastAsia="Times New Roman" w:hAnsi="Times New Roman" w:cs="Times New Roman"/>
          <w:color w:val="000000" w:themeColor="text1"/>
          <w:sz w:val="24"/>
          <w:szCs w:val="24"/>
        </w:rPr>
        <w:t xml:space="preserve">a või keelata tulemustasude väljamaksmist teatud aktsiate, aktsiaoptsioonide või muude sarnaste õiguste vormist. </w:t>
      </w:r>
      <w:r w:rsidR="4687A5C5" w:rsidRPr="00B92E7F">
        <w:rPr>
          <w:rFonts w:ascii="Times New Roman" w:eastAsia="Times New Roman" w:hAnsi="Times New Roman" w:cs="Times New Roman"/>
          <w:color w:val="000000" w:themeColor="text1"/>
          <w:sz w:val="24"/>
          <w:szCs w:val="24"/>
        </w:rPr>
        <w:t>Punktiga 8 on võetud üle CRD artikli 67 lõike 1 punkt d, kuid CRD VI täiendab seda nin</w:t>
      </w:r>
      <w:r w:rsidR="7D2EAE75" w:rsidRPr="00B92E7F">
        <w:rPr>
          <w:rFonts w:ascii="Times New Roman" w:eastAsia="Times New Roman" w:hAnsi="Times New Roman" w:cs="Times New Roman"/>
          <w:color w:val="000000" w:themeColor="text1"/>
          <w:sz w:val="24"/>
          <w:szCs w:val="24"/>
        </w:rPr>
        <w:t>g annab pädevatele asutustele õiguse nõuda krediidiasutuselt sooneutraalsete tasustamise põhimõtete olemasolu. See</w:t>
      </w:r>
      <w:r w:rsidR="294314C2" w:rsidRPr="00B92E7F">
        <w:rPr>
          <w:rFonts w:ascii="Times New Roman" w:eastAsia="Times New Roman" w:hAnsi="Times New Roman" w:cs="Times New Roman"/>
          <w:color w:val="000000" w:themeColor="text1"/>
          <w:sz w:val="24"/>
          <w:szCs w:val="24"/>
        </w:rPr>
        <w:t>tõttu täiendatakse punkti 8 ning lisatakse tasustamise põhimõtete juurde sooneutraalsuse element.</w:t>
      </w:r>
    </w:p>
    <w:p w14:paraId="5113CA5C" w14:textId="53762560"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p>
    <w:p w14:paraId="5CF21A3A" w14:textId="071E26DB"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color w:val="000000" w:themeColor="text1"/>
          <w:sz w:val="24"/>
          <w:szCs w:val="24"/>
        </w:rPr>
        <w:t>Punktidega 9 ja 10</w:t>
      </w:r>
      <w:r w:rsidRPr="00B92E7F">
        <w:rPr>
          <w:rFonts w:ascii="Times New Roman" w:eastAsia="Times New Roman" w:hAnsi="Times New Roman" w:cs="Times New Roman"/>
          <w:color w:val="000000" w:themeColor="text1"/>
          <w:sz w:val="24"/>
          <w:szCs w:val="24"/>
        </w:rPr>
        <w:t xml:space="preserve"> on antud Finantsinspektsioonile õigus nõuda krediidiasutuse nõukogult juhatuse liikme või üldkoosolekult nõukogu liikme tagasikutsumist. Tulenevalt artikli 91 lõike 1h lisamisest CRD </w:t>
      </w:r>
      <w:proofErr w:type="spellStart"/>
      <w:r w:rsidRPr="00B92E7F">
        <w:rPr>
          <w:rFonts w:ascii="Times New Roman" w:eastAsia="Times New Roman" w:hAnsi="Times New Roman" w:cs="Times New Roman"/>
          <w:color w:val="000000" w:themeColor="text1"/>
          <w:sz w:val="24"/>
          <w:szCs w:val="24"/>
        </w:rPr>
        <w:t>VI-ga</w:t>
      </w:r>
      <w:proofErr w:type="spellEnd"/>
      <w:r w:rsidRPr="00B92E7F">
        <w:rPr>
          <w:rFonts w:ascii="Times New Roman" w:eastAsia="Times New Roman" w:hAnsi="Times New Roman" w:cs="Times New Roman"/>
          <w:color w:val="000000" w:themeColor="text1"/>
          <w:sz w:val="24"/>
          <w:szCs w:val="24"/>
        </w:rPr>
        <w:t xml:space="preserve">, kohustatakse liikmesriike tagama, et nende pädevatele asutustele on antud õigused, et keelata selliste juhatuse liikmete ametisse nimetamine ning ametist eemaldamine, kui juhatuse liige ei vasta direktiivis sätestatud nõuetele. Vastavaid pädevusi võivad pädevad asutused artikli 91 lõike 1 kohaselt rakendada nii krediidiasutuste kui ka krediidiasutuse emaettevõtjast finantsvaldusettevõtja ja </w:t>
      </w:r>
      <w:proofErr w:type="spellStart"/>
      <w:r w:rsidRPr="00B92E7F">
        <w:rPr>
          <w:rFonts w:ascii="Times New Roman" w:eastAsia="Times New Roman" w:hAnsi="Times New Roman" w:cs="Times New Roman"/>
          <w:color w:val="000000" w:themeColor="text1"/>
          <w:sz w:val="24"/>
          <w:szCs w:val="24"/>
        </w:rPr>
        <w:t>segafinansvaldusettevõtja</w:t>
      </w:r>
      <w:proofErr w:type="spellEnd"/>
      <w:r w:rsidRPr="00B92E7F">
        <w:rPr>
          <w:rFonts w:ascii="Times New Roman" w:eastAsia="Times New Roman" w:hAnsi="Times New Roman" w:cs="Times New Roman"/>
          <w:color w:val="000000" w:themeColor="text1"/>
          <w:sz w:val="24"/>
          <w:szCs w:val="24"/>
        </w:rPr>
        <w:t xml:space="preserve"> suhtes. Seni kehtinud sõnastuses katsid punktid 9 ja 10 ainult olukordi, mis käsitlesid krediidiasutusega seotud isikute tagasikutsumist või valimata või määramata jätmist, kuid kuna CRD </w:t>
      </w:r>
      <w:proofErr w:type="spellStart"/>
      <w:r w:rsidRPr="00B92E7F">
        <w:rPr>
          <w:rFonts w:ascii="Times New Roman" w:eastAsia="Times New Roman" w:hAnsi="Times New Roman" w:cs="Times New Roman"/>
          <w:color w:val="000000" w:themeColor="text1"/>
          <w:sz w:val="24"/>
          <w:szCs w:val="24"/>
        </w:rPr>
        <w:t>VI-ga</w:t>
      </w:r>
      <w:proofErr w:type="spellEnd"/>
      <w:r w:rsidRPr="00B92E7F">
        <w:rPr>
          <w:rFonts w:ascii="Times New Roman" w:eastAsia="Times New Roman" w:hAnsi="Times New Roman" w:cs="Times New Roman"/>
          <w:color w:val="000000" w:themeColor="text1"/>
          <w:sz w:val="24"/>
          <w:szCs w:val="24"/>
        </w:rPr>
        <w:t xml:space="preserve"> on laiendatud pädevate asutuste õigusi ka teistele ettevõtjatele, peab nende punktide subjektide ringi laiendama. Seetõttu lisatakse punktidesse 9 ja 10 vastavad täiendid, mille kohaselt võib Finantsinspektsioon edaspidi nõuda nii krediidiasutuse, krediidiasutuse emaettevõtjast finantsvaldusettevõtja ja </w:t>
      </w:r>
      <w:proofErr w:type="spellStart"/>
      <w:r w:rsidRPr="00B92E7F">
        <w:rPr>
          <w:rFonts w:ascii="Times New Roman" w:eastAsia="Times New Roman" w:hAnsi="Times New Roman" w:cs="Times New Roman"/>
          <w:color w:val="000000" w:themeColor="text1"/>
          <w:sz w:val="24"/>
          <w:szCs w:val="24"/>
        </w:rPr>
        <w:t>segafinantsvaldusettevõtja</w:t>
      </w:r>
      <w:proofErr w:type="spellEnd"/>
      <w:r w:rsidRPr="00B92E7F">
        <w:rPr>
          <w:rFonts w:ascii="Times New Roman" w:eastAsia="Times New Roman" w:hAnsi="Times New Roman" w:cs="Times New Roman"/>
          <w:color w:val="000000" w:themeColor="text1"/>
          <w:sz w:val="24"/>
          <w:szCs w:val="24"/>
        </w:rPr>
        <w:t xml:space="preserve"> nõukogult juhatuse liikme või üldkoosolekult nõukogu liikme tagasikutsumist või valimata jätmist või määramata jätmist.</w:t>
      </w:r>
    </w:p>
    <w:p w14:paraId="4C7CCFDF" w14:textId="123F4CB8"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0ED0DAA0" w14:textId="0A900DA3"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Lõike täiendamine punktiga 10</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 xml:space="preserve">Uue punktiga võetakse üle CRD VI artikli 91a lõige 6 ning antakse Finantsinspektsioonile õigus nõuda krediidiasutuse, krediidiasutuse emaettevõtjast finantsvaldusettevõtja ja </w:t>
      </w:r>
      <w:proofErr w:type="spellStart"/>
      <w:r w:rsidRPr="00B92E7F">
        <w:rPr>
          <w:rFonts w:ascii="Times New Roman" w:eastAsia="Times New Roman" w:hAnsi="Times New Roman" w:cs="Times New Roman"/>
          <w:color w:val="000000" w:themeColor="text1"/>
          <w:sz w:val="24"/>
          <w:szCs w:val="24"/>
        </w:rPr>
        <w:t>segafinantsvaldusettevõtja</w:t>
      </w:r>
      <w:proofErr w:type="spellEnd"/>
      <w:r w:rsidRPr="00B92E7F">
        <w:rPr>
          <w:rFonts w:ascii="Times New Roman" w:eastAsia="Times New Roman" w:hAnsi="Times New Roman" w:cs="Times New Roman"/>
          <w:color w:val="000000" w:themeColor="text1"/>
          <w:sz w:val="24"/>
          <w:szCs w:val="24"/>
        </w:rPr>
        <w:t xml:space="preserve"> võtmeisiku tagasikutsumist või tema valimata või määramata jätmist. Võtmeisik on CRD VI artikli 3 lõike 1 punkti 9a kohaselt isik, kellel on märkimisväärne mõju krediidiasutuse juhtimisele, aga ei ole juhtorgani liige. Seega </w:t>
      </w:r>
      <w:r w:rsidRPr="00B92E7F">
        <w:rPr>
          <w:rFonts w:ascii="Times New Roman" w:eastAsia="Times New Roman" w:hAnsi="Times New Roman" w:cs="Times New Roman"/>
          <w:color w:val="000000" w:themeColor="text1"/>
          <w:sz w:val="24"/>
          <w:szCs w:val="24"/>
        </w:rPr>
        <w:lastRenderedPageBreak/>
        <w:t xml:space="preserve">võib võtmeisik olla sisekontrollifunktsioonide juht või finantsjuht tingimusel, et ta ei ole juhtorgani liige. Seni kehtinud seaduse sõnastuses ei olnud Finantsinspektsioonil õigust sekkuda võtmeisiku määramisse, kuid artikli 91 muutmise ning artikli 91a lisamise tagajärjel peavad liikmesriigid tagama pädevatele asutustele volitused võtmeisikute sobivuse kontrollimiseks ning ametisse nimetamiseks.    </w:t>
      </w:r>
    </w:p>
    <w:p w14:paraId="3F76CD18" w14:textId="7241C49C"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72BBB030" w14:textId="6A08D9B4" w:rsidR="0595F1EB" w:rsidRPr="00B92E7F" w:rsidRDefault="57F92DA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Lõike 1</w:t>
      </w:r>
      <w:r w:rsidR="52A9F72F" w:rsidRPr="00B92E7F">
        <w:rPr>
          <w:rFonts w:ascii="Times New Roman" w:eastAsia="Times New Roman" w:hAnsi="Times New Roman" w:cs="Times New Roman"/>
          <w:b/>
          <w:bCs/>
          <w:color w:val="000000" w:themeColor="text1"/>
          <w:sz w:val="24"/>
          <w:szCs w:val="24"/>
        </w:rPr>
        <w:t xml:space="preserve"> </w:t>
      </w:r>
      <w:r w:rsidR="7ED0EB99" w:rsidRPr="00B92E7F">
        <w:rPr>
          <w:rFonts w:ascii="Times New Roman" w:eastAsia="Times New Roman" w:hAnsi="Times New Roman" w:cs="Times New Roman"/>
          <w:b/>
          <w:bCs/>
          <w:color w:val="000000" w:themeColor="text1"/>
          <w:sz w:val="24"/>
          <w:szCs w:val="24"/>
        </w:rPr>
        <w:t>punkti 16</w:t>
      </w:r>
      <w:r w:rsidR="7ED0EB99" w:rsidRPr="00B92E7F">
        <w:rPr>
          <w:rFonts w:ascii="Times New Roman" w:eastAsia="Times New Roman" w:hAnsi="Times New Roman" w:cs="Times New Roman"/>
          <w:b/>
          <w:bCs/>
          <w:color w:val="000000" w:themeColor="text1"/>
          <w:sz w:val="24"/>
          <w:szCs w:val="24"/>
          <w:vertAlign w:val="superscript"/>
        </w:rPr>
        <w:t>1</w:t>
      </w:r>
      <w:r w:rsidR="5D9B443F" w:rsidRPr="00B92E7F">
        <w:rPr>
          <w:rFonts w:ascii="Times New Roman" w:eastAsia="Times New Roman" w:hAnsi="Times New Roman" w:cs="Times New Roman"/>
          <w:b/>
          <w:bCs/>
          <w:color w:val="000000" w:themeColor="text1"/>
          <w:sz w:val="24"/>
          <w:szCs w:val="24"/>
          <w:vertAlign w:val="superscript"/>
        </w:rPr>
        <w:t xml:space="preserve"> </w:t>
      </w:r>
      <w:r w:rsidR="648C398C" w:rsidRPr="00B92E7F">
        <w:rPr>
          <w:rFonts w:ascii="Times New Roman" w:eastAsia="Times New Roman" w:hAnsi="Times New Roman" w:cs="Times New Roman"/>
          <w:b/>
          <w:bCs/>
          <w:color w:val="000000" w:themeColor="text1"/>
          <w:sz w:val="24"/>
          <w:szCs w:val="24"/>
        </w:rPr>
        <w:t>muutmine</w:t>
      </w:r>
      <w:r w:rsidR="5D9B443F"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Punkti 16</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kohaselt võib Finantsinspektsioon nõuda krediidiasutuselt tema tegevuse ja süsteemidega seonduvate, sealhulgas tegevuse edasiandmisest tulenevate riskide vähendamist. Punktiga 16</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on võetud üle CRD V artikli 104 lõike 1 punkt </w:t>
      </w:r>
      <w:proofErr w:type="spellStart"/>
      <w:r w:rsidRPr="00B92E7F">
        <w:rPr>
          <w:rFonts w:ascii="Times New Roman" w:eastAsia="Times New Roman" w:hAnsi="Times New Roman" w:cs="Times New Roman"/>
          <w:color w:val="000000" w:themeColor="text1"/>
          <w:sz w:val="24"/>
          <w:szCs w:val="24"/>
        </w:rPr>
        <w:t>f.</w:t>
      </w:r>
      <w:proofErr w:type="spellEnd"/>
      <w:r w:rsidRPr="00B92E7F">
        <w:rPr>
          <w:rFonts w:ascii="Times New Roman" w:eastAsia="Times New Roman" w:hAnsi="Times New Roman" w:cs="Times New Roman"/>
          <w:color w:val="000000" w:themeColor="text1"/>
          <w:sz w:val="24"/>
          <w:szCs w:val="24"/>
        </w:rPr>
        <w:t xml:space="preserve"> Tulenevalt peatüki 8</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lisamisest ning välisriigi krediidiasutuse filiaalide sätete ülevaatamisest (vt § 104 lõike 1 punkti 1</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lisamise selgitusi), täiendatakse punkti 16</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selliselt, et lisaks tegevuse ja süsteemidega seonduvate riskide vähendamisele võib järelevalveasutus nõuda ka teatud tegevuse või toote pakkumise lõpetamist. Täiendiga võetakse üle CRD VI artikli 48o lõike 2 punkt </w:t>
      </w:r>
      <w:proofErr w:type="spellStart"/>
      <w:r w:rsidRPr="00B92E7F">
        <w:rPr>
          <w:rFonts w:ascii="Times New Roman" w:eastAsia="Times New Roman" w:hAnsi="Times New Roman" w:cs="Times New Roman"/>
          <w:color w:val="000000" w:themeColor="text1"/>
          <w:sz w:val="24"/>
          <w:szCs w:val="24"/>
        </w:rPr>
        <w:t>e.</w:t>
      </w:r>
      <w:proofErr w:type="spellEnd"/>
    </w:p>
    <w:p w14:paraId="0F87FBC6" w14:textId="4ACD2893"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4403B8C4" w14:textId="0B38E8D8" w:rsidR="002C3CEF" w:rsidRPr="00B92E7F" w:rsidRDefault="007C555B"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Lõike 1 täiendamine p</w:t>
      </w:r>
      <w:r w:rsidR="7ED0EB99" w:rsidRPr="00B92E7F">
        <w:rPr>
          <w:rFonts w:ascii="Times New Roman" w:eastAsia="Times New Roman" w:hAnsi="Times New Roman" w:cs="Times New Roman"/>
          <w:b/>
          <w:bCs/>
          <w:color w:val="000000" w:themeColor="text1"/>
          <w:sz w:val="24"/>
          <w:szCs w:val="24"/>
        </w:rPr>
        <w:t>unkti</w:t>
      </w:r>
      <w:r w:rsidR="32A56B47" w:rsidRPr="00B92E7F">
        <w:rPr>
          <w:rFonts w:ascii="Times New Roman" w:eastAsia="Times New Roman" w:hAnsi="Times New Roman" w:cs="Times New Roman"/>
          <w:b/>
          <w:bCs/>
          <w:color w:val="000000" w:themeColor="text1"/>
          <w:sz w:val="24"/>
          <w:szCs w:val="24"/>
        </w:rPr>
        <w:t>ga</w:t>
      </w:r>
      <w:r w:rsidR="0F629BC9" w:rsidRPr="00B92E7F">
        <w:rPr>
          <w:rFonts w:ascii="Times New Roman" w:eastAsia="Times New Roman" w:hAnsi="Times New Roman" w:cs="Times New Roman"/>
          <w:b/>
          <w:bCs/>
          <w:color w:val="000000" w:themeColor="text1"/>
          <w:sz w:val="24"/>
          <w:szCs w:val="24"/>
        </w:rPr>
        <w:t xml:space="preserve"> </w:t>
      </w:r>
      <w:r w:rsidR="7ED0EB99" w:rsidRPr="00B92E7F">
        <w:rPr>
          <w:rFonts w:ascii="Times New Roman" w:eastAsia="Times New Roman" w:hAnsi="Times New Roman" w:cs="Times New Roman"/>
          <w:b/>
          <w:bCs/>
          <w:color w:val="000000" w:themeColor="text1"/>
          <w:sz w:val="24"/>
          <w:szCs w:val="24"/>
        </w:rPr>
        <w:t>16</w:t>
      </w:r>
      <w:r w:rsidR="7ED0EB99" w:rsidRPr="00B92E7F">
        <w:rPr>
          <w:rFonts w:ascii="Times New Roman" w:eastAsia="Times New Roman" w:hAnsi="Times New Roman" w:cs="Times New Roman"/>
          <w:b/>
          <w:bCs/>
          <w:color w:val="000000" w:themeColor="text1"/>
          <w:sz w:val="24"/>
          <w:szCs w:val="24"/>
          <w:vertAlign w:val="superscript"/>
        </w:rPr>
        <w:t>2</w:t>
      </w:r>
      <w:r w:rsidR="4353F087" w:rsidRPr="00B92E7F">
        <w:rPr>
          <w:rFonts w:ascii="Times New Roman" w:eastAsia="Times New Roman" w:hAnsi="Times New Roman" w:cs="Times New Roman"/>
          <w:b/>
          <w:bCs/>
          <w:color w:val="000000" w:themeColor="text1"/>
          <w:sz w:val="24"/>
          <w:szCs w:val="24"/>
        </w:rPr>
        <w:t xml:space="preserve">. </w:t>
      </w:r>
      <w:r w:rsidR="4353F087" w:rsidRPr="00B92E7F">
        <w:rPr>
          <w:rFonts w:ascii="Times New Roman" w:eastAsia="Times New Roman" w:hAnsi="Times New Roman" w:cs="Times New Roman"/>
          <w:color w:val="000000" w:themeColor="text1"/>
          <w:sz w:val="24"/>
          <w:szCs w:val="24"/>
        </w:rPr>
        <w:t xml:space="preserve">Uue punkti </w:t>
      </w:r>
      <w:r w:rsidR="7ED0EB99" w:rsidRPr="00B92E7F">
        <w:rPr>
          <w:rFonts w:ascii="Times New Roman" w:eastAsia="Times New Roman" w:hAnsi="Times New Roman" w:cs="Times New Roman"/>
          <w:color w:val="000000" w:themeColor="text1"/>
          <w:sz w:val="24"/>
          <w:szCs w:val="24"/>
        </w:rPr>
        <w:t xml:space="preserve">kohaselt võib Finantsinspektsioon nõuda krediidiasutuselt äristrateegia, ühingujuhtimise ja riskijuhtimise kohandamist seoses riskide vähendamisega, mis tulenevad ESG teguritest lühikeses, </w:t>
      </w:r>
      <w:proofErr w:type="spellStart"/>
      <w:r w:rsidR="7ED0EB99" w:rsidRPr="00B92E7F">
        <w:rPr>
          <w:rFonts w:ascii="Times New Roman" w:eastAsia="Times New Roman" w:hAnsi="Times New Roman" w:cs="Times New Roman"/>
          <w:color w:val="000000" w:themeColor="text1"/>
          <w:sz w:val="24"/>
          <w:szCs w:val="24"/>
        </w:rPr>
        <w:t>keskpikas</w:t>
      </w:r>
      <w:proofErr w:type="spellEnd"/>
      <w:r w:rsidR="7ED0EB99" w:rsidRPr="00B92E7F">
        <w:rPr>
          <w:rFonts w:ascii="Times New Roman" w:eastAsia="Times New Roman" w:hAnsi="Times New Roman" w:cs="Times New Roman"/>
          <w:color w:val="000000" w:themeColor="text1"/>
          <w:sz w:val="24"/>
          <w:szCs w:val="24"/>
        </w:rPr>
        <w:t xml:space="preserve"> ning pikas perspektiivis. Samuti võib Finantsinspektsioon </w:t>
      </w:r>
      <w:r w:rsidR="7ED0EB99" w:rsidRPr="00B92E7F">
        <w:rPr>
          <w:rFonts w:ascii="Times New Roman" w:hAnsi="Times New Roman" w:cs="Times New Roman"/>
          <w:sz w:val="24"/>
          <w:szCs w:val="24"/>
        </w:rPr>
        <w:t xml:space="preserve">nõuda krediidiasutuse ESG kavas sisalduvate meetmete ja tegevuste rakendamist. Käesolev norm tuleneb CRD VI artikli </w:t>
      </w:r>
      <w:r w:rsidR="1AEEFE8B" w:rsidRPr="00B92E7F">
        <w:rPr>
          <w:rFonts w:ascii="Times New Roman" w:hAnsi="Times New Roman" w:cs="Times New Roman"/>
          <w:sz w:val="24"/>
          <w:szCs w:val="24"/>
        </w:rPr>
        <w:t>104</w:t>
      </w:r>
      <w:r w:rsidR="78F53882" w:rsidRPr="00B92E7F">
        <w:rPr>
          <w:rFonts w:ascii="Times New Roman" w:hAnsi="Times New Roman" w:cs="Times New Roman"/>
          <w:sz w:val="24"/>
          <w:szCs w:val="24"/>
        </w:rPr>
        <w:t xml:space="preserve"> lõike </w:t>
      </w:r>
      <w:r w:rsidR="1AEEFE8B" w:rsidRPr="00B92E7F">
        <w:rPr>
          <w:rFonts w:ascii="Times New Roman" w:hAnsi="Times New Roman" w:cs="Times New Roman"/>
          <w:sz w:val="24"/>
          <w:szCs w:val="24"/>
        </w:rPr>
        <w:t>1 punktist m.</w:t>
      </w:r>
    </w:p>
    <w:p w14:paraId="3C95BD5D" w14:textId="77777777" w:rsidR="00C6697C" w:rsidRPr="00B92E7F" w:rsidRDefault="00C6697C" w:rsidP="00B92E7F">
      <w:pPr>
        <w:spacing w:after="0" w:line="240" w:lineRule="auto"/>
        <w:jc w:val="both"/>
        <w:rPr>
          <w:rFonts w:ascii="Times New Roman" w:hAnsi="Times New Roman" w:cs="Times New Roman"/>
          <w:sz w:val="24"/>
          <w:szCs w:val="24"/>
        </w:rPr>
      </w:pPr>
    </w:p>
    <w:p w14:paraId="08BB6A41" w14:textId="409A8C76" w:rsidR="00C6697C" w:rsidRPr="00B92E7F" w:rsidRDefault="1AEEFE8B" w:rsidP="00B92E7F">
      <w:pPr>
        <w:spacing w:after="0" w:line="240" w:lineRule="auto"/>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punkt 18 muutmine. </w:t>
      </w:r>
      <w:r w:rsidRPr="00B92E7F">
        <w:rPr>
          <w:rFonts w:ascii="Times New Roman" w:eastAsia="Times New Roman" w:hAnsi="Times New Roman" w:cs="Times New Roman"/>
          <w:color w:val="000000" w:themeColor="text1"/>
          <w:sz w:val="24"/>
          <w:szCs w:val="24"/>
        </w:rPr>
        <w:t xml:space="preserve">Kehtiv punkt 18 </w:t>
      </w:r>
      <w:r w:rsidR="4DE9D7A6" w:rsidRPr="00B92E7F">
        <w:rPr>
          <w:rFonts w:ascii="Times New Roman" w:eastAsia="Times New Roman" w:hAnsi="Times New Roman" w:cs="Times New Roman"/>
          <w:color w:val="000000" w:themeColor="text1"/>
          <w:sz w:val="24"/>
          <w:szCs w:val="24"/>
        </w:rPr>
        <w:t xml:space="preserve">näeb ette, et </w:t>
      </w:r>
      <w:r w:rsidRPr="00B92E7F">
        <w:rPr>
          <w:rFonts w:ascii="Times New Roman" w:eastAsia="Times New Roman" w:hAnsi="Times New Roman" w:cs="Times New Roman"/>
          <w:color w:val="000000" w:themeColor="text1"/>
          <w:sz w:val="24"/>
          <w:szCs w:val="24"/>
        </w:rPr>
        <w:t xml:space="preserve">Finantsinspektsioon </w:t>
      </w:r>
      <w:r w:rsidR="4DE9D7A6" w:rsidRPr="00B92E7F">
        <w:rPr>
          <w:rFonts w:ascii="Times New Roman" w:eastAsia="Times New Roman" w:hAnsi="Times New Roman" w:cs="Times New Roman"/>
          <w:color w:val="000000" w:themeColor="text1"/>
          <w:sz w:val="24"/>
          <w:szCs w:val="24"/>
        </w:rPr>
        <w:t xml:space="preserve">võib </w:t>
      </w:r>
      <w:r w:rsidRPr="00B92E7F">
        <w:rPr>
          <w:rFonts w:ascii="Times New Roman" w:eastAsia="Times New Roman" w:hAnsi="Times New Roman" w:cs="Times New Roman"/>
          <w:color w:val="000000" w:themeColor="text1"/>
          <w:sz w:val="24"/>
          <w:szCs w:val="24"/>
        </w:rPr>
        <w:t xml:space="preserve">nõuda </w:t>
      </w:r>
      <w:r w:rsidR="4DE9D7A6" w:rsidRPr="00B92E7F">
        <w:rPr>
          <w:rFonts w:ascii="Times New Roman" w:eastAsia="Times New Roman" w:hAnsi="Times New Roman" w:cs="Times New Roman"/>
          <w:color w:val="000000" w:themeColor="text1"/>
          <w:sz w:val="24"/>
          <w:szCs w:val="24"/>
        </w:rPr>
        <w:t xml:space="preserve">stressitesti või muu sarnase tundlikkusanalüüsi tegemist. Muudatusega lisatakse juurde see, et eeltoodut võib nõuda ka sel eesmärgil, et hinnata </w:t>
      </w:r>
      <w:proofErr w:type="spellStart"/>
      <w:r w:rsidR="4DE9D7A6" w:rsidRPr="00B92E7F">
        <w:rPr>
          <w:rFonts w:ascii="Times New Roman" w:eastAsia="Times New Roman" w:hAnsi="Times New Roman" w:cs="Times New Roman"/>
          <w:color w:val="000000" w:themeColor="text1"/>
          <w:sz w:val="24"/>
          <w:szCs w:val="24"/>
        </w:rPr>
        <w:t>krüptovara</w:t>
      </w:r>
      <w:proofErr w:type="spellEnd"/>
      <w:r w:rsidR="4DE9D7A6" w:rsidRPr="00B92E7F">
        <w:rPr>
          <w:rFonts w:ascii="Times New Roman" w:eastAsia="Times New Roman" w:hAnsi="Times New Roman" w:cs="Times New Roman"/>
          <w:color w:val="000000" w:themeColor="text1"/>
          <w:sz w:val="24"/>
          <w:szCs w:val="24"/>
        </w:rPr>
        <w:t xml:space="preserve"> riskipositsioonidest ja </w:t>
      </w:r>
      <w:proofErr w:type="spellStart"/>
      <w:r w:rsidR="4DE9D7A6" w:rsidRPr="00B92E7F">
        <w:rPr>
          <w:rFonts w:ascii="Times New Roman" w:eastAsia="Times New Roman" w:hAnsi="Times New Roman" w:cs="Times New Roman"/>
          <w:color w:val="000000" w:themeColor="text1"/>
          <w:sz w:val="24"/>
          <w:szCs w:val="24"/>
        </w:rPr>
        <w:t>krüptovarateenuste</w:t>
      </w:r>
      <w:proofErr w:type="spellEnd"/>
      <w:r w:rsidR="4DE9D7A6" w:rsidRPr="00B92E7F">
        <w:rPr>
          <w:rFonts w:ascii="Times New Roman" w:eastAsia="Times New Roman" w:hAnsi="Times New Roman" w:cs="Times New Roman"/>
          <w:color w:val="000000" w:themeColor="text1"/>
          <w:sz w:val="24"/>
          <w:szCs w:val="24"/>
        </w:rPr>
        <w:t xml:space="preserve"> osutamisest tulenevaid riske.</w:t>
      </w:r>
      <w:r w:rsidRPr="00B92E7F">
        <w:rPr>
          <w:rFonts w:ascii="Times New Roman" w:hAnsi="Times New Roman" w:cs="Times New Roman"/>
          <w:sz w:val="24"/>
          <w:szCs w:val="24"/>
        </w:rPr>
        <w:t xml:space="preserve"> Käesolev norm tuleneb CRD VI artikli 104</w:t>
      </w:r>
      <w:r w:rsidR="47351446" w:rsidRPr="00B92E7F">
        <w:rPr>
          <w:rFonts w:ascii="Times New Roman" w:hAnsi="Times New Roman" w:cs="Times New Roman"/>
          <w:sz w:val="24"/>
          <w:szCs w:val="24"/>
        </w:rPr>
        <w:t xml:space="preserve"> lõike </w:t>
      </w:r>
      <w:r w:rsidRPr="00B92E7F">
        <w:rPr>
          <w:rFonts w:ascii="Times New Roman" w:hAnsi="Times New Roman" w:cs="Times New Roman"/>
          <w:sz w:val="24"/>
          <w:szCs w:val="24"/>
        </w:rPr>
        <w:t xml:space="preserve">1 punktist </w:t>
      </w:r>
      <w:r w:rsidR="4DE9D7A6" w:rsidRPr="00B92E7F">
        <w:rPr>
          <w:rFonts w:ascii="Times New Roman" w:hAnsi="Times New Roman" w:cs="Times New Roman"/>
          <w:sz w:val="24"/>
          <w:szCs w:val="24"/>
        </w:rPr>
        <w:t>n</w:t>
      </w:r>
      <w:r w:rsidRPr="00B92E7F">
        <w:rPr>
          <w:rFonts w:ascii="Times New Roman" w:hAnsi="Times New Roman" w:cs="Times New Roman"/>
          <w:sz w:val="24"/>
          <w:szCs w:val="24"/>
        </w:rPr>
        <w:t>.</w:t>
      </w:r>
    </w:p>
    <w:p w14:paraId="2CD7F693" w14:textId="77777777" w:rsidR="002C3CEF" w:rsidRPr="00B92E7F" w:rsidRDefault="002C3CEF" w:rsidP="00B92E7F">
      <w:pPr>
        <w:spacing w:after="0" w:line="240" w:lineRule="auto"/>
        <w:jc w:val="both"/>
        <w:rPr>
          <w:rFonts w:ascii="Times New Roman" w:eastAsia="Times New Roman" w:hAnsi="Times New Roman" w:cs="Times New Roman"/>
          <w:b/>
          <w:bCs/>
          <w:color w:val="000000" w:themeColor="text1"/>
          <w:sz w:val="24"/>
          <w:szCs w:val="24"/>
        </w:rPr>
      </w:pPr>
    </w:p>
    <w:p w14:paraId="6CABF050" w14:textId="0A901061"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täiendamine punktidega 22–24. </w:t>
      </w:r>
      <w:r w:rsidRPr="00B92E7F">
        <w:rPr>
          <w:rFonts w:ascii="Times New Roman" w:eastAsia="Times New Roman" w:hAnsi="Times New Roman" w:cs="Times New Roman"/>
          <w:color w:val="000000" w:themeColor="text1"/>
          <w:sz w:val="24"/>
          <w:szCs w:val="24"/>
        </w:rPr>
        <w:t xml:space="preserve">Uute punktidega võetakse üle vastavalt CRD VI artikli 48o lõike 2 punktid a ja f ning sama artikli lõige 1. Punktiga 22 sätestatakse, et Finantsinspektsioon võib nõuda välisriigi krediidiasutuse filiaalilt samas seaduses sätestatud miinimumnõudest suuremat tagatiskapitali või täiendavate kapitalinõuete täitmiseks vajaliku tagatiskapitali olemasolu. Punktiga 23 antakse finantsjärelevalve asutusele õigus nõuda välisriigi krediidiasutuse filiaalilt samas seaduses sätestatud aruandluskohustuse täitmist ning punkti 24 kohaselt võib Finantsinspektsioon esitada välisriigi krediidiasutuse filiaalile muid nõudmisi tema tegevust reguleerivate õigusaktide täitmiseks. Lõike 1 täiendamine uute punktidega on seotud kolmanda riigi krediidiasutuse filiaali lisamisega </w:t>
      </w:r>
      <w:proofErr w:type="spellStart"/>
      <w:r w:rsidRPr="00B92E7F">
        <w:rPr>
          <w:rFonts w:ascii="Times New Roman" w:eastAsia="Times New Roman" w:hAnsi="Times New Roman" w:cs="Times New Roman"/>
          <w:color w:val="000000" w:themeColor="text1"/>
          <w:sz w:val="24"/>
          <w:szCs w:val="24"/>
        </w:rPr>
        <w:t>KAS-i</w:t>
      </w:r>
      <w:proofErr w:type="spellEnd"/>
      <w:r w:rsidRPr="00B92E7F">
        <w:rPr>
          <w:rFonts w:ascii="Times New Roman" w:eastAsia="Times New Roman" w:hAnsi="Times New Roman" w:cs="Times New Roman"/>
          <w:color w:val="000000" w:themeColor="text1"/>
          <w:sz w:val="24"/>
          <w:szCs w:val="24"/>
        </w:rPr>
        <w:t xml:space="preserve"> ning Euroopa Majanduspiirkonna krediidiasutuse filiaalide regulatsiooni ülevaatamisega (vt § 104 lõike 1 punkti 1</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lisamise selgitusi).</w:t>
      </w:r>
    </w:p>
    <w:p w14:paraId="3A48ACB1" w14:textId="0425A63D"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54B5CA16" w14:textId="55C133CD" w:rsidR="0595F1EB" w:rsidRPr="00B92E7F" w:rsidRDefault="0595F1E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4 täiendamine. </w:t>
      </w:r>
      <w:r w:rsidRPr="00B92E7F">
        <w:rPr>
          <w:rFonts w:ascii="Times New Roman" w:eastAsia="Times New Roman" w:hAnsi="Times New Roman" w:cs="Times New Roman"/>
          <w:color w:val="000000" w:themeColor="text1"/>
          <w:sz w:val="24"/>
          <w:szCs w:val="24"/>
        </w:rPr>
        <w:t>Lõike 4 kohaselt on Finantsinspektsioonil õigus määrata ettekirjutusega täiendav likviidsusnõue, võttes arvesse erinevaid krediidiasutuse toimimise ja juhtimisega seotud elemente, näiteks ärimudelit ja riskijuhtimist. Lõikega 4 on võetud üle CRD artikli 105 esimene alalõige. Euroopa Komisjon on CRD V kontrolli käigus tuvastanud, et § 104 ei sisalda artikli 104 lõike 1 punktist k tulenevat täpsustust selle kohta, et pädevatel asutustel on lisaks konkreetsetele likviidsusnõuete kohaldamisele õigus piirata varade ja kohustuste lõpptähtaegade erinevust. Eelnõu koostajad nõustuvad Komisjoni märkusega ja leiavad, et kuigi artikli 104 lõikes 1 sätestatud tingimused on enamjaolt üle võetud § 104 lõikega 1, on punkti k spetsiifilisust arvestades kõige mõistlikum täiendada lõiget 4, mis niikuinii käsitleb likviidsusnõude määramist. Seetõttu täiendatakse lõiget 4 ning antakse Finantsinspektsioonile õigus piirata varade ja kohustuste lõpptähtaegade erinevust.</w:t>
      </w:r>
    </w:p>
    <w:p w14:paraId="18922994" w14:textId="4286A902"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7488F453" w14:textId="12811BD9" w:rsidR="759E7835" w:rsidRPr="00B92E7F" w:rsidRDefault="759E783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lastRenderedPageBreak/>
        <w:t>Paragrahv 104</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104</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reguleerib sunniraha rakendamist. </w:t>
      </w:r>
    </w:p>
    <w:p w14:paraId="322DFB1C" w14:textId="7907F657"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31ECE2A5" w14:textId="7D6FD9B0" w:rsidR="759E7835" w:rsidRPr="00B92E7F" w:rsidRDefault="759E783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 täiendamine lõikega 4. </w:t>
      </w:r>
      <w:r w:rsidRPr="00B92E7F">
        <w:rPr>
          <w:rFonts w:ascii="Times New Roman" w:eastAsia="Times New Roman" w:hAnsi="Times New Roman" w:cs="Times New Roman"/>
          <w:color w:val="000000" w:themeColor="text1"/>
          <w:sz w:val="24"/>
          <w:szCs w:val="24"/>
        </w:rPr>
        <w:t xml:space="preserve">Uue lõikega võetakse CRD VI artikli 67 lõike </w:t>
      </w:r>
      <w:r w:rsidR="0EA88618" w:rsidRPr="00B92E7F">
        <w:rPr>
          <w:rFonts w:ascii="Times New Roman" w:eastAsia="Times New Roman" w:hAnsi="Times New Roman" w:cs="Times New Roman"/>
          <w:color w:val="000000" w:themeColor="text1"/>
          <w:sz w:val="24"/>
          <w:szCs w:val="24"/>
        </w:rPr>
        <w:t>2 punkt b osas, mis puudutab maksimaalset sunniraha rakendamise perioodi. Ülejäänud osas reguleerib punkt b</w:t>
      </w:r>
      <w:r w:rsidR="154894E8" w:rsidRPr="00B92E7F">
        <w:rPr>
          <w:rFonts w:ascii="Times New Roman" w:eastAsia="Times New Roman" w:hAnsi="Times New Roman" w:cs="Times New Roman"/>
          <w:color w:val="000000" w:themeColor="text1"/>
          <w:sz w:val="24"/>
          <w:szCs w:val="24"/>
        </w:rPr>
        <w:t xml:space="preserve"> ja selle alapunktid i ja ii sunniraha maksimummäärasid füüsilise ja juriidilise isiku puhul, mis on juba sätestatud sama paragrahvi lõigetes 2 ja 3. Lõike 4 sõnastuse kohaselt võib sunniraha määrata </w:t>
      </w:r>
      <w:r w:rsidR="57D93CE2" w:rsidRPr="00B92E7F">
        <w:rPr>
          <w:rFonts w:ascii="Times New Roman" w:eastAsia="Times New Roman" w:hAnsi="Times New Roman" w:cs="Times New Roman"/>
          <w:color w:val="000000" w:themeColor="text1"/>
          <w:sz w:val="24"/>
          <w:szCs w:val="24"/>
        </w:rPr>
        <w:t xml:space="preserve">korduvalt kuni kuue kuu jooksul alates Finantsinspektsiooni </w:t>
      </w:r>
      <w:r w:rsidR="38DD51B7" w:rsidRPr="00B92E7F">
        <w:rPr>
          <w:rFonts w:ascii="Times New Roman" w:eastAsia="Times New Roman" w:hAnsi="Times New Roman" w:cs="Times New Roman"/>
          <w:color w:val="000000" w:themeColor="text1"/>
          <w:sz w:val="24"/>
          <w:szCs w:val="24"/>
        </w:rPr>
        <w:t xml:space="preserve">täitekorralduse </w:t>
      </w:r>
      <w:r w:rsidR="57D93CE2" w:rsidRPr="00B92E7F">
        <w:rPr>
          <w:rFonts w:ascii="Times New Roman" w:eastAsia="Times New Roman" w:hAnsi="Times New Roman" w:cs="Times New Roman"/>
          <w:color w:val="000000" w:themeColor="text1"/>
          <w:sz w:val="24"/>
          <w:szCs w:val="24"/>
        </w:rPr>
        <w:t xml:space="preserve">tegemise kuupäevast. </w:t>
      </w:r>
    </w:p>
    <w:p w14:paraId="2EED4639" w14:textId="5F0CE533"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6627FC10" w14:textId="7767626D" w:rsidR="2435EF8B" w:rsidRPr="00B92E7F" w:rsidRDefault="2B86336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Võrreldes CRD varasemate versioonidega, on CRD </w:t>
      </w:r>
      <w:proofErr w:type="spellStart"/>
      <w:r w:rsidRPr="00B92E7F">
        <w:rPr>
          <w:rFonts w:ascii="Times New Roman" w:eastAsia="Times New Roman" w:hAnsi="Times New Roman" w:cs="Times New Roman"/>
          <w:color w:val="000000" w:themeColor="text1"/>
          <w:sz w:val="24"/>
          <w:szCs w:val="24"/>
        </w:rPr>
        <w:t>VI-ga</w:t>
      </w:r>
      <w:proofErr w:type="spellEnd"/>
      <w:r w:rsidRPr="00B92E7F">
        <w:rPr>
          <w:rFonts w:ascii="Times New Roman" w:eastAsia="Times New Roman" w:hAnsi="Times New Roman" w:cs="Times New Roman"/>
          <w:color w:val="000000" w:themeColor="text1"/>
          <w:sz w:val="24"/>
          <w:szCs w:val="24"/>
        </w:rPr>
        <w:t xml:space="preserve"> harmoniseeritud ulatuslikumalt nii haldustrahvide ja sunnirahade ülempiire kui ka ettekirjutuse tegemise aluseid</w:t>
      </w:r>
      <w:r w:rsidR="60D8AFC1" w:rsidRPr="00B92E7F">
        <w:rPr>
          <w:rFonts w:ascii="Times New Roman" w:eastAsia="Times New Roman" w:hAnsi="Times New Roman" w:cs="Times New Roman"/>
          <w:color w:val="000000" w:themeColor="text1"/>
          <w:sz w:val="24"/>
          <w:szCs w:val="24"/>
        </w:rPr>
        <w:t>. Euroopa Komisjoni sõnul on halduskaristuste ja –meetmete ülevaatamine põhjustatud kahest asjaolust</w:t>
      </w:r>
      <w:r w:rsidR="080F5527" w:rsidRPr="00B92E7F">
        <w:rPr>
          <w:rFonts w:ascii="Times New Roman" w:eastAsia="Times New Roman" w:hAnsi="Times New Roman" w:cs="Times New Roman"/>
          <w:color w:val="000000" w:themeColor="text1"/>
          <w:sz w:val="24"/>
          <w:szCs w:val="24"/>
        </w:rPr>
        <w:t>: järelevalveasutustele on antud liiga kitsad õigused, et reageerida CRD ja CRR rikkumistele ning liikmesriikide ebaühtlane lähenemine karistuste määramisel</w:t>
      </w:r>
      <w:r w:rsidR="33978A22" w:rsidRPr="00B92E7F">
        <w:rPr>
          <w:rFonts w:ascii="Times New Roman" w:eastAsia="Times New Roman" w:hAnsi="Times New Roman" w:cs="Times New Roman"/>
          <w:color w:val="000000" w:themeColor="text1"/>
          <w:sz w:val="24"/>
          <w:szCs w:val="24"/>
        </w:rPr>
        <w:t>.</w:t>
      </w:r>
      <w:r w:rsidR="5FEF04ED" w:rsidRPr="00B92E7F">
        <w:rPr>
          <w:rFonts w:ascii="Times New Roman" w:eastAsia="Times New Roman" w:hAnsi="Times New Roman" w:cs="Times New Roman"/>
          <w:color w:val="000000" w:themeColor="text1"/>
          <w:sz w:val="24"/>
          <w:szCs w:val="24"/>
        </w:rPr>
        <w:t xml:space="preserve"> </w:t>
      </w:r>
      <w:r w:rsidR="33978A22" w:rsidRPr="00B92E7F">
        <w:rPr>
          <w:rFonts w:ascii="Times New Roman" w:eastAsia="Times New Roman" w:hAnsi="Times New Roman" w:cs="Times New Roman"/>
          <w:color w:val="000000" w:themeColor="text1"/>
          <w:sz w:val="24"/>
          <w:szCs w:val="24"/>
        </w:rPr>
        <w:t>Ühtlustamise eesmärk on tõsta järelevalvemenetluste efektiivsust ning</w:t>
      </w:r>
      <w:r w:rsidR="5FF95CC9" w:rsidRPr="00B92E7F">
        <w:rPr>
          <w:rFonts w:ascii="Times New Roman" w:eastAsia="Times New Roman" w:hAnsi="Times New Roman" w:cs="Times New Roman"/>
          <w:color w:val="000000" w:themeColor="text1"/>
          <w:sz w:val="24"/>
          <w:szCs w:val="24"/>
        </w:rPr>
        <w:t xml:space="preserve"> tagada</w:t>
      </w:r>
      <w:r w:rsidR="33978A22" w:rsidRPr="00B92E7F">
        <w:rPr>
          <w:rFonts w:ascii="Times New Roman" w:eastAsia="Times New Roman" w:hAnsi="Times New Roman" w:cs="Times New Roman"/>
          <w:color w:val="000000" w:themeColor="text1"/>
          <w:sz w:val="24"/>
          <w:szCs w:val="24"/>
        </w:rPr>
        <w:t xml:space="preserve"> õigusrikkumiste kiirem lõpetamine. </w:t>
      </w:r>
      <w:r w:rsidR="044FAE29" w:rsidRPr="00B92E7F">
        <w:rPr>
          <w:rFonts w:ascii="Times New Roman" w:eastAsia="Times New Roman" w:hAnsi="Times New Roman" w:cs="Times New Roman"/>
          <w:color w:val="000000" w:themeColor="text1"/>
          <w:sz w:val="24"/>
          <w:szCs w:val="24"/>
        </w:rPr>
        <w:t xml:space="preserve">Järelevalveasutuste õiguste laiendamisel on olulisel kohal proportsionaalsus, sest sunniraha määramine on üks meetoditest, millega anda kohustusi rikkuvale krediidiasutusele märku, et vastav tegevus </w:t>
      </w:r>
      <w:r w:rsidR="0B067C3F" w:rsidRPr="00B92E7F">
        <w:rPr>
          <w:rFonts w:ascii="Times New Roman" w:eastAsia="Times New Roman" w:hAnsi="Times New Roman" w:cs="Times New Roman"/>
          <w:color w:val="000000" w:themeColor="text1"/>
          <w:sz w:val="24"/>
          <w:szCs w:val="24"/>
        </w:rPr>
        <w:t xml:space="preserve">on seadusevastane ja </w:t>
      </w:r>
      <w:r w:rsidR="044FAE29" w:rsidRPr="00B92E7F">
        <w:rPr>
          <w:rFonts w:ascii="Times New Roman" w:eastAsia="Times New Roman" w:hAnsi="Times New Roman" w:cs="Times New Roman"/>
          <w:color w:val="000000" w:themeColor="text1"/>
          <w:sz w:val="24"/>
          <w:szCs w:val="24"/>
        </w:rPr>
        <w:t xml:space="preserve">tuleb koheselt lõpetada. </w:t>
      </w:r>
      <w:r w:rsidR="3E60CCFC" w:rsidRPr="00B92E7F">
        <w:rPr>
          <w:rFonts w:ascii="Times New Roman" w:eastAsia="Times New Roman" w:hAnsi="Times New Roman" w:cs="Times New Roman"/>
          <w:color w:val="000000" w:themeColor="text1"/>
          <w:sz w:val="24"/>
          <w:szCs w:val="24"/>
        </w:rPr>
        <w:t xml:space="preserve">Sunniraha rakendamise maksimumperioodiga soovitakse ennetada õiguste kuritarvitamist järelevalveasutuste poolt, sest isiku karistamine sunnirahaga ei tohiks </w:t>
      </w:r>
      <w:r w:rsidR="78B7BA39" w:rsidRPr="00B92E7F">
        <w:rPr>
          <w:rFonts w:ascii="Times New Roman" w:eastAsia="Times New Roman" w:hAnsi="Times New Roman" w:cs="Times New Roman"/>
          <w:color w:val="000000" w:themeColor="text1"/>
          <w:sz w:val="24"/>
          <w:szCs w:val="24"/>
        </w:rPr>
        <w:t>muuta teda maksejõuetuks või tekitada talle selliseid tõsiseid rahalisi probleeme, mille tulemusel tuleks äritegevus lõpetada.</w:t>
      </w:r>
      <w:r w:rsidR="2435EF8B" w:rsidRPr="00B92E7F">
        <w:rPr>
          <w:rStyle w:val="Allmrkuseviide"/>
          <w:rFonts w:ascii="Times New Roman" w:eastAsia="Times New Roman" w:hAnsi="Times New Roman" w:cs="Times New Roman"/>
          <w:color w:val="000000" w:themeColor="text1"/>
          <w:sz w:val="24"/>
          <w:szCs w:val="24"/>
        </w:rPr>
        <w:footnoteReference w:id="44"/>
      </w:r>
      <w:r w:rsidR="78B7BA39" w:rsidRPr="00B92E7F">
        <w:rPr>
          <w:rFonts w:ascii="Times New Roman" w:eastAsia="Times New Roman" w:hAnsi="Times New Roman" w:cs="Times New Roman"/>
          <w:color w:val="000000" w:themeColor="text1"/>
          <w:sz w:val="24"/>
          <w:szCs w:val="24"/>
        </w:rPr>
        <w:t xml:space="preserve"> </w:t>
      </w:r>
      <w:r w:rsidR="044FAE29" w:rsidRPr="00B92E7F">
        <w:rPr>
          <w:rFonts w:ascii="Times New Roman" w:eastAsia="Times New Roman" w:hAnsi="Times New Roman" w:cs="Times New Roman"/>
          <w:color w:val="000000" w:themeColor="text1"/>
          <w:sz w:val="24"/>
          <w:szCs w:val="24"/>
        </w:rPr>
        <w:t>Juhul, kui sunniraha mä</w:t>
      </w:r>
      <w:r w:rsidR="6934CA1E" w:rsidRPr="00B92E7F">
        <w:rPr>
          <w:rFonts w:ascii="Times New Roman" w:eastAsia="Times New Roman" w:hAnsi="Times New Roman" w:cs="Times New Roman"/>
          <w:color w:val="000000" w:themeColor="text1"/>
          <w:sz w:val="24"/>
          <w:szCs w:val="24"/>
        </w:rPr>
        <w:t>äramine ei täida oma eesmärki, on järelevalveasutusel õigus</w:t>
      </w:r>
      <w:r w:rsidR="0E258D51" w:rsidRPr="00B92E7F">
        <w:rPr>
          <w:rFonts w:ascii="Times New Roman" w:eastAsia="Times New Roman" w:hAnsi="Times New Roman" w:cs="Times New Roman"/>
          <w:color w:val="000000" w:themeColor="text1"/>
          <w:sz w:val="24"/>
          <w:szCs w:val="24"/>
        </w:rPr>
        <w:t xml:space="preserve"> alustada rikkuja suhtes väärteomenetlust</w:t>
      </w:r>
      <w:r w:rsidR="1D774A1B" w:rsidRPr="00B92E7F">
        <w:rPr>
          <w:rFonts w:ascii="Times New Roman" w:eastAsia="Times New Roman" w:hAnsi="Times New Roman" w:cs="Times New Roman"/>
          <w:color w:val="000000" w:themeColor="text1"/>
          <w:sz w:val="24"/>
          <w:szCs w:val="24"/>
        </w:rPr>
        <w:t xml:space="preserve"> (</w:t>
      </w:r>
      <w:proofErr w:type="spellStart"/>
      <w:r w:rsidR="1D774A1B" w:rsidRPr="00B92E7F">
        <w:rPr>
          <w:rFonts w:ascii="Times New Roman" w:eastAsia="Times New Roman" w:hAnsi="Times New Roman" w:cs="Times New Roman"/>
          <w:color w:val="000000" w:themeColor="text1"/>
          <w:sz w:val="24"/>
          <w:szCs w:val="24"/>
        </w:rPr>
        <w:t>KAS-i</w:t>
      </w:r>
      <w:proofErr w:type="spellEnd"/>
      <w:r w:rsidR="0E258D51" w:rsidRPr="00B92E7F">
        <w:rPr>
          <w:rFonts w:ascii="Times New Roman" w:eastAsia="Times New Roman" w:hAnsi="Times New Roman" w:cs="Times New Roman"/>
          <w:color w:val="000000" w:themeColor="text1"/>
          <w:sz w:val="24"/>
          <w:szCs w:val="24"/>
        </w:rPr>
        <w:t xml:space="preserve"> </w:t>
      </w:r>
      <w:r w:rsidR="45F62D51" w:rsidRPr="00B92E7F">
        <w:rPr>
          <w:rFonts w:ascii="Times New Roman" w:eastAsia="Times New Roman" w:hAnsi="Times New Roman" w:cs="Times New Roman"/>
          <w:color w:val="000000" w:themeColor="text1"/>
          <w:sz w:val="24"/>
          <w:szCs w:val="24"/>
        </w:rPr>
        <w:t xml:space="preserve">12. peatükk) </w:t>
      </w:r>
      <w:r w:rsidR="0E258D51" w:rsidRPr="00B92E7F">
        <w:rPr>
          <w:rFonts w:ascii="Times New Roman" w:eastAsia="Times New Roman" w:hAnsi="Times New Roman" w:cs="Times New Roman"/>
          <w:color w:val="000000" w:themeColor="text1"/>
          <w:sz w:val="24"/>
          <w:szCs w:val="24"/>
        </w:rPr>
        <w:t>või äärmisel juhul</w:t>
      </w:r>
      <w:r w:rsidR="6934CA1E" w:rsidRPr="00B92E7F">
        <w:rPr>
          <w:rFonts w:ascii="Times New Roman" w:eastAsia="Times New Roman" w:hAnsi="Times New Roman" w:cs="Times New Roman"/>
          <w:color w:val="000000" w:themeColor="text1"/>
          <w:sz w:val="24"/>
          <w:szCs w:val="24"/>
        </w:rPr>
        <w:t xml:space="preserve"> tunnistada krediidiasutusele antud tegevusluba kehtetuks</w:t>
      </w:r>
      <w:r w:rsidR="160DD7C7" w:rsidRPr="00B92E7F">
        <w:rPr>
          <w:rFonts w:ascii="Times New Roman" w:eastAsia="Times New Roman" w:hAnsi="Times New Roman" w:cs="Times New Roman"/>
          <w:color w:val="000000" w:themeColor="text1"/>
          <w:sz w:val="24"/>
          <w:szCs w:val="24"/>
        </w:rPr>
        <w:t xml:space="preserve"> (</w:t>
      </w:r>
      <w:proofErr w:type="spellStart"/>
      <w:r w:rsidR="160DD7C7" w:rsidRPr="00B92E7F">
        <w:rPr>
          <w:rFonts w:ascii="Times New Roman" w:eastAsia="Times New Roman" w:hAnsi="Times New Roman" w:cs="Times New Roman"/>
          <w:color w:val="000000" w:themeColor="text1"/>
          <w:sz w:val="24"/>
          <w:szCs w:val="24"/>
        </w:rPr>
        <w:t>KAS-is</w:t>
      </w:r>
      <w:proofErr w:type="spellEnd"/>
      <w:r w:rsidR="160DD7C7" w:rsidRPr="00B92E7F">
        <w:rPr>
          <w:rFonts w:ascii="Times New Roman" w:eastAsia="Times New Roman" w:hAnsi="Times New Roman" w:cs="Times New Roman"/>
          <w:color w:val="000000" w:themeColor="text1"/>
          <w:sz w:val="24"/>
          <w:szCs w:val="24"/>
        </w:rPr>
        <w:t xml:space="preserve"> üldsäte § 17)</w:t>
      </w:r>
      <w:r w:rsidR="6934CA1E" w:rsidRPr="00B92E7F">
        <w:rPr>
          <w:rFonts w:ascii="Times New Roman" w:eastAsia="Times New Roman" w:hAnsi="Times New Roman" w:cs="Times New Roman"/>
          <w:color w:val="000000" w:themeColor="text1"/>
          <w:sz w:val="24"/>
          <w:szCs w:val="24"/>
        </w:rPr>
        <w:t xml:space="preserve">, mis on </w:t>
      </w:r>
      <w:r w:rsidR="63FDD8ED" w:rsidRPr="00B92E7F">
        <w:rPr>
          <w:rFonts w:ascii="Times New Roman" w:eastAsia="Times New Roman" w:hAnsi="Times New Roman" w:cs="Times New Roman"/>
          <w:color w:val="000000" w:themeColor="text1"/>
          <w:sz w:val="24"/>
          <w:szCs w:val="24"/>
        </w:rPr>
        <w:t xml:space="preserve">karistamise perspektiivist </w:t>
      </w:r>
      <w:proofErr w:type="spellStart"/>
      <w:r w:rsidR="63FDD8ED" w:rsidRPr="00B92E7F">
        <w:rPr>
          <w:rFonts w:ascii="Times New Roman" w:eastAsia="Times New Roman" w:hAnsi="Times New Roman" w:cs="Times New Roman"/>
          <w:i/>
          <w:iCs/>
          <w:color w:val="000000" w:themeColor="text1"/>
          <w:sz w:val="24"/>
          <w:szCs w:val="24"/>
        </w:rPr>
        <w:t>ultima</w:t>
      </w:r>
      <w:proofErr w:type="spellEnd"/>
      <w:r w:rsidR="63FDD8ED" w:rsidRPr="00B92E7F">
        <w:rPr>
          <w:rFonts w:ascii="Times New Roman" w:eastAsia="Times New Roman" w:hAnsi="Times New Roman" w:cs="Times New Roman"/>
          <w:i/>
          <w:iCs/>
          <w:color w:val="000000" w:themeColor="text1"/>
          <w:sz w:val="24"/>
          <w:szCs w:val="24"/>
        </w:rPr>
        <w:t xml:space="preserve"> </w:t>
      </w:r>
      <w:proofErr w:type="spellStart"/>
      <w:r w:rsidR="63FDD8ED" w:rsidRPr="00B92E7F">
        <w:rPr>
          <w:rFonts w:ascii="Times New Roman" w:eastAsia="Times New Roman" w:hAnsi="Times New Roman" w:cs="Times New Roman"/>
          <w:i/>
          <w:iCs/>
          <w:color w:val="000000" w:themeColor="text1"/>
          <w:sz w:val="24"/>
          <w:szCs w:val="24"/>
        </w:rPr>
        <w:t>ratio</w:t>
      </w:r>
      <w:proofErr w:type="spellEnd"/>
      <w:r w:rsidR="63FDD8ED" w:rsidRPr="00B92E7F">
        <w:rPr>
          <w:rFonts w:ascii="Times New Roman" w:eastAsia="Times New Roman" w:hAnsi="Times New Roman" w:cs="Times New Roman"/>
          <w:i/>
          <w:iCs/>
          <w:color w:val="000000" w:themeColor="text1"/>
          <w:sz w:val="24"/>
          <w:szCs w:val="24"/>
        </w:rPr>
        <w:t xml:space="preserve"> </w:t>
      </w:r>
      <w:r w:rsidR="63FDD8ED" w:rsidRPr="00B92E7F">
        <w:rPr>
          <w:rFonts w:ascii="Times New Roman" w:eastAsia="Times New Roman" w:hAnsi="Times New Roman" w:cs="Times New Roman"/>
          <w:color w:val="000000" w:themeColor="text1"/>
          <w:sz w:val="24"/>
          <w:szCs w:val="24"/>
        </w:rPr>
        <w:t xml:space="preserve">meede. </w:t>
      </w:r>
      <w:r w:rsidR="7A177BCC" w:rsidRPr="00B92E7F">
        <w:rPr>
          <w:rFonts w:ascii="Times New Roman" w:eastAsia="Times New Roman" w:hAnsi="Times New Roman" w:cs="Times New Roman"/>
          <w:color w:val="000000" w:themeColor="text1"/>
          <w:sz w:val="24"/>
          <w:szCs w:val="24"/>
        </w:rPr>
        <w:t>Seega, kui maksimaalselt kuue kuu jooksul ei õnnestu järelevalveasutusel rikkumine lõpetada, tuleks liikuda edasi tõsisemate tagajärgedega meetmete juurde</w:t>
      </w:r>
      <w:r w:rsidR="51F9D5CD" w:rsidRPr="00B92E7F">
        <w:rPr>
          <w:rFonts w:ascii="Times New Roman" w:eastAsia="Times New Roman" w:hAnsi="Times New Roman" w:cs="Times New Roman"/>
          <w:color w:val="000000" w:themeColor="text1"/>
          <w:sz w:val="24"/>
          <w:szCs w:val="24"/>
        </w:rPr>
        <w:t>.</w:t>
      </w:r>
    </w:p>
    <w:p w14:paraId="14920EF5" w14:textId="39179708" w:rsidR="79C1156B" w:rsidRPr="00B92E7F" w:rsidRDefault="79C1156B" w:rsidP="00B92E7F">
      <w:pPr>
        <w:spacing w:after="0" w:line="240" w:lineRule="auto"/>
        <w:jc w:val="both"/>
        <w:rPr>
          <w:rFonts w:ascii="Times New Roman" w:eastAsia="Times New Roman" w:hAnsi="Times New Roman" w:cs="Times New Roman"/>
          <w:color w:val="000000" w:themeColor="text1"/>
          <w:sz w:val="24"/>
          <w:szCs w:val="24"/>
        </w:rPr>
      </w:pPr>
    </w:p>
    <w:p w14:paraId="5E710750" w14:textId="3EB118CB" w:rsidR="005D6B61" w:rsidRPr="00B92E7F" w:rsidRDefault="005D6B6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104</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104</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reguleerib täiendavate omavahendite </w:t>
      </w:r>
      <w:r w:rsidR="7FA05D09" w:rsidRPr="00B92E7F">
        <w:rPr>
          <w:rFonts w:ascii="Times New Roman" w:hAnsi="Times New Roman" w:cs="Times New Roman"/>
          <w:sz w:val="24"/>
          <w:szCs w:val="24"/>
        </w:rPr>
        <w:t>nõu</w:t>
      </w:r>
      <w:r w:rsidR="0C243473" w:rsidRPr="00B92E7F">
        <w:rPr>
          <w:rFonts w:ascii="Times New Roman" w:hAnsi="Times New Roman" w:cs="Times New Roman"/>
          <w:sz w:val="24"/>
          <w:szCs w:val="24"/>
        </w:rPr>
        <w:t xml:space="preserve">de kehtestamise tingimusi. </w:t>
      </w:r>
    </w:p>
    <w:p w14:paraId="7EC7334D" w14:textId="77777777" w:rsidR="005D6B61" w:rsidRPr="00B92E7F" w:rsidRDefault="005D6B61" w:rsidP="00B92E7F">
      <w:pPr>
        <w:spacing w:after="0" w:line="240" w:lineRule="auto"/>
        <w:jc w:val="both"/>
        <w:rPr>
          <w:rFonts w:ascii="Times New Roman" w:hAnsi="Times New Roman" w:cs="Times New Roman"/>
          <w:sz w:val="24"/>
          <w:szCs w:val="24"/>
        </w:rPr>
      </w:pPr>
    </w:p>
    <w:p w14:paraId="2D3E88FB" w14:textId="229288E8" w:rsidR="00792E10" w:rsidRPr="00B92E7F" w:rsidRDefault="005D6B6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sissejuhatava lauseosa muutmine. </w:t>
      </w:r>
      <w:r w:rsidR="007B2F91" w:rsidRPr="00B92E7F">
        <w:rPr>
          <w:rFonts w:ascii="Times New Roman" w:hAnsi="Times New Roman" w:cs="Times New Roman"/>
          <w:sz w:val="24"/>
          <w:szCs w:val="24"/>
        </w:rPr>
        <w:t>Lõikega 2 on sätestatud tingimused, millest vähemalt ühe esinemisel on Finantsinspektsioonil õigus kohaldada sama paragrahvi lõikes 1 nimetatud täiendavate omavahendite nõuet. Lõikega 2 on võetud üle CRD V artikli 104a lõike 1 esimene alalõige. Euroopa Komisjon on avastanud CRD V ülevõtmise kontrolli käigus, et erinevalt direktiivi sõnastusest, puudub § 104</w:t>
      </w:r>
      <w:r w:rsidR="007B2F91" w:rsidRPr="00B92E7F">
        <w:rPr>
          <w:rFonts w:ascii="Times New Roman" w:hAnsi="Times New Roman" w:cs="Times New Roman"/>
          <w:sz w:val="24"/>
          <w:szCs w:val="24"/>
          <w:vertAlign w:val="superscript"/>
        </w:rPr>
        <w:t>2</w:t>
      </w:r>
      <w:r w:rsidR="007B2F91" w:rsidRPr="00B92E7F">
        <w:rPr>
          <w:rFonts w:ascii="Times New Roman" w:hAnsi="Times New Roman" w:cs="Times New Roman"/>
          <w:sz w:val="24"/>
          <w:szCs w:val="24"/>
        </w:rPr>
        <w:t xml:space="preserve"> lõike 2 sissejuhatavast lauseosast viited artiklitele 97 ja 101, millele vastavad </w:t>
      </w:r>
      <w:proofErr w:type="spellStart"/>
      <w:r w:rsidR="007B2F91" w:rsidRPr="00B92E7F">
        <w:rPr>
          <w:rFonts w:ascii="Times New Roman" w:hAnsi="Times New Roman" w:cs="Times New Roman"/>
          <w:sz w:val="24"/>
          <w:szCs w:val="24"/>
        </w:rPr>
        <w:t>KAS-is</w:t>
      </w:r>
      <w:proofErr w:type="spellEnd"/>
      <w:r w:rsidR="007B2F91" w:rsidRPr="00B92E7F">
        <w:rPr>
          <w:rFonts w:ascii="Times New Roman" w:hAnsi="Times New Roman" w:cs="Times New Roman"/>
          <w:sz w:val="24"/>
          <w:szCs w:val="24"/>
        </w:rPr>
        <w:t xml:space="preserve"> § 96 ja § 100 lõige 4. Viidetega on täpsustatud, et pädev asutus võib nõuda krediidiasutuselt täiendavaid omanõudeid tingimusel, et omanõuete vajadus on selgunud pädeva asutuse poolt läbi viidud läbivaatuse ja hindamise käigus, mida ongi reguleeritud artiklitega 97 ja 101. Komisjoni hinnangul ei selgu lõike 2 sissejuhatava lauseosa sõnastusest, et Finantsinspektsiooni õigusele nõuda täiendavaid omavahendeid peab eelnema järelevalve käigus läbi viidud krediidiasutuse läbivaatus ja hindamine, mille käigus kontrollitakse, kas krediidiasutuse juhtimine, strateegiad, protseduurid, süsteemid jms tegevus vastab seadusele. Lähtuvalt Komisjoni märkustest muudetakse lõike 2 sissejuhatavat lauseosa ning sätestatakse, et Finantsinspektsioon kohaldab lõikes 1 nimetatud täiendavate omavahendite nõuet, kui ta on KAS § 96 ja § 100 lõike 4 kohase järelevalve, sealhulgas läbivaatuse ja hindamise käigus tuvastanud, et esineb vähemalt üks sissejuhatavale lauseosale järgnevas loetelus nimetatud asjaoludest. </w:t>
      </w:r>
    </w:p>
    <w:p w14:paraId="431EFDF9" w14:textId="3C6D80FB" w:rsidR="27F083C7" w:rsidRPr="00B92E7F" w:rsidRDefault="27F083C7" w:rsidP="00B92E7F">
      <w:pPr>
        <w:spacing w:after="0" w:line="240" w:lineRule="auto"/>
        <w:jc w:val="both"/>
        <w:rPr>
          <w:rFonts w:ascii="Times New Roman" w:hAnsi="Times New Roman" w:cs="Times New Roman"/>
          <w:sz w:val="24"/>
          <w:szCs w:val="24"/>
        </w:rPr>
      </w:pPr>
    </w:p>
    <w:p w14:paraId="372BCB3B" w14:textId="4FA68D3E" w:rsidR="4DA0F2EB" w:rsidRPr="00B92E7F" w:rsidRDefault="4DA0F2EB" w:rsidP="00B92E7F">
      <w:pPr>
        <w:spacing w:after="0" w:line="240" w:lineRule="auto"/>
        <w:jc w:val="both"/>
        <w:rPr>
          <w:rFonts w:ascii="Times New Roman" w:eastAsia="Calibri" w:hAnsi="Times New Roman" w:cs="Times New Roman"/>
          <w:color w:val="000000" w:themeColor="text1"/>
          <w:sz w:val="24"/>
          <w:szCs w:val="24"/>
        </w:rPr>
      </w:pPr>
      <w:r w:rsidRPr="00B92E7F">
        <w:rPr>
          <w:rFonts w:ascii="Times New Roman" w:hAnsi="Times New Roman" w:cs="Times New Roman"/>
          <w:b/>
          <w:bCs/>
          <w:sz w:val="24"/>
          <w:szCs w:val="24"/>
        </w:rPr>
        <w:t xml:space="preserve">Paragrahvi täiendamine lõigetega </w:t>
      </w:r>
      <w:r w:rsidRPr="00B92E7F">
        <w:rPr>
          <w:rFonts w:ascii="Times New Roman" w:eastAsia="Calibri" w:hAnsi="Times New Roman" w:cs="Times New Roman"/>
          <w:b/>
          <w:bCs/>
          <w:color w:val="000000" w:themeColor="text1"/>
          <w:sz w:val="24"/>
          <w:szCs w:val="24"/>
        </w:rPr>
        <w:t xml:space="preserve">14–17. </w:t>
      </w:r>
      <w:r w:rsidR="03ED5855" w:rsidRPr="00B92E7F">
        <w:rPr>
          <w:rFonts w:ascii="Times New Roman" w:eastAsia="Calibri" w:hAnsi="Times New Roman" w:cs="Times New Roman"/>
          <w:color w:val="000000" w:themeColor="text1"/>
          <w:sz w:val="24"/>
          <w:szCs w:val="24"/>
        </w:rPr>
        <w:t>Uute lõigetega võetakse üle CRD VI artikli 104a lõiked 6 ja 8 ning reguleeritakse täiendavate omavahendite nõud</w:t>
      </w:r>
      <w:r w:rsidR="5B45C651" w:rsidRPr="00B92E7F">
        <w:rPr>
          <w:rFonts w:ascii="Times New Roman" w:eastAsia="Calibri" w:hAnsi="Times New Roman" w:cs="Times New Roman"/>
          <w:color w:val="000000" w:themeColor="text1"/>
          <w:sz w:val="24"/>
          <w:szCs w:val="24"/>
        </w:rPr>
        <w:t xml:space="preserve">e kehtestamist </w:t>
      </w:r>
      <w:r w:rsidR="5B45C651" w:rsidRPr="00B92E7F">
        <w:rPr>
          <w:rFonts w:ascii="Times New Roman" w:eastAsia="Calibri" w:hAnsi="Times New Roman" w:cs="Times New Roman"/>
          <w:color w:val="000000" w:themeColor="text1"/>
          <w:sz w:val="24"/>
          <w:szCs w:val="24"/>
        </w:rPr>
        <w:lastRenderedPageBreak/>
        <w:t>krediidiasutusele, kelle suhtes kohaldatakse paralleelselt ka minimaalset väljundmäära</w:t>
      </w:r>
      <w:r w:rsidR="20F1DBAC" w:rsidRPr="00B92E7F">
        <w:rPr>
          <w:rFonts w:ascii="Times New Roman" w:eastAsia="Calibri" w:hAnsi="Times New Roman" w:cs="Times New Roman"/>
          <w:color w:val="000000" w:themeColor="text1"/>
          <w:sz w:val="24"/>
          <w:szCs w:val="24"/>
        </w:rPr>
        <w:t xml:space="preserve"> (vt seletuskirja punkti 2.1.2. alapunkti (i))</w:t>
      </w:r>
      <w:r w:rsidR="5B45C651" w:rsidRPr="00B92E7F">
        <w:rPr>
          <w:rFonts w:ascii="Times New Roman" w:eastAsia="Calibri" w:hAnsi="Times New Roman" w:cs="Times New Roman"/>
          <w:color w:val="000000" w:themeColor="text1"/>
          <w:sz w:val="24"/>
          <w:szCs w:val="24"/>
        </w:rPr>
        <w:t xml:space="preserve">. </w:t>
      </w:r>
      <w:r w:rsidR="5FE3D99C" w:rsidRPr="00B92E7F">
        <w:rPr>
          <w:rFonts w:ascii="Times New Roman" w:eastAsia="Calibri" w:hAnsi="Times New Roman" w:cs="Times New Roman"/>
          <w:b/>
          <w:bCs/>
          <w:color w:val="000000" w:themeColor="text1"/>
          <w:sz w:val="24"/>
          <w:szCs w:val="24"/>
        </w:rPr>
        <w:t xml:space="preserve">Lõike 14 </w:t>
      </w:r>
      <w:r w:rsidR="5FE3D99C" w:rsidRPr="00B92E7F">
        <w:rPr>
          <w:rFonts w:ascii="Times New Roman" w:eastAsia="Calibri" w:hAnsi="Times New Roman" w:cs="Times New Roman"/>
          <w:color w:val="000000" w:themeColor="text1"/>
          <w:sz w:val="24"/>
          <w:szCs w:val="24"/>
        </w:rPr>
        <w:t>kohaselt peab Finantsinspektsioon tagama, et selline täiendavate omavahendite taseme summa, mis määrati krediidiasutuse suhtes KAS § 104 lõike 1 punkti 5</w:t>
      </w:r>
      <w:r w:rsidR="5FE3D99C" w:rsidRPr="00B92E7F">
        <w:rPr>
          <w:rFonts w:ascii="Times New Roman" w:eastAsia="Calibri" w:hAnsi="Times New Roman" w:cs="Times New Roman"/>
          <w:color w:val="000000" w:themeColor="text1"/>
          <w:sz w:val="24"/>
          <w:szCs w:val="24"/>
          <w:vertAlign w:val="superscript"/>
        </w:rPr>
        <w:t>1</w:t>
      </w:r>
      <w:r w:rsidR="5FE3D99C" w:rsidRPr="00B92E7F">
        <w:rPr>
          <w:rFonts w:ascii="Times New Roman" w:eastAsia="Calibri" w:hAnsi="Times New Roman" w:cs="Times New Roman"/>
          <w:color w:val="000000" w:themeColor="text1"/>
          <w:sz w:val="24"/>
          <w:szCs w:val="24"/>
        </w:rPr>
        <w:t xml:space="preserve"> ja sama paragrahvi lõike 1 alusel, et käsitleda muid riske kui ülemäärase finants</w:t>
      </w:r>
      <w:r w:rsidR="2665FB0C" w:rsidRPr="00B92E7F">
        <w:rPr>
          <w:rFonts w:ascii="Times New Roman" w:eastAsia="Calibri" w:hAnsi="Times New Roman" w:cs="Times New Roman"/>
          <w:color w:val="000000" w:themeColor="text1"/>
          <w:sz w:val="24"/>
          <w:szCs w:val="24"/>
        </w:rPr>
        <w:t>võimenduse riski, ei suurene minimaalse väljundmäära kohaldamisel</w:t>
      </w:r>
      <w:r w:rsidR="26208585" w:rsidRPr="00B92E7F">
        <w:rPr>
          <w:rFonts w:ascii="Times New Roman" w:eastAsia="Calibri" w:hAnsi="Times New Roman" w:cs="Times New Roman"/>
          <w:color w:val="000000" w:themeColor="text1"/>
          <w:sz w:val="24"/>
          <w:szCs w:val="24"/>
        </w:rPr>
        <w:t xml:space="preserve">. </w:t>
      </w:r>
    </w:p>
    <w:p w14:paraId="23ECD033" w14:textId="43E334E8" w:rsidR="4DA0F2EB" w:rsidRPr="00B92E7F" w:rsidRDefault="4DA0F2EB" w:rsidP="00B92E7F">
      <w:pPr>
        <w:spacing w:after="0" w:line="240" w:lineRule="auto"/>
        <w:jc w:val="both"/>
        <w:rPr>
          <w:rFonts w:ascii="Times New Roman" w:eastAsia="Calibri" w:hAnsi="Times New Roman" w:cs="Times New Roman"/>
          <w:color w:val="000000" w:themeColor="text1"/>
          <w:sz w:val="24"/>
          <w:szCs w:val="24"/>
        </w:rPr>
      </w:pPr>
    </w:p>
    <w:p w14:paraId="1DFCD72E" w14:textId="6B41F147" w:rsidR="4DA0F2EB" w:rsidRPr="00B92E7F" w:rsidRDefault="2665FB0C" w:rsidP="00B92E7F">
      <w:pPr>
        <w:spacing w:after="0" w:line="240" w:lineRule="auto"/>
        <w:jc w:val="both"/>
        <w:rPr>
          <w:rFonts w:ascii="Times New Roman" w:eastAsia="Calibri" w:hAnsi="Times New Roman" w:cs="Times New Roman"/>
          <w:color w:val="000000" w:themeColor="text1"/>
          <w:sz w:val="24"/>
          <w:szCs w:val="24"/>
        </w:rPr>
      </w:pPr>
      <w:r w:rsidRPr="00B92E7F">
        <w:rPr>
          <w:rFonts w:ascii="Times New Roman" w:eastAsia="Calibri" w:hAnsi="Times New Roman" w:cs="Times New Roman"/>
          <w:color w:val="000000" w:themeColor="text1"/>
          <w:sz w:val="24"/>
          <w:szCs w:val="24"/>
        </w:rPr>
        <w:t xml:space="preserve">Lisaks on järelevalveasutusel kohustus vaadata viivitamata, kuid hiljemalt järgmise läbivaatamise käigus </w:t>
      </w:r>
      <w:r w:rsidR="69F6EC0C" w:rsidRPr="00B92E7F">
        <w:rPr>
          <w:rFonts w:ascii="Times New Roman" w:eastAsia="Calibri" w:hAnsi="Times New Roman" w:cs="Times New Roman"/>
          <w:color w:val="000000" w:themeColor="text1"/>
          <w:sz w:val="24"/>
          <w:szCs w:val="24"/>
        </w:rPr>
        <w:t>lõike</w:t>
      </w:r>
      <w:r w:rsidR="418EAE8B" w:rsidRPr="00B92E7F">
        <w:rPr>
          <w:rFonts w:ascii="Times New Roman" w:eastAsia="Calibri" w:hAnsi="Times New Roman" w:cs="Times New Roman"/>
          <w:color w:val="000000" w:themeColor="text1"/>
          <w:sz w:val="24"/>
          <w:szCs w:val="24"/>
        </w:rPr>
        <w:t>s 1</w:t>
      </w:r>
      <w:r w:rsidR="69F6EC0C" w:rsidRPr="00B92E7F">
        <w:rPr>
          <w:rFonts w:ascii="Times New Roman" w:eastAsia="Calibri" w:hAnsi="Times New Roman" w:cs="Times New Roman"/>
          <w:color w:val="000000" w:themeColor="text1"/>
          <w:sz w:val="24"/>
          <w:szCs w:val="24"/>
        </w:rPr>
        <w:t>4</w:t>
      </w:r>
      <w:r w:rsidR="418EAE8B" w:rsidRPr="00B92E7F">
        <w:rPr>
          <w:rFonts w:ascii="Times New Roman" w:eastAsia="Calibri" w:hAnsi="Times New Roman" w:cs="Times New Roman"/>
          <w:color w:val="000000" w:themeColor="text1"/>
          <w:sz w:val="24"/>
          <w:szCs w:val="24"/>
        </w:rPr>
        <w:t xml:space="preserve"> viidatud sätete alusel määratud täiendavate omavahendite nõue ning eemaldama sellest selliseid riske käsitlevad kohustused, mis on kaetud minimaalse väljundmäära kohaldamisega </w:t>
      </w:r>
      <w:r w:rsidR="418EAE8B" w:rsidRPr="00B92E7F">
        <w:rPr>
          <w:rFonts w:ascii="Times New Roman" w:eastAsia="Calibri" w:hAnsi="Times New Roman" w:cs="Times New Roman"/>
          <w:b/>
          <w:bCs/>
          <w:color w:val="000000" w:themeColor="text1"/>
          <w:sz w:val="24"/>
          <w:szCs w:val="24"/>
        </w:rPr>
        <w:t>(</w:t>
      </w:r>
      <w:r w:rsidR="10DD3723" w:rsidRPr="00B92E7F">
        <w:rPr>
          <w:rFonts w:ascii="Times New Roman" w:eastAsia="Calibri" w:hAnsi="Times New Roman" w:cs="Times New Roman"/>
          <w:b/>
          <w:bCs/>
          <w:color w:val="000000" w:themeColor="text1"/>
          <w:sz w:val="24"/>
          <w:szCs w:val="24"/>
        </w:rPr>
        <w:t>lõige 15</w:t>
      </w:r>
      <w:r w:rsidR="418EAE8B" w:rsidRPr="00B92E7F">
        <w:rPr>
          <w:rFonts w:ascii="Times New Roman" w:eastAsia="Calibri" w:hAnsi="Times New Roman" w:cs="Times New Roman"/>
          <w:b/>
          <w:bCs/>
          <w:color w:val="000000" w:themeColor="text1"/>
          <w:sz w:val="24"/>
          <w:szCs w:val="24"/>
        </w:rPr>
        <w:t>)</w:t>
      </w:r>
      <w:r w:rsidR="418EAE8B" w:rsidRPr="00B92E7F">
        <w:rPr>
          <w:rFonts w:ascii="Times New Roman" w:eastAsia="Calibri" w:hAnsi="Times New Roman" w:cs="Times New Roman"/>
          <w:color w:val="000000" w:themeColor="text1"/>
          <w:sz w:val="24"/>
          <w:szCs w:val="24"/>
        </w:rPr>
        <w:t xml:space="preserve">. </w:t>
      </w:r>
      <w:r w:rsidR="3CDA6AB0" w:rsidRPr="00B92E7F">
        <w:rPr>
          <w:rFonts w:ascii="Times New Roman" w:eastAsia="Calibri" w:hAnsi="Times New Roman" w:cs="Times New Roman"/>
          <w:color w:val="000000" w:themeColor="text1"/>
          <w:sz w:val="24"/>
          <w:szCs w:val="24"/>
        </w:rPr>
        <w:t xml:space="preserve">Juhul, kui Finantsinspektsioon teostab krediidiasutuse läbivaatuse, ei kohaldata lõikes 14 sätestatut. </w:t>
      </w:r>
      <w:r w:rsidR="45131811" w:rsidRPr="00B92E7F">
        <w:rPr>
          <w:rFonts w:ascii="Times New Roman" w:eastAsia="Calibri" w:hAnsi="Times New Roman" w:cs="Times New Roman"/>
          <w:color w:val="000000" w:themeColor="text1"/>
          <w:sz w:val="24"/>
          <w:szCs w:val="24"/>
        </w:rPr>
        <w:t xml:space="preserve">Seega on järelevalveasutusel kohustus tagada, et minimaalse väljundmäära kehtestamine krediidiasutuse suhtes ei too kaasa täiendavate omavahendite nõude suurendamise ning </w:t>
      </w:r>
      <w:r w:rsidR="60D6850F" w:rsidRPr="00B92E7F">
        <w:rPr>
          <w:rFonts w:ascii="Times New Roman" w:eastAsia="Calibri" w:hAnsi="Times New Roman" w:cs="Times New Roman"/>
          <w:color w:val="000000" w:themeColor="text1"/>
          <w:sz w:val="24"/>
          <w:szCs w:val="24"/>
        </w:rPr>
        <w:t xml:space="preserve">samaaegselt krediidiasutuse suhtes kohaldavad nõuded ei kataks samu riske. </w:t>
      </w:r>
    </w:p>
    <w:p w14:paraId="39BF125B" w14:textId="6E87557A" w:rsidR="0E6703AC" w:rsidRPr="00B92E7F" w:rsidRDefault="0E6703AC" w:rsidP="00B92E7F">
      <w:pPr>
        <w:spacing w:after="0" w:line="240" w:lineRule="auto"/>
        <w:jc w:val="both"/>
        <w:rPr>
          <w:rFonts w:ascii="Times New Roman" w:eastAsia="Calibri" w:hAnsi="Times New Roman" w:cs="Times New Roman"/>
          <w:color w:val="000000" w:themeColor="text1"/>
          <w:sz w:val="24"/>
          <w:szCs w:val="24"/>
        </w:rPr>
      </w:pPr>
    </w:p>
    <w:p w14:paraId="3BB03B7C" w14:textId="151255D7" w:rsidR="54F3B267" w:rsidRPr="00B92E7F" w:rsidRDefault="5C0AD300" w:rsidP="00B92E7F">
      <w:pPr>
        <w:spacing w:after="0" w:line="240" w:lineRule="auto"/>
        <w:jc w:val="both"/>
        <w:rPr>
          <w:rFonts w:ascii="Times New Roman" w:eastAsia="Calibri" w:hAnsi="Times New Roman" w:cs="Times New Roman"/>
          <w:color w:val="000000" w:themeColor="text1"/>
          <w:sz w:val="24"/>
          <w:szCs w:val="24"/>
        </w:rPr>
      </w:pPr>
      <w:r w:rsidRPr="00B92E7F">
        <w:rPr>
          <w:rFonts w:ascii="Times New Roman" w:eastAsia="Calibri" w:hAnsi="Times New Roman" w:cs="Times New Roman"/>
          <w:b/>
          <w:bCs/>
          <w:color w:val="000000" w:themeColor="text1"/>
          <w:sz w:val="24"/>
          <w:szCs w:val="24"/>
        </w:rPr>
        <w:t>Lõike</w:t>
      </w:r>
      <w:r w:rsidR="44ADFE40" w:rsidRPr="00B92E7F">
        <w:rPr>
          <w:rFonts w:ascii="Times New Roman" w:eastAsia="Calibri" w:hAnsi="Times New Roman" w:cs="Times New Roman"/>
          <w:b/>
          <w:bCs/>
          <w:color w:val="000000" w:themeColor="text1"/>
          <w:sz w:val="24"/>
          <w:szCs w:val="24"/>
        </w:rPr>
        <w:t>ga 16</w:t>
      </w:r>
      <w:r w:rsidR="44ADFE40" w:rsidRPr="00B92E7F">
        <w:rPr>
          <w:rFonts w:ascii="Times New Roman" w:eastAsia="Calibri" w:hAnsi="Times New Roman" w:cs="Times New Roman"/>
          <w:color w:val="000000" w:themeColor="text1"/>
          <w:sz w:val="24"/>
          <w:szCs w:val="24"/>
        </w:rPr>
        <w:t xml:space="preserve"> </w:t>
      </w:r>
      <w:r w:rsidR="701C1505" w:rsidRPr="00B92E7F">
        <w:rPr>
          <w:rFonts w:ascii="Times New Roman" w:eastAsia="Calibri" w:hAnsi="Times New Roman" w:cs="Times New Roman"/>
          <w:color w:val="000000" w:themeColor="text1"/>
          <w:sz w:val="24"/>
          <w:szCs w:val="24"/>
        </w:rPr>
        <w:t xml:space="preserve">tuuakse seadusesse minimaalse väljundmäära kohaldamisalasse kuuluva krediidiasutuse mõiste ning </w:t>
      </w:r>
      <w:r w:rsidR="701C1505" w:rsidRPr="00B92E7F">
        <w:rPr>
          <w:rFonts w:ascii="Times New Roman" w:eastAsia="Calibri" w:hAnsi="Times New Roman" w:cs="Times New Roman"/>
          <w:b/>
          <w:bCs/>
          <w:color w:val="000000" w:themeColor="text1"/>
          <w:sz w:val="24"/>
          <w:szCs w:val="24"/>
        </w:rPr>
        <w:t>lõikega 17</w:t>
      </w:r>
      <w:r w:rsidR="701C1505" w:rsidRPr="00B92E7F">
        <w:rPr>
          <w:rFonts w:ascii="Times New Roman" w:eastAsia="Calibri" w:hAnsi="Times New Roman" w:cs="Times New Roman"/>
          <w:color w:val="000000" w:themeColor="text1"/>
          <w:sz w:val="24"/>
          <w:szCs w:val="24"/>
        </w:rPr>
        <w:t xml:space="preserve"> piiratakse sellise krediidiasutuse suhtes täiendavate omavahendite nõude määramist. </w:t>
      </w:r>
      <w:r w:rsidR="0A7C8DD6" w:rsidRPr="00B92E7F">
        <w:rPr>
          <w:rFonts w:ascii="Times New Roman" w:eastAsia="Calibri" w:hAnsi="Times New Roman" w:cs="Times New Roman"/>
          <w:color w:val="000000" w:themeColor="text1"/>
          <w:sz w:val="24"/>
          <w:szCs w:val="24"/>
        </w:rPr>
        <w:t xml:space="preserve">Minimaalse väljundmäära kohaldamisalasse kuuluv krediidiasutuse käsitluse määrab kindlaks Finantsinspektsioon, kui sellise krediidiasutuse </w:t>
      </w:r>
      <w:r w:rsidR="0A7C8DD6" w:rsidRPr="00B92E7F">
        <w:rPr>
          <w:rFonts w:ascii="Times New Roman" w:eastAsia="Times New Roman" w:hAnsi="Times New Roman" w:cs="Times New Roman"/>
          <w:color w:val="000000" w:themeColor="text1"/>
          <w:sz w:val="24"/>
          <w:szCs w:val="24"/>
        </w:rPr>
        <w:t xml:space="preserve">koguriskipositsioon, mis on arvutatud </w:t>
      </w:r>
      <w:r w:rsidR="1777BB0D" w:rsidRPr="00B92E7F">
        <w:rPr>
          <w:rFonts w:ascii="Times New Roman" w:eastAsia="Times New Roman" w:hAnsi="Times New Roman" w:cs="Times New Roman"/>
          <w:color w:val="000000" w:themeColor="text1"/>
          <w:sz w:val="24"/>
          <w:szCs w:val="24"/>
        </w:rPr>
        <w:t>CRR-i</w:t>
      </w:r>
      <w:r w:rsidR="0A7C8DD6" w:rsidRPr="00B92E7F">
        <w:rPr>
          <w:rFonts w:ascii="Times New Roman" w:eastAsia="Times New Roman" w:hAnsi="Times New Roman" w:cs="Times New Roman"/>
          <w:color w:val="000000" w:themeColor="text1"/>
          <w:sz w:val="24"/>
          <w:szCs w:val="24"/>
        </w:rPr>
        <w:t xml:space="preserve"> artikli 92 lõike 3 esimese alalõike</w:t>
      </w:r>
      <w:r w:rsidR="4BA6A77D" w:rsidRPr="00B92E7F">
        <w:rPr>
          <w:rFonts w:ascii="Times New Roman" w:eastAsia="Times New Roman" w:hAnsi="Times New Roman" w:cs="Times New Roman"/>
          <w:color w:val="000000" w:themeColor="text1"/>
          <w:sz w:val="24"/>
          <w:szCs w:val="24"/>
        </w:rPr>
        <w:t>ga</w:t>
      </w:r>
      <w:r w:rsidR="0A7C8DD6" w:rsidRPr="00B92E7F">
        <w:rPr>
          <w:rFonts w:ascii="Times New Roman" w:eastAsia="Times New Roman" w:hAnsi="Times New Roman" w:cs="Times New Roman"/>
          <w:color w:val="000000" w:themeColor="text1"/>
          <w:sz w:val="24"/>
          <w:szCs w:val="24"/>
        </w:rPr>
        <w:t>, ületab alammäärata koguriskipositsiooni summa, mis on arvutatud kooskõlas sama määruse artikli 92 lõikega 4.</w:t>
      </w:r>
      <w:r w:rsidR="0A7C8DD6" w:rsidRPr="00B92E7F">
        <w:rPr>
          <w:rFonts w:ascii="Times New Roman" w:eastAsia="Calibri" w:hAnsi="Times New Roman" w:cs="Times New Roman"/>
          <w:color w:val="000000" w:themeColor="text1"/>
          <w:sz w:val="24"/>
          <w:szCs w:val="24"/>
        </w:rPr>
        <w:t xml:space="preserve"> </w:t>
      </w:r>
      <w:r w:rsidR="62716F4F" w:rsidRPr="00B92E7F">
        <w:rPr>
          <w:rFonts w:ascii="Times New Roman" w:eastAsia="Calibri" w:hAnsi="Times New Roman" w:cs="Times New Roman"/>
          <w:color w:val="000000" w:themeColor="text1"/>
          <w:sz w:val="24"/>
          <w:szCs w:val="24"/>
        </w:rPr>
        <w:t xml:space="preserve">Juhul, kui krediidiasutus on käsitatav minimaalse väljundmäära kohaldamisalasse kuuluvana, ei määra Finantsinspektsioon tema suhtes täiendavate omavahendite nõuet, kui nõudega käsitletavad riskid on kaetud minimaalse väljundmäära kohaldamisega. </w:t>
      </w:r>
    </w:p>
    <w:p w14:paraId="1CDA5B61" w14:textId="2BCD9C91" w:rsidR="0E6703AC" w:rsidRPr="00B92E7F" w:rsidRDefault="0E6703AC" w:rsidP="00B92E7F">
      <w:pPr>
        <w:spacing w:after="0" w:line="240" w:lineRule="auto"/>
        <w:jc w:val="both"/>
        <w:rPr>
          <w:rFonts w:ascii="Times New Roman" w:eastAsia="Calibri" w:hAnsi="Times New Roman" w:cs="Times New Roman"/>
          <w:color w:val="000000" w:themeColor="text1"/>
          <w:sz w:val="24"/>
          <w:szCs w:val="24"/>
        </w:rPr>
      </w:pPr>
    </w:p>
    <w:p w14:paraId="1D875716" w14:textId="683BE6BE" w:rsidR="06C52167" w:rsidRPr="00B92E7F" w:rsidRDefault="06C52167" w:rsidP="00B92E7F">
      <w:pPr>
        <w:spacing w:after="0" w:line="240" w:lineRule="auto"/>
        <w:jc w:val="both"/>
        <w:rPr>
          <w:rFonts w:ascii="Times New Roman" w:eastAsia="Calibri" w:hAnsi="Times New Roman" w:cs="Times New Roman"/>
          <w:color w:val="000000" w:themeColor="text1"/>
          <w:sz w:val="24"/>
          <w:szCs w:val="24"/>
        </w:rPr>
      </w:pPr>
      <w:r w:rsidRPr="00B92E7F">
        <w:rPr>
          <w:rFonts w:ascii="Times New Roman" w:eastAsia="Calibri" w:hAnsi="Times New Roman" w:cs="Times New Roman"/>
          <w:color w:val="000000" w:themeColor="text1"/>
          <w:sz w:val="24"/>
          <w:szCs w:val="24"/>
        </w:rPr>
        <w:t>Lõigetega 14</w:t>
      </w:r>
      <w:r w:rsidR="4690184B" w:rsidRPr="00B92E7F">
        <w:rPr>
          <w:rFonts w:ascii="Times New Roman" w:eastAsia="Calibri" w:hAnsi="Times New Roman" w:cs="Times New Roman"/>
          <w:b/>
          <w:bCs/>
          <w:color w:val="000000" w:themeColor="text1"/>
          <w:sz w:val="24"/>
          <w:szCs w:val="24"/>
        </w:rPr>
        <w:t>–</w:t>
      </w:r>
      <w:r w:rsidRPr="00B92E7F">
        <w:rPr>
          <w:rFonts w:ascii="Times New Roman" w:eastAsia="Calibri" w:hAnsi="Times New Roman" w:cs="Times New Roman"/>
          <w:color w:val="000000" w:themeColor="text1"/>
          <w:sz w:val="24"/>
          <w:szCs w:val="24"/>
        </w:rPr>
        <w:t>1</w:t>
      </w:r>
      <w:r w:rsidR="309D62B5" w:rsidRPr="00B92E7F">
        <w:rPr>
          <w:rFonts w:ascii="Times New Roman" w:eastAsia="Calibri" w:hAnsi="Times New Roman" w:cs="Times New Roman"/>
          <w:color w:val="000000" w:themeColor="text1"/>
          <w:sz w:val="24"/>
          <w:szCs w:val="24"/>
        </w:rPr>
        <w:t>6</w:t>
      </w:r>
      <w:r w:rsidRPr="00B92E7F">
        <w:rPr>
          <w:rFonts w:ascii="Times New Roman" w:eastAsia="Calibri" w:hAnsi="Times New Roman" w:cs="Times New Roman"/>
          <w:color w:val="000000" w:themeColor="text1"/>
          <w:sz w:val="24"/>
          <w:szCs w:val="24"/>
        </w:rPr>
        <w:t xml:space="preserve"> võetakse üle artikli 104a lõige 6 ning l</w:t>
      </w:r>
      <w:r w:rsidR="0A79B035" w:rsidRPr="00B92E7F">
        <w:rPr>
          <w:rFonts w:ascii="Times New Roman" w:eastAsia="Calibri" w:hAnsi="Times New Roman" w:cs="Times New Roman"/>
          <w:color w:val="000000" w:themeColor="text1"/>
          <w:sz w:val="24"/>
          <w:szCs w:val="24"/>
        </w:rPr>
        <w:t xml:space="preserve">õikega 17 sama artikli lõige 8. </w:t>
      </w:r>
    </w:p>
    <w:p w14:paraId="0AA87E8F" w14:textId="26987A7E" w:rsidR="397FF8A2" w:rsidRPr="00B92E7F" w:rsidRDefault="397FF8A2" w:rsidP="00B92E7F">
      <w:pPr>
        <w:spacing w:after="0" w:line="240" w:lineRule="auto"/>
        <w:jc w:val="both"/>
        <w:rPr>
          <w:rFonts w:ascii="Times New Roman" w:eastAsia="Calibri" w:hAnsi="Times New Roman" w:cs="Times New Roman"/>
          <w:b/>
          <w:color w:val="000000" w:themeColor="text1"/>
          <w:sz w:val="24"/>
          <w:szCs w:val="24"/>
        </w:rPr>
      </w:pPr>
    </w:p>
    <w:p w14:paraId="4D5B6111" w14:textId="3E715537" w:rsidR="09EB5EAA" w:rsidRPr="00B92E7F" w:rsidRDefault="09EB5EA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sz w:val="24"/>
          <w:szCs w:val="24"/>
        </w:rPr>
        <w:t>Paragrahv 104</w:t>
      </w:r>
      <w:r w:rsidRPr="00B92E7F">
        <w:rPr>
          <w:rFonts w:ascii="Times New Roman" w:hAnsi="Times New Roman" w:cs="Times New Roman"/>
          <w:b/>
          <w:sz w:val="24"/>
          <w:szCs w:val="24"/>
          <w:vertAlign w:val="superscript"/>
        </w:rPr>
        <w:t>3</w:t>
      </w:r>
      <w:r w:rsidRPr="00B92E7F">
        <w:rPr>
          <w:rFonts w:ascii="Times New Roman" w:hAnsi="Times New Roman" w:cs="Times New Roman"/>
          <w:b/>
          <w:sz w:val="24"/>
          <w:szCs w:val="24"/>
        </w:rPr>
        <w:t xml:space="preserve">. </w:t>
      </w:r>
      <w:r w:rsidRPr="00B92E7F">
        <w:rPr>
          <w:rFonts w:ascii="Times New Roman" w:hAnsi="Times New Roman" w:cs="Times New Roman"/>
          <w:sz w:val="24"/>
          <w:szCs w:val="24"/>
        </w:rPr>
        <w:t>Kehtiv § 104</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sätestab nõuded täiendavate omavahendite suunisele.</w:t>
      </w:r>
    </w:p>
    <w:p w14:paraId="438DD1E1" w14:textId="686400FA" w:rsidR="397FF8A2" w:rsidRPr="00B92E7F" w:rsidRDefault="397FF8A2" w:rsidP="00B92E7F">
      <w:pPr>
        <w:spacing w:after="0" w:line="240" w:lineRule="auto"/>
        <w:jc w:val="both"/>
        <w:rPr>
          <w:rFonts w:ascii="Times New Roman" w:hAnsi="Times New Roman" w:cs="Times New Roman"/>
          <w:b/>
          <w:sz w:val="24"/>
          <w:szCs w:val="24"/>
        </w:rPr>
      </w:pPr>
    </w:p>
    <w:p w14:paraId="6144A5A6" w14:textId="55E32352" w:rsidR="09EB5EAA" w:rsidRPr="00B92E7F" w:rsidRDefault="4CDBF40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3 täiendamine teise lausega</w:t>
      </w:r>
      <w:r w:rsidR="29938646" w:rsidRPr="00B92E7F">
        <w:rPr>
          <w:rFonts w:ascii="Times New Roman" w:hAnsi="Times New Roman" w:cs="Times New Roman"/>
          <w:b/>
          <w:bCs/>
          <w:sz w:val="24"/>
          <w:szCs w:val="24"/>
        </w:rPr>
        <w:t xml:space="preserve">. </w:t>
      </w:r>
      <w:r w:rsidR="206EA3FF" w:rsidRPr="00B92E7F">
        <w:rPr>
          <w:rFonts w:ascii="Times New Roman" w:hAnsi="Times New Roman" w:cs="Times New Roman"/>
          <w:sz w:val="24"/>
          <w:szCs w:val="24"/>
        </w:rPr>
        <w:t xml:space="preserve">Uue </w:t>
      </w:r>
      <w:r w:rsidR="488CE31B" w:rsidRPr="00B92E7F">
        <w:rPr>
          <w:rFonts w:ascii="Times New Roman" w:hAnsi="Times New Roman" w:cs="Times New Roman"/>
          <w:sz w:val="24"/>
          <w:szCs w:val="24"/>
        </w:rPr>
        <w:t>lausega</w:t>
      </w:r>
      <w:r w:rsidR="206EA3FF" w:rsidRPr="00B92E7F">
        <w:rPr>
          <w:rFonts w:ascii="Times New Roman" w:hAnsi="Times New Roman" w:cs="Times New Roman"/>
          <w:sz w:val="24"/>
          <w:szCs w:val="24"/>
        </w:rPr>
        <w:t xml:space="preserve"> võetakse üle CRD VI artikli 104b lõige 4a ja sätestatakse Finantsinspektsioonile õigus vaadata üle suunised, mis ta on andnud krediidiasutusele, kelle suhtes kohaldatakse minimaalset väljundmäära, et tagada suuniste asjakohasus. </w:t>
      </w:r>
      <w:r w:rsidR="23D75BC2" w:rsidRPr="00B92E7F">
        <w:rPr>
          <w:rFonts w:ascii="Times New Roman" w:hAnsi="Times New Roman" w:cs="Times New Roman"/>
          <w:sz w:val="24"/>
          <w:szCs w:val="24"/>
        </w:rPr>
        <w:t xml:space="preserve">Suuniste ülevaatamine on vajalik võimalike kattuvuste tuvastamiseks ja eemaldamiseks, et krediidiasutus ei peaks suuniste ja minimaalse väljundmäära täitmisel oma tegevusi dubleerima, kui mõlemad kohustused adresseerivad samasisuliste riskide eemaldamist ja leevendamist. </w:t>
      </w:r>
    </w:p>
    <w:p w14:paraId="6B844FFA" w14:textId="5CE664A3" w:rsidR="0992375C" w:rsidRPr="00B92E7F" w:rsidRDefault="0992375C" w:rsidP="00B92E7F">
      <w:pPr>
        <w:spacing w:after="0" w:line="240" w:lineRule="auto"/>
        <w:jc w:val="both"/>
        <w:rPr>
          <w:rFonts w:ascii="Times New Roman" w:hAnsi="Times New Roman" w:cs="Times New Roman"/>
          <w:sz w:val="24"/>
          <w:szCs w:val="24"/>
        </w:rPr>
      </w:pPr>
    </w:p>
    <w:p w14:paraId="11B33681" w14:textId="401632A2" w:rsidR="763058D2" w:rsidRPr="00B92E7F" w:rsidRDefault="763058D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113. </w:t>
      </w:r>
      <w:r w:rsidRPr="00B92E7F">
        <w:rPr>
          <w:rFonts w:ascii="Times New Roman" w:hAnsi="Times New Roman" w:cs="Times New Roman"/>
          <w:sz w:val="24"/>
          <w:szCs w:val="24"/>
        </w:rPr>
        <w:t xml:space="preserve">Kehtiv § 113 reguleerib krediidiasutuse juhtimist moratooriumi ajal. </w:t>
      </w:r>
    </w:p>
    <w:p w14:paraId="1A7BA8EC" w14:textId="5FC62BAB" w:rsidR="0992375C" w:rsidRPr="00B92E7F" w:rsidRDefault="0992375C" w:rsidP="00B92E7F">
      <w:pPr>
        <w:spacing w:after="0" w:line="240" w:lineRule="auto"/>
        <w:jc w:val="both"/>
        <w:rPr>
          <w:rFonts w:ascii="Times New Roman" w:hAnsi="Times New Roman" w:cs="Times New Roman"/>
          <w:sz w:val="24"/>
          <w:szCs w:val="24"/>
        </w:rPr>
      </w:pPr>
    </w:p>
    <w:p w14:paraId="7E8DCE16" w14:textId="4DB31F60" w:rsidR="763058D2" w:rsidRPr="00B92E7F" w:rsidRDefault="763058D2"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3 punkti 1 muutmine. </w:t>
      </w:r>
      <w:r w:rsidR="61CBF6F8" w:rsidRPr="00B92E7F">
        <w:rPr>
          <w:rFonts w:ascii="Times New Roman" w:hAnsi="Times New Roman" w:cs="Times New Roman"/>
          <w:sz w:val="24"/>
          <w:szCs w:val="24"/>
        </w:rPr>
        <w:t>Lõikega 3 sätestatakse kohustused, mida moratooriumihaldur peab kahe päeva jooksul pärast nimetamist täitma. Punkti 1 kohaselt on ta kohustatud paigutama krediidiasutuse asukohta, igasse filiaali ja esindusse teate moratooriumihalduri määramise kohta</w:t>
      </w:r>
      <w:r w:rsidR="2AF1A432" w:rsidRPr="00B92E7F">
        <w:rPr>
          <w:rFonts w:ascii="Times New Roman" w:hAnsi="Times New Roman" w:cs="Times New Roman"/>
          <w:sz w:val="24"/>
          <w:szCs w:val="24"/>
        </w:rPr>
        <w:t xml:space="preserve"> ning märkima seal isikud, kellele varem antud õigused enam ei kehti. </w:t>
      </w:r>
      <w:r w:rsidR="26C07E3F" w:rsidRPr="00B92E7F">
        <w:rPr>
          <w:rFonts w:ascii="Times New Roman" w:eastAsia="Calibri" w:hAnsi="Times New Roman" w:cs="Times New Roman"/>
          <w:sz w:val="24"/>
          <w:szCs w:val="24"/>
        </w:rPr>
        <w:t>Tulenevalt § 22 kehtetuks tunnistamisest muudetakse § 113 lõike 3 punkti 1 sõnastust ja jäetakse sellest välja krediidiasutuste esindust puudutav tekstiosa (vt § 22 kehtetuks tunnistamise selgitusi).</w:t>
      </w:r>
    </w:p>
    <w:p w14:paraId="4740CC08" w14:textId="3AD48659" w:rsidR="5D26533C" w:rsidRPr="00B92E7F" w:rsidRDefault="5D26533C" w:rsidP="00B92E7F">
      <w:pPr>
        <w:spacing w:after="0" w:line="240" w:lineRule="auto"/>
        <w:jc w:val="both"/>
        <w:rPr>
          <w:rFonts w:ascii="Times New Roman" w:hAnsi="Times New Roman" w:cs="Times New Roman"/>
          <w:sz w:val="24"/>
          <w:szCs w:val="24"/>
        </w:rPr>
      </w:pPr>
    </w:p>
    <w:p w14:paraId="35304E74" w14:textId="2FE56B3B" w:rsidR="69270C62" w:rsidRPr="00B92E7F" w:rsidRDefault="69270C6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sz w:val="24"/>
          <w:szCs w:val="24"/>
        </w:rPr>
        <w:t>Paragrahv 134</w:t>
      </w:r>
      <w:r w:rsidRPr="00B92E7F">
        <w:rPr>
          <w:rFonts w:ascii="Times New Roman" w:hAnsi="Times New Roman" w:cs="Times New Roman"/>
          <w:b/>
          <w:sz w:val="24"/>
          <w:szCs w:val="24"/>
          <w:vertAlign w:val="superscript"/>
        </w:rPr>
        <w:t>7</w:t>
      </w:r>
      <w:r w:rsidRPr="00B92E7F">
        <w:rPr>
          <w:rFonts w:ascii="Times New Roman" w:hAnsi="Times New Roman" w:cs="Times New Roman"/>
          <w:b/>
          <w:sz w:val="24"/>
          <w:szCs w:val="24"/>
        </w:rPr>
        <w:t>.</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134</w:t>
      </w:r>
      <w:r w:rsidRPr="00B92E7F">
        <w:rPr>
          <w:rFonts w:ascii="Times New Roman" w:hAnsi="Times New Roman" w:cs="Times New Roman"/>
          <w:sz w:val="24"/>
          <w:szCs w:val="24"/>
          <w:vertAlign w:val="superscript"/>
        </w:rPr>
        <w:t>7</w:t>
      </w:r>
      <w:r w:rsidRPr="00B92E7F">
        <w:rPr>
          <w:rFonts w:ascii="Times New Roman" w:hAnsi="Times New Roman" w:cs="Times New Roman"/>
          <w:sz w:val="24"/>
          <w:szCs w:val="24"/>
        </w:rPr>
        <w:t xml:space="preserve"> sätestab vastutuse usaldatavusnõuete rikkumise eest. </w:t>
      </w:r>
    </w:p>
    <w:p w14:paraId="6476E3BD" w14:textId="4DEAC00A" w:rsidR="7B890ABB" w:rsidRPr="00B92E7F" w:rsidRDefault="7B890ABB" w:rsidP="00B92E7F">
      <w:pPr>
        <w:spacing w:after="0" w:line="240" w:lineRule="auto"/>
        <w:jc w:val="both"/>
        <w:rPr>
          <w:rFonts w:ascii="Times New Roman" w:hAnsi="Times New Roman" w:cs="Times New Roman"/>
          <w:sz w:val="24"/>
          <w:szCs w:val="24"/>
        </w:rPr>
      </w:pPr>
    </w:p>
    <w:p w14:paraId="676839CC" w14:textId="4A6AF4B8" w:rsidR="69270C62" w:rsidRPr="00B92E7F" w:rsidRDefault="5FE7FF12"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Paragrahvi täiendamine. </w:t>
      </w:r>
      <w:r w:rsidR="0F65F3D1" w:rsidRPr="00B92E7F">
        <w:rPr>
          <w:rFonts w:ascii="Times New Roman" w:hAnsi="Times New Roman" w:cs="Times New Roman"/>
          <w:sz w:val="24"/>
          <w:szCs w:val="24"/>
        </w:rPr>
        <w:t xml:space="preserve">Paragrahvi </w:t>
      </w:r>
      <w:proofErr w:type="spellStart"/>
      <w:r w:rsidR="0F65F3D1" w:rsidRPr="00B92E7F">
        <w:rPr>
          <w:rFonts w:ascii="Times New Roman" w:hAnsi="Times New Roman" w:cs="Times New Roman"/>
          <w:sz w:val="24"/>
          <w:szCs w:val="24"/>
        </w:rPr>
        <w:t>sätestuse</w:t>
      </w:r>
      <w:proofErr w:type="spellEnd"/>
      <w:r w:rsidR="0F65F3D1" w:rsidRPr="00B92E7F">
        <w:rPr>
          <w:rFonts w:ascii="Times New Roman" w:hAnsi="Times New Roman" w:cs="Times New Roman"/>
          <w:sz w:val="24"/>
          <w:szCs w:val="24"/>
        </w:rPr>
        <w:t xml:space="preserve"> kohaselt karistatakse juriidilist isikut usaldatavusnormatiivide, sealhulgas likviidsete varade hoidmise, suure riskide kontsentreerumise piirmäära või </w:t>
      </w:r>
      <w:proofErr w:type="spellStart"/>
      <w:r w:rsidR="0F65F3D1" w:rsidRPr="00B92E7F">
        <w:rPr>
          <w:rFonts w:ascii="Times New Roman" w:hAnsi="Times New Roman" w:cs="Times New Roman"/>
          <w:sz w:val="24"/>
          <w:szCs w:val="24"/>
        </w:rPr>
        <w:t>väärtpaberistamise</w:t>
      </w:r>
      <w:proofErr w:type="spellEnd"/>
      <w:r w:rsidR="0F65F3D1" w:rsidRPr="00B92E7F">
        <w:rPr>
          <w:rFonts w:ascii="Times New Roman" w:hAnsi="Times New Roman" w:cs="Times New Roman"/>
          <w:sz w:val="24"/>
          <w:szCs w:val="24"/>
        </w:rPr>
        <w:t xml:space="preserve"> positsiooni krediidiriski nõuete rikkumise </w:t>
      </w:r>
      <w:r w:rsidR="0F65F3D1" w:rsidRPr="00B92E7F">
        <w:rPr>
          <w:rFonts w:ascii="Times New Roman" w:hAnsi="Times New Roman" w:cs="Times New Roman"/>
          <w:sz w:val="24"/>
          <w:szCs w:val="24"/>
        </w:rPr>
        <w:lastRenderedPageBreak/>
        <w:t>eest</w:t>
      </w:r>
      <w:r w:rsidR="10D36B77" w:rsidRPr="00B92E7F">
        <w:rPr>
          <w:rFonts w:ascii="Times New Roman" w:hAnsi="Times New Roman" w:cs="Times New Roman"/>
          <w:sz w:val="24"/>
          <w:szCs w:val="24"/>
        </w:rPr>
        <w:t xml:space="preserve"> rahatrahviga kuni 5 000 000 eurot või kuni </w:t>
      </w:r>
      <w:r w:rsidR="10D36B77" w:rsidRPr="00B92E7F">
        <w:rPr>
          <w:rFonts w:ascii="Times New Roman" w:eastAsia="Calibri" w:hAnsi="Times New Roman" w:cs="Times New Roman"/>
          <w:sz w:val="24"/>
          <w:szCs w:val="24"/>
        </w:rPr>
        <w:t xml:space="preserve">kahekordses väärteo tulemusel teenitud kasule või ära hoitud kahjule vastavas summas või kuni 10 protsenti juriidilise isiku või tema konsolideerimisgrupi konsolideeritud käibest. </w:t>
      </w:r>
      <w:r w:rsidR="50B0046C" w:rsidRPr="00B92E7F">
        <w:rPr>
          <w:rFonts w:ascii="Times New Roman" w:eastAsia="Calibri" w:hAnsi="Times New Roman" w:cs="Times New Roman"/>
          <w:sz w:val="24"/>
          <w:szCs w:val="24"/>
        </w:rPr>
        <w:t>Tulenevalt artikli 67 lõike 1 täiendamisest punktiga x</w:t>
      </w:r>
      <w:r w:rsidR="06B5FE85" w:rsidRPr="00B92E7F">
        <w:rPr>
          <w:rFonts w:ascii="Times New Roman" w:eastAsia="Calibri" w:hAnsi="Times New Roman" w:cs="Times New Roman"/>
          <w:sz w:val="24"/>
          <w:szCs w:val="24"/>
        </w:rPr>
        <w:t xml:space="preserve"> täiendatakse paragrahvis sätestatud kohustuste loetelu finantsvõimenduse määra arvutamise kohustuste rikkumisega. </w:t>
      </w:r>
      <w:r w:rsidR="17A2458C" w:rsidRPr="00B92E7F">
        <w:rPr>
          <w:rFonts w:ascii="Times New Roman" w:eastAsia="Calibri" w:hAnsi="Times New Roman" w:cs="Times New Roman"/>
          <w:sz w:val="24"/>
          <w:szCs w:val="24"/>
        </w:rPr>
        <w:t xml:space="preserve">Finantsvõimenduse põhimõte seisneb laenatud finantsvahendite kasutamises, et </w:t>
      </w:r>
      <w:r w:rsidR="5EB158F5" w:rsidRPr="00B92E7F">
        <w:rPr>
          <w:rFonts w:ascii="Times New Roman" w:eastAsia="Calibri" w:hAnsi="Times New Roman" w:cs="Times New Roman"/>
          <w:sz w:val="24"/>
          <w:szCs w:val="24"/>
        </w:rPr>
        <w:t>teostad</w:t>
      </w:r>
      <w:r w:rsidR="17A2458C" w:rsidRPr="00B92E7F">
        <w:rPr>
          <w:rFonts w:ascii="Times New Roman" w:eastAsia="Calibri" w:hAnsi="Times New Roman" w:cs="Times New Roman"/>
          <w:sz w:val="24"/>
          <w:szCs w:val="24"/>
        </w:rPr>
        <w:t xml:space="preserve">a </w:t>
      </w:r>
      <w:r w:rsidR="4265BDD4" w:rsidRPr="00B92E7F">
        <w:rPr>
          <w:rFonts w:ascii="Times New Roman" w:eastAsia="Calibri" w:hAnsi="Times New Roman" w:cs="Times New Roman"/>
          <w:sz w:val="24"/>
          <w:szCs w:val="24"/>
        </w:rPr>
        <w:t xml:space="preserve">krediidiasutuse tavapäraseid tegevusi ilma, et krediidiasutus peaks kasutama omakapitali. </w:t>
      </w:r>
    </w:p>
    <w:p w14:paraId="3B4C4BAD" w14:textId="7EDF737F" w:rsidR="7B890ABB" w:rsidRPr="00B92E7F" w:rsidRDefault="7B890ABB" w:rsidP="00B92E7F">
      <w:pPr>
        <w:spacing w:after="0" w:line="240" w:lineRule="auto"/>
        <w:jc w:val="both"/>
        <w:rPr>
          <w:rFonts w:ascii="Times New Roman" w:hAnsi="Times New Roman" w:cs="Times New Roman"/>
          <w:b/>
          <w:bCs/>
          <w:sz w:val="24"/>
          <w:szCs w:val="24"/>
        </w:rPr>
      </w:pPr>
    </w:p>
    <w:p w14:paraId="7FC4B36E" w14:textId="2667CBB0" w:rsidR="79B2BC69" w:rsidRPr="00B92E7F" w:rsidRDefault="598EFBB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Seaduse täiendamine paragrahvi</w:t>
      </w:r>
      <w:r w:rsidR="19A3C9DA" w:rsidRPr="00B92E7F">
        <w:rPr>
          <w:rFonts w:ascii="Times New Roman" w:hAnsi="Times New Roman" w:cs="Times New Roman"/>
          <w:b/>
          <w:bCs/>
          <w:sz w:val="24"/>
          <w:szCs w:val="24"/>
        </w:rPr>
        <w:t>de</w:t>
      </w:r>
      <w:r w:rsidRPr="00B92E7F">
        <w:rPr>
          <w:rFonts w:ascii="Times New Roman" w:hAnsi="Times New Roman" w:cs="Times New Roman"/>
          <w:b/>
          <w:bCs/>
          <w:sz w:val="24"/>
          <w:szCs w:val="24"/>
        </w:rPr>
        <w:t>ga 134</w:t>
      </w:r>
      <w:r w:rsidRPr="00B92E7F">
        <w:rPr>
          <w:rFonts w:ascii="Times New Roman" w:hAnsi="Times New Roman" w:cs="Times New Roman"/>
          <w:b/>
          <w:bCs/>
          <w:sz w:val="24"/>
          <w:szCs w:val="24"/>
          <w:vertAlign w:val="superscript"/>
        </w:rPr>
        <w:t>27</w:t>
      </w:r>
      <w:r w:rsidR="4BAEF085" w:rsidRPr="00B92E7F">
        <w:rPr>
          <w:rFonts w:ascii="Times New Roman" w:eastAsia="Times New Roman" w:hAnsi="Times New Roman" w:cs="Times New Roman"/>
          <w:color w:val="000000" w:themeColor="text1"/>
          <w:sz w:val="24"/>
          <w:szCs w:val="24"/>
        </w:rPr>
        <w:t>–</w:t>
      </w:r>
      <w:r w:rsidR="7DD9D37C" w:rsidRPr="00B92E7F">
        <w:rPr>
          <w:rFonts w:ascii="Times New Roman" w:hAnsi="Times New Roman" w:cs="Times New Roman"/>
          <w:b/>
          <w:bCs/>
          <w:sz w:val="24"/>
          <w:szCs w:val="24"/>
        </w:rPr>
        <w:t>134</w:t>
      </w:r>
      <w:r w:rsidR="642C6A30" w:rsidRPr="00B92E7F">
        <w:rPr>
          <w:rFonts w:ascii="Times New Roman" w:hAnsi="Times New Roman" w:cs="Times New Roman"/>
          <w:b/>
          <w:bCs/>
          <w:sz w:val="24"/>
          <w:szCs w:val="24"/>
          <w:vertAlign w:val="superscript"/>
        </w:rPr>
        <w:t>30</w:t>
      </w:r>
      <w:r w:rsidR="7546BC53" w:rsidRPr="00B92E7F">
        <w:rPr>
          <w:rFonts w:ascii="Times New Roman" w:hAnsi="Times New Roman" w:cs="Times New Roman"/>
          <w:b/>
          <w:bCs/>
          <w:sz w:val="24"/>
          <w:szCs w:val="24"/>
        </w:rPr>
        <w:t>.</w:t>
      </w:r>
    </w:p>
    <w:p w14:paraId="169A814E" w14:textId="52EAAB6E" w:rsidR="50E59D1D" w:rsidRPr="00B92E7F" w:rsidRDefault="50E59D1D" w:rsidP="00B92E7F">
      <w:pPr>
        <w:spacing w:after="0" w:line="240" w:lineRule="auto"/>
        <w:jc w:val="both"/>
        <w:rPr>
          <w:rFonts w:ascii="Times New Roman" w:hAnsi="Times New Roman" w:cs="Times New Roman"/>
          <w:b/>
          <w:bCs/>
          <w:sz w:val="24"/>
          <w:szCs w:val="24"/>
        </w:rPr>
      </w:pPr>
    </w:p>
    <w:p w14:paraId="7829EF61" w14:textId="5903E96B" w:rsidR="79B2BC69" w:rsidRPr="00B92E7F" w:rsidRDefault="2CDF5E8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sz w:val="24"/>
          <w:szCs w:val="24"/>
        </w:rPr>
        <w:t>P</w:t>
      </w:r>
      <w:r w:rsidR="598EFBB4" w:rsidRPr="00B92E7F">
        <w:rPr>
          <w:rFonts w:ascii="Times New Roman" w:hAnsi="Times New Roman" w:cs="Times New Roman"/>
          <w:b/>
          <w:sz w:val="24"/>
          <w:szCs w:val="24"/>
        </w:rPr>
        <w:t>aragrahviga</w:t>
      </w:r>
      <w:r w:rsidR="3CB360B9" w:rsidRPr="00B92E7F">
        <w:rPr>
          <w:rFonts w:ascii="Times New Roman" w:hAnsi="Times New Roman" w:cs="Times New Roman"/>
          <w:b/>
          <w:sz w:val="24"/>
          <w:szCs w:val="24"/>
        </w:rPr>
        <w:t xml:space="preserve"> 134</w:t>
      </w:r>
      <w:r w:rsidR="3CB360B9" w:rsidRPr="00B92E7F">
        <w:rPr>
          <w:rFonts w:ascii="Times New Roman" w:hAnsi="Times New Roman" w:cs="Times New Roman"/>
          <w:b/>
          <w:sz w:val="24"/>
          <w:szCs w:val="24"/>
          <w:vertAlign w:val="superscript"/>
        </w:rPr>
        <w:t>27</w:t>
      </w:r>
      <w:r w:rsidR="598EFBB4" w:rsidRPr="00B92E7F">
        <w:rPr>
          <w:rFonts w:ascii="Times New Roman" w:hAnsi="Times New Roman" w:cs="Times New Roman"/>
          <w:b/>
          <w:sz w:val="24"/>
          <w:szCs w:val="24"/>
          <w:vertAlign w:val="superscript"/>
        </w:rPr>
        <w:t xml:space="preserve"> </w:t>
      </w:r>
      <w:r w:rsidR="598EFBB4" w:rsidRPr="00B92E7F">
        <w:rPr>
          <w:rFonts w:ascii="Times New Roman" w:hAnsi="Times New Roman" w:cs="Times New Roman"/>
          <w:sz w:val="24"/>
          <w:szCs w:val="24"/>
        </w:rPr>
        <w:t>sätestatakse vastutus ühinemise</w:t>
      </w:r>
      <w:r w:rsidR="3CB6D34C" w:rsidRPr="00B92E7F">
        <w:rPr>
          <w:rFonts w:ascii="Times New Roman" w:hAnsi="Times New Roman" w:cs="Times New Roman"/>
          <w:sz w:val="24"/>
          <w:szCs w:val="24"/>
        </w:rPr>
        <w:t xml:space="preserve"> ja jagunemise nõuete rikkumise eest</w:t>
      </w:r>
      <w:r w:rsidR="592EACFE" w:rsidRPr="00B92E7F">
        <w:rPr>
          <w:rFonts w:ascii="Times New Roman" w:hAnsi="Times New Roman" w:cs="Times New Roman"/>
          <w:sz w:val="24"/>
          <w:szCs w:val="24"/>
        </w:rPr>
        <w:t xml:space="preserve"> ning</w:t>
      </w:r>
      <w:r w:rsidR="79B2BC69" w:rsidRPr="00B92E7F">
        <w:rPr>
          <w:rFonts w:ascii="Times New Roman" w:hAnsi="Times New Roman" w:cs="Times New Roman"/>
          <w:sz w:val="24"/>
          <w:szCs w:val="24"/>
        </w:rPr>
        <w:t xml:space="preserve"> võetakse üle CRD VI artikkel 27l, mis kohustab liikmesriike töötama välja </w:t>
      </w:r>
      <w:r w:rsidR="6FFC43A8" w:rsidRPr="00B92E7F">
        <w:rPr>
          <w:rFonts w:ascii="Times New Roman" w:hAnsi="Times New Roman" w:cs="Times New Roman"/>
          <w:sz w:val="24"/>
          <w:szCs w:val="24"/>
        </w:rPr>
        <w:t>proportsionaalseid meetmeid, et reageerida ühinemisest ja jagunemisest teavitamata jätmisele ning läbiviimisele ilma pädeva asutuse loata. Varasemalt samasisuline säte seadusest puudus</w:t>
      </w:r>
      <w:r w:rsidR="054F8D42" w:rsidRPr="00B92E7F">
        <w:rPr>
          <w:rFonts w:ascii="Times New Roman" w:hAnsi="Times New Roman" w:cs="Times New Roman"/>
          <w:sz w:val="24"/>
          <w:szCs w:val="24"/>
        </w:rPr>
        <w:t xml:space="preserve">. </w:t>
      </w:r>
      <w:r w:rsidR="054F8D42" w:rsidRPr="00B92E7F">
        <w:rPr>
          <w:rFonts w:ascii="Times New Roman" w:hAnsi="Times New Roman" w:cs="Times New Roman"/>
          <w:b/>
          <w:bCs/>
          <w:sz w:val="24"/>
          <w:szCs w:val="24"/>
        </w:rPr>
        <w:t>Lõike 1</w:t>
      </w:r>
      <w:r w:rsidR="054F8D42" w:rsidRPr="00B92E7F">
        <w:rPr>
          <w:rFonts w:ascii="Times New Roman" w:hAnsi="Times New Roman" w:cs="Times New Roman"/>
          <w:sz w:val="24"/>
          <w:szCs w:val="24"/>
        </w:rPr>
        <w:t xml:space="preserve"> kohaselt võib Finantsinspektsioon karistada füüsilist isikut </w:t>
      </w:r>
      <w:r w:rsidR="2A8D92C9" w:rsidRPr="00B92E7F">
        <w:rPr>
          <w:rFonts w:ascii="Times New Roman" w:hAnsi="Times New Roman" w:cs="Times New Roman"/>
          <w:sz w:val="24"/>
          <w:szCs w:val="24"/>
        </w:rPr>
        <w:t xml:space="preserve">teavitamis- või loakohustuse rikkumise eest rahatrahviga kuni 700 000 eurot või kahekordses väärteo tulemusel teenitud kasule või ära hoitud kahjule vastavas summas. Kui rikkumise on toime pannud juriidiline isik, </w:t>
      </w:r>
      <w:r w:rsidR="362D4080" w:rsidRPr="00B92E7F">
        <w:rPr>
          <w:rFonts w:ascii="Times New Roman" w:hAnsi="Times New Roman" w:cs="Times New Roman"/>
          <w:sz w:val="24"/>
          <w:szCs w:val="24"/>
        </w:rPr>
        <w:t xml:space="preserve">on </w:t>
      </w:r>
      <w:r w:rsidR="362D4080" w:rsidRPr="00B92E7F">
        <w:rPr>
          <w:rFonts w:ascii="Times New Roman" w:hAnsi="Times New Roman" w:cs="Times New Roman"/>
          <w:b/>
          <w:bCs/>
          <w:sz w:val="24"/>
          <w:szCs w:val="24"/>
        </w:rPr>
        <w:t>lõike 2</w:t>
      </w:r>
      <w:r w:rsidR="362D4080" w:rsidRPr="00B92E7F">
        <w:rPr>
          <w:rFonts w:ascii="Times New Roman" w:hAnsi="Times New Roman" w:cs="Times New Roman"/>
          <w:sz w:val="24"/>
          <w:szCs w:val="24"/>
        </w:rPr>
        <w:t xml:space="preserve"> kohaselt rahatrahvi suurus kuni 5 miljonit eurot v</w:t>
      </w:r>
      <w:r w:rsidR="362D4080" w:rsidRPr="00B92E7F">
        <w:rPr>
          <w:rFonts w:ascii="Times New Roman" w:eastAsia="Times New Roman" w:hAnsi="Times New Roman" w:cs="Times New Roman"/>
          <w:color w:val="000000" w:themeColor="text1"/>
          <w:sz w:val="24"/>
          <w:szCs w:val="24"/>
        </w:rPr>
        <w:t>õi kuni kahekordses väärteo tulemusel teenitud kasule või ära hoitud kahjule vastavas summas või kuni kolm protsenti juriidilise isiku või tema konsolideerimisgrupi konsolideeritud käibest. Vastavad trahvisummad on eelnõu koostajate hinnangul proportsionaalsed, arvestades teo rasku</w:t>
      </w:r>
      <w:r w:rsidR="0AF83F2B" w:rsidRPr="00B92E7F">
        <w:rPr>
          <w:rFonts w:ascii="Times New Roman" w:eastAsia="Times New Roman" w:hAnsi="Times New Roman" w:cs="Times New Roman"/>
          <w:color w:val="000000" w:themeColor="text1"/>
          <w:sz w:val="24"/>
          <w:szCs w:val="24"/>
        </w:rPr>
        <w:t xml:space="preserve">st, ning järgivad juba </w:t>
      </w:r>
      <w:proofErr w:type="spellStart"/>
      <w:r w:rsidR="0AF83F2B" w:rsidRPr="00B92E7F">
        <w:rPr>
          <w:rFonts w:ascii="Times New Roman" w:eastAsia="Times New Roman" w:hAnsi="Times New Roman" w:cs="Times New Roman"/>
          <w:color w:val="000000" w:themeColor="text1"/>
          <w:sz w:val="24"/>
          <w:szCs w:val="24"/>
        </w:rPr>
        <w:t>KAS-is</w:t>
      </w:r>
      <w:proofErr w:type="spellEnd"/>
      <w:r w:rsidR="0AF83F2B" w:rsidRPr="00B92E7F">
        <w:rPr>
          <w:rFonts w:ascii="Times New Roman" w:eastAsia="Times New Roman" w:hAnsi="Times New Roman" w:cs="Times New Roman"/>
          <w:color w:val="000000" w:themeColor="text1"/>
          <w:sz w:val="24"/>
          <w:szCs w:val="24"/>
        </w:rPr>
        <w:t xml:space="preserve"> sätestatud vastutuse sätete karistusmäärasid. </w:t>
      </w:r>
    </w:p>
    <w:p w14:paraId="110A7A16" w14:textId="62045BC3" w:rsidR="7B890ABB" w:rsidRPr="00B92E7F" w:rsidRDefault="7B890ABB" w:rsidP="00B92E7F">
      <w:pPr>
        <w:spacing w:after="0" w:line="240" w:lineRule="auto"/>
        <w:jc w:val="both"/>
        <w:rPr>
          <w:rFonts w:ascii="Times New Roman" w:eastAsia="Times New Roman" w:hAnsi="Times New Roman" w:cs="Times New Roman"/>
          <w:color w:val="000000" w:themeColor="text1"/>
          <w:sz w:val="24"/>
          <w:szCs w:val="24"/>
        </w:rPr>
      </w:pPr>
    </w:p>
    <w:p w14:paraId="7F0B5264" w14:textId="203DC271" w:rsidR="37E22861" w:rsidRPr="00B92E7F" w:rsidRDefault="37E22861"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w:t>
      </w:r>
      <w:r w:rsidR="74175920" w:rsidRPr="00B92E7F">
        <w:rPr>
          <w:rFonts w:ascii="Times New Roman" w:eastAsia="Times New Roman" w:hAnsi="Times New Roman" w:cs="Times New Roman"/>
          <w:b/>
          <w:bCs/>
          <w:color w:val="000000" w:themeColor="text1"/>
          <w:sz w:val="24"/>
          <w:szCs w:val="24"/>
        </w:rPr>
        <w:t>g</w:t>
      </w:r>
      <w:r w:rsidRPr="00B92E7F">
        <w:rPr>
          <w:rFonts w:ascii="Times New Roman" w:eastAsia="Times New Roman" w:hAnsi="Times New Roman" w:cs="Times New Roman"/>
          <w:b/>
          <w:bCs/>
          <w:color w:val="000000" w:themeColor="text1"/>
          <w:sz w:val="24"/>
          <w:szCs w:val="24"/>
        </w:rPr>
        <w:t>a 134</w:t>
      </w:r>
      <w:r w:rsidRPr="00B92E7F">
        <w:rPr>
          <w:rFonts w:ascii="Times New Roman" w:eastAsia="Times New Roman" w:hAnsi="Times New Roman" w:cs="Times New Roman"/>
          <w:b/>
          <w:bCs/>
          <w:color w:val="000000" w:themeColor="text1"/>
          <w:sz w:val="24"/>
          <w:szCs w:val="24"/>
          <w:vertAlign w:val="superscript"/>
        </w:rPr>
        <w:t>28</w:t>
      </w:r>
      <w:r w:rsidR="2216E74B" w:rsidRPr="00B92E7F">
        <w:rPr>
          <w:rFonts w:ascii="Times New Roman" w:eastAsia="Times New Roman" w:hAnsi="Times New Roman" w:cs="Times New Roman"/>
          <w:color w:val="000000" w:themeColor="text1"/>
          <w:sz w:val="24"/>
          <w:szCs w:val="24"/>
          <w:vertAlign w:val="superscript"/>
        </w:rPr>
        <w:t xml:space="preserve"> </w:t>
      </w:r>
      <w:r w:rsidR="49EFB5BC" w:rsidRPr="00B92E7F">
        <w:rPr>
          <w:rFonts w:ascii="Times New Roman" w:eastAsia="Times New Roman" w:hAnsi="Times New Roman" w:cs="Times New Roman"/>
          <w:color w:val="000000" w:themeColor="text1"/>
          <w:sz w:val="24"/>
          <w:szCs w:val="24"/>
        </w:rPr>
        <w:t xml:space="preserve">sätestatakse väärteovastutus Euroopa Komisjoni delegeeritud määruses (EL) 2015/61 sätestatud </w:t>
      </w:r>
      <w:r w:rsidR="51AA9BD4" w:rsidRPr="00B92E7F">
        <w:rPr>
          <w:rFonts w:ascii="Times New Roman" w:eastAsia="Times New Roman" w:hAnsi="Times New Roman" w:cs="Times New Roman"/>
          <w:color w:val="000000" w:themeColor="text1"/>
          <w:sz w:val="24"/>
          <w:szCs w:val="24"/>
        </w:rPr>
        <w:t xml:space="preserve">likviidsuskatte kordaja arvutamise </w:t>
      </w:r>
      <w:r w:rsidR="49EFB5BC" w:rsidRPr="00B92E7F">
        <w:rPr>
          <w:rFonts w:ascii="Times New Roman" w:eastAsia="Times New Roman" w:hAnsi="Times New Roman" w:cs="Times New Roman"/>
          <w:color w:val="000000" w:themeColor="text1"/>
          <w:sz w:val="24"/>
          <w:szCs w:val="24"/>
        </w:rPr>
        <w:t>nõu</w:t>
      </w:r>
      <w:r w:rsidR="0F3931B3" w:rsidRPr="00B92E7F">
        <w:rPr>
          <w:rFonts w:ascii="Times New Roman" w:eastAsia="Times New Roman" w:hAnsi="Times New Roman" w:cs="Times New Roman"/>
          <w:color w:val="000000" w:themeColor="text1"/>
          <w:sz w:val="24"/>
          <w:szCs w:val="24"/>
        </w:rPr>
        <w:t>de</w:t>
      </w:r>
      <w:r w:rsidR="49EFB5BC" w:rsidRPr="00B92E7F">
        <w:rPr>
          <w:rFonts w:ascii="Times New Roman" w:eastAsia="Times New Roman" w:hAnsi="Times New Roman" w:cs="Times New Roman"/>
          <w:color w:val="000000" w:themeColor="text1"/>
          <w:sz w:val="24"/>
          <w:szCs w:val="24"/>
        </w:rPr>
        <w:t xml:space="preserve"> rikkumise eest ning võetakse ü</w:t>
      </w:r>
      <w:r w:rsidR="1C1F7B2B" w:rsidRPr="00B92E7F">
        <w:rPr>
          <w:rFonts w:ascii="Times New Roman" w:eastAsia="Times New Roman" w:hAnsi="Times New Roman" w:cs="Times New Roman"/>
          <w:color w:val="000000" w:themeColor="text1"/>
          <w:sz w:val="24"/>
          <w:szCs w:val="24"/>
        </w:rPr>
        <w:t xml:space="preserve">le CRD VI artikli 67 lõike 1 punkti </w:t>
      </w:r>
      <w:proofErr w:type="spellStart"/>
      <w:r w:rsidR="1C1F7B2B" w:rsidRPr="00B92E7F">
        <w:rPr>
          <w:rFonts w:ascii="Times New Roman" w:eastAsia="Times New Roman" w:hAnsi="Times New Roman" w:cs="Times New Roman"/>
          <w:color w:val="000000" w:themeColor="text1"/>
          <w:sz w:val="24"/>
          <w:szCs w:val="24"/>
        </w:rPr>
        <w:t>ab</w:t>
      </w:r>
      <w:proofErr w:type="spellEnd"/>
      <w:r w:rsidR="1C1F7B2B" w:rsidRPr="00B92E7F">
        <w:rPr>
          <w:rFonts w:ascii="Times New Roman" w:eastAsia="Times New Roman" w:hAnsi="Times New Roman" w:cs="Times New Roman"/>
          <w:color w:val="000000" w:themeColor="text1"/>
          <w:sz w:val="24"/>
          <w:szCs w:val="24"/>
        </w:rPr>
        <w:t xml:space="preserve"> teine pool</w:t>
      </w:r>
      <w:r w:rsidR="0062EF62" w:rsidRPr="00B92E7F">
        <w:rPr>
          <w:rFonts w:ascii="Times New Roman" w:eastAsia="Times New Roman" w:hAnsi="Times New Roman" w:cs="Times New Roman"/>
          <w:color w:val="000000" w:themeColor="text1"/>
          <w:sz w:val="24"/>
          <w:szCs w:val="24"/>
        </w:rPr>
        <w:t xml:space="preserve"> (esimene poole ülevõtmise kohta vt KAS § 104 lõike 1 punkti 5 muutmise selgitusi)</w:t>
      </w:r>
      <w:r w:rsidR="1C1F7B2B" w:rsidRPr="00B92E7F">
        <w:rPr>
          <w:rFonts w:ascii="Times New Roman" w:eastAsia="Times New Roman" w:hAnsi="Times New Roman" w:cs="Times New Roman"/>
          <w:color w:val="000000" w:themeColor="text1"/>
          <w:sz w:val="24"/>
          <w:szCs w:val="24"/>
        </w:rPr>
        <w:t xml:space="preserve">. Nimetatud määrus reguleerib likviidsuskattekordaja ja stabiilse netorahastamise kordaja arvutamise nõudeid. Juhul, kui </w:t>
      </w:r>
      <w:r w:rsidR="424858E4" w:rsidRPr="00B92E7F">
        <w:rPr>
          <w:rFonts w:ascii="Times New Roman" w:eastAsia="Times New Roman" w:hAnsi="Times New Roman" w:cs="Times New Roman"/>
          <w:color w:val="000000" w:themeColor="text1"/>
          <w:sz w:val="24"/>
          <w:szCs w:val="24"/>
        </w:rPr>
        <w:t>füüsiline isik arvutamise nõudeid rikub, võib Finantsinspektsioon karistada teda kuni 300 trahviühiku suuruse rahatrahviga. Sama teo eest võib juriidilist isikut karistada kuni 400 000 euro suuruse trahv</w:t>
      </w:r>
      <w:r w:rsidR="222F1F70" w:rsidRPr="00B92E7F">
        <w:rPr>
          <w:rFonts w:ascii="Times New Roman" w:eastAsia="Times New Roman" w:hAnsi="Times New Roman" w:cs="Times New Roman"/>
          <w:color w:val="000000" w:themeColor="text1"/>
          <w:sz w:val="24"/>
          <w:szCs w:val="24"/>
        </w:rPr>
        <w:t xml:space="preserve">iga. </w:t>
      </w:r>
    </w:p>
    <w:p w14:paraId="5A731FAC" w14:textId="44144553"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65D35557" w14:textId="39C65D94" w:rsidR="528DA219" w:rsidRPr="00B92E7F" w:rsidRDefault="528DA21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Komisjoni delegeeritud määrus on kehtesta</w:t>
      </w:r>
      <w:r w:rsidR="51ED5604" w:rsidRPr="00B92E7F">
        <w:rPr>
          <w:rFonts w:ascii="Times New Roman" w:eastAsia="Times New Roman" w:hAnsi="Times New Roman" w:cs="Times New Roman"/>
          <w:color w:val="000000" w:themeColor="text1"/>
          <w:sz w:val="24"/>
          <w:szCs w:val="24"/>
        </w:rPr>
        <w:t>b eeskirjad</w:t>
      </w:r>
      <w:r w:rsidRPr="00B92E7F">
        <w:rPr>
          <w:rFonts w:ascii="Times New Roman" w:eastAsia="Times New Roman" w:hAnsi="Times New Roman" w:cs="Times New Roman"/>
          <w:color w:val="000000" w:themeColor="text1"/>
          <w:sz w:val="24"/>
          <w:szCs w:val="24"/>
        </w:rPr>
        <w:t xml:space="preserve"> CRR artikli 412 lõike</w:t>
      </w:r>
      <w:r w:rsidR="3B849A70" w:rsidRPr="00B92E7F">
        <w:rPr>
          <w:rFonts w:ascii="Times New Roman" w:eastAsia="Times New Roman" w:hAnsi="Times New Roman" w:cs="Times New Roman"/>
          <w:color w:val="000000" w:themeColor="text1"/>
          <w:sz w:val="24"/>
          <w:szCs w:val="24"/>
        </w:rPr>
        <w:t>s</w:t>
      </w:r>
      <w:r w:rsidRPr="00B92E7F">
        <w:rPr>
          <w:rFonts w:ascii="Times New Roman" w:eastAsia="Times New Roman" w:hAnsi="Times New Roman" w:cs="Times New Roman"/>
          <w:color w:val="000000" w:themeColor="text1"/>
          <w:sz w:val="24"/>
          <w:szCs w:val="24"/>
        </w:rPr>
        <w:t xml:space="preserve"> 1 </w:t>
      </w:r>
      <w:r w:rsidR="4C591F06" w:rsidRPr="00B92E7F">
        <w:rPr>
          <w:rFonts w:ascii="Times New Roman" w:eastAsia="Times New Roman" w:hAnsi="Times New Roman" w:cs="Times New Roman"/>
          <w:color w:val="000000" w:themeColor="text1"/>
          <w:sz w:val="24"/>
          <w:szCs w:val="24"/>
        </w:rPr>
        <w:t>nimetatud</w:t>
      </w:r>
      <w:r w:rsidR="04CE2BA2" w:rsidRPr="00B92E7F">
        <w:rPr>
          <w:rFonts w:ascii="Times New Roman" w:eastAsia="Times New Roman" w:hAnsi="Times New Roman" w:cs="Times New Roman"/>
          <w:color w:val="000000" w:themeColor="text1"/>
          <w:sz w:val="24"/>
          <w:szCs w:val="24"/>
        </w:rPr>
        <w:t xml:space="preserve"> likviidsuskatte nõude</w:t>
      </w:r>
      <w:r w:rsidR="6F2F6816" w:rsidRPr="00B92E7F">
        <w:rPr>
          <w:rFonts w:ascii="Times New Roman" w:eastAsia="Times New Roman" w:hAnsi="Times New Roman" w:cs="Times New Roman"/>
          <w:color w:val="000000" w:themeColor="text1"/>
          <w:sz w:val="24"/>
          <w:szCs w:val="24"/>
        </w:rPr>
        <w:t xml:space="preserve"> täitmiseks. Likviidsus</w:t>
      </w:r>
      <w:r w:rsidR="3E32F2AA" w:rsidRPr="00B92E7F">
        <w:rPr>
          <w:rFonts w:ascii="Times New Roman" w:eastAsia="Times New Roman" w:hAnsi="Times New Roman" w:cs="Times New Roman"/>
          <w:color w:val="000000" w:themeColor="text1"/>
          <w:sz w:val="24"/>
          <w:szCs w:val="24"/>
        </w:rPr>
        <w:t>katte nõue kohustab krediidiasutusi tagama, et neil on olemas piisavalt likviidseid varasid</w:t>
      </w:r>
      <w:r w:rsidR="7C7A9540" w:rsidRPr="00B92E7F">
        <w:rPr>
          <w:rFonts w:ascii="Times New Roman" w:eastAsia="Times New Roman" w:hAnsi="Times New Roman" w:cs="Times New Roman"/>
          <w:color w:val="000000" w:themeColor="text1"/>
          <w:sz w:val="24"/>
          <w:szCs w:val="24"/>
        </w:rPr>
        <w:t xml:space="preserve"> ehk likviidsuspuhver</w:t>
      </w:r>
      <w:r w:rsidR="3E32F2AA" w:rsidRPr="00B92E7F">
        <w:rPr>
          <w:rFonts w:ascii="Times New Roman" w:eastAsia="Times New Roman" w:hAnsi="Times New Roman" w:cs="Times New Roman"/>
          <w:color w:val="000000" w:themeColor="text1"/>
          <w:sz w:val="24"/>
          <w:szCs w:val="24"/>
        </w:rPr>
        <w:t>, mille väärtuste summa katab likviidsete vahendite väljavoolu</w:t>
      </w:r>
      <w:r w:rsidR="70322A89" w:rsidRPr="00B92E7F">
        <w:rPr>
          <w:rFonts w:ascii="Times New Roman" w:eastAsia="Times New Roman" w:hAnsi="Times New Roman" w:cs="Times New Roman"/>
          <w:color w:val="000000" w:themeColor="text1"/>
          <w:sz w:val="24"/>
          <w:szCs w:val="24"/>
        </w:rPr>
        <w:t>, millelt on maha arvatud likviidsete varade sissevool stressiolukorras, et tagada likviidsuspuhvrite säilitamine sellisel tasemel, et sellega oleks võimalik tulla toime mis ta</w:t>
      </w:r>
      <w:r w:rsidR="2C5FC2C0" w:rsidRPr="00B92E7F">
        <w:rPr>
          <w:rFonts w:ascii="Times New Roman" w:eastAsia="Times New Roman" w:hAnsi="Times New Roman" w:cs="Times New Roman"/>
          <w:color w:val="000000" w:themeColor="text1"/>
          <w:sz w:val="24"/>
          <w:szCs w:val="24"/>
        </w:rPr>
        <w:t xml:space="preserve">hes stressiolukordades 30 päeva jooksul. </w:t>
      </w:r>
      <w:r w:rsidR="1F932DF3" w:rsidRPr="00B92E7F">
        <w:rPr>
          <w:rFonts w:ascii="Times New Roman" w:eastAsia="Times New Roman" w:hAnsi="Times New Roman" w:cs="Times New Roman"/>
          <w:color w:val="000000" w:themeColor="text1"/>
          <w:sz w:val="24"/>
          <w:szCs w:val="24"/>
        </w:rPr>
        <w:t>Likviidsuskattekordaja</w:t>
      </w:r>
      <w:r w:rsidR="6D1C170D" w:rsidRPr="00B92E7F">
        <w:rPr>
          <w:rFonts w:ascii="Times New Roman" w:eastAsia="Times New Roman" w:hAnsi="Times New Roman" w:cs="Times New Roman"/>
          <w:color w:val="000000" w:themeColor="text1"/>
          <w:sz w:val="24"/>
          <w:szCs w:val="24"/>
        </w:rPr>
        <w:t xml:space="preserve"> väljendabki protsentides suhet likviidsuspuhvri ja likviidsete vahendite netoväljavoolu vahel 30 päeva jooksul. Krediidiasutustel peab vastav kordaja olema </w:t>
      </w:r>
      <w:r w:rsidR="74FA8C50" w:rsidRPr="00B92E7F">
        <w:rPr>
          <w:rFonts w:ascii="Times New Roman" w:eastAsia="Times New Roman" w:hAnsi="Times New Roman" w:cs="Times New Roman"/>
          <w:color w:val="000000" w:themeColor="text1"/>
          <w:sz w:val="24"/>
          <w:szCs w:val="24"/>
        </w:rPr>
        <w:t xml:space="preserve">alati vähemalt 100%. </w:t>
      </w:r>
    </w:p>
    <w:p w14:paraId="7B69AF60" w14:textId="1B8DEF64"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582B922E" w14:textId="13DB1B1D" w:rsidR="66EAAA27" w:rsidRPr="00B92E7F" w:rsidRDefault="0CFF9F8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134</w:t>
      </w:r>
      <w:r w:rsidRPr="00B92E7F">
        <w:rPr>
          <w:rFonts w:ascii="Times New Roman" w:eastAsia="Times New Roman" w:hAnsi="Times New Roman" w:cs="Times New Roman"/>
          <w:b/>
          <w:bCs/>
          <w:color w:val="000000" w:themeColor="text1"/>
          <w:sz w:val="24"/>
          <w:szCs w:val="24"/>
          <w:vertAlign w:val="superscript"/>
        </w:rPr>
        <w:t>29</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sätestab väärteovastutuse CRR III osa III jaotise 2. peatük</w:t>
      </w:r>
      <w:r w:rsidR="165FACC4" w:rsidRPr="00B92E7F">
        <w:rPr>
          <w:rFonts w:ascii="Times New Roman" w:eastAsia="Times New Roman" w:hAnsi="Times New Roman" w:cs="Times New Roman"/>
          <w:color w:val="000000" w:themeColor="text1"/>
          <w:sz w:val="24"/>
          <w:szCs w:val="24"/>
        </w:rPr>
        <w:t>is</w:t>
      </w:r>
      <w:r w:rsidRPr="00B92E7F">
        <w:rPr>
          <w:rFonts w:ascii="Times New Roman" w:eastAsia="Times New Roman" w:hAnsi="Times New Roman" w:cs="Times New Roman"/>
          <w:color w:val="000000" w:themeColor="text1"/>
          <w:sz w:val="24"/>
          <w:szCs w:val="24"/>
        </w:rPr>
        <w:t xml:space="preserve"> sätestatud andmete kogumise ja haldamise nõuete rikkumise eest. </w:t>
      </w:r>
      <w:r w:rsidR="0E6369C8" w:rsidRPr="00B92E7F">
        <w:rPr>
          <w:rFonts w:ascii="Times New Roman" w:eastAsia="Times New Roman" w:hAnsi="Times New Roman" w:cs="Times New Roman"/>
          <w:color w:val="000000" w:themeColor="text1"/>
          <w:sz w:val="24"/>
          <w:szCs w:val="24"/>
        </w:rPr>
        <w:t xml:space="preserve">Eelnimetatud peatükk reguleerib </w:t>
      </w:r>
      <w:r w:rsidR="590F7119" w:rsidRPr="00B92E7F">
        <w:rPr>
          <w:rFonts w:ascii="Times New Roman" w:eastAsia="Times New Roman" w:hAnsi="Times New Roman" w:cs="Times New Roman"/>
          <w:color w:val="000000" w:themeColor="text1"/>
          <w:sz w:val="24"/>
          <w:szCs w:val="24"/>
        </w:rPr>
        <w:t>andmeid kahjude kohta, mis võivad mõjutada krediidiasutuse operatsiooniriski arvutamist</w:t>
      </w:r>
      <w:r w:rsidR="5C0CCA4A" w:rsidRPr="00B92E7F">
        <w:rPr>
          <w:rFonts w:ascii="Times New Roman" w:eastAsia="Times New Roman" w:hAnsi="Times New Roman" w:cs="Times New Roman"/>
          <w:color w:val="000000" w:themeColor="text1"/>
          <w:sz w:val="24"/>
          <w:szCs w:val="24"/>
        </w:rPr>
        <w:t xml:space="preserve">, nende töötlemist ja edastamist järelevalveasutusele. </w:t>
      </w:r>
      <w:r w:rsidR="513E4C2E" w:rsidRPr="00B92E7F">
        <w:rPr>
          <w:rFonts w:ascii="Times New Roman" w:eastAsia="Times New Roman" w:hAnsi="Times New Roman" w:cs="Times New Roman"/>
          <w:color w:val="000000" w:themeColor="text1"/>
          <w:sz w:val="24"/>
          <w:szCs w:val="24"/>
        </w:rPr>
        <w:t xml:space="preserve">Füüsilise isiku maksimaalne rahatrahvi määr võib sellises olukorras olla kuni 700 000 eurot </w:t>
      </w:r>
      <w:r w:rsidR="47CFAF75" w:rsidRPr="00B92E7F">
        <w:rPr>
          <w:rFonts w:ascii="Times New Roman" w:eastAsia="Times New Roman" w:hAnsi="Times New Roman" w:cs="Times New Roman"/>
          <w:color w:val="000000" w:themeColor="text1"/>
          <w:sz w:val="24"/>
          <w:szCs w:val="24"/>
        </w:rPr>
        <w:t xml:space="preserve">ning juriidilise isikul 5 </w:t>
      </w:r>
      <w:r w:rsidR="39541A4B" w:rsidRPr="00B92E7F">
        <w:rPr>
          <w:rFonts w:ascii="Times New Roman" w:eastAsia="Times New Roman" w:hAnsi="Times New Roman" w:cs="Times New Roman"/>
          <w:color w:val="000000" w:themeColor="text1"/>
          <w:sz w:val="24"/>
          <w:szCs w:val="24"/>
        </w:rPr>
        <w:t>miljonit</w:t>
      </w:r>
      <w:r w:rsidR="47CFAF75" w:rsidRPr="00B92E7F">
        <w:rPr>
          <w:rFonts w:ascii="Times New Roman" w:eastAsia="Times New Roman" w:hAnsi="Times New Roman" w:cs="Times New Roman"/>
          <w:color w:val="000000" w:themeColor="text1"/>
          <w:sz w:val="24"/>
          <w:szCs w:val="24"/>
        </w:rPr>
        <w:t xml:space="preserve"> eurot </w:t>
      </w:r>
      <w:r w:rsidR="513E4C2E" w:rsidRPr="00B92E7F">
        <w:rPr>
          <w:rFonts w:ascii="Times New Roman" w:eastAsia="Times New Roman" w:hAnsi="Times New Roman" w:cs="Times New Roman"/>
          <w:color w:val="000000" w:themeColor="text1"/>
          <w:sz w:val="24"/>
          <w:szCs w:val="24"/>
        </w:rPr>
        <w:t xml:space="preserve">või kuni kahekordses väärteo tulemusel teenitud kasule või ära hoitud kahjule vastav summa. </w:t>
      </w:r>
      <w:r w:rsidR="68A5F967" w:rsidRPr="00B92E7F">
        <w:rPr>
          <w:rFonts w:ascii="Times New Roman" w:eastAsia="Times New Roman" w:hAnsi="Times New Roman" w:cs="Times New Roman"/>
          <w:color w:val="000000" w:themeColor="text1"/>
          <w:sz w:val="24"/>
          <w:szCs w:val="24"/>
        </w:rPr>
        <w:t xml:space="preserve">Paragrahviga võetakse üle CRD VI artikli 67 lõike 1 punkt z. </w:t>
      </w:r>
    </w:p>
    <w:p w14:paraId="0C9CF032" w14:textId="4A1501FE" w:rsidR="0A63B3A1" w:rsidRPr="00B92E7F" w:rsidRDefault="0A63B3A1" w:rsidP="00B92E7F">
      <w:pPr>
        <w:spacing w:after="0" w:line="240" w:lineRule="auto"/>
        <w:jc w:val="both"/>
        <w:rPr>
          <w:rFonts w:ascii="Times New Roman" w:eastAsia="Times New Roman" w:hAnsi="Times New Roman" w:cs="Times New Roman"/>
          <w:color w:val="000000" w:themeColor="text1"/>
          <w:sz w:val="24"/>
          <w:szCs w:val="24"/>
        </w:rPr>
      </w:pPr>
    </w:p>
    <w:p w14:paraId="3D5DE913" w14:textId="1AF31649" w:rsidR="0371B01F" w:rsidRPr="00B92E7F" w:rsidRDefault="0371B01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Paragrahviga 134</w:t>
      </w:r>
      <w:r w:rsidRPr="00B92E7F">
        <w:rPr>
          <w:rFonts w:ascii="Times New Roman" w:eastAsia="Times New Roman" w:hAnsi="Times New Roman" w:cs="Times New Roman"/>
          <w:b/>
          <w:bCs/>
          <w:color w:val="000000" w:themeColor="text1"/>
          <w:sz w:val="24"/>
          <w:szCs w:val="24"/>
          <w:vertAlign w:val="superscript"/>
        </w:rPr>
        <w:t>30</w:t>
      </w:r>
      <w:r w:rsidR="7C3EDF42" w:rsidRPr="00B92E7F">
        <w:rPr>
          <w:rFonts w:ascii="Times New Roman" w:eastAsia="Times New Roman" w:hAnsi="Times New Roman" w:cs="Times New Roman"/>
          <w:b/>
          <w:bCs/>
          <w:color w:val="000000" w:themeColor="text1"/>
          <w:sz w:val="24"/>
          <w:szCs w:val="24"/>
          <w:vertAlign w:val="superscript"/>
        </w:rPr>
        <w:t xml:space="preserve"> </w:t>
      </w:r>
      <w:r w:rsidR="7C3EDF42" w:rsidRPr="00B92E7F">
        <w:rPr>
          <w:rFonts w:ascii="Times New Roman" w:eastAsia="Times New Roman" w:hAnsi="Times New Roman" w:cs="Times New Roman"/>
          <w:color w:val="000000" w:themeColor="text1"/>
          <w:sz w:val="24"/>
          <w:szCs w:val="24"/>
        </w:rPr>
        <w:t xml:space="preserve">sätestatakse väärteovastutus krediidiasutuse või valdusettevõtja poolt </w:t>
      </w:r>
      <w:r w:rsidR="6BE51EE6" w:rsidRPr="00B92E7F">
        <w:rPr>
          <w:rFonts w:ascii="Times New Roman" w:eastAsia="Times New Roman" w:hAnsi="Times New Roman" w:cs="Times New Roman"/>
          <w:color w:val="000000" w:themeColor="text1"/>
          <w:sz w:val="24"/>
          <w:szCs w:val="24"/>
        </w:rPr>
        <w:t>osaluse omandamise korra rikkumise eest.</w:t>
      </w:r>
      <w:r w:rsidR="0A101925" w:rsidRPr="00B92E7F">
        <w:rPr>
          <w:rFonts w:ascii="Times New Roman" w:eastAsia="Times New Roman" w:hAnsi="Times New Roman" w:cs="Times New Roman"/>
          <w:color w:val="000000" w:themeColor="text1"/>
          <w:sz w:val="24"/>
          <w:szCs w:val="24"/>
        </w:rPr>
        <w:t xml:space="preserve"> </w:t>
      </w:r>
      <w:r w:rsidR="0A101925" w:rsidRPr="00B92E7F">
        <w:rPr>
          <w:rFonts w:ascii="Times New Roman" w:eastAsia="Times New Roman" w:hAnsi="Times New Roman" w:cs="Times New Roman"/>
          <w:b/>
          <w:bCs/>
          <w:color w:val="000000" w:themeColor="text1"/>
          <w:sz w:val="24"/>
          <w:szCs w:val="24"/>
        </w:rPr>
        <w:t xml:space="preserve">Lõike 1 </w:t>
      </w:r>
      <w:r w:rsidR="0A101925" w:rsidRPr="00B92E7F">
        <w:rPr>
          <w:rFonts w:ascii="Times New Roman" w:eastAsia="Times New Roman" w:hAnsi="Times New Roman" w:cs="Times New Roman"/>
          <w:color w:val="000000" w:themeColor="text1"/>
          <w:sz w:val="24"/>
          <w:szCs w:val="24"/>
        </w:rPr>
        <w:t>kohaselt võib füüsilist isikut karistada kohustuse rikkumise eest kun</w:t>
      </w:r>
      <w:r w:rsidR="03A7028B" w:rsidRPr="00B92E7F">
        <w:rPr>
          <w:rFonts w:ascii="Times New Roman" w:eastAsia="Times New Roman" w:hAnsi="Times New Roman" w:cs="Times New Roman"/>
          <w:color w:val="000000" w:themeColor="text1"/>
          <w:sz w:val="24"/>
          <w:szCs w:val="24"/>
        </w:rPr>
        <w:t xml:space="preserve">i 5 </w:t>
      </w:r>
      <w:r w:rsidR="7F741F25" w:rsidRPr="00B92E7F">
        <w:rPr>
          <w:rFonts w:ascii="Times New Roman" w:eastAsia="Times New Roman" w:hAnsi="Times New Roman" w:cs="Times New Roman"/>
          <w:color w:val="000000" w:themeColor="text1"/>
          <w:sz w:val="24"/>
          <w:szCs w:val="24"/>
        </w:rPr>
        <w:t>miljoni</w:t>
      </w:r>
      <w:r w:rsidR="03A7028B" w:rsidRPr="00B92E7F">
        <w:rPr>
          <w:rFonts w:ascii="Times New Roman" w:eastAsia="Times New Roman" w:hAnsi="Times New Roman" w:cs="Times New Roman"/>
          <w:color w:val="000000" w:themeColor="text1"/>
          <w:sz w:val="24"/>
          <w:szCs w:val="24"/>
        </w:rPr>
        <w:t xml:space="preserve"> suuruse või kuni kahekordse väärteo tulemusel teenitud </w:t>
      </w:r>
      <w:r w:rsidR="03A7028B" w:rsidRPr="00B92E7F">
        <w:rPr>
          <w:rFonts w:ascii="Times New Roman" w:eastAsia="Times New Roman" w:hAnsi="Times New Roman" w:cs="Times New Roman"/>
          <w:color w:val="000000" w:themeColor="text1"/>
          <w:sz w:val="24"/>
          <w:szCs w:val="24"/>
        </w:rPr>
        <w:lastRenderedPageBreak/>
        <w:t xml:space="preserve">kasule või ära hoitud kahjule vastavas summas. </w:t>
      </w:r>
      <w:r w:rsidR="3311311E" w:rsidRPr="00B92E7F">
        <w:rPr>
          <w:rFonts w:ascii="Times New Roman" w:hAnsi="Times New Roman" w:cs="Times New Roman"/>
          <w:sz w:val="24"/>
          <w:szCs w:val="24"/>
        </w:rPr>
        <w:t xml:space="preserve">Kui rikkumise on toime pannud juriidiline isik, on </w:t>
      </w:r>
      <w:r w:rsidR="3311311E" w:rsidRPr="00B92E7F">
        <w:rPr>
          <w:rFonts w:ascii="Times New Roman" w:hAnsi="Times New Roman" w:cs="Times New Roman"/>
          <w:b/>
          <w:bCs/>
          <w:sz w:val="24"/>
          <w:szCs w:val="24"/>
        </w:rPr>
        <w:t>lõike 2</w:t>
      </w:r>
      <w:r w:rsidR="3311311E" w:rsidRPr="00B92E7F">
        <w:rPr>
          <w:rFonts w:ascii="Times New Roman" w:hAnsi="Times New Roman" w:cs="Times New Roman"/>
          <w:sz w:val="24"/>
          <w:szCs w:val="24"/>
        </w:rPr>
        <w:t xml:space="preserve"> kohaselt rahatrahvi suurus kuni 5 miljonit eurot v</w:t>
      </w:r>
      <w:r w:rsidR="3311311E" w:rsidRPr="00B92E7F">
        <w:rPr>
          <w:rFonts w:ascii="Times New Roman" w:eastAsia="Times New Roman" w:hAnsi="Times New Roman" w:cs="Times New Roman"/>
          <w:color w:val="000000" w:themeColor="text1"/>
          <w:sz w:val="24"/>
          <w:szCs w:val="24"/>
        </w:rPr>
        <w:t xml:space="preserve">õi kuni kahekordses väärteo tulemusel teenitud kasule või ära hoitud kahjule vastavas summas või kuni kümme protsenti juriidilise isiku või tema konsolideerimisgrupi konsolideeritud käibest. </w:t>
      </w:r>
      <w:r w:rsidR="0A101925" w:rsidRPr="00B92E7F">
        <w:rPr>
          <w:rFonts w:ascii="Times New Roman" w:eastAsia="Times New Roman" w:hAnsi="Times New Roman" w:cs="Times New Roman"/>
          <w:color w:val="000000" w:themeColor="text1"/>
          <w:sz w:val="24"/>
          <w:szCs w:val="24"/>
        </w:rPr>
        <w:t>Paragrahviga võetakse üle CRD VI artikkel 27e.</w:t>
      </w:r>
    </w:p>
    <w:p w14:paraId="2FF6FE36" w14:textId="50807474" w:rsidR="0E6703AC" w:rsidRPr="00B92E7F" w:rsidRDefault="0E6703AC" w:rsidP="00B92E7F">
      <w:pPr>
        <w:spacing w:after="0" w:line="240" w:lineRule="auto"/>
        <w:jc w:val="both"/>
        <w:rPr>
          <w:rFonts w:ascii="Times New Roman" w:eastAsia="Times New Roman" w:hAnsi="Times New Roman" w:cs="Times New Roman"/>
          <w:b/>
          <w:bCs/>
          <w:color w:val="000000" w:themeColor="text1"/>
          <w:sz w:val="24"/>
          <w:szCs w:val="24"/>
        </w:rPr>
      </w:pPr>
    </w:p>
    <w:p w14:paraId="4B8031B1" w14:textId="48688579" w:rsidR="0A5D4156" w:rsidRPr="00B92E7F" w:rsidRDefault="0A5D4156"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140</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140</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reguleerib juriidilise isiku ja konsolideerimisgrupi konsolideeritud käibe arvestust. </w:t>
      </w:r>
    </w:p>
    <w:p w14:paraId="7FE77E01" w14:textId="57C0EB6E" w:rsidR="64CF7568" w:rsidRPr="00B92E7F" w:rsidRDefault="64CF7568" w:rsidP="00B92E7F">
      <w:pPr>
        <w:spacing w:after="0" w:line="240" w:lineRule="auto"/>
        <w:jc w:val="both"/>
        <w:rPr>
          <w:rFonts w:ascii="Times New Roman" w:eastAsia="Times New Roman" w:hAnsi="Times New Roman" w:cs="Times New Roman"/>
          <w:color w:val="000000" w:themeColor="text1"/>
          <w:sz w:val="24"/>
          <w:szCs w:val="24"/>
        </w:rPr>
      </w:pPr>
    </w:p>
    <w:p w14:paraId="07002C04" w14:textId="3A17BF2E" w:rsidR="1A64FE93" w:rsidRPr="00B92E7F" w:rsidRDefault="1A64FE93"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 xml:space="preserve">Lõike 1 muutmine. </w:t>
      </w:r>
      <w:r w:rsidR="75533B4D" w:rsidRPr="00B92E7F">
        <w:rPr>
          <w:rFonts w:ascii="Times New Roman" w:eastAsia="Times New Roman" w:hAnsi="Times New Roman" w:cs="Times New Roman"/>
          <w:color w:val="000000" w:themeColor="text1"/>
          <w:sz w:val="24"/>
          <w:szCs w:val="24"/>
        </w:rPr>
        <w:t xml:space="preserve">Lõike 1 sõnastuse kohaselt on </w:t>
      </w:r>
      <w:proofErr w:type="spellStart"/>
      <w:r w:rsidR="22D48040" w:rsidRPr="00B92E7F">
        <w:rPr>
          <w:rFonts w:ascii="Times New Roman" w:eastAsia="Times New Roman" w:hAnsi="Times New Roman" w:cs="Times New Roman"/>
          <w:color w:val="000000" w:themeColor="text1"/>
          <w:sz w:val="24"/>
          <w:szCs w:val="24"/>
        </w:rPr>
        <w:t>KAS-i</w:t>
      </w:r>
      <w:proofErr w:type="spellEnd"/>
      <w:r w:rsidR="22D48040" w:rsidRPr="00B92E7F">
        <w:rPr>
          <w:rFonts w:ascii="Times New Roman" w:eastAsia="Times New Roman" w:hAnsi="Times New Roman" w:cs="Times New Roman"/>
          <w:color w:val="000000" w:themeColor="text1"/>
          <w:sz w:val="24"/>
          <w:szCs w:val="24"/>
        </w:rPr>
        <w:t xml:space="preserve"> 12. peatükis</w:t>
      </w:r>
      <w:r w:rsidR="75533B4D" w:rsidRPr="00B92E7F">
        <w:rPr>
          <w:rFonts w:ascii="Times New Roman" w:eastAsia="Times New Roman" w:hAnsi="Times New Roman" w:cs="Times New Roman"/>
          <w:color w:val="000000" w:themeColor="text1"/>
          <w:sz w:val="24"/>
          <w:szCs w:val="24"/>
        </w:rPr>
        <w:t xml:space="preserve"> sätestatud juriidilise isiku käive tema aastane </w:t>
      </w:r>
      <w:r w:rsidR="75533B4D" w:rsidRPr="00B92E7F">
        <w:rPr>
          <w:rFonts w:ascii="Times New Roman" w:eastAsia="Times New Roman" w:hAnsi="Times New Roman" w:cs="Times New Roman"/>
          <w:sz w:val="24"/>
          <w:szCs w:val="24"/>
        </w:rPr>
        <w:t xml:space="preserve">netokäive eelmisel majandusaastal, sealhulgas brutotulu, mis koosneb saadaolevatest intressidest ja samalaadsetest tuludest, tuludest aktsiatelt ja muudelt muutuv- või püsituluga väärtpaberitelt ning saadaolevatest komisjoni- või teenustasudest kooskõlas </w:t>
      </w:r>
      <w:r w:rsidR="26B4D206" w:rsidRPr="00B92E7F">
        <w:rPr>
          <w:rFonts w:ascii="Times New Roman" w:eastAsia="Times New Roman" w:hAnsi="Times New Roman" w:cs="Times New Roman"/>
          <w:sz w:val="24"/>
          <w:szCs w:val="24"/>
        </w:rPr>
        <w:t>CRR</w:t>
      </w:r>
      <w:r w:rsidR="75533B4D" w:rsidRPr="00B92E7F">
        <w:rPr>
          <w:rFonts w:ascii="Times New Roman" w:eastAsia="Times New Roman" w:hAnsi="Times New Roman" w:cs="Times New Roman"/>
          <w:sz w:val="24"/>
          <w:szCs w:val="24"/>
        </w:rPr>
        <w:t xml:space="preserve"> artikliga 316. Kui juriidiline isik on emaettevõtja tütarettevõtja, on käesoleva lõike esimeses lauses nimetatud brutotuluks kogutulu eelmise majandusaasta konsolideeritud aastaaruande järgi. </w:t>
      </w:r>
    </w:p>
    <w:p w14:paraId="0CDB849D" w14:textId="13255C05" w:rsidR="0E6703AC" w:rsidRPr="00B92E7F" w:rsidRDefault="0E6703AC" w:rsidP="00B92E7F">
      <w:pPr>
        <w:spacing w:after="0" w:line="240" w:lineRule="auto"/>
        <w:jc w:val="both"/>
        <w:rPr>
          <w:rFonts w:ascii="Times New Roman" w:eastAsia="Times New Roman" w:hAnsi="Times New Roman" w:cs="Times New Roman"/>
          <w:sz w:val="24"/>
          <w:szCs w:val="24"/>
        </w:rPr>
      </w:pPr>
    </w:p>
    <w:p w14:paraId="62E4D7FE" w14:textId="659002C0" w:rsidR="75533B4D" w:rsidRPr="00B92E7F" w:rsidRDefault="75533B4D"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Lõikega 1 on võetud üle CR</w:t>
      </w:r>
      <w:r w:rsidR="40031A1A" w:rsidRPr="00B92E7F">
        <w:rPr>
          <w:rFonts w:ascii="Times New Roman" w:eastAsia="Times New Roman" w:hAnsi="Times New Roman" w:cs="Times New Roman"/>
          <w:sz w:val="24"/>
          <w:szCs w:val="24"/>
        </w:rPr>
        <w:t xml:space="preserve">D artikli 67 lõige 2, kuid </w:t>
      </w:r>
      <w:r w:rsidR="2BB273E0" w:rsidRPr="00B92E7F">
        <w:rPr>
          <w:rFonts w:ascii="Times New Roman" w:eastAsia="Times New Roman" w:hAnsi="Times New Roman" w:cs="Times New Roman"/>
          <w:sz w:val="24"/>
          <w:szCs w:val="24"/>
        </w:rPr>
        <w:t xml:space="preserve">kuna CRD </w:t>
      </w:r>
      <w:proofErr w:type="spellStart"/>
      <w:r w:rsidR="2BB273E0" w:rsidRPr="00B92E7F">
        <w:rPr>
          <w:rFonts w:ascii="Times New Roman" w:eastAsia="Times New Roman" w:hAnsi="Times New Roman" w:cs="Times New Roman"/>
          <w:sz w:val="24"/>
          <w:szCs w:val="24"/>
        </w:rPr>
        <w:t>VI-ga</w:t>
      </w:r>
      <w:proofErr w:type="spellEnd"/>
      <w:r w:rsidR="2BB273E0" w:rsidRPr="00B92E7F">
        <w:rPr>
          <w:rFonts w:ascii="Times New Roman" w:eastAsia="Times New Roman" w:hAnsi="Times New Roman" w:cs="Times New Roman"/>
          <w:sz w:val="24"/>
          <w:szCs w:val="24"/>
        </w:rPr>
        <w:t xml:space="preserve"> muudetake sama artiklit, viiakse selle lõike 2 muudetud kujul üle lõikesse 3 ning lisatakse lõige 4. Võrreldes varasemaga, sätestab CRD VI </w:t>
      </w:r>
      <w:r w:rsidR="02163205" w:rsidRPr="00B92E7F">
        <w:rPr>
          <w:rFonts w:ascii="Times New Roman" w:eastAsia="Times New Roman" w:hAnsi="Times New Roman" w:cs="Times New Roman"/>
          <w:sz w:val="24"/>
          <w:szCs w:val="24"/>
        </w:rPr>
        <w:t xml:space="preserve">artikli 67 </w:t>
      </w:r>
      <w:r w:rsidR="2BB273E0" w:rsidRPr="00B92E7F">
        <w:rPr>
          <w:rFonts w:ascii="Times New Roman" w:eastAsia="Times New Roman" w:hAnsi="Times New Roman" w:cs="Times New Roman"/>
          <w:sz w:val="24"/>
          <w:szCs w:val="24"/>
        </w:rPr>
        <w:t>detailsema nimekirja kuludest</w:t>
      </w:r>
      <w:r w:rsidR="14D7F33D" w:rsidRPr="00B92E7F">
        <w:rPr>
          <w:rFonts w:ascii="Times New Roman" w:eastAsia="Times New Roman" w:hAnsi="Times New Roman" w:cs="Times New Roman"/>
          <w:sz w:val="24"/>
          <w:szCs w:val="24"/>
        </w:rPr>
        <w:t xml:space="preserve"> ja tuludest, mida tuleb arvestada aastase netokäibe arvutamisel.</w:t>
      </w:r>
      <w:r w:rsidR="1C7633EB" w:rsidRPr="00B92E7F">
        <w:rPr>
          <w:rFonts w:ascii="Times New Roman" w:eastAsia="Times New Roman" w:hAnsi="Times New Roman" w:cs="Times New Roman"/>
          <w:sz w:val="24"/>
          <w:szCs w:val="24"/>
        </w:rPr>
        <w:t xml:space="preserve"> </w:t>
      </w:r>
      <w:r w:rsidR="6B6C9742" w:rsidRPr="00B92E7F">
        <w:rPr>
          <w:rFonts w:ascii="Times New Roman" w:eastAsia="Times New Roman" w:hAnsi="Times New Roman" w:cs="Times New Roman"/>
          <w:sz w:val="24"/>
          <w:szCs w:val="24"/>
        </w:rPr>
        <w:t xml:space="preserve">Lisaks täpsustatakse nende kulude ja tulude kindlaksmääramist ning aastase kogukäibe arvutamise erisusi. </w:t>
      </w:r>
    </w:p>
    <w:p w14:paraId="0F9F268D" w14:textId="24CC8CB7" w:rsidR="0E6703AC" w:rsidRPr="00B92E7F" w:rsidRDefault="0E6703AC" w:rsidP="00B92E7F">
      <w:pPr>
        <w:spacing w:after="0" w:line="240" w:lineRule="auto"/>
        <w:jc w:val="both"/>
        <w:rPr>
          <w:rFonts w:ascii="Times New Roman" w:eastAsia="Times New Roman" w:hAnsi="Times New Roman" w:cs="Times New Roman"/>
          <w:sz w:val="24"/>
          <w:szCs w:val="24"/>
        </w:rPr>
      </w:pPr>
    </w:p>
    <w:p w14:paraId="0224AA5E" w14:textId="76FDEA3D" w:rsidR="3889861D" w:rsidRPr="00B92E7F" w:rsidRDefault="3889861D"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Eelnõu koostajate hinnangul ei piisa lõike 1 muutmisest uute tulu- ja kululiikide lisamisest esimesse lausesse, vaid loetavuse huvides tuleks lõige muuta </w:t>
      </w:r>
      <w:proofErr w:type="spellStart"/>
      <w:r w:rsidRPr="00B92E7F">
        <w:rPr>
          <w:rFonts w:ascii="Times New Roman" w:eastAsia="Times New Roman" w:hAnsi="Times New Roman" w:cs="Times New Roman"/>
          <w:sz w:val="24"/>
          <w:szCs w:val="24"/>
        </w:rPr>
        <w:t>kahetasandiliseks</w:t>
      </w:r>
      <w:proofErr w:type="spellEnd"/>
      <w:r w:rsidR="70A07913" w:rsidRPr="00B92E7F">
        <w:rPr>
          <w:rFonts w:ascii="Times New Roman" w:eastAsia="Times New Roman" w:hAnsi="Times New Roman" w:cs="Times New Roman"/>
          <w:sz w:val="24"/>
          <w:szCs w:val="24"/>
        </w:rPr>
        <w:t xml:space="preserve"> ning lisada paragrahvi uued lõiked (vt § 140</w:t>
      </w:r>
      <w:r w:rsidR="70A07913" w:rsidRPr="00B92E7F">
        <w:rPr>
          <w:rFonts w:ascii="Times New Roman" w:eastAsia="Times New Roman" w:hAnsi="Times New Roman" w:cs="Times New Roman"/>
          <w:sz w:val="24"/>
          <w:szCs w:val="24"/>
          <w:vertAlign w:val="superscript"/>
        </w:rPr>
        <w:t>1</w:t>
      </w:r>
      <w:r w:rsidR="70A07913" w:rsidRPr="00B92E7F">
        <w:rPr>
          <w:rFonts w:ascii="Times New Roman" w:eastAsia="Times New Roman" w:hAnsi="Times New Roman" w:cs="Times New Roman"/>
          <w:sz w:val="24"/>
          <w:szCs w:val="24"/>
        </w:rPr>
        <w:t xml:space="preserve"> lõigete 1</w:t>
      </w:r>
      <w:r w:rsidR="70A07913" w:rsidRPr="00B92E7F">
        <w:rPr>
          <w:rFonts w:ascii="Times New Roman" w:eastAsia="Times New Roman" w:hAnsi="Times New Roman" w:cs="Times New Roman"/>
          <w:sz w:val="24"/>
          <w:szCs w:val="24"/>
          <w:vertAlign w:val="superscript"/>
        </w:rPr>
        <w:t>1</w:t>
      </w:r>
      <w:r w:rsidR="70A07913" w:rsidRPr="00B92E7F">
        <w:rPr>
          <w:rFonts w:ascii="Times New Roman" w:eastAsia="Times New Roman" w:hAnsi="Times New Roman" w:cs="Times New Roman"/>
          <w:sz w:val="24"/>
          <w:szCs w:val="24"/>
        </w:rPr>
        <w:t xml:space="preserve"> ja 1</w:t>
      </w:r>
      <w:r w:rsidR="70A07913" w:rsidRPr="00B92E7F">
        <w:rPr>
          <w:rFonts w:ascii="Times New Roman" w:eastAsia="Times New Roman" w:hAnsi="Times New Roman" w:cs="Times New Roman"/>
          <w:sz w:val="24"/>
          <w:szCs w:val="24"/>
          <w:vertAlign w:val="superscript"/>
        </w:rPr>
        <w:t>2</w:t>
      </w:r>
      <w:r w:rsidR="70A07913" w:rsidRPr="00B92E7F">
        <w:rPr>
          <w:rFonts w:ascii="Times New Roman" w:eastAsia="Times New Roman" w:hAnsi="Times New Roman" w:cs="Times New Roman"/>
          <w:sz w:val="24"/>
          <w:szCs w:val="24"/>
        </w:rPr>
        <w:t xml:space="preserve"> lisamise selgitusi). </w:t>
      </w:r>
      <w:r w:rsidRPr="00B92E7F">
        <w:rPr>
          <w:rFonts w:ascii="Times New Roman" w:eastAsia="Times New Roman" w:hAnsi="Times New Roman" w:cs="Times New Roman"/>
          <w:sz w:val="24"/>
          <w:szCs w:val="24"/>
        </w:rPr>
        <w:t xml:space="preserve">Lõike sissejuhatav lause </w:t>
      </w:r>
      <w:r w:rsidR="0D8A09DE" w:rsidRPr="00B92E7F">
        <w:rPr>
          <w:rFonts w:ascii="Times New Roman" w:eastAsia="Times New Roman" w:hAnsi="Times New Roman" w:cs="Times New Roman"/>
          <w:sz w:val="24"/>
          <w:szCs w:val="24"/>
        </w:rPr>
        <w:t xml:space="preserve">kohaselt on juriidilise isiku käive aastane netokäive eelmisel majandusaastal, mis koosneb lõikele järgnevas loetelus nimetatud </w:t>
      </w:r>
      <w:r w:rsidR="16545E31" w:rsidRPr="00B92E7F">
        <w:rPr>
          <w:rFonts w:ascii="Times New Roman" w:eastAsia="Times New Roman" w:hAnsi="Times New Roman" w:cs="Times New Roman"/>
          <w:sz w:val="24"/>
          <w:szCs w:val="24"/>
        </w:rPr>
        <w:t>näitajatest</w:t>
      </w:r>
      <w:r w:rsidR="0D8A09DE" w:rsidRPr="00B92E7F">
        <w:rPr>
          <w:rFonts w:ascii="Times New Roman" w:eastAsia="Times New Roman" w:hAnsi="Times New Roman" w:cs="Times New Roman"/>
          <w:sz w:val="24"/>
          <w:szCs w:val="24"/>
        </w:rPr>
        <w:t>, milleks on vastavalt intressi</w:t>
      </w:r>
      <w:r w:rsidR="328806F0" w:rsidRPr="00B92E7F">
        <w:rPr>
          <w:rFonts w:ascii="Times New Roman" w:eastAsia="Times New Roman" w:hAnsi="Times New Roman" w:cs="Times New Roman"/>
          <w:sz w:val="24"/>
          <w:szCs w:val="24"/>
        </w:rPr>
        <w:t xml:space="preserve">kulu ja –tulu </w:t>
      </w:r>
      <w:r w:rsidR="328806F0" w:rsidRPr="00B92E7F">
        <w:rPr>
          <w:rFonts w:ascii="Times New Roman" w:eastAsia="Times New Roman" w:hAnsi="Times New Roman" w:cs="Times New Roman"/>
          <w:b/>
          <w:bCs/>
          <w:sz w:val="24"/>
          <w:szCs w:val="24"/>
        </w:rPr>
        <w:t>(punkt 1)</w:t>
      </w:r>
      <w:r w:rsidR="328806F0" w:rsidRPr="00B92E7F">
        <w:rPr>
          <w:rFonts w:ascii="Times New Roman" w:eastAsia="Times New Roman" w:hAnsi="Times New Roman" w:cs="Times New Roman"/>
          <w:sz w:val="24"/>
          <w:szCs w:val="24"/>
        </w:rPr>
        <w:t xml:space="preserve">, väärtpaberitega seonduv kulu ja nende pealt makstav tulu </w:t>
      </w:r>
      <w:r w:rsidR="328806F0" w:rsidRPr="00B92E7F">
        <w:rPr>
          <w:rFonts w:ascii="Times New Roman" w:eastAsia="Times New Roman" w:hAnsi="Times New Roman" w:cs="Times New Roman"/>
          <w:b/>
          <w:bCs/>
          <w:sz w:val="24"/>
          <w:szCs w:val="24"/>
        </w:rPr>
        <w:t>(punkt 2)</w:t>
      </w:r>
      <w:r w:rsidR="328806F0" w:rsidRPr="00B92E7F">
        <w:rPr>
          <w:rFonts w:ascii="Times New Roman" w:eastAsia="Times New Roman" w:hAnsi="Times New Roman" w:cs="Times New Roman"/>
          <w:sz w:val="24"/>
          <w:szCs w:val="24"/>
        </w:rPr>
        <w:t>, komisjoni- või teenustasudest saadav tulu</w:t>
      </w:r>
      <w:r w:rsidR="6F103F2E" w:rsidRPr="00B92E7F">
        <w:rPr>
          <w:rFonts w:ascii="Times New Roman" w:eastAsia="Times New Roman" w:hAnsi="Times New Roman" w:cs="Times New Roman"/>
          <w:sz w:val="24"/>
          <w:szCs w:val="24"/>
        </w:rPr>
        <w:t xml:space="preserve"> ja nendega seonduv kulu </w:t>
      </w:r>
      <w:r w:rsidR="6F103F2E" w:rsidRPr="00B92E7F">
        <w:rPr>
          <w:rFonts w:ascii="Times New Roman" w:eastAsia="Times New Roman" w:hAnsi="Times New Roman" w:cs="Times New Roman"/>
          <w:b/>
          <w:bCs/>
          <w:sz w:val="24"/>
          <w:szCs w:val="24"/>
        </w:rPr>
        <w:t>(punkt 3)</w:t>
      </w:r>
      <w:r w:rsidR="6F103F2E" w:rsidRPr="00B92E7F">
        <w:rPr>
          <w:rFonts w:ascii="Times New Roman" w:eastAsia="Times New Roman" w:hAnsi="Times New Roman" w:cs="Times New Roman"/>
          <w:sz w:val="24"/>
          <w:szCs w:val="24"/>
        </w:rPr>
        <w:t xml:space="preserve">, kauplemiseks hoitavate finantsvaradest ja –kohustustest tulenev netokasum või -kahjum </w:t>
      </w:r>
      <w:r w:rsidR="6F103F2E" w:rsidRPr="00B92E7F">
        <w:rPr>
          <w:rFonts w:ascii="Times New Roman" w:eastAsia="Times New Roman" w:hAnsi="Times New Roman" w:cs="Times New Roman"/>
          <w:b/>
          <w:bCs/>
          <w:sz w:val="24"/>
          <w:szCs w:val="24"/>
        </w:rPr>
        <w:t>(punkt 4)</w:t>
      </w:r>
      <w:r w:rsidR="6F103F2E" w:rsidRPr="00B92E7F">
        <w:rPr>
          <w:rFonts w:ascii="Times New Roman" w:eastAsia="Times New Roman" w:hAnsi="Times New Roman" w:cs="Times New Roman"/>
          <w:sz w:val="24"/>
          <w:szCs w:val="24"/>
        </w:rPr>
        <w:t xml:space="preserve">, õiglases väärtuses muutustega läbi kasumiaruande kajastatud finantsvarade ja –kohustuste netokasum või -kahjum </w:t>
      </w:r>
      <w:r w:rsidR="6F103F2E" w:rsidRPr="00B92E7F">
        <w:rPr>
          <w:rFonts w:ascii="Times New Roman" w:eastAsia="Times New Roman" w:hAnsi="Times New Roman" w:cs="Times New Roman"/>
          <w:b/>
          <w:bCs/>
          <w:sz w:val="24"/>
          <w:szCs w:val="24"/>
        </w:rPr>
        <w:t>(punkt 5)</w:t>
      </w:r>
      <w:r w:rsidR="0DD3B94E" w:rsidRPr="00B92E7F">
        <w:rPr>
          <w:rFonts w:ascii="Times New Roman" w:eastAsia="Times New Roman" w:hAnsi="Times New Roman" w:cs="Times New Roman"/>
          <w:sz w:val="24"/>
          <w:szCs w:val="24"/>
        </w:rPr>
        <w:t xml:space="preserve">, tuletisinstrumentide netokasum või -kahjum riskimaandamise arvestuses </w:t>
      </w:r>
      <w:r w:rsidR="0DD3B94E" w:rsidRPr="00B92E7F">
        <w:rPr>
          <w:rFonts w:ascii="Times New Roman" w:eastAsia="Times New Roman" w:hAnsi="Times New Roman" w:cs="Times New Roman"/>
          <w:b/>
          <w:bCs/>
          <w:sz w:val="24"/>
          <w:szCs w:val="24"/>
        </w:rPr>
        <w:t>(punkt 6)</w:t>
      </w:r>
      <w:r w:rsidR="0DD3B94E" w:rsidRPr="00B92E7F">
        <w:rPr>
          <w:rFonts w:ascii="Times New Roman" w:eastAsia="Times New Roman" w:hAnsi="Times New Roman" w:cs="Times New Roman"/>
          <w:sz w:val="24"/>
          <w:szCs w:val="24"/>
        </w:rPr>
        <w:t xml:space="preserve">, vahetuskursi erinevused netoskasumilt või -kahjumilt </w:t>
      </w:r>
      <w:r w:rsidR="0DD3B94E" w:rsidRPr="00B92E7F">
        <w:rPr>
          <w:rFonts w:ascii="Times New Roman" w:eastAsia="Times New Roman" w:hAnsi="Times New Roman" w:cs="Times New Roman"/>
          <w:b/>
          <w:bCs/>
          <w:sz w:val="24"/>
          <w:szCs w:val="24"/>
        </w:rPr>
        <w:t>(punkt 7)</w:t>
      </w:r>
      <w:r w:rsidR="0DD3B94E" w:rsidRPr="00B92E7F">
        <w:rPr>
          <w:rFonts w:ascii="Times New Roman" w:eastAsia="Times New Roman" w:hAnsi="Times New Roman" w:cs="Times New Roman"/>
          <w:sz w:val="24"/>
          <w:szCs w:val="24"/>
        </w:rPr>
        <w:t xml:space="preserve"> ning muud tegevuskulud ja -tulud </w:t>
      </w:r>
      <w:r w:rsidR="0DD3B94E" w:rsidRPr="00B92E7F">
        <w:rPr>
          <w:rFonts w:ascii="Times New Roman" w:eastAsia="Times New Roman" w:hAnsi="Times New Roman" w:cs="Times New Roman"/>
          <w:b/>
          <w:bCs/>
          <w:sz w:val="24"/>
          <w:szCs w:val="24"/>
        </w:rPr>
        <w:t>(punkt 8)</w:t>
      </w:r>
      <w:r w:rsidR="0DD3B94E" w:rsidRPr="00B92E7F">
        <w:rPr>
          <w:rFonts w:ascii="Times New Roman" w:eastAsia="Times New Roman" w:hAnsi="Times New Roman" w:cs="Times New Roman"/>
          <w:sz w:val="24"/>
          <w:szCs w:val="24"/>
        </w:rPr>
        <w:t xml:space="preserve">. </w:t>
      </w:r>
      <w:r w:rsidR="664DCEA1" w:rsidRPr="00B92E7F">
        <w:rPr>
          <w:rFonts w:ascii="Times New Roman" w:eastAsia="Times New Roman" w:hAnsi="Times New Roman" w:cs="Times New Roman"/>
          <w:sz w:val="24"/>
          <w:szCs w:val="24"/>
        </w:rPr>
        <w:t>Lõike</w:t>
      </w:r>
      <w:r w:rsidR="42E10163" w:rsidRPr="00B92E7F">
        <w:rPr>
          <w:rFonts w:ascii="Times New Roman" w:eastAsia="Times New Roman" w:hAnsi="Times New Roman" w:cs="Times New Roman"/>
          <w:sz w:val="24"/>
          <w:szCs w:val="24"/>
        </w:rPr>
        <w:t xml:space="preserve"> 1 sissejuhatava lauseosaga võetakse üle artikli 67 lõike 3</w:t>
      </w:r>
      <w:r w:rsidR="5BEC81DC" w:rsidRPr="00B92E7F">
        <w:rPr>
          <w:rFonts w:ascii="Times New Roman" w:eastAsia="Times New Roman" w:hAnsi="Times New Roman" w:cs="Times New Roman"/>
          <w:sz w:val="24"/>
          <w:szCs w:val="24"/>
        </w:rPr>
        <w:t xml:space="preserve"> esimese alalõike</w:t>
      </w:r>
      <w:r w:rsidR="42E10163" w:rsidRPr="00B92E7F">
        <w:rPr>
          <w:rFonts w:ascii="Times New Roman" w:eastAsia="Times New Roman" w:hAnsi="Times New Roman" w:cs="Times New Roman"/>
          <w:sz w:val="24"/>
          <w:szCs w:val="24"/>
        </w:rPr>
        <w:t xml:space="preserve"> sissejuhatava lauseosa esimene pool ning sellele järgnev loetelu. </w:t>
      </w:r>
    </w:p>
    <w:p w14:paraId="2992EF2D" w14:textId="7D7F1A70" w:rsidR="0E6703AC" w:rsidRPr="00B92E7F" w:rsidRDefault="0E6703AC" w:rsidP="00B92E7F">
      <w:pPr>
        <w:spacing w:after="0" w:line="240" w:lineRule="auto"/>
        <w:jc w:val="both"/>
        <w:rPr>
          <w:rFonts w:ascii="Times New Roman" w:eastAsia="Times New Roman" w:hAnsi="Times New Roman" w:cs="Times New Roman"/>
          <w:sz w:val="24"/>
          <w:szCs w:val="24"/>
        </w:rPr>
      </w:pPr>
    </w:p>
    <w:p w14:paraId="251E9A5A" w14:textId="73AEC826" w:rsidR="1A64FE93" w:rsidRPr="00B92E7F" w:rsidRDefault="1A64FE93"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 täiendamine lõigetega 1</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ja 1</w:t>
      </w:r>
      <w:r w:rsidRPr="00B92E7F">
        <w:rPr>
          <w:rFonts w:ascii="Times New Roman" w:eastAsia="Times New Roman" w:hAnsi="Times New Roman" w:cs="Times New Roman"/>
          <w:b/>
          <w:bCs/>
          <w:color w:val="000000" w:themeColor="text1"/>
          <w:sz w:val="24"/>
          <w:szCs w:val="24"/>
          <w:vertAlign w:val="superscript"/>
        </w:rPr>
        <w:t>2</w:t>
      </w:r>
      <w:r w:rsidRPr="00B92E7F">
        <w:rPr>
          <w:rFonts w:ascii="Times New Roman" w:eastAsia="Times New Roman" w:hAnsi="Times New Roman" w:cs="Times New Roman"/>
          <w:b/>
          <w:bCs/>
          <w:color w:val="000000" w:themeColor="text1"/>
          <w:sz w:val="24"/>
          <w:szCs w:val="24"/>
        </w:rPr>
        <w:t xml:space="preserve">. </w:t>
      </w:r>
      <w:r w:rsidR="4F690D7A" w:rsidRPr="00B92E7F">
        <w:rPr>
          <w:rFonts w:ascii="Times New Roman" w:eastAsia="Times New Roman" w:hAnsi="Times New Roman" w:cs="Times New Roman"/>
          <w:color w:val="000000" w:themeColor="text1"/>
          <w:sz w:val="24"/>
          <w:szCs w:val="24"/>
        </w:rPr>
        <w:t xml:space="preserve">Uute lõigetega võetakse üle CRD VI artikli 67 lõike 3 </w:t>
      </w:r>
      <w:r w:rsidR="0035D3DE" w:rsidRPr="00B92E7F">
        <w:rPr>
          <w:rFonts w:ascii="Times New Roman" w:eastAsia="Times New Roman" w:hAnsi="Times New Roman" w:cs="Times New Roman"/>
          <w:color w:val="000000" w:themeColor="text1"/>
          <w:sz w:val="24"/>
          <w:szCs w:val="24"/>
        </w:rPr>
        <w:t>esimese</w:t>
      </w:r>
      <w:r w:rsidR="5F79BCAC" w:rsidRPr="00B92E7F">
        <w:rPr>
          <w:rFonts w:ascii="Times New Roman" w:eastAsia="Times New Roman" w:hAnsi="Times New Roman" w:cs="Times New Roman"/>
          <w:color w:val="000000" w:themeColor="text1"/>
          <w:sz w:val="24"/>
          <w:szCs w:val="24"/>
        </w:rPr>
        <w:t xml:space="preserve"> alalõike sissejuhatava lauseosa teine pool ning teises alalõikes sätestatu. </w:t>
      </w:r>
      <w:r w:rsidR="4F690D7A" w:rsidRPr="00B92E7F">
        <w:rPr>
          <w:rFonts w:ascii="Times New Roman" w:eastAsia="Times New Roman" w:hAnsi="Times New Roman" w:cs="Times New Roman"/>
          <w:b/>
          <w:bCs/>
          <w:color w:val="000000" w:themeColor="text1"/>
          <w:sz w:val="24"/>
          <w:szCs w:val="24"/>
        </w:rPr>
        <w:t>Lõike 1</w:t>
      </w:r>
      <w:r w:rsidR="4F690D7A" w:rsidRPr="00B92E7F">
        <w:rPr>
          <w:rFonts w:ascii="Times New Roman" w:eastAsia="Times New Roman" w:hAnsi="Times New Roman" w:cs="Times New Roman"/>
          <w:b/>
          <w:bCs/>
          <w:color w:val="000000" w:themeColor="text1"/>
          <w:sz w:val="24"/>
          <w:szCs w:val="24"/>
          <w:vertAlign w:val="superscript"/>
        </w:rPr>
        <w:t>1</w:t>
      </w:r>
      <w:r w:rsidR="4F690D7A" w:rsidRPr="00B92E7F">
        <w:rPr>
          <w:rFonts w:ascii="Times New Roman" w:eastAsia="Times New Roman" w:hAnsi="Times New Roman" w:cs="Times New Roman"/>
          <w:b/>
          <w:bCs/>
          <w:color w:val="000000" w:themeColor="text1"/>
          <w:sz w:val="24"/>
          <w:szCs w:val="24"/>
        </w:rPr>
        <w:t xml:space="preserve"> </w:t>
      </w:r>
      <w:r w:rsidR="4F690D7A" w:rsidRPr="00B92E7F">
        <w:rPr>
          <w:rFonts w:ascii="Times New Roman" w:eastAsia="Times New Roman" w:hAnsi="Times New Roman" w:cs="Times New Roman"/>
          <w:color w:val="000000" w:themeColor="text1"/>
          <w:sz w:val="24"/>
          <w:szCs w:val="24"/>
        </w:rPr>
        <w:t>kohaselt määratakse lõikes 1 nimetatud elemendid kindlaks kooskõlas Euroopa Ko</w:t>
      </w:r>
      <w:r w:rsidR="620AC464" w:rsidRPr="00B92E7F">
        <w:rPr>
          <w:rFonts w:ascii="Times New Roman" w:eastAsia="Times New Roman" w:hAnsi="Times New Roman" w:cs="Times New Roman"/>
          <w:color w:val="000000" w:themeColor="text1"/>
          <w:sz w:val="24"/>
          <w:szCs w:val="24"/>
        </w:rPr>
        <w:t xml:space="preserve">misjoni rakendusmääruse (EL) 2021/451 lisadega III ja IV. Kui juriidilise isiku suhtes vastavat määrust ei rakendata, määratakse tema aastane kogukäive kindlaks viimase </w:t>
      </w:r>
      <w:r w:rsidR="3DE9A5D5" w:rsidRPr="00B92E7F">
        <w:rPr>
          <w:rFonts w:ascii="Times New Roman" w:eastAsia="Times New Roman" w:hAnsi="Times New Roman" w:cs="Times New Roman"/>
          <w:color w:val="000000" w:themeColor="text1"/>
          <w:sz w:val="24"/>
          <w:szCs w:val="24"/>
        </w:rPr>
        <w:t>majandusaasta</w:t>
      </w:r>
      <w:r w:rsidR="620AC464" w:rsidRPr="00B92E7F">
        <w:rPr>
          <w:rFonts w:ascii="Times New Roman" w:eastAsia="Times New Roman" w:hAnsi="Times New Roman" w:cs="Times New Roman"/>
          <w:color w:val="000000" w:themeColor="text1"/>
          <w:sz w:val="24"/>
          <w:szCs w:val="24"/>
        </w:rPr>
        <w:t xml:space="preserve"> aruande järgi. </w:t>
      </w:r>
      <w:r w:rsidR="0254613F" w:rsidRPr="00B92E7F">
        <w:rPr>
          <w:rFonts w:ascii="Times New Roman" w:eastAsia="Times New Roman" w:hAnsi="Times New Roman" w:cs="Times New Roman"/>
          <w:b/>
          <w:bCs/>
          <w:color w:val="000000" w:themeColor="text1"/>
          <w:sz w:val="24"/>
          <w:szCs w:val="24"/>
        </w:rPr>
        <w:t>Lõikega 1</w:t>
      </w:r>
      <w:r w:rsidR="0254613F" w:rsidRPr="00B92E7F">
        <w:rPr>
          <w:rFonts w:ascii="Times New Roman" w:eastAsia="Times New Roman" w:hAnsi="Times New Roman" w:cs="Times New Roman"/>
          <w:b/>
          <w:bCs/>
          <w:color w:val="000000" w:themeColor="text1"/>
          <w:sz w:val="24"/>
          <w:szCs w:val="24"/>
          <w:vertAlign w:val="superscript"/>
        </w:rPr>
        <w:t>2</w:t>
      </w:r>
      <w:r w:rsidR="0254613F" w:rsidRPr="00B92E7F">
        <w:rPr>
          <w:rFonts w:ascii="Times New Roman" w:eastAsia="Times New Roman" w:hAnsi="Times New Roman" w:cs="Times New Roman"/>
          <w:b/>
          <w:bCs/>
          <w:color w:val="000000" w:themeColor="text1"/>
          <w:sz w:val="24"/>
          <w:szCs w:val="24"/>
        </w:rPr>
        <w:t xml:space="preserve"> </w:t>
      </w:r>
      <w:r w:rsidR="0254613F" w:rsidRPr="00B92E7F">
        <w:rPr>
          <w:rFonts w:ascii="Times New Roman" w:eastAsia="Times New Roman" w:hAnsi="Times New Roman" w:cs="Times New Roman"/>
          <w:color w:val="000000" w:themeColor="text1"/>
          <w:sz w:val="24"/>
          <w:szCs w:val="24"/>
        </w:rPr>
        <w:t>täpsustatakse, et kui lõikes 1</w:t>
      </w:r>
      <w:r w:rsidR="0254613F" w:rsidRPr="00B92E7F">
        <w:rPr>
          <w:rFonts w:ascii="Times New Roman" w:eastAsia="Times New Roman" w:hAnsi="Times New Roman" w:cs="Times New Roman"/>
          <w:color w:val="000000" w:themeColor="text1"/>
          <w:sz w:val="24"/>
          <w:szCs w:val="24"/>
          <w:vertAlign w:val="superscript"/>
        </w:rPr>
        <w:t>1</w:t>
      </w:r>
      <w:r w:rsidR="0254613F" w:rsidRPr="00B92E7F">
        <w:rPr>
          <w:rFonts w:ascii="Times New Roman" w:eastAsia="Times New Roman" w:hAnsi="Times New Roman" w:cs="Times New Roman"/>
          <w:color w:val="000000" w:themeColor="text1"/>
          <w:sz w:val="24"/>
          <w:szCs w:val="24"/>
        </w:rPr>
        <w:t xml:space="preserve"> nimetatud juriidiline isik kuulub konsolideerimisgruppi, määratakse tema aastane netokäive viimase </w:t>
      </w:r>
      <w:r w:rsidR="1A2D8DE1" w:rsidRPr="00B92E7F">
        <w:rPr>
          <w:rFonts w:ascii="Times New Roman" w:eastAsia="Times New Roman" w:hAnsi="Times New Roman" w:cs="Times New Roman"/>
          <w:color w:val="000000" w:themeColor="text1"/>
          <w:sz w:val="24"/>
          <w:szCs w:val="24"/>
        </w:rPr>
        <w:t>majandusaasta</w:t>
      </w:r>
      <w:r w:rsidR="0C966CC1" w:rsidRPr="00B92E7F">
        <w:rPr>
          <w:rFonts w:ascii="Times New Roman" w:eastAsia="Times New Roman" w:hAnsi="Times New Roman" w:cs="Times New Roman"/>
          <w:color w:val="000000" w:themeColor="text1"/>
          <w:sz w:val="24"/>
          <w:szCs w:val="24"/>
        </w:rPr>
        <w:t xml:space="preserve"> aruande järgi, mille on heaks kiitnud kõrgeima taseme emaettevõtja juhtorgan.</w:t>
      </w:r>
    </w:p>
    <w:p w14:paraId="7EE610B1" w14:textId="62FDDBCE"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41FEA484" w14:textId="4830F5DA" w:rsidR="63C73C1B" w:rsidRPr="00B92E7F" w:rsidRDefault="63C73C1B" w:rsidP="00B92E7F">
      <w:pPr>
        <w:spacing w:after="0" w:line="240" w:lineRule="auto"/>
        <w:jc w:val="both"/>
        <w:rPr>
          <w:rFonts w:ascii="Times New Roman" w:eastAsia="Times New Roman" w:hAnsi="Times New Roman" w:cs="Times New Roman"/>
          <w:b/>
          <w:bCs/>
          <w:color w:val="000000" w:themeColor="text1"/>
          <w:sz w:val="24"/>
          <w:szCs w:val="24"/>
          <w:vertAlign w:val="superscript"/>
        </w:rPr>
      </w:pPr>
      <w:r w:rsidRPr="00B92E7F">
        <w:rPr>
          <w:rFonts w:ascii="Times New Roman" w:eastAsia="Times New Roman" w:hAnsi="Times New Roman" w:cs="Times New Roman"/>
          <w:b/>
          <w:bCs/>
          <w:color w:val="000000" w:themeColor="text1"/>
          <w:sz w:val="24"/>
          <w:szCs w:val="24"/>
        </w:rPr>
        <w:t>Seaduse täiendamine paragrahvidega 141</w:t>
      </w:r>
      <w:r w:rsidRPr="00B92E7F">
        <w:rPr>
          <w:rFonts w:ascii="Times New Roman" w:eastAsia="Times New Roman" w:hAnsi="Times New Roman" w:cs="Times New Roman"/>
          <w:b/>
          <w:bCs/>
          <w:color w:val="000000" w:themeColor="text1"/>
          <w:sz w:val="24"/>
          <w:szCs w:val="24"/>
          <w:vertAlign w:val="superscript"/>
        </w:rPr>
        <w:t>18</w:t>
      </w:r>
      <w:r w:rsidRPr="00B92E7F">
        <w:rPr>
          <w:rFonts w:ascii="Times New Roman" w:eastAsia="Times New Roman" w:hAnsi="Times New Roman" w:cs="Times New Roman"/>
          <w:b/>
          <w:bCs/>
          <w:color w:val="000000" w:themeColor="text1"/>
          <w:sz w:val="24"/>
          <w:szCs w:val="24"/>
        </w:rPr>
        <w:t>–141</w:t>
      </w:r>
      <w:r w:rsidRPr="00B92E7F">
        <w:rPr>
          <w:rFonts w:ascii="Times New Roman" w:eastAsia="Times New Roman" w:hAnsi="Times New Roman" w:cs="Times New Roman"/>
          <w:b/>
          <w:bCs/>
          <w:color w:val="000000" w:themeColor="text1"/>
          <w:sz w:val="24"/>
          <w:szCs w:val="24"/>
          <w:vertAlign w:val="superscript"/>
        </w:rPr>
        <w:t>20</w:t>
      </w:r>
      <w:r w:rsidRPr="00B92E7F">
        <w:rPr>
          <w:rFonts w:ascii="Times New Roman" w:eastAsia="Times New Roman" w:hAnsi="Times New Roman" w:cs="Times New Roman"/>
          <w:b/>
          <w:bCs/>
          <w:color w:val="000000" w:themeColor="text1"/>
          <w:sz w:val="24"/>
          <w:szCs w:val="24"/>
        </w:rPr>
        <w:t>.</w:t>
      </w:r>
      <w:r w:rsidR="5B85D6DE" w:rsidRPr="00B92E7F">
        <w:rPr>
          <w:rFonts w:ascii="Times New Roman" w:eastAsia="Times New Roman" w:hAnsi="Times New Roman" w:cs="Times New Roman"/>
          <w:b/>
          <w:bCs/>
          <w:color w:val="000000" w:themeColor="text1"/>
          <w:sz w:val="24"/>
          <w:szCs w:val="24"/>
        </w:rPr>
        <w:t xml:space="preserve"> </w:t>
      </w:r>
      <w:r w:rsidR="5B85D6DE" w:rsidRPr="00B92E7F">
        <w:rPr>
          <w:rFonts w:ascii="Times New Roman" w:eastAsia="Times New Roman" w:hAnsi="Times New Roman" w:cs="Times New Roman"/>
          <w:color w:val="000000" w:themeColor="text1"/>
          <w:sz w:val="24"/>
          <w:szCs w:val="24"/>
        </w:rPr>
        <w:t xml:space="preserve">Uued paragrahvid on rakendussätted, mis reguleerivad eelnõuga kaasnevate muudatuste kehtima hakkamist ja kooskõlla viimist. </w:t>
      </w:r>
    </w:p>
    <w:p w14:paraId="0EDFDDDE" w14:textId="331762C0" w:rsidR="64CF7568" w:rsidRPr="00B92E7F" w:rsidRDefault="64CF7568" w:rsidP="00B92E7F">
      <w:pPr>
        <w:spacing w:after="0" w:line="240" w:lineRule="auto"/>
        <w:jc w:val="both"/>
        <w:rPr>
          <w:rFonts w:ascii="Times New Roman" w:eastAsia="Times New Roman" w:hAnsi="Times New Roman" w:cs="Times New Roman"/>
          <w:color w:val="000000" w:themeColor="text1"/>
          <w:sz w:val="24"/>
          <w:szCs w:val="24"/>
        </w:rPr>
      </w:pPr>
    </w:p>
    <w:p w14:paraId="0FBB8DE7" w14:textId="6305CE64" w:rsidR="5B85D6DE" w:rsidRPr="00B92E7F" w:rsidRDefault="5B85D6DE"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lastRenderedPageBreak/>
        <w:t>Paragrahv</w:t>
      </w:r>
      <w:r w:rsidR="158C5486" w:rsidRPr="00B92E7F">
        <w:rPr>
          <w:rFonts w:ascii="Times New Roman" w:eastAsia="Times New Roman" w:hAnsi="Times New Roman" w:cs="Times New Roman"/>
          <w:b/>
          <w:bCs/>
          <w:color w:val="000000" w:themeColor="text1"/>
          <w:sz w:val="24"/>
          <w:szCs w:val="24"/>
        </w:rPr>
        <w:t>iga</w:t>
      </w:r>
      <w:r w:rsidRPr="00B92E7F">
        <w:rPr>
          <w:rFonts w:ascii="Times New Roman" w:eastAsia="Times New Roman" w:hAnsi="Times New Roman" w:cs="Times New Roman"/>
          <w:b/>
          <w:bCs/>
          <w:color w:val="000000" w:themeColor="text1"/>
          <w:sz w:val="24"/>
          <w:szCs w:val="24"/>
        </w:rPr>
        <w:t xml:space="preserve"> 141</w:t>
      </w:r>
      <w:r w:rsidRPr="00B92E7F">
        <w:rPr>
          <w:rFonts w:ascii="Times New Roman" w:eastAsia="Times New Roman" w:hAnsi="Times New Roman" w:cs="Times New Roman"/>
          <w:b/>
          <w:bCs/>
          <w:color w:val="000000" w:themeColor="text1"/>
          <w:sz w:val="24"/>
          <w:szCs w:val="24"/>
          <w:vertAlign w:val="superscript"/>
        </w:rPr>
        <w:t>18</w:t>
      </w:r>
      <w:r w:rsidRPr="00B92E7F">
        <w:rPr>
          <w:rFonts w:ascii="Times New Roman" w:eastAsia="Times New Roman" w:hAnsi="Times New Roman" w:cs="Times New Roman"/>
          <w:b/>
          <w:bCs/>
          <w:color w:val="000000" w:themeColor="text1"/>
          <w:sz w:val="24"/>
          <w:szCs w:val="24"/>
        </w:rPr>
        <w:t xml:space="preserve"> </w:t>
      </w:r>
      <w:r w:rsidR="05BD289F" w:rsidRPr="00B92E7F">
        <w:rPr>
          <w:rFonts w:ascii="Times New Roman" w:eastAsia="Times New Roman" w:hAnsi="Times New Roman" w:cs="Times New Roman"/>
          <w:color w:val="000000" w:themeColor="text1"/>
          <w:sz w:val="24"/>
          <w:szCs w:val="24"/>
        </w:rPr>
        <w:t>sätestatakse, et § 20</w:t>
      </w:r>
      <w:r w:rsidR="05BD289F" w:rsidRPr="00B92E7F">
        <w:rPr>
          <w:rFonts w:ascii="Times New Roman" w:eastAsia="Times New Roman" w:hAnsi="Times New Roman" w:cs="Times New Roman"/>
          <w:color w:val="000000" w:themeColor="text1"/>
          <w:sz w:val="24"/>
          <w:szCs w:val="24"/>
          <w:vertAlign w:val="superscript"/>
        </w:rPr>
        <w:t>6</w:t>
      </w:r>
      <w:r w:rsidR="05BD289F" w:rsidRPr="00B92E7F">
        <w:rPr>
          <w:rFonts w:ascii="Times New Roman" w:eastAsia="Times New Roman" w:hAnsi="Times New Roman" w:cs="Times New Roman"/>
          <w:color w:val="000000" w:themeColor="text1"/>
          <w:sz w:val="24"/>
          <w:szCs w:val="24"/>
        </w:rPr>
        <w:t xml:space="preserve"> lõike 3 kohaldamine ei piira selliste lepingute täitmist ja kehtivate lepingute alusel omandatud klientide õigusi, mis sõlmiti enne 2026. aasta 11. juulit. Sättega võetakse üle CRD VI artikli 21c lõige 5</w:t>
      </w:r>
      <w:r w:rsidR="314938E2" w:rsidRPr="00B92E7F">
        <w:rPr>
          <w:rFonts w:ascii="Times New Roman" w:eastAsia="Times New Roman" w:hAnsi="Times New Roman" w:cs="Times New Roman"/>
          <w:color w:val="000000" w:themeColor="text1"/>
          <w:sz w:val="24"/>
          <w:szCs w:val="24"/>
        </w:rPr>
        <w:t xml:space="preserve">. </w:t>
      </w:r>
    </w:p>
    <w:p w14:paraId="3B6A0137" w14:textId="427BD954" w:rsidR="64CF7568" w:rsidRPr="00B92E7F" w:rsidRDefault="64CF7568" w:rsidP="00B92E7F">
      <w:pPr>
        <w:spacing w:after="0" w:line="240" w:lineRule="auto"/>
        <w:jc w:val="both"/>
        <w:rPr>
          <w:rFonts w:ascii="Times New Roman" w:eastAsia="Times New Roman" w:hAnsi="Times New Roman" w:cs="Times New Roman"/>
          <w:color w:val="000000" w:themeColor="text1"/>
          <w:sz w:val="24"/>
          <w:szCs w:val="24"/>
        </w:rPr>
      </w:pPr>
    </w:p>
    <w:p w14:paraId="52CE28C8" w14:textId="14965595" w:rsidR="22918A13" w:rsidRPr="00B92E7F" w:rsidRDefault="22918A13"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Paragrahviga 141</w:t>
      </w:r>
      <w:r w:rsidRPr="00B92E7F">
        <w:rPr>
          <w:rFonts w:ascii="Times New Roman" w:eastAsia="Times New Roman" w:hAnsi="Times New Roman" w:cs="Times New Roman"/>
          <w:b/>
          <w:bCs/>
          <w:color w:val="000000" w:themeColor="text1"/>
          <w:sz w:val="24"/>
          <w:szCs w:val="24"/>
          <w:vertAlign w:val="superscript"/>
        </w:rPr>
        <w:t>19</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reguleeritakse olemasolevate kolmandate riikide krediidiasutuste filiaalidele antud tegevuslubade vastavusse viimist eelnõus sätestatud muudatustega. Kuigi eelnõu koostajatele teadaolevalt</w:t>
      </w:r>
      <w:r w:rsidR="0B2EFD99" w:rsidRPr="00B92E7F">
        <w:rPr>
          <w:rFonts w:ascii="Times New Roman" w:eastAsia="Times New Roman" w:hAnsi="Times New Roman" w:cs="Times New Roman"/>
          <w:color w:val="000000" w:themeColor="text1"/>
          <w:sz w:val="24"/>
          <w:szCs w:val="24"/>
        </w:rPr>
        <w:t xml:space="preserve"> ei ole Finantsinspektsiooni poolt ühtegi taolist kehtiva</w:t>
      </w:r>
      <w:r w:rsidR="2CF62172" w:rsidRPr="00B92E7F">
        <w:rPr>
          <w:rFonts w:ascii="Times New Roman" w:eastAsia="Times New Roman" w:hAnsi="Times New Roman" w:cs="Times New Roman"/>
          <w:color w:val="000000" w:themeColor="text1"/>
          <w:sz w:val="24"/>
          <w:szCs w:val="24"/>
        </w:rPr>
        <w:t xml:space="preserve">t luba väljastatud, </w:t>
      </w:r>
      <w:r w:rsidR="13804841" w:rsidRPr="00B92E7F">
        <w:rPr>
          <w:rFonts w:ascii="Times New Roman" w:eastAsia="Times New Roman" w:hAnsi="Times New Roman" w:cs="Times New Roman"/>
          <w:color w:val="000000" w:themeColor="text1"/>
          <w:sz w:val="24"/>
          <w:szCs w:val="24"/>
        </w:rPr>
        <w:t>ei ole välistatud, et eelnõu kehtima hakkamise ajaks ei ole vähemalt üks selline filiaal alustanud Eestis tegevusloa alusel tegevust n-ö endise regulatsiooni alusel. Paragrahviga sätestatakse, et järelevalveasutusel on õigus jätta kolmanda riigi kredii</w:t>
      </w:r>
      <w:r w:rsidR="55558585" w:rsidRPr="00B92E7F">
        <w:rPr>
          <w:rFonts w:ascii="Times New Roman" w:eastAsia="Times New Roman" w:hAnsi="Times New Roman" w:cs="Times New Roman"/>
          <w:color w:val="000000" w:themeColor="text1"/>
          <w:sz w:val="24"/>
          <w:szCs w:val="24"/>
        </w:rPr>
        <w:t xml:space="preserve">diasutuse filiaali tegevusluba, mis on filiaalile antud enne 2027. </w:t>
      </w:r>
      <w:r w:rsidR="28CCF8C3" w:rsidRPr="00B92E7F">
        <w:rPr>
          <w:rFonts w:ascii="Times New Roman" w:eastAsia="Times New Roman" w:hAnsi="Times New Roman" w:cs="Times New Roman"/>
          <w:color w:val="000000" w:themeColor="text1"/>
          <w:sz w:val="24"/>
          <w:szCs w:val="24"/>
        </w:rPr>
        <w:t>a</w:t>
      </w:r>
      <w:r w:rsidR="55558585" w:rsidRPr="00B92E7F">
        <w:rPr>
          <w:rFonts w:ascii="Times New Roman" w:eastAsia="Times New Roman" w:hAnsi="Times New Roman" w:cs="Times New Roman"/>
          <w:color w:val="000000" w:themeColor="text1"/>
          <w:sz w:val="24"/>
          <w:szCs w:val="24"/>
        </w:rPr>
        <w:t xml:space="preserve">asta 10. </w:t>
      </w:r>
      <w:r w:rsidR="0EE0BB1C" w:rsidRPr="00B92E7F">
        <w:rPr>
          <w:rFonts w:ascii="Times New Roman" w:eastAsia="Times New Roman" w:hAnsi="Times New Roman" w:cs="Times New Roman"/>
          <w:color w:val="000000" w:themeColor="text1"/>
          <w:sz w:val="24"/>
          <w:szCs w:val="24"/>
        </w:rPr>
        <w:t>j</w:t>
      </w:r>
      <w:r w:rsidR="55558585" w:rsidRPr="00B92E7F">
        <w:rPr>
          <w:rFonts w:ascii="Times New Roman" w:eastAsia="Times New Roman" w:hAnsi="Times New Roman" w:cs="Times New Roman"/>
          <w:color w:val="000000" w:themeColor="text1"/>
          <w:sz w:val="24"/>
          <w:szCs w:val="24"/>
        </w:rPr>
        <w:t xml:space="preserve">aanuarit, kehtima, kui filiaal vastab KAS </w:t>
      </w:r>
      <w:r w:rsidR="55558585" w:rsidRPr="00B92E7F">
        <w:rPr>
          <w:rFonts w:ascii="Times New Roman" w:eastAsia="Times New Roman" w:hAnsi="Times New Roman" w:cs="Times New Roman"/>
          <w:color w:val="202020"/>
          <w:sz w:val="24"/>
          <w:szCs w:val="24"/>
        </w:rPr>
        <w:t>§ 2 lõigetes 2</w:t>
      </w:r>
      <w:r w:rsidR="55558585" w:rsidRPr="00B92E7F">
        <w:rPr>
          <w:rFonts w:ascii="Times New Roman" w:eastAsia="Times New Roman" w:hAnsi="Times New Roman" w:cs="Times New Roman"/>
          <w:color w:val="202020"/>
          <w:sz w:val="24"/>
          <w:szCs w:val="24"/>
          <w:vertAlign w:val="superscript"/>
        </w:rPr>
        <w:t>2</w:t>
      </w:r>
      <w:r w:rsidR="55558585" w:rsidRPr="00B92E7F">
        <w:rPr>
          <w:rFonts w:ascii="Times New Roman" w:eastAsia="Times New Roman" w:hAnsi="Times New Roman" w:cs="Times New Roman"/>
          <w:color w:val="202020"/>
          <w:sz w:val="24"/>
          <w:szCs w:val="24"/>
        </w:rPr>
        <w:t xml:space="preserve"> ja 4</w:t>
      </w:r>
      <w:r w:rsidR="55558585" w:rsidRPr="00B92E7F">
        <w:rPr>
          <w:rFonts w:ascii="Times New Roman" w:eastAsia="Times New Roman" w:hAnsi="Times New Roman" w:cs="Times New Roman"/>
          <w:color w:val="202020"/>
          <w:sz w:val="24"/>
          <w:szCs w:val="24"/>
          <w:vertAlign w:val="superscript"/>
        </w:rPr>
        <w:t>1</w:t>
      </w:r>
      <w:r w:rsidR="55558585" w:rsidRPr="00B92E7F">
        <w:rPr>
          <w:rFonts w:ascii="Times New Roman" w:eastAsia="Times New Roman" w:hAnsi="Times New Roman" w:cs="Times New Roman"/>
          <w:color w:val="202020"/>
          <w:sz w:val="24"/>
          <w:szCs w:val="24"/>
        </w:rPr>
        <w:t>, § 3</w:t>
      </w:r>
      <w:r w:rsidR="55558585" w:rsidRPr="00B92E7F">
        <w:rPr>
          <w:rFonts w:ascii="Times New Roman" w:eastAsia="Times New Roman" w:hAnsi="Times New Roman" w:cs="Times New Roman"/>
          <w:color w:val="202020"/>
          <w:sz w:val="24"/>
          <w:szCs w:val="24"/>
          <w:vertAlign w:val="superscript"/>
        </w:rPr>
        <w:t>1</w:t>
      </w:r>
      <w:r w:rsidR="55558585" w:rsidRPr="00B92E7F">
        <w:rPr>
          <w:rFonts w:ascii="Times New Roman" w:eastAsia="Times New Roman" w:hAnsi="Times New Roman" w:cs="Times New Roman"/>
          <w:color w:val="202020"/>
          <w:sz w:val="24"/>
          <w:szCs w:val="24"/>
        </w:rPr>
        <w:t xml:space="preserve"> lõigetes 3 ja 4, §-des 17, 21, 21</w:t>
      </w:r>
      <w:r w:rsidR="55558585" w:rsidRPr="00B92E7F">
        <w:rPr>
          <w:rFonts w:ascii="Times New Roman" w:eastAsia="Times New Roman" w:hAnsi="Times New Roman" w:cs="Times New Roman"/>
          <w:color w:val="202020"/>
          <w:sz w:val="24"/>
          <w:szCs w:val="24"/>
          <w:vertAlign w:val="superscript"/>
        </w:rPr>
        <w:t>2</w:t>
      </w:r>
      <w:r w:rsidR="55558585" w:rsidRPr="00B92E7F">
        <w:rPr>
          <w:rFonts w:ascii="Times New Roman" w:eastAsia="Times New Roman" w:hAnsi="Times New Roman" w:cs="Times New Roman"/>
          <w:color w:val="202020"/>
          <w:sz w:val="24"/>
          <w:szCs w:val="24"/>
        </w:rPr>
        <w:t xml:space="preserve"> ning 8</w:t>
      </w:r>
      <w:r w:rsidR="55558585" w:rsidRPr="00B92E7F">
        <w:rPr>
          <w:rFonts w:ascii="Times New Roman" w:eastAsia="Times New Roman" w:hAnsi="Times New Roman" w:cs="Times New Roman"/>
          <w:color w:val="202020"/>
          <w:sz w:val="24"/>
          <w:szCs w:val="24"/>
          <w:vertAlign w:val="superscript"/>
        </w:rPr>
        <w:t>1</w:t>
      </w:r>
      <w:r w:rsidR="55558585" w:rsidRPr="00B92E7F">
        <w:rPr>
          <w:rFonts w:ascii="Times New Roman" w:eastAsia="Times New Roman" w:hAnsi="Times New Roman" w:cs="Times New Roman"/>
          <w:color w:val="202020"/>
          <w:sz w:val="24"/>
          <w:szCs w:val="24"/>
        </w:rPr>
        <w:t xml:space="preserve">. peatükis sätestatule. Rakendussättega võetakse üle artikli 48c lõige 6. </w:t>
      </w:r>
    </w:p>
    <w:p w14:paraId="609CF513" w14:textId="13169AED" w:rsidR="33715986" w:rsidRPr="00B92E7F" w:rsidRDefault="33715986" w:rsidP="00B92E7F">
      <w:pPr>
        <w:spacing w:after="0" w:line="240" w:lineRule="auto"/>
        <w:jc w:val="both"/>
        <w:rPr>
          <w:rFonts w:ascii="Times New Roman" w:hAnsi="Times New Roman" w:cs="Times New Roman"/>
          <w:b/>
          <w:bCs/>
          <w:sz w:val="24"/>
          <w:szCs w:val="24"/>
        </w:rPr>
      </w:pPr>
    </w:p>
    <w:p w14:paraId="5937FA47" w14:textId="4A844E41" w:rsidR="4EA4F7C3" w:rsidRPr="00B92E7F" w:rsidRDefault="4EA4F7C3"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Paragrahviga 141</w:t>
      </w:r>
      <w:r w:rsidRPr="00B92E7F">
        <w:rPr>
          <w:rFonts w:ascii="Times New Roman" w:hAnsi="Times New Roman" w:cs="Times New Roman"/>
          <w:b/>
          <w:bCs/>
          <w:sz w:val="24"/>
          <w:szCs w:val="24"/>
          <w:vertAlign w:val="superscript"/>
        </w:rPr>
        <w:t xml:space="preserve">20 </w:t>
      </w:r>
      <w:r w:rsidRPr="00B92E7F">
        <w:rPr>
          <w:rFonts w:ascii="Times New Roman" w:hAnsi="Times New Roman" w:cs="Times New Roman"/>
          <w:sz w:val="24"/>
          <w:szCs w:val="24"/>
        </w:rPr>
        <w:t xml:space="preserve">lubatakse Finantsinspektsioonil rakendada KAS </w:t>
      </w:r>
      <w:r w:rsidRPr="00B92E7F">
        <w:rPr>
          <w:rFonts w:ascii="Times New Roman" w:eastAsia="Times New Roman" w:hAnsi="Times New Roman" w:cs="Times New Roman"/>
          <w:color w:val="000000" w:themeColor="text1"/>
          <w:sz w:val="24"/>
          <w:szCs w:val="24"/>
        </w:rPr>
        <w:t>§ 2 lõigetes 2</w:t>
      </w:r>
      <w:r w:rsidRPr="00B92E7F">
        <w:rPr>
          <w:rFonts w:ascii="Times New Roman" w:eastAsia="Times New Roman" w:hAnsi="Times New Roman" w:cs="Times New Roman"/>
          <w:color w:val="000000" w:themeColor="text1"/>
          <w:sz w:val="24"/>
          <w:szCs w:val="24"/>
          <w:vertAlign w:val="superscript"/>
        </w:rPr>
        <w:t>2</w:t>
      </w:r>
      <w:r w:rsidRPr="00B92E7F">
        <w:rPr>
          <w:rFonts w:ascii="Times New Roman" w:eastAsia="Times New Roman" w:hAnsi="Times New Roman" w:cs="Times New Roman"/>
          <w:color w:val="000000" w:themeColor="text1"/>
          <w:sz w:val="24"/>
          <w:szCs w:val="24"/>
        </w:rPr>
        <w:t xml:space="preserve"> ja 4</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 3</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lõigetes 3 ja 4, §-des 17, 20</w:t>
      </w:r>
      <w:r w:rsidRPr="00B92E7F">
        <w:rPr>
          <w:rFonts w:ascii="Times New Roman" w:eastAsia="Times New Roman" w:hAnsi="Times New Roman" w:cs="Times New Roman"/>
          <w:color w:val="000000" w:themeColor="text1"/>
          <w:sz w:val="24"/>
          <w:szCs w:val="24"/>
          <w:vertAlign w:val="superscript"/>
        </w:rPr>
        <w:t>6</w:t>
      </w:r>
      <w:r w:rsidRPr="00B92E7F">
        <w:rPr>
          <w:rFonts w:ascii="Times New Roman" w:eastAsia="Times New Roman" w:hAnsi="Times New Roman" w:cs="Times New Roman"/>
          <w:color w:val="000000" w:themeColor="text1"/>
          <w:sz w:val="24"/>
          <w:szCs w:val="24"/>
        </w:rPr>
        <w:t>, 21, 21</w:t>
      </w:r>
      <w:r w:rsidRPr="00B92E7F">
        <w:rPr>
          <w:rFonts w:ascii="Times New Roman" w:eastAsia="Times New Roman" w:hAnsi="Times New Roman" w:cs="Times New Roman"/>
          <w:color w:val="000000" w:themeColor="text1"/>
          <w:sz w:val="24"/>
          <w:szCs w:val="24"/>
          <w:vertAlign w:val="superscript"/>
        </w:rPr>
        <w:t>2</w:t>
      </w:r>
      <w:r w:rsidRPr="00B92E7F">
        <w:rPr>
          <w:rFonts w:ascii="Times New Roman" w:eastAsia="Times New Roman" w:hAnsi="Times New Roman" w:cs="Times New Roman"/>
          <w:color w:val="000000" w:themeColor="text1"/>
          <w:sz w:val="24"/>
          <w:szCs w:val="24"/>
        </w:rPr>
        <w:t>,</w:t>
      </w:r>
      <w:r w:rsidRPr="00B92E7F">
        <w:rPr>
          <w:rFonts w:ascii="Times New Roman" w:eastAsia="Times New Roman" w:hAnsi="Times New Roman" w:cs="Times New Roman"/>
          <w:color w:val="000000" w:themeColor="text1"/>
          <w:sz w:val="24"/>
          <w:szCs w:val="24"/>
          <w:vertAlign w:val="superscript"/>
        </w:rPr>
        <w:t xml:space="preserve"> </w:t>
      </w:r>
      <w:r w:rsidRPr="00B92E7F">
        <w:rPr>
          <w:rFonts w:ascii="Times New Roman" w:eastAsia="Times New Roman" w:hAnsi="Times New Roman" w:cs="Times New Roman"/>
          <w:color w:val="000000" w:themeColor="text1"/>
          <w:sz w:val="24"/>
          <w:szCs w:val="24"/>
        </w:rPr>
        <w:t>8</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peatükis, § 97</w:t>
      </w:r>
      <w:r w:rsidRPr="00B92E7F">
        <w:rPr>
          <w:rFonts w:ascii="Times New Roman" w:eastAsia="Times New Roman" w:hAnsi="Times New Roman" w:cs="Times New Roman"/>
          <w:color w:val="000000" w:themeColor="text1"/>
          <w:sz w:val="24"/>
          <w:szCs w:val="24"/>
          <w:vertAlign w:val="superscript"/>
        </w:rPr>
        <w:t>2</w:t>
      </w:r>
      <w:r w:rsidRPr="00B92E7F">
        <w:rPr>
          <w:rFonts w:ascii="Times New Roman" w:eastAsia="Times New Roman" w:hAnsi="Times New Roman" w:cs="Times New Roman"/>
          <w:color w:val="000000" w:themeColor="text1"/>
          <w:sz w:val="24"/>
          <w:szCs w:val="24"/>
        </w:rPr>
        <w:t xml:space="preserve"> lõigetes 1</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3</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ja 10 ning § 104 lõike 1 punktide 1</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ja 22–24 sätestatut kolmandate riikide </w:t>
      </w:r>
      <w:r w:rsidR="0544C8DD" w:rsidRPr="00B92E7F">
        <w:rPr>
          <w:rFonts w:ascii="Times New Roman" w:eastAsia="Times New Roman" w:hAnsi="Times New Roman" w:cs="Times New Roman"/>
          <w:color w:val="000000" w:themeColor="text1"/>
          <w:sz w:val="24"/>
          <w:szCs w:val="24"/>
        </w:rPr>
        <w:t xml:space="preserve">krediidiasutuste suhtes alates 2027. aasta 11. jaanuarist. Paragrahvi lisamise põhjuseks on asjaolu, et kuigi CRD </w:t>
      </w:r>
      <w:r w:rsidR="02865F92" w:rsidRPr="00B92E7F">
        <w:rPr>
          <w:rFonts w:ascii="Times New Roman" w:eastAsia="Times New Roman" w:hAnsi="Times New Roman" w:cs="Times New Roman"/>
          <w:color w:val="000000" w:themeColor="text1"/>
          <w:sz w:val="24"/>
          <w:szCs w:val="24"/>
        </w:rPr>
        <w:t xml:space="preserve">VI peavad liikmesriigid võtma üle 2026. </w:t>
      </w:r>
      <w:r w:rsidR="0040F870" w:rsidRPr="00B92E7F">
        <w:rPr>
          <w:rFonts w:ascii="Times New Roman" w:eastAsia="Times New Roman" w:hAnsi="Times New Roman" w:cs="Times New Roman"/>
          <w:color w:val="000000" w:themeColor="text1"/>
          <w:sz w:val="24"/>
          <w:szCs w:val="24"/>
        </w:rPr>
        <w:t>a</w:t>
      </w:r>
      <w:r w:rsidR="02865F92" w:rsidRPr="00B92E7F">
        <w:rPr>
          <w:rFonts w:ascii="Times New Roman" w:eastAsia="Times New Roman" w:hAnsi="Times New Roman" w:cs="Times New Roman"/>
          <w:color w:val="000000" w:themeColor="text1"/>
          <w:sz w:val="24"/>
          <w:szCs w:val="24"/>
        </w:rPr>
        <w:t xml:space="preserve">asta 10. </w:t>
      </w:r>
      <w:r w:rsidR="0E1A3A4C" w:rsidRPr="00B92E7F">
        <w:rPr>
          <w:rFonts w:ascii="Times New Roman" w:eastAsia="Times New Roman" w:hAnsi="Times New Roman" w:cs="Times New Roman"/>
          <w:color w:val="000000" w:themeColor="text1"/>
          <w:sz w:val="24"/>
          <w:szCs w:val="24"/>
        </w:rPr>
        <w:t>j</w:t>
      </w:r>
      <w:r w:rsidR="02865F92" w:rsidRPr="00B92E7F">
        <w:rPr>
          <w:rFonts w:ascii="Times New Roman" w:eastAsia="Times New Roman" w:hAnsi="Times New Roman" w:cs="Times New Roman"/>
          <w:color w:val="000000" w:themeColor="text1"/>
          <w:sz w:val="24"/>
          <w:szCs w:val="24"/>
        </w:rPr>
        <w:t xml:space="preserve">aanuariks ning hakkama seda alates 11. </w:t>
      </w:r>
      <w:r w:rsidR="777015A3" w:rsidRPr="00B92E7F">
        <w:rPr>
          <w:rFonts w:ascii="Times New Roman" w:eastAsia="Times New Roman" w:hAnsi="Times New Roman" w:cs="Times New Roman"/>
          <w:color w:val="000000" w:themeColor="text1"/>
          <w:sz w:val="24"/>
          <w:szCs w:val="24"/>
        </w:rPr>
        <w:t>j</w:t>
      </w:r>
      <w:r w:rsidR="02865F92" w:rsidRPr="00B92E7F">
        <w:rPr>
          <w:rFonts w:ascii="Times New Roman" w:eastAsia="Times New Roman" w:hAnsi="Times New Roman" w:cs="Times New Roman"/>
          <w:color w:val="000000" w:themeColor="text1"/>
          <w:sz w:val="24"/>
          <w:szCs w:val="24"/>
        </w:rPr>
        <w:t>aanuarist rakendama, rakenduvad kolmandate riikide krediidiasutuste filiaale reguleerivad sätted üks</w:t>
      </w:r>
      <w:r w:rsidR="63AA10BE" w:rsidRPr="00B92E7F">
        <w:rPr>
          <w:rFonts w:ascii="Times New Roman" w:eastAsia="Times New Roman" w:hAnsi="Times New Roman" w:cs="Times New Roman"/>
          <w:color w:val="000000" w:themeColor="text1"/>
          <w:sz w:val="24"/>
          <w:szCs w:val="24"/>
        </w:rPr>
        <w:t xml:space="preserve"> aasta hiljem. Tegemist on üleminekuajaga, mille jooksul peavad olemasolevate lubade alusel tegutsevad filiaalid viima oma tegevuse kooskõlla uute nõuetega ning pädevad asutused hindama, kas filiaal</w:t>
      </w:r>
      <w:r w:rsidR="6CA00EFD" w:rsidRPr="00B92E7F">
        <w:rPr>
          <w:rFonts w:ascii="Times New Roman" w:eastAsia="Times New Roman" w:hAnsi="Times New Roman" w:cs="Times New Roman"/>
          <w:color w:val="000000" w:themeColor="text1"/>
          <w:sz w:val="24"/>
          <w:szCs w:val="24"/>
        </w:rPr>
        <w:t xml:space="preserve">ile antud luba võib jääda kehtima või tuleb taotleda uus luba kooskõlas uute nõuetega. </w:t>
      </w:r>
    </w:p>
    <w:p w14:paraId="0A0D448E" w14:textId="644BC0A5" w:rsidR="64CF7568" w:rsidRPr="00B92E7F" w:rsidRDefault="64CF7568" w:rsidP="00B92E7F">
      <w:pPr>
        <w:spacing w:after="0" w:line="240" w:lineRule="auto"/>
        <w:jc w:val="both"/>
        <w:rPr>
          <w:rFonts w:ascii="Times New Roman" w:hAnsi="Times New Roman" w:cs="Times New Roman"/>
          <w:b/>
          <w:bCs/>
          <w:sz w:val="24"/>
          <w:szCs w:val="24"/>
        </w:rPr>
      </w:pPr>
    </w:p>
    <w:p w14:paraId="0762400D" w14:textId="577B38CA" w:rsidR="007F5EBE" w:rsidRPr="00B92E7F" w:rsidRDefault="002E626F" w:rsidP="00B92E7F">
      <w:pPr>
        <w:spacing w:after="0" w:line="240" w:lineRule="auto"/>
        <w:ind w:left="708"/>
        <w:rPr>
          <w:rFonts w:ascii="Times New Roman" w:hAnsi="Times New Roman" w:cs="Times New Roman"/>
          <w:b/>
          <w:bCs/>
          <w:sz w:val="24"/>
          <w:szCs w:val="24"/>
        </w:rPr>
      </w:pPr>
      <w:r w:rsidRPr="00B92E7F">
        <w:rPr>
          <w:rFonts w:ascii="Times New Roman" w:hAnsi="Times New Roman" w:cs="Times New Roman"/>
          <w:b/>
          <w:bCs/>
          <w:sz w:val="24"/>
          <w:szCs w:val="24"/>
        </w:rPr>
        <w:t xml:space="preserve">3.3. </w:t>
      </w:r>
      <w:r w:rsidR="007F5EBE" w:rsidRPr="00B92E7F">
        <w:rPr>
          <w:rFonts w:ascii="Times New Roman" w:hAnsi="Times New Roman" w:cs="Times New Roman"/>
          <w:b/>
          <w:bCs/>
          <w:sz w:val="24"/>
          <w:szCs w:val="24"/>
        </w:rPr>
        <w:t>Muudatused Finantsinspektsiooni seaduses</w:t>
      </w:r>
    </w:p>
    <w:p w14:paraId="4465906B" w14:textId="77777777" w:rsidR="007F5EBE" w:rsidRPr="00B92E7F" w:rsidRDefault="007F5EBE" w:rsidP="00B92E7F">
      <w:pPr>
        <w:spacing w:after="0" w:line="240" w:lineRule="auto"/>
        <w:jc w:val="both"/>
        <w:rPr>
          <w:rFonts w:ascii="Times New Roman" w:hAnsi="Times New Roman" w:cs="Times New Roman"/>
          <w:sz w:val="24"/>
          <w:szCs w:val="24"/>
        </w:rPr>
      </w:pPr>
    </w:p>
    <w:p w14:paraId="6D06845F" w14:textId="5CCD021B" w:rsidR="39CCCA68" w:rsidRPr="00B92E7F" w:rsidRDefault="39CCCA6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 </w:t>
      </w:r>
      <w:r w:rsidRPr="00B92E7F">
        <w:rPr>
          <w:rFonts w:ascii="Times New Roman" w:hAnsi="Times New Roman" w:cs="Times New Roman"/>
          <w:sz w:val="24"/>
          <w:szCs w:val="24"/>
        </w:rPr>
        <w:t xml:space="preserve">Kehtiv § 5 reguleerib Finantsinspektsiooni tegevuse põhimõtteid. </w:t>
      </w:r>
    </w:p>
    <w:p w14:paraId="7801274B" w14:textId="6087EE79" w:rsidR="0E6703AC" w:rsidRPr="00B92E7F" w:rsidRDefault="0E6703AC" w:rsidP="00B92E7F">
      <w:pPr>
        <w:spacing w:after="0" w:line="240" w:lineRule="auto"/>
        <w:jc w:val="both"/>
        <w:rPr>
          <w:rFonts w:ascii="Times New Roman" w:hAnsi="Times New Roman" w:cs="Times New Roman"/>
          <w:sz w:val="24"/>
          <w:szCs w:val="24"/>
        </w:rPr>
      </w:pPr>
    </w:p>
    <w:p w14:paraId="64602E86" w14:textId="0E946A67" w:rsidR="39CCCA68" w:rsidRPr="00B92E7F" w:rsidRDefault="39CCCA68"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 xml:space="preserve">Lõike 2 teise lause täiendamine. </w:t>
      </w:r>
      <w:r w:rsidRPr="00B92E7F">
        <w:rPr>
          <w:rFonts w:ascii="Times New Roman" w:hAnsi="Times New Roman" w:cs="Times New Roman"/>
          <w:sz w:val="24"/>
          <w:szCs w:val="24"/>
        </w:rPr>
        <w:t>Lõike esimese lause kohaselt arvestavad Finantsinspektsiooni järelevalvetoimingute</w:t>
      </w:r>
      <w:r w:rsidR="72346228" w:rsidRPr="00B92E7F">
        <w:rPr>
          <w:rFonts w:ascii="Times New Roman" w:hAnsi="Times New Roman" w:cs="Times New Roman"/>
          <w:sz w:val="24"/>
          <w:szCs w:val="24"/>
        </w:rPr>
        <w:t xml:space="preserve"> sagedus ja rakendatavad meetodid finantsjärelevalve subjekti suurust, tegevuse mõju finantssüsteemile ning tegevuse laadi, ulatust ja keerukust, lähtudes proportsionaalsuse põhimõttest. Lõike teine lause sätestab, et järelevalveasutus arvestab </w:t>
      </w:r>
      <w:r w:rsidR="74C8F037" w:rsidRPr="00B92E7F">
        <w:rPr>
          <w:rFonts w:ascii="Times New Roman" w:eastAsia="Calibri" w:hAnsi="Times New Roman" w:cs="Times New Roman"/>
          <w:sz w:val="24"/>
          <w:szCs w:val="24"/>
        </w:rPr>
        <w:t>haldussunni kohaldamisel riskide ja võimaliku rikkumise iseloomu, kestust ja korduvust ning varasemaid õigusrikkumisi, õigusrikkumise eest vastutava isiku majanduslikku võimekust, sealhulgas juriidilise isiku kogukäivet, teenitud kasumi või ära hoitud kahjumi suurust või füüsilise isiku aastasissetulekut, samuti tekkinud või tekkida võinud kahjude suurust ja võimalikku mõju finantssüsteemi stabiilsusele ning järelevalveasutusega tehtava koostöö ulatust. Tulenevalt artikli 70</w:t>
      </w:r>
      <w:r w:rsidR="7BAE813D" w:rsidRPr="00B92E7F">
        <w:rPr>
          <w:rFonts w:ascii="Times New Roman" w:eastAsia="Calibri" w:hAnsi="Times New Roman" w:cs="Times New Roman"/>
          <w:sz w:val="24"/>
          <w:szCs w:val="24"/>
        </w:rPr>
        <w:t xml:space="preserve"> muutmisest CRD </w:t>
      </w:r>
      <w:proofErr w:type="spellStart"/>
      <w:r w:rsidR="7BAE813D" w:rsidRPr="00B92E7F">
        <w:rPr>
          <w:rFonts w:ascii="Times New Roman" w:eastAsia="Calibri" w:hAnsi="Times New Roman" w:cs="Times New Roman"/>
          <w:sz w:val="24"/>
          <w:szCs w:val="24"/>
        </w:rPr>
        <w:t>VI-ga</w:t>
      </w:r>
      <w:proofErr w:type="spellEnd"/>
      <w:r w:rsidR="22320AA5" w:rsidRPr="00B92E7F">
        <w:rPr>
          <w:rFonts w:ascii="Times New Roman" w:eastAsia="Calibri" w:hAnsi="Times New Roman" w:cs="Times New Roman"/>
          <w:sz w:val="24"/>
          <w:szCs w:val="24"/>
        </w:rPr>
        <w:t>, loetakse selle olemasolev tekst lõikeks 1 ning artiklit täiendatakse uute lõigetega.</w:t>
      </w:r>
      <w:r w:rsidR="08B80B02" w:rsidRPr="00B92E7F">
        <w:rPr>
          <w:rFonts w:ascii="Times New Roman" w:eastAsia="Calibri" w:hAnsi="Times New Roman" w:cs="Times New Roman"/>
          <w:sz w:val="24"/>
          <w:szCs w:val="24"/>
        </w:rPr>
        <w:t xml:space="preserve"> Eelnõu koostajate hinnangul on kõik lõikes 1 nimetatud tingimused kaetud FIS § 5 lõike 2 teise lausega välja arvatud </w:t>
      </w:r>
      <w:r w:rsidR="4EA5A53F" w:rsidRPr="00B92E7F">
        <w:rPr>
          <w:rFonts w:ascii="Times New Roman" w:eastAsia="Calibri" w:hAnsi="Times New Roman" w:cs="Times New Roman"/>
          <w:sz w:val="24"/>
          <w:szCs w:val="24"/>
        </w:rPr>
        <w:t xml:space="preserve">artikli lõike 1 punktis b nimetatud </w:t>
      </w:r>
      <w:r w:rsidR="08B80B02" w:rsidRPr="00B92E7F">
        <w:rPr>
          <w:rFonts w:ascii="Times New Roman" w:eastAsia="Calibri" w:hAnsi="Times New Roman" w:cs="Times New Roman"/>
          <w:sz w:val="24"/>
          <w:szCs w:val="24"/>
        </w:rPr>
        <w:t>element, mille kohaselt tuleb haldussunni kohaldamisel võtta arvesse vastutava isiku vastutuse suurust</w:t>
      </w:r>
      <w:r w:rsidR="1FD554A3" w:rsidRPr="00B92E7F">
        <w:rPr>
          <w:rFonts w:ascii="Times New Roman" w:eastAsia="Calibri" w:hAnsi="Times New Roman" w:cs="Times New Roman"/>
          <w:sz w:val="24"/>
          <w:szCs w:val="24"/>
        </w:rPr>
        <w:t xml:space="preserve"> (ingl. k. </w:t>
      </w:r>
      <w:proofErr w:type="spellStart"/>
      <w:r w:rsidR="1FD554A3" w:rsidRPr="00B92E7F">
        <w:rPr>
          <w:rFonts w:ascii="Times New Roman" w:eastAsia="Calibri" w:hAnsi="Times New Roman" w:cs="Times New Roman"/>
          <w:i/>
          <w:iCs/>
          <w:sz w:val="24"/>
          <w:szCs w:val="24"/>
        </w:rPr>
        <w:t>degree</w:t>
      </w:r>
      <w:proofErr w:type="spellEnd"/>
      <w:r w:rsidR="1FD554A3" w:rsidRPr="00B92E7F">
        <w:rPr>
          <w:rFonts w:ascii="Times New Roman" w:eastAsia="Calibri" w:hAnsi="Times New Roman" w:cs="Times New Roman"/>
          <w:i/>
          <w:iCs/>
          <w:sz w:val="24"/>
          <w:szCs w:val="24"/>
        </w:rPr>
        <w:t xml:space="preserve"> of </w:t>
      </w:r>
      <w:proofErr w:type="spellStart"/>
      <w:r w:rsidR="1FD554A3" w:rsidRPr="00B92E7F">
        <w:rPr>
          <w:rFonts w:ascii="Times New Roman" w:eastAsia="Calibri" w:hAnsi="Times New Roman" w:cs="Times New Roman"/>
          <w:i/>
          <w:iCs/>
          <w:sz w:val="24"/>
          <w:szCs w:val="24"/>
        </w:rPr>
        <w:t>responsibility</w:t>
      </w:r>
      <w:proofErr w:type="spellEnd"/>
      <w:r w:rsidR="1FD554A3" w:rsidRPr="00B92E7F">
        <w:rPr>
          <w:rFonts w:ascii="Times New Roman" w:eastAsia="Calibri" w:hAnsi="Times New Roman" w:cs="Times New Roman"/>
          <w:sz w:val="24"/>
          <w:szCs w:val="24"/>
        </w:rPr>
        <w:t>)</w:t>
      </w:r>
      <w:r w:rsidR="4379D3E3" w:rsidRPr="00B92E7F">
        <w:rPr>
          <w:rFonts w:ascii="Times New Roman" w:eastAsia="Calibri" w:hAnsi="Times New Roman" w:cs="Times New Roman"/>
          <w:sz w:val="24"/>
          <w:szCs w:val="24"/>
        </w:rPr>
        <w:t>. Samuti ei ole sellist elementi võimalik lõike kehtivast sõnastusest tuletada</w:t>
      </w:r>
      <w:r w:rsidR="1B5C7CB7" w:rsidRPr="00B92E7F">
        <w:rPr>
          <w:rFonts w:ascii="Times New Roman" w:eastAsia="Calibri" w:hAnsi="Times New Roman" w:cs="Times New Roman"/>
          <w:sz w:val="24"/>
          <w:szCs w:val="24"/>
        </w:rPr>
        <w:t>. Eelnõu koostajad on arvamusel, et vastutuse suurusega arvestamise tingimust ei ole võimalik lõike 2 teise lause kehtivast sõnastusest võimalik tuletada,</w:t>
      </w:r>
      <w:r w:rsidR="103A1E2C" w:rsidRPr="00B92E7F">
        <w:rPr>
          <w:rFonts w:ascii="Times New Roman" w:eastAsia="Calibri" w:hAnsi="Times New Roman" w:cs="Times New Roman"/>
          <w:sz w:val="24"/>
          <w:szCs w:val="24"/>
        </w:rPr>
        <w:t xml:space="preserve"> mistõttu</w:t>
      </w:r>
      <w:r w:rsidR="4379D3E3" w:rsidRPr="00B92E7F">
        <w:rPr>
          <w:rFonts w:ascii="Times New Roman" w:eastAsia="Calibri" w:hAnsi="Times New Roman" w:cs="Times New Roman"/>
          <w:sz w:val="24"/>
          <w:szCs w:val="24"/>
        </w:rPr>
        <w:t xml:space="preserve"> lisatakse lõike teise lausesse vastav täiend</w:t>
      </w:r>
      <w:r w:rsidR="0C6979B3" w:rsidRPr="00B92E7F">
        <w:rPr>
          <w:rFonts w:ascii="Times New Roman" w:eastAsia="Calibri" w:hAnsi="Times New Roman" w:cs="Times New Roman"/>
          <w:sz w:val="24"/>
          <w:szCs w:val="24"/>
        </w:rPr>
        <w:t xml:space="preserve">. </w:t>
      </w:r>
    </w:p>
    <w:p w14:paraId="20470552" w14:textId="47DA2CFD" w:rsidR="0E6703AC" w:rsidRPr="00B92E7F" w:rsidRDefault="0E6703AC" w:rsidP="00B92E7F">
      <w:pPr>
        <w:spacing w:after="0" w:line="240" w:lineRule="auto"/>
        <w:jc w:val="both"/>
        <w:rPr>
          <w:rFonts w:ascii="Times New Roman" w:hAnsi="Times New Roman" w:cs="Times New Roman"/>
          <w:b/>
          <w:bCs/>
          <w:sz w:val="24"/>
          <w:szCs w:val="24"/>
        </w:rPr>
      </w:pPr>
    </w:p>
    <w:p w14:paraId="37DCECA5" w14:textId="276A6A86" w:rsidR="009803F8" w:rsidRPr="00B92E7F" w:rsidRDefault="009803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19. </w:t>
      </w:r>
      <w:r w:rsidRPr="00B92E7F">
        <w:rPr>
          <w:rFonts w:ascii="Times New Roman" w:hAnsi="Times New Roman" w:cs="Times New Roman"/>
          <w:sz w:val="24"/>
          <w:szCs w:val="24"/>
        </w:rPr>
        <w:t xml:space="preserve">Kehtiv § 19 sätestab nõuded juhatuse liikmete arvule, nimetamisele ja tagasi kutsumisele. </w:t>
      </w:r>
    </w:p>
    <w:p w14:paraId="6D32A9EC" w14:textId="77777777" w:rsidR="009803F8" w:rsidRPr="00B92E7F" w:rsidRDefault="009803F8" w:rsidP="00B92E7F">
      <w:pPr>
        <w:spacing w:after="0" w:line="240" w:lineRule="auto"/>
        <w:jc w:val="both"/>
        <w:rPr>
          <w:rFonts w:ascii="Times New Roman" w:hAnsi="Times New Roman" w:cs="Times New Roman"/>
          <w:sz w:val="24"/>
          <w:szCs w:val="24"/>
        </w:rPr>
      </w:pPr>
    </w:p>
    <w:p w14:paraId="3AEB58F6" w14:textId="6C241AD1" w:rsidR="00FD3193" w:rsidRPr="00B92E7F" w:rsidRDefault="312DECC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69DF4437" w:rsidRPr="00B92E7F">
        <w:rPr>
          <w:rFonts w:ascii="Times New Roman" w:hAnsi="Times New Roman" w:cs="Times New Roman"/>
          <w:sz w:val="24"/>
          <w:szCs w:val="24"/>
        </w:rPr>
        <w:t xml:space="preserve">Lõike 2 kohaselt on juhatuse liikme nimetamise ja tagasikutsumise õigus nõukogul. Finantsinspektsioon esitas CRD VI artikli 4a ülevõtmise käigus ettepaneku muuta </w:t>
      </w:r>
      <w:r w:rsidR="69DF4437" w:rsidRPr="00B92E7F">
        <w:rPr>
          <w:rFonts w:ascii="Times New Roman" w:hAnsi="Times New Roman" w:cs="Times New Roman"/>
          <w:sz w:val="24"/>
          <w:szCs w:val="24"/>
        </w:rPr>
        <w:lastRenderedPageBreak/>
        <w:t xml:space="preserve">lõiget 2 ning täiendavalt reguleerida, et juhatuse liikme ametisse nimetamine ja tagasikutsumine peab toimuma avaliku konkursi või suunatud pakkumise kaudu. Täiendavalt soovis järelevalveasutus täpsustada, et suunatud pakkumist on lubatud teha ainult olemasoleva juhatuse liikmele seoses uue ametiajaga. Seni kehtinud seaduses vastav täpsustus puudus, kuid kuna eelnõuga piiratakse juhatuse liikmete ametiaja kogupikkust 14 aastaga, on vaja täpsustada, kuidas peab toimuma juhatuse liikme ametiaja pikendamine, kui nõukogu on tema tööga rahul näeb vajadust tema jätkamiseks samal ametikohal. </w:t>
      </w:r>
    </w:p>
    <w:p w14:paraId="0B9FBD09" w14:textId="309264CE" w:rsidR="00FD3193" w:rsidRPr="00B92E7F" w:rsidRDefault="00FD3193" w:rsidP="00B92E7F">
      <w:pPr>
        <w:spacing w:after="0" w:line="240" w:lineRule="auto"/>
        <w:jc w:val="both"/>
        <w:rPr>
          <w:rFonts w:ascii="Times New Roman" w:hAnsi="Times New Roman" w:cs="Times New Roman"/>
          <w:sz w:val="24"/>
          <w:szCs w:val="24"/>
        </w:rPr>
      </w:pPr>
    </w:p>
    <w:p w14:paraId="3FFB0C9C" w14:textId="13414495" w:rsidR="00FD3193" w:rsidRPr="00B92E7F" w:rsidRDefault="15E13A0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Ühest küljest annab lõike 2 muudatus nõukogule rohkem paindlikkust juhatuse liikme kandidaadi leidmisel näiteks olukordades, kus avaliku konkursi käigus ei leita Finantsinspektsioonile sobivat juhatuse liiget, kuid olemasolev liige on oma varasema ametiaja jooksul enda kompetentsi ja asjatundlikkust piisavalt tõestanud. Sellisel juhul on mõistlik teha pakkumine olemasolevale juhile, sest </w:t>
      </w:r>
      <w:r w:rsidR="3F9C58FD" w:rsidRPr="00B92E7F">
        <w:rPr>
          <w:rFonts w:ascii="Times New Roman" w:hAnsi="Times New Roman" w:cs="Times New Roman"/>
          <w:sz w:val="24"/>
          <w:szCs w:val="24"/>
        </w:rPr>
        <w:t xml:space="preserve">formaalsus korraldada avalik konkurss </w:t>
      </w:r>
      <w:r w:rsidRPr="00B92E7F">
        <w:rPr>
          <w:rFonts w:ascii="Times New Roman" w:hAnsi="Times New Roman" w:cs="Times New Roman"/>
          <w:sz w:val="24"/>
          <w:szCs w:val="24"/>
        </w:rPr>
        <w:t>ei tohi üles kaaluda praktilist vajadust leida järelevalveasutusele sobiv ja kompetentne juhatuse liige. Teisest küljelt piiritleb muudatus selgelt, et juhatuse liiget ei või esmakordsel ametinimetamisel otsida suunatud pakkumise kaudu. Piirang on vajalik korruptsiooniohu ennetamiseks ning konkursi läbipaistvuse tagamiseks, ennetamaks ebavõrdset konkurentsi kandidaatide vahel ning võimalikku kokkumängu kandidaadi ja nõukogu vahel.</w:t>
      </w:r>
    </w:p>
    <w:p w14:paraId="62A4FB0D" w14:textId="77777777" w:rsidR="009803F8" w:rsidRPr="00B92E7F" w:rsidRDefault="009803F8" w:rsidP="00B92E7F">
      <w:pPr>
        <w:spacing w:after="0" w:line="240" w:lineRule="auto"/>
        <w:jc w:val="both"/>
        <w:rPr>
          <w:rFonts w:ascii="Times New Roman" w:hAnsi="Times New Roman" w:cs="Times New Roman"/>
          <w:b/>
          <w:bCs/>
          <w:sz w:val="24"/>
          <w:szCs w:val="24"/>
        </w:rPr>
      </w:pPr>
    </w:p>
    <w:p w14:paraId="2BF26353" w14:textId="1EEF2348" w:rsidR="009803F8" w:rsidRPr="00B92E7F" w:rsidRDefault="009803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20. </w:t>
      </w:r>
      <w:r w:rsidRPr="00B92E7F">
        <w:rPr>
          <w:rFonts w:ascii="Times New Roman" w:hAnsi="Times New Roman" w:cs="Times New Roman"/>
          <w:sz w:val="24"/>
          <w:szCs w:val="24"/>
        </w:rPr>
        <w:t xml:space="preserve">Kehtiv § 20 sätestab nõuded juhatuse liikmele. </w:t>
      </w:r>
    </w:p>
    <w:p w14:paraId="6727AABB" w14:textId="77777777" w:rsidR="009803F8" w:rsidRPr="00B92E7F" w:rsidRDefault="009803F8" w:rsidP="00B92E7F">
      <w:pPr>
        <w:spacing w:after="0" w:line="240" w:lineRule="auto"/>
        <w:jc w:val="both"/>
        <w:rPr>
          <w:rFonts w:ascii="Times New Roman" w:hAnsi="Times New Roman" w:cs="Times New Roman"/>
          <w:sz w:val="24"/>
          <w:szCs w:val="24"/>
        </w:rPr>
      </w:pPr>
    </w:p>
    <w:p w14:paraId="70BB5A7B" w14:textId="49F0B576" w:rsidR="009803F8" w:rsidRPr="00B92E7F" w:rsidRDefault="009803F8"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Lõike 2 </w:t>
      </w:r>
      <w:r w:rsidR="007C7FA8" w:rsidRPr="00B92E7F">
        <w:rPr>
          <w:rFonts w:ascii="Times New Roman" w:hAnsi="Times New Roman" w:cs="Times New Roman"/>
          <w:b/>
          <w:bCs/>
          <w:sz w:val="24"/>
          <w:szCs w:val="24"/>
        </w:rPr>
        <w:t>täiendamine punktiga 7.</w:t>
      </w:r>
      <w:r w:rsidRPr="00B92E7F">
        <w:rPr>
          <w:rFonts w:ascii="Times New Roman" w:hAnsi="Times New Roman" w:cs="Times New Roman"/>
          <w:b/>
          <w:bCs/>
          <w:sz w:val="24"/>
          <w:szCs w:val="24"/>
        </w:rPr>
        <w:t xml:space="preserve"> </w:t>
      </w:r>
      <w:r w:rsidR="007C7FA8" w:rsidRPr="00B92E7F">
        <w:rPr>
          <w:rFonts w:ascii="Times New Roman" w:hAnsi="Times New Roman" w:cs="Times New Roman"/>
          <w:sz w:val="24"/>
          <w:szCs w:val="24"/>
        </w:rPr>
        <w:t>Lõige 2 sätestab kinnise loetelu isikutest, keda ei või nimetada Finantsinspektsiooni juhatuse liikmeks. Lähtuvalt CRD VI artikli 4a muudatustest esitas Finantsinspektsioon ettepaneku täiendada lõiget 2 punktiga 7 ja sätestada, et juhatuse liikmeks ei või nimetada isiku, kes on vähem</w:t>
      </w:r>
      <w:r w:rsidR="236ADE51" w:rsidRPr="00B92E7F">
        <w:rPr>
          <w:rFonts w:ascii="Times New Roman" w:hAnsi="Times New Roman" w:cs="Times New Roman"/>
          <w:sz w:val="24"/>
          <w:szCs w:val="24"/>
        </w:rPr>
        <w:t xml:space="preserve"> kui</w:t>
      </w:r>
      <w:r w:rsidR="007C7FA8" w:rsidRPr="00B92E7F">
        <w:rPr>
          <w:rFonts w:ascii="Times New Roman" w:hAnsi="Times New Roman" w:cs="Times New Roman"/>
          <w:sz w:val="24"/>
          <w:szCs w:val="24"/>
        </w:rPr>
        <w:t xml:space="preserve"> aasta enne kandideerimisaja lõppu olnud finantsjärelevalve subjekti juhatuse või nõukogu liige või finantssektori huve esindava organisatsiooni juht. </w:t>
      </w:r>
      <w:r w:rsidR="003F08A1" w:rsidRPr="00B92E7F">
        <w:rPr>
          <w:rFonts w:ascii="Times New Roman" w:hAnsi="Times New Roman" w:cs="Times New Roman"/>
          <w:sz w:val="24"/>
          <w:szCs w:val="24"/>
        </w:rPr>
        <w:t>Uue tingimuse lisami</w:t>
      </w:r>
      <w:r w:rsidR="00797F09" w:rsidRPr="00B92E7F">
        <w:rPr>
          <w:rFonts w:ascii="Times New Roman" w:hAnsi="Times New Roman" w:cs="Times New Roman"/>
          <w:sz w:val="24"/>
          <w:szCs w:val="24"/>
        </w:rPr>
        <w:t>ne on kaudselt seotud üleüldise huvide konflikti reguleerivate sätete ülevaatamise ja karmistamisega, aga ka ooteaja sätestamisega (vt § 32</w:t>
      </w:r>
      <w:r w:rsidR="00797F09" w:rsidRPr="00B92E7F">
        <w:rPr>
          <w:rFonts w:ascii="Times New Roman" w:hAnsi="Times New Roman" w:cs="Times New Roman"/>
          <w:sz w:val="24"/>
          <w:szCs w:val="24"/>
          <w:vertAlign w:val="superscript"/>
        </w:rPr>
        <w:t>1</w:t>
      </w:r>
      <w:r w:rsidR="00797F09" w:rsidRPr="00B92E7F">
        <w:rPr>
          <w:rFonts w:ascii="Times New Roman" w:hAnsi="Times New Roman" w:cs="Times New Roman"/>
          <w:sz w:val="24"/>
          <w:szCs w:val="24"/>
        </w:rPr>
        <w:t xml:space="preserve"> lisamise selgitusi), mille kohaselt on Finantsinspektsioonil õigus piirata juhatuse liikme asumist tööle finantsjärelevalve subjekti või temaga seotud ettevõtjate konkurentide juurde vähemalt kuue kuu jooksul pärast ametiaja lõppemist (vt § 32</w:t>
      </w:r>
      <w:r w:rsidR="00797F09" w:rsidRPr="00B92E7F">
        <w:rPr>
          <w:rFonts w:ascii="Times New Roman" w:hAnsi="Times New Roman" w:cs="Times New Roman"/>
          <w:sz w:val="24"/>
          <w:szCs w:val="24"/>
          <w:vertAlign w:val="superscript"/>
        </w:rPr>
        <w:t>1</w:t>
      </w:r>
      <w:r w:rsidR="00797F09" w:rsidRPr="00B92E7F">
        <w:rPr>
          <w:rFonts w:ascii="Times New Roman" w:hAnsi="Times New Roman" w:cs="Times New Roman"/>
          <w:sz w:val="24"/>
          <w:szCs w:val="24"/>
        </w:rPr>
        <w:t xml:space="preserve"> lõike 4 selgitusi). </w:t>
      </w:r>
    </w:p>
    <w:p w14:paraId="58C65CE4" w14:textId="5FBED0BF" w:rsidR="009803F8" w:rsidRPr="00B92E7F" w:rsidRDefault="009803F8" w:rsidP="00B92E7F">
      <w:pPr>
        <w:spacing w:after="0" w:line="240" w:lineRule="auto"/>
        <w:jc w:val="both"/>
        <w:rPr>
          <w:rFonts w:ascii="Times New Roman" w:hAnsi="Times New Roman" w:cs="Times New Roman"/>
          <w:sz w:val="24"/>
          <w:szCs w:val="24"/>
        </w:rPr>
      </w:pPr>
    </w:p>
    <w:p w14:paraId="2A6470D5" w14:textId="15A6184E" w:rsidR="009803F8" w:rsidRPr="00B92E7F" w:rsidRDefault="00797F09"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sz w:val="24"/>
          <w:szCs w:val="24"/>
        </w:rPr>
        <w:t>Punkti 7 lisamise eesmärk on ennetada olukordi, kus erasektorist tulev kandidaat saaks hakata mõjutama järelevalveasutuse otsuse objektiivsust ja iseseisvust lähtuvalt enda varasema tööandja huvidest, kes kuulus Finantsinspektsiooni järelevalve alla või oli sellest puudutatud. Samuti aitab uus punkt minimeerida riske, et Finantsinspektsiooni juhatuse liige läheb peale ooteaja lõppu tööle finantssubjekti või lobiorganisatsiooni juurde ja kandideerib mõne aja möödudes uuesti järelevalveasutuse juhatuse liikmeks, sest taoline liikumine ilma seaduses sätestatud piiranguteta toob kaasa võimaliku huvide konflikti olukorra. Eeltoodust tulenevalt täiendatakse lõiget 2 punktiga 7 ning seatakse piirang juhatuse liikme kandidaatidele, kes on vahetult enne kandideerimist töötanud finantssektoris</w:t>
      </w:r>
      <w:r w:rsidR="00AF641A" w:rsidRPr="00B92E7F">
        <w:rPr>
          <w:rFonts w:ascii="Times New Roman" w:hAnsi="Times New Roman" w:cs="Times New Roman"/>
          <w:sz w:val="24"/>
          <w:szCs w:val="24"/>
        </w:rPr>
        <w:t xml:space="preserve"> või seda esindava huviorganisatsiooni juhina.</w:t>
      </w:r>
    </w:p>
    <w:p w14:paraId="3C0063F7" w14:textId="77777777" w:rsidR="009803F8" w:rsidRPr="00B92E7F" w:rsidRDefault="009803F8" w:rsidP="00B92E7F">
      <w:pPr>
        <w:spacing w:after="0" w:line="240" w:lineRule="auto"/>
        <w:jc w:val="both"/>
        <w:rPr>
          <w:rFonts w:ascii="Times New Roman" w:hAnsi="Times New Roman" w:cs="Times New Roman"/>
          <w:b/>
          <w:bCs/>
          <w:sz w:val="24"/>
          <w:szCs w:val="24"/>
        </w:rPr>
      </w:pPr>
    </w:p>
    <w:p w14:paraId="2470025A" w14:textId="71D2D0FD" w:rsidR="009803F8" w:rsidRPr="00B92E7F" w:rsidRDefault="009803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täiendamine. </w:t>
      </w:r>
      <w:r w:rsidR="00AD2BF5" w:rsidRPr="00B92E7F">
        <w:rPr>
          <w:rFonts w:ascii="Times New Roman" w:hAnsi="Times New Roman" w:cs="Times New Roman"/>
          <w:sz w:val="24"/>
          <w:szCs w:val="24"/>
        </w:rPr>
        <w:t xml:space="preserve">Lõige 4 sätestab, et juhatuse liikme suhtes kohaldatakse </w:t>
      </w:r>
      <w:r w:rsidR="00146C89">
        <w:rPr>
          <w:rFonts w:ascii="Times New Roman" w:hAnsi="Times New Roman" w:cs="Times New Roman"/>
          <w:sz w:val="24"/>
          <w:szCs w:val="24"/>
        </w:rPr>
        <w:t xml:space="preserve">FIS </w:t>
      </w:r>
      <w:r w:rsidR="00AD2BF5" w:rsidRPr="00B92E7F">
        <w:rPr>
          <w:rFonts w:ascii="Times New Roman" w:hAnsi="Times New Roman" w:cs="Times New Roman"/>
          <w:sz w:val="24"/>
          <w:szCs w:val="24"/>
        </w:rPr>
        <w:t>§-s 31, § 32 lõigetes 1 ja 2 ning §-s 34 sätestatut. Kõik eelmainitud sätted reguleerivad Finantsinspektsiooni töötajatele esitatavaid nõudeid. Sätete loetelu täiendatakse viitega §-le 32</w:t>
      </w:r>
      <w:r w:rsidR="00AD2BF5" w:rsidRPr="00B92E7F">
        <w:rPr>
          <w:rFonts w:ascii="Times New Roman" w:hAnsi="Times New Roman" w:cs="Times New Roman"/>
          <w:sz w:val="24"/>
          <w:szCs w:val="24"/>
          <w:vertAlign w:val="superscript"/>
        </w:rPr>
        <w:t>1</w:t>
      </w:r>
      <w:r w:rsidR="00AD2BF5" w:rsidRPr="00B92E7F">
        <w:rPr>
          <w:rFonts w:ascii="Times New Roman" w:hAnsi="Times New Roman" w:cs="Times New Roman"/>
          <w:sz w:val="24"/>
          <w:szCs w:val="24"/>
        </w:rPr>
        <w:t xml:space="preserve"> tulenevalt selle lisamisest seadusesse (vt § 32</w:t>
      </w:r>
      <w:r w:rsidR="00AD2BF5" w:rsidRPr="00B92E7F">
        <w:rPr>
          <w:rFonts w:ascii="Times New Roman" w:hAnsi="Times New Roman" w:cs="Times New Roman"/>
          <w:sz w:val="24"/>
          <w:szCs w:val="24"/>
          <w:vertAlign w:val="superscript"/>
        </w:rPr>
        <w:t>1</w:t>
      </w:r>
      <w:r w:rsidR="00AD2BF5" w:rsidRPr="00B92E7F">
        <w:rPr>
          <w:rFonts w:ascii="Times New Roman" w:hAnsi="Times New Roman" w:cs="Times New Roman"/>
          <w:sz w:val="24"/>
          <w:szCs w:val="24"/>
        </w:rPr>
        <w:t xml:space="preserve"> lisamise selgitusi). </w:t>
      </w:r>
    </w:p>
    <w:p w14:paraId="20E1E1D1" w14:textId="77777777" w:rsidR="009803F8" w:rsidRPr="00B92E7F" w:rsidRDefault="009803F8" w:rsidP="00B92E7F">
      <w:pPr>
        <w:spacing w:after="0" w:line="240" w:lineRule="auto"/>
        <w:jc w:val="both"/>
        <w:rPr>
          <w:rFonts w:ascii="Times New Roman" w:hAnsi="Times New Roman" w:cs="Times New Roman"/>
          <w:b/>
          <w:bCs/>
          <w:sz w:val="24"/>
          <w:szCs w:val="24"/>
        </w:rPr>
      </w:pPr>
    </w:p>
    <w:p w14:paraId="7B22C37A" w14:textId="19077594" w:rsidR="009803F8" w:rsidRPr="00B92E7F" w:rsidRDefault="009803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21. </w:t>
      </w:r>
      <w:r w:rsidRPr="00B92E7F">
        <w:rPr>
          <w:rFonts w:ascii="Times New Roman" w:hAnsi="Times New Roman" w:cs="Times New Roman"/>
          <w:sz w:val="24"/>
          <w:szCs w:val="24"/>
        </w:rPr>
        <w:t xml:space="preserve">Kehtiv § 21 sätestab juhatuse liikmete volituste tähtaja. </w:t>
      </w:r>
    </w:p>
    <w:p w14:paraId="7F50D3C4" w14:textId="1614BFD9" w:rsidR="64CF7568" w:rsidRPr="00B92E7F" w:rsidRDefault="64CF7568" w:rsidP="00B92E7F">
      <w:pPr>
        <w:spacing w:after="0" w:line="240" w:lineRule="auto"/>
        <w:jc w:val="both"/>
        <w:rPr>
          <w:rFonts w:ascii="Times New Roman" w:hAnsi="Times New Roman" w:cs="Times New Roman"/>
          <w:sz w:val="24"/>
          <w:szCs w:val="24"/>
        </w:rPr>
      </w:pPr>
    </w:p>
    <w:p w14:paraId="2E1384E8" w14:textId="326E4596" w:rsidR="1770E98E" w:rsidRPr="00B92E7F" w:rsidRDefault="2473CC2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 xml:space="preserve">Lõike 1 muutmine. </w:t>
      </w:r>
      <w:r w:rsidR="7009E881" w:rsidRPr="00B92E7F">
        <w:rPr>
          <w:rFonts w:ascii="Times New Roman" w:hAnsi="Times New Roman" w:cs="Times New Roman"/>
          <w:sz w:val="24"/>
          <w:szCs w:val="24"/>
        </w:rPr>
        <w:t>Lõi</w:t>
      </w:r>
      <w:r w:rsidR="1BBE2618" w:rsidRPr="00B92E7F">
        <w:rPr>
          <w:rFonts w:ascii="Times New Roman" w:hAnsi="Times New Roman" w:cs="Times New Roman"/>
          <w:sz w:val="24"/>
          <w:szCs w:val="24"/>
        </w:rPr>
        <w:t>ge 1 sätestab, et</w:t>
      </w:r>
      <w:r w:rsidR="7009E881" w:rsidRPr="00B92E7F">
        <w:rPr>
          <w:rFonts w:ascii="Times New Roman" w:hAnsi="Times New Roman" w:cs="Times New Roman"/>
          <w:sz w:val="24"/>
          <w:szCs w:val="24"/>
        </w:rPr>
        <w:t xml:space="preserve"> Finantsinspektsiooni juhatuse liikme volituste tähtajaks kolm aastat. </w:t>
      </w:r>
      <w:r w:rsidR="74DA962D" w:rsidRPr="00B92E7F">
        <w:rPr>
          <w:rFonts w:ascii="Times New Roman" w:hAnsi="Times New Roman" w:cs="Times New Roman"/>
          <w:sz w:val="24"/>
          <w:szCs w:val="24"/>
        </w:rPr>
        <w:t xml:space="preserve">Finantsinspektsioon on teinud ettepaneku pikendada johtuvalt 14 aasta piirangu lisamisest (vt KAS § 21 lõike 5 muutmise selgitusi) juhatuse liikmete ja esimehe volituste tähtaegasid. </w:t>
      </w:r>
      <w:r w:rsidR="374FFB7E" w:rsidRPr="00B92E7F">
        <w:rPr>
          <w:rFonts w:ascii="Times New Roman" w:hAnsi="Times New Roman" w:cs="Times New Roman"/>
          <w:sz w:val="24"/>
          <w:szCs w:val="24"/>
        </w:rPr>
        <w:t xml:space="preserve">Järelevalveasutuse sõnul pidurdavad kehtivad tähtajad organisatsiooni arengut, sest </w:t>
      </w:r>
      <w:r w:rsidR="4F8F4803" w:rsidRPr="00B92E7F">
        <w:rPr>
          <w:rFonts w:ascii="Times New Roman" w:hAnsi="Times New Roman" w:cs="Times New Roman"/>
          <w:sz w:val="24"/>
          <w:szCs w:val="24"/>
        </w:rPr>
        <w:t xml:space="preserve">tulenevalt ameti pikkusest kulub esimene </w:t>
      </w:r>
      <w:r w:rsidR="542EBEDB" w:rsidRPr="00B92E7F">
        <w:rPr>
          <w:rFonts w:ascii="Times New Roman" w:hAnsi="Times New Roman" w:cs="Times New Roman"/>
          <w:sz w:val="24"/>
          <w:szCs w:val="24"/>
        </w:rPr>
        <w:t>ameti</w:t>
      </w:r>
      <w:r w:rsidR="030AEB3D" w:rsidRPr="00B92E7F">
        <w:rPr>
          <w:rFonts w:ascii="Times New Roman" w:hAnsi="Times New Roman" w:cs="Times New Roman"/>
          <w:sz w:val="24"/>
          <w:szCs w:val="24"/>
        </w:rPr>
        <w:t>aasta</w:t>
      </w:r>
      <w:r w:rsidR="4F8F4803" w:rsidRPr="00B92E7F">
        <w:rPr>
          <w:rFonts w:ascii="Times New Roman" w:hAnsi="Times New Roman" w:cs="Times New Roman"/>
          <w:sz w:val="24"/>
          <w:szCs w:val="24"/>
        </w:rPr>
        <w:t xml:space="preserve"> sisseelamisele, vajadusel struktuurimuudatustele ning järelevalve korralduse ümberkorrigeerimisele.</w:t>
      </w:r>
      <w:r w:rsidR="46A26757" w:rsidRPr="00B92E7F">
        <w:rPr>
          <w:rFonts w:ascii="Times New Roman" w:hAnsi="Times New Roman" w:cs="Times New Roman"/>
          <w:sz w:val="24"/>
          <w:szCs w:val="24"/>
        </w:rPr>
        <w:t xml:space="preserve"> </w:t>
      </w:r>
      <w:r w:rsidR="5D6DFED0" w:rsidRPr="00B92E7F">
        <w:rPr>
          <w:rFonts w:ascii="Times New Roman" w:hAnsi="Times New Roman" w:cs="Times New Roman"/>
          <w:sz w:val="24"/>
          <w:szCs w:val="24"/>
        </w:rPr>
        <w:t xml:space="preserve">Kuigi teisel ametiaastal saavutab juhatus oma täispotentsiaali ja töö efektiivsuse, jääb see kolmeaastase tähtaja tõttu lühikeseks, sest </w:t>
      </w:r>
      <w:r w:rsidR="47CCFE9C" w:rsidRPr="00B92E7F">
        <w:rPr>
          <w:rFonts w:ascii="Times New Roman" w:hAnsi="Times New Roman" w:cs="Times New Roman"/>
          <w:sz w:val="24"/>
          <w:szCs w:val="24"/>
        </w:rPr>
        <w:t>tegeleda tuleb volituste lõppemisest tulenevalt pooleliolevate menetluste ja protsesside lõpetamisega.</w:t>
      </w:r>
      <w:r w:rsidR="2360CFA0" w:rsidRPr="00B92E7F">
        <w:rPr>
          <w:rFonts w:ascii="Times New Roman" w:hAnsi="Times New Roman" w:cs="Times New Roman"/>
          <w:sz w:val="24"/>
          <w:szCs w:val="24"/>
        </w:rPr>
        <w:t xml:space="preserve"> Lisaks esineb teatud ebavõrdsus Finantsinspektsiooni juhatuse liikmete volituste ja teiste avaliku sektori juhtide volituste tähtaegades, sest üldreeglina on ameti, inspektsiooni vms asutuse juhi ametia</w:t>
      </w:r>
      <w:r w:rsidR="30A815F3" w:rsidRPr="00B92E7F">
        <w:rPr>
          <w:rFonts w:ascii="Times New Roman" w:hAnsi="Times New Roman" w:cs="Times New Roman"/>
          <w:sz w:val="24"/>
          <w:szCs w:val="24"/>
        </w:rPr>
        <w:t>eg viie aasta pikkune.</w:t>
      </w:r>
      <w:r w:rsidR="1770E98E" w:rsidRPr="00B92E7F">
        <w:rPr>
          <w:rStyle w:val="Allmrkuseviide"/>
          <w:rFonts w:ascii="Times New Roman" w:hAnsi="Times New Roman" w:cs="Times New Roman"/>
          <w:sz w:val="24"/>
          <w:szCs w:val="24"/>
        </w:rPr>
        <w:footnoteReference w:id="45"/>
      </w:r>
      <w:r w:rsidR="30A815F3" w:rsidRPr="00B92E7F">
        <w:rPr>
          <w:rFonts w:ascii="Times New Roman" w:hAnsi="Times New Roman" w:cs="Times New Roman"/>
          <w:sz w:val="24"/>
          <w:szCs w:val="24"/>
        </w:rPr>
        <w:t xml:space="preserve"> Kuigi Finantsinspektsioon on FIS § 4 lõike 1 kohaselt autonoomse pädevusega ja oma eelarvega Eesti Panga juures asuv asutus</w:t>
      </w:r>
      <w:r w:rsidR="6A369553" w:rsidRPr="00B92E7F">
        <w:rPr>
          <w:rFonts w:ascii="Times New Roman" w:hAnsi="Times New Roman" w:cs="Times New Roman"/>
          <w:sz w:val="24"/>
          <w:szCs w:val="24"/>
        </w:rPr>
        <w:t>, tegutseb ta lõike 2 kohaselt riigi nimel</w:t>
      </w:r>
      <w:r w:rsidR="23919ACA" w:rsidRPr="00B92E7F">
        <w:rPr>
          <w:rFonts w:ascii="Times New Roman" w:hAnsi="Times New Roman" w:cs="Times New Roman"/>
          <w:sz w:val="24"/>
          <w:szCs w:val="24"/>
        </w:rPr>
        <w:t xml:space="preserve">. Seega on </w:t>
      </w:r>
      <w:r w:rsidR="51AF0419" w:rsidRPr="00B92E7F">
        <w:rPr>
          <w:rFonts w:ascii="Times New Roman" w:hAnsi="Times New Roman" w:cs="Times New Roman"/>
          <w:sz w:val="24"/>
          <w:szCs w:val="24"/>
        </w:rPr>
        <w:t xml:space="preserve">Finantsinspektsioon haldusorgan, kellele on antud avaliku võimu teostamise õigus. </w:t>
      </w:r>
    </w:p>
    <w:p w14:paraId="6EE0C23C" w14:textId="6CAB4F92" w:rsidR="64CF7568" w:rsidRPr="00B92E7F" w:rsidRDefault="64CF7568" w:rsidP="00B92E7F">
      <w:pPr>
        <w:spacing w:after="0" w:line="240" w:lineRule="auto"/>
        <w:jc w:val="both"/>
        <w:rPr>
          <w:rFonts w:ascii="Times New Roman" w:hAnsi="Times New Roman" w:cs="Times New Roman"/>
          <w:sz w:val="24"/>
          <w:szCs w:val="24"/>
        </w:rPr>
      </w:pPr>
    </w:p>
    <w:p w14:paraId="250F83EA" w14:textId="30C14D00" w:rsidR="01EC7A2F" w:rsidRPr="00B92E7F" w:rsidRDefault="01EC7A2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Järelevalveasutuse juhtide</w:t>
      </w:r>
      <w:r w:rsidR="78DAAB47" w:rsidRPr="00B92E7F">
        <w:rPr>
          <w:rFonts w:ascii="Times New Roman" w:hAnsi="Times New Roman" w:cs="Times New Roman"/>
          <w:sz w:val="24"/>
          <w:szCs w:val="24"/>
        </w:rPr>
        <w:t xml:space="preserve"> ametia</w:t>
      </w:r>
      <w:r w:rsidR="6458D349" w:rsidRPr="00B92E7F">
        <w:rPr>
          <w:rFonts w:ascii="Times New Roman" w:hAnsi="Times New Roman" w:cs="Times New Roman"/>
          <w:sz w:val="24"/>
          <w:szCs w:val="24"/>
        </w:rPr>
        <w:t>egade</w:t>
      </w:r>
      <w:r w:rsidR="78DAAB47" w:rsidRPr="00B92E7F">
        <w:rPr>
          <w:rFonts w:ascii="Times New Roman" w:hAnsi="Times New Roman" w:cs="Times New Roman"/>
          <w:sz w:val="24"/>
          <w:szCs w:val="24"/>
        </w:rPr>
        <w:t xml:space="preserve"> pikendamisel </w:t>
      </w:r>
      <w:r w:rsidR="080A927B" w:rsidRPr="00B92E7F">
        <w:rPr>
          <w:rFonts w:ascii="Times New Roman" w:hAnsi="Times New Roman" w:cs="Times New Roman"/>
          <w:sz w:val="24"/>
          <w:szCs w:val="24"/>
        </w:rPr>
        <w:t xml:space="preserve">on </w:t>
      </w:r>
      <w:r w:rsidR="78DAAB47" w:rsidRPr="00B92E7F">
        <w:rPr>
          <w:rFonts w:ascii="Times New Roman" w:hAnsi="Times New Roman" w:cs="Times New Roman"/>
          <w:sz w:val="24"/>
          <w:szCs w:val="24"/>
        </w:rPr>
        <w:t>mitu positiivset külge. Esiteks, juhatuses</w:t>
      </w:r>
      <w:r w:rsidR="6636A246" w:rsidRPr="00B92E7F">
        <w:rPr>
          <w:rFonts w:ascii="Times New Roman" w:hAnsi="Times New Roman" w:cs="Times New Roman"/>
          <w:sz w:val="24"/>
          <w:szCs w:val="24"/>
        </w:rPr>
        <w:t xml:space="preserve"> toimuvad muudatused omavad otsest mõju nii organisatsiooni kui </w:t>
      </w:r>
      <w:r w:rsidR="724CFBA2" w:rsidRPr="00B92E7F">
        <w:rPr>
          <w:rFonts w:ascii="Times New Roman" w:hAnsi="Times New Roman" w:cs="Times New Roman"/>
          <w:sz w:val="24"/>
          <w:szCs w:val="24"/>
        </w:rPr>
        <w:t xml:space="preserve">ka </w:t>
      </w:r>
      <w:r w:rsidR="6636A246" w:rsidRPr="00B92E7F">
        <w:rPr>
          <w:rFonts w:ascii="Times New Roman" w:hAnsi="Times New Roman" w:cs="Times New Roman"/>
          <w:sz w:val="24"/>
          <w:szCs w:val="24"/>
        </w:rPr>
        <w:t xml:space="preserve">terviku stabiilsusele </w:t>
      </w:r>
      <w:r w:rsidR="3AAAA281" w:rsidRPr="00B92E7F">
        <w:rPr>
          <w:rFonts w:ascii="Times New Roman" w:hAnsi="Times New Roman" w:cs="Times New Roman"/>
          <w:sz w:val="24"/>
          <w:szCs w:val="24"/>
        </w:rPr>
        <w:t>ja</w:t>
      </w:r>
      <w:r w:rsidR="6636A246" w:rsidRPr="00B92E7F">
        <w:rPr>
          <w:rFonts w:ascii="Times New Roman" w:hAnsi="Times New Roman" w:cs="Times New Roman"/>
          <w:sz w:val="24"/>
          <w:szCs w:val="24"/>
        </w:rPr>
        <w:t xml:space="preserve"> järelevalvemenetluste efektiivsusele. K</w:t>
      </w:r>
      <w:r w:rsidR="500101C1" w:rsidRPr="00B92E7F">
        <w:rPr>
          <w:rFonts w:ascii="Times New Roman" w:hAnsi="Times New Roman" w:cs="Times New Roman"/>
          <w:sz w:val="24"/>
          <w:szCs w:val="24"/>
        </w:rPr>
        <w:t>uigi seadusega on sätestatud, et juhatuse esimehe volituste tähtaeg peab olema alati ühe aasta võrra pikem, kui juhatuse liikmete omad, et kanda juhatuse vahetumisel edasi organisatsiooni juhtimise põhimõtteid</w:t>
      </w:r>
      <w:r w:rsidR="6C665F9B" w:rsidRPr="00B92E7F">
        <w:rPr>
          <w:rFonts w:ascii="Times New Roman" w:hAnsi="Times New Roman" w:cs="Times New Roman"/>
          <w:sz w:val="24"/>
          <w:szCs w:val="24"/>
        </w:rPr>
        <w:t xml:space="preserve">, </w:t>
      </w:r>
      <w:r w:rsidR="6F7483BB" w:rsidRPr="00B92E7F">
        <w:rPr>
          <w:rFonts w:ascii="Times New Roman" w:hAnsi="Times New Roman" w:cs="Times New Roman"/>
          <w:sz w:val="24"/>
          <w:szCs w:val="24"/>
        </w:rPr>
        <w:t>kogemusi,</w:t>
      </w:r>
      <w:r w:rsidR="6629D5EC" w:rsidRPr="00B92E7F">
        <w:rPr>
          <w:rFonts w:ascii="Times New Roman" w:hAnsi="Times New Roman" w:cs="Times New Roman"/>
          <w:sz w:val="24"/>
          <w:szCs w:val="24"/>
        </w:rPr>
        <w:t xml:space="preserve"> </w:t>
      </w:r>
      <w:r w:rsidR="6C665F9B" w:rsidRPr="00B92E7F">
        <w:rPr>
          <w:rFonts w:ascii="Times New Roman" w:hAnsi="Times New Roman" w:cs="Times New Roman"/>
          <w:sz w:val="24"/>
          <w:szCs w:val="24"/>
        </w:rPr>
        <w:t>korda ja kultuuri, võib juhatuse liikmeks valida isiku, kes on seni töötanud ainult erasektoris ning ei pruugi seetõttu olla kursis haldusmenetluse läbiviimisega ning haldusorgani juhtimi</w:t>
      </w:r>
      <w:r w:rsidR="247F7C16" w:rsidRPr="00B92E7F">
        <w:rPr>
          <w:rFonts w:ascii="Times New Roman" w:hAnsi="Times New Roman" w:cs="Times New Roman"/>
          <w:sz w:val="24"/>
          <w:szCs w:val="24"/>
        </w:rPr>
        <w:t>sega. Sellistes olukordades on inimlik, et erasektori taustaga juhatuse liikme sisseelamise periood on pikem, mis avaldab mõju järelevalvemenetluste kiirusele</w:t>
      </w:r>
      <w:r w:rsidR="2678B3CA" w:rsidRPr="00B92E7F">
        <w:rPr>
          <w:rFonts w:ascii="Times New Roman" w:hAnsi="Times New Roman" w:cs="Times New Roman"/>
          <w:sz w:val="24"/>
          <w:szCs w:val="24"/>
        </w:rPr>
        <w:t xml:space="preserve"> ja organisatsiooni juhtimisele.</w:t>
      </w:r>
      <w:r w:rsidR="247F7C16" w:rsidRPr="00B92E7F">
        <w:rPr>
          <w:rFonts w:ascii="Times New Roman" w:hAnsi="Times New Roman" w:cs="Times New Roman"/>
          <w:sz w:val="24"/>
          <w:szCs w:val="24"/>
        </w:rPr>
        <w:t xml:space="preserve"> </w:t>
      </w:r>
    </w:p>
    <w:p w14:paraId="2419775C" w14:textId="1050A1B8" w:rsidR="7B71D619" w:rsidRPr="00B92E7F" w:rsidRDefault="7B71D619" w:rsidP="00B92E7F">
      <w:pPr>
        <w:spacing w:after="0" w:line="240" w:lineRule="auto"/>
        <w:jc w:val="both"/>
        <w:rPr>
          <w:rFonts w:ascii="Times New Roman" w:hAnsi="Times New Roman" w:cs="Times New Roman"/>
          <w:sz w:val="24"/>
          <w:szCs w:val="24"/>
        </w:rPr>
      </w:pPr>
    </w:p>
    <w:p w14:paraId="1607A59E" w14:textId="4898092C" w:rsidR="247F7C16" w:rsidRPr="00B92E7F" w:rsidRDefault="247F7C1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Teiseks</w:t>
      </w:r>
      <w:r w:rsidR="098C4925" w:rsidRPr="00B92E7F">
        <w:rPr>
          <w:rFonts w:ascii="Times New Roman" w:hAnsi="Times New Roman" w:cs="Times New Roman"/>
          <w:sz w:val="24"/>
          <w:szCs w:val="24"/>
        </w:rPr>
        <w:t xml:space="preserve"> harmoniseeritakse muudatustega avaliku sektori tippjuhtide ametiaegu, ses</w:t>
      </w:r>
      <w:r w:rsidR="38586AEE" w:rsidRPr="00B92E7F">
        <w:rPr>
          <w:rFonts w:ascii="Times New Roman" w:hAnsi="Times New Roman" w:cs="Times New Roman"/>
          <w:sz w:val="24"/>
          <w:szCs w:val="24"/>
        </w:rPr>
        <w:t>t juhatuse esimehe volituste tähtaega pikendatakse viiele aastale. Sama kaua on ametis</w:t>
      </w:r>
      <w:r w:rsidR="5246A4B6" w:rsidRPr="00B92E7F">
        <w:rPr>
          <w:rFonts w:ascii="Times New Roman" w:hAnsi="Times New Roman" w:cs="Times New Roman"/>
          <w:sz w:val="24"/>
          <w:szCs w:val="24"/>
        </w:rPr>
        <w:t xml:space="preserve"> näiteks</w:t>
      </w:r>
      <w:r w:rsidR="38586AEE" w:rsidRPr="00B92E7F">
        <w:rPr>
          <w:rFonts w:ascii="Times New Roman" w:hAnsi="Times New Roman" w:cs="Times New Roman"/>
          <w:sz w:val="24"/>
          <w:szCs w:val="24"/>
        </w:rPr>
        <w:t xml:space="preserve"> Rahapesu Andmebüroo </w:t>
      </w:r>
      <w:r w:rsidR="2F294E49" w:rsidRPr="00B92E7F">
        <w:rPr>
          <w:rFonts w:ascii="Times New Roman" w:hAnsi="Times New Roman" w:cs="Times New Roman"/>
          <w:sz w:val="24"/>
          <w:szCs w:val="24"/>
        </w:rPr>
        <w:t>juht</w:t>
      </w:r>
      <w:r w:rsidR="6A34968A" w:rsidRPr="00B92E7F">
        <w:rPr>
          <w:rFonts w:ascii="Times New Roman" w:hAnsi="Times New Roman" w:cs="Times New Roman"/>
          <w:sz w:val="24"/>
          <w:szCs w:val="24"/>
        </w:rPr>
        <w:t>, kelle hallatav asutus</w:t>
      </w:r>
      <w:r w:rsidR="1790AC9F" w:rsidRPr="00B92E7F">
        <w:rPr>
          <w:rFonts w:ascii="Times New Roman" w:hAnsi="Times New Roman" w:cs="Times New Roman"/>
          <w:sz w:val="24"/>
          <w:szCs w:val="24"/>
        </w:rPr>
        <w:t xml:space="preserve"> </w:t>
      </w:r>
      <w:r w:rsidR="6A34968A" w:rsidRPr="00B92E7F">
        <w:rPr>
          <w:rFonts w:ascii="Times New Roman" w:hAnsi="Times New Roman" w:cs="Times New Roman"/>
          <w:sz w:val="24"/>
          <w:szCs w:val="24"/>
        </w:rPr>
        <w:t>tegeleb samuti finantsjärelevalvega rahapesu ja terrorismi rahastamise tõkestamise aspektist, aga ka teiste valitsusasutuste hallatavad riigiasutus</w:t>
      </w:r>
      <w:r w:rsidR="25FB934F" w:rsidRPr="00B92E7F">
        <w:rPr>
          <w:rFonts w:ascii="Times New Roman" w:hAnsi="Times New Roman" w:cs="Times New Roman"/>
          <w:sz w:val="24"/>
          <w:szCs w:val="24"/>
        </w:rPr>
        <w:t xml:space="preserve">te </w:t>
      </w:r>
      <w:r w:rsidR="3C935267" w:rsidRPr="00B92E7F">
        <w:rPr>
          <w:rFonts w:ascii="Times New Roman" w:hAnsi="Times New Roman" w:cs="Times New Roman"/>
          <w:sz w:val="24"/>
          <w:szCs w:val="24"/>
        </w:rPr>
        <w:t>(</w:t>
      </w:r>
      <w:r w:rsidR="3EAE24B6" w:rsidRPr="00B92E7F">
        <w:rPr>
          <w:rFonts w:ascii="Times New Roman" w:hAnsi="Times New Roman" w:cs="Times New Roman"/>
          <w:sz w:val="24"/>
          <w:szCs w:val="24"/>
        </w:rPr>
        <w:t xml:space="preserve">näiteks </w:t>
      </w:r>
      <w:r w:rsidR="3C935267" w:rsidRPr="00B92E7F">
        <w:rPr>
          <w:rFonts w:ascii="Times New Roman" w:hAnsi="Times New Roman" w:cs="Times New Roman"/>
          <w:sz w:val="24"/>
          <w:szCs w:val="24"/>
        </w:rPr>
        <w:t>T</w:t>
      </w:r>
      <w:r w:rsidR="7D93286D" w:rsidRPr="00B92E7F">
        <w:rPr>
          <w:rFonts w:ascii="Times New Roman" w:hAnsi="Times New Roman" w:cs="Times New Roman"/>
          <w:sz w:val="24"/>
          <w:szCs w:val="24"/>
        </w:rPr>
        <w:t>TJA</w:t>
      </w:r>
      <w:r w:rsidR="3C935267" w:rsidRPr="00B92E7F">
        <w:rPr>
          <w:rFonts w:ascii="Times New Roman" w:hAnsi="Times New Roman" w:cs="Times New Roman"/>
          <w:sz w:val="24"/>
          <w:szCs w:val="24"/>
        </w:rPr>
        <w:t xml:space="preserve">, Konkurentsiamet, </w:t>
      </w:r>
      <w:r w:rsidR="1EEED588" w:rsidRPr="00B92E7F">
        <w:rPr>
          <w:rFonts w:ascii="Times New Roman" w:hAnsi="Times New Roman" w:cs="Times New Roman"/>
          <w:sz w:val="24"/>
          <w:szCs w:val="24"/>
        </w:rPr>
        <w:t>Andmekaitse Inspektsioon, riigi rakenduskõrgkoolid ja muuseumid</w:t>
      </w:r>
      <w:r w:rsidR="61AA9E9D" w:rsidRPr="00B92E7F">
        <w:rPr>
          <w:rFonts w:ascii="Times New Roman" w:hAnsi="Times New Roman" w:cs="Times New Roman"/>
          <w:sz w:val="24"/>
          <w:szCs w:val="24"/>
        </w:rPr>
        <w:t>)</w:t>
      </w:r>
      <w:r w:rsidR="1B9DAEB4" w:rsidRPr="00B92E7F">
        <w:rPr>
          <w:rFonts w:ascii="Times New Roman" w:hAnsi="Times New Roman" w:cs="Times New Roman"/>
          <w:sz w:val="24"/>
          <w:szCs w:val="24"/>
        </w:rPr>
        <w:t xml:space="preserve"> juhid.</w:t>
      </w:r>
      <w:r w:rsidR="61AA9E9D" w:rsidRPr="00B92E7F">
        <w:rPr>
          <w:rFonts w:ascii="Times New Roman" w:hAnsi="Times New Roman" w:cs="Times New Roman"/>
          <w:sz w:val="24"/>
          <w:szCs w:val="24"/>
        </w:rPr>
        <w:t xml:space="preserve"> Siinkohal tuleb </w:t>
      </w:r>
      <w:r w:rsidR="58417BB6" w:rsidRPr="00B92E7F">
        <w:rPr>
          <w:rFonts w:ascii="Times New Roman" w:hAnsi="Times New Roman" w:cs="Times New Roman"/>
          <w:sz w:val="24"/>
          <w:szCs w:val="24"/>
        </w:rPr>
        <w:t>selgi</w:t>
      </w:r>
      <w:r w:rsidR="61AA9E9D" w:rsidRPr="00B92E7F">
        <w:rPr>
          <w:rFonts w:ascii="Times New Roman" w:hAnsi="Times New Roman" w:cs="Times New Roman"/>
          <w:sz w:val="24"/>
          <w:szCs w:val="24"/>
        </w:rPr>
        <w:t>tada, et kuigi Finantsinspektsioon ei ole valitsusasutuse hallatav riigiasutus, vaid E</w:t>
      </w:r>
      <w:r w:rsidR="6A0F50BE" w:rsidRPr="00B92E7F">
        <w:rPr>
          <w:rFonts w:ascii="Times New Roman" w:hAnsi="Times New Roman" w:cs="Times New Roman"/>
          <w:sz w:val="24"/>
          <w:szCs w:val="24"/>
        </w:rPr>
        <w:t xml:space="preserve">esti Panga juures asuv asutus, </w:t>
      </w:r>
      <w:r w:rsidR="26D26D34" w:rsidRPr="00B92E7F">
        <w:rPr>
          <w:rFonts w:ascii="Times New Roman" w:hAnsi="Times New Roman" w:cs="Times New Roman"/>
          <w:sz w:val="24"/>
          <w:szCs w:val="24"/>
        </w:rPr>
        <w:t>ning Eesti Pank ei allu Eesti Panga seaduse § 3 lõike 1 teise lause kohaselt Vabariigi Valitsusele ega ühele</w:t>
      </w:r>
      <w:r w:rsidR="521C27D0" w:rsidRPr="00B92E7F">
        <w:rPr>
          <w:rFonts w:ascii="Times New Roman" w:hAnsi="Times New Roman" w:cs="Times New Roman"/>
          <w:sz w:val="24"/>
          <w:szCs w:val="24"/>
        </w:rPr>
        <w:t xml:space="preserve">gi teisele täidesaatvale riigivõimuasutusele, ei ole eelnõu koostajate hinnangul mõistlik harmoniseerida Finantsinspektsiooni juhtide ametiaja pikkust </w:t>
      </w:r>
      <w:r w:rsidR="48F624B8" w:rsidRPr="00B92E7F">
        <w:rPr>
          <w:rFonts w:ascii="Times New Roman" w:hAnsi="Times New Roman" w:cs="Times New Roman"/>
          <w:sz w:val="24"/>
          <w:szCs w:val="24"/>
        </w:rPr>
        <w:t xml:space="preserve">lähtuvalt </w:t>
      </w:r>
      <w:r w:rsidR="521C27D0" w:rsidRPr="00B92E7F">
        <w:rPr>
          <w:rFonts w:ascii="Times New Roman" w:hAnsi="Times New Roman" w:cs="Times New Roman"/>
          <w:sz w:val="24"/>
          <w:szCs w:val="24"/>
        </w:rPr>
        <w:t>Eesti Panga presidendi ametiaja pikkuse</w:t>
      </w:r>
      <w:r w:rsidR="4345C0D6" w:rsidRPr="00B92E7F">
        <w:rPr>
          <w:rFonts w:ascii="Times New Roman" w:hAnsi="Times New Roman" w:cs="Times New Roman"/>
          <w:sz w:val="24"/>
          <w:szCs w:val="24"/>
        </w:rPr>
        <w:t>st</w:t>
      </w:r>
      <w:r w:rsidR="521C27D0" w:rsidRPr="00B92E7F">
        <w:rPr>
          <w:rFonts w:ascii="Times New Roman" w:hAnsi="Times New Roman" w:cs="Times New Roman"/>
          <w:sz w:val="24"/>
          <w:szCs w:val="24"/>
        </w:rPr>
        <w:t xml:space="preserve"> (seitse aastat)</w:t>
      </w:r>
      <w:r w:rsidR="25DEDAB5" w:rsidRPr="00B92E7F">
        <w:rPr>
          <w:rFonts w:ascii="Times New Roman" w:hAnsi="Times New Roman" w:cs="Times New Roman"/>
          <w:sz w:val="24"/>
          <w:szCs w:val="24"/>
        </w:rPr>
        <w:t xml:space="preserve">, </w:t>
      </w:r>
      <w:r w:rsidR="18035F63" w:rsidRPr="00B92E7F">
        <w:rPr>
          <w:rFonts w:ascii="Times New Roman" w:hAnsi="Times New Roman" w:cs="Times New Roman"/>
          <w:sz w:val="24"/>
          <w:szCs w:val="24"/>
        </w:rPr>
        <w:t>vaid pigem</w:t>
      </w:r>
      <w:r w:rsidR="0FA91DD5" w:rsidRPr="00B92E7F">
        <w:rPr>
          <w:rFonts w:ascii="Times New Roman" w:hAnsi="Times New Roman" w:cs="Times New Roman"/>
          <w:sz w:val="24"/>
          <w:szCs w:val="24"/>
        </w:rPr>
        <w:t xml:space="preserve"> valitsusasutuste hallatavate riigiasutuste ja Eesti Panga </w:t>
      </w:r>
      <w:r w:rsidR="18035F63" w:rsidRPr="00B92E7F">
        <w:rPr>
          <w:rFonts w:ascii="Times New Roman" w:hAnsi="Times New Roman" w:cs="Times New Roman"/>
          <w:sz w:val="24"/>
          <w:szCs w:val="24"/>
        </w:rPr>
        <w:t xml:space="preserve">asepresidentide </w:t>
      </w:r>
      <w:r w:rsidR="2AE843CE" w:rsidRPr="00B92E7F">
        <w:rPr>
          <w:rFonts w:ascii="Times New Roman" w:hAnsi="Times New Roman" w:cs="Times New Roman"/>
          <w:sz w:val="24"/>
          <w:szCs w:val="24"/>
        </w:rPr>
        <w:t xml:space="preserve">ametiaja </w:t>
      </w:r>
      <w:r w:rsidR="18035F63" w:rsidRPr="00B92E7F">
        <w:rPr>
          <w:rFonts w:ascii="Times New Roman" w:hAnsi="Times New Roman" w:cs="Times New Roman"/>
          <w:sz w:val="24"/>
          <w:szCs w:val="24"/>
        </w:rPr>
        <w:t xml:space="preserve">pikkusest (viis aastat), </w:t>
      </w:r>
      <w:r w:rsidR="25DEDAB5" w:rsidRPr="00B92E7F">
        <w:rPr>
          <w:rFonts w:ascii="Times New Roman" w:hAnsi="Times New Roman" w:cs="Times New Roman"/>
          <w:sz w:val="24"/>
          <w:szCs w:val="24"/>
        </w:rPr>
        <w:t xml:space="preserve">sest </w:t>
      </w:r>
      <w:r w:rsidR="54443959" w:rsidRPr="00B92E7F">
        <w:rPr>
          <w:rFonts w:ascii="Times New Roman" w:hAnsi="Times New Roman" w:cs="Times New Roman"/>
          <w:sz w:val="24"/>
          <w:szCs w:val="24"/>
        </w:rPr>
        <w:t>seitsmeaastane</w:t>
      </w:r>
      <w:r w:rsidR="25DEDAB5" w:rsidRPr="00B92E7F">
        <w:rPr>
          <w:rFonts w:ascii="Times New Roman" w:hAnsi="Times New Roman" w:cs="Times New Roman"/>
          <w:sz w:val="24"/>
          <w:szCs w:val="24"/>
        </w:rPr>
        <w:t xml:space="preserve"> ametiaeg raskendab selliste kandidaatide leidmist, kes oleksid nõus nii pikalt olema ametis</w:t>
      </w:r>
      <w:r w:rsidR="04D1F630" w:rsidRPr="00B92E7F">
        <w:rPr>
          <w:rFonts w:ascii="Times New Roman" w:hAnsi="Times New Roman" w:cs="Times New Roman"/>
          <w:sz w:val="24"/>
          <w:szCs w:val="24"/>
        </w:rPr>
        <w:t xml:space="preserve">. </w:t>
      </w:r>
      <w:r w:rsidR="1F71CBCB" w:rsidRPr="00B92E7F">
        <w:rPr>
          <w:rFonts w:ascii="Times New Roman" w:hAnsi="Times New Roman" w:cs="Times New Roman"/>
          <w:sz w:val="24"/>
          <w:szCs w:val="24"/>
        </w:rPr>
        <w:t>Samuti tuleb ametiaegade pikendamisel võtta arvesse Finantsinspektsiooni ja Eesti Panga funktsioone</w:t>
      </w:r>
      <w:r w:rsidR="1E53AE9C" w:rsidRPr="00B92E7F">
        <w:rPr>
          <w:rFonts w:ascii="Times New Roman" w:hAnsi="Times New Roman" w:cs="Times New Roman"/>
          <w:sz w:val="24"/>
          <w:szCs w:val="24"/>
        </w:rPr>
        <w:t xml:space="preserve"> ja ülesandeid, sest riikliku järelevalve tõhus teostamine eeldab Finantsinspektsiooni aktiivust, et reageerida finantsjärelevalvesubjektide rikkumis</w:t>
      </w:r>
      <w:r w:rsidR="7BBBF079" w:rsidRPr="00B92E7F">
        <w:rPr>
          <w:rFonts w:ascii="Times New Roman" w:hAnsi="Times New Roman" w:cs="Times New Roman"/>
          <w:sz w:val="24"/>
          <w:szCs w:val="24"/>
        </w:rPr>
        <w:t xml:space="preserve">tele, ning sisemist innovatsiooni, mida saab tagada läbi juhtide vahetumise mõistlike ajaperioodide tagant. </w:t>
      </w:r>
      <w:r w:rsidR="7652E0CF" w:rsidRPr="00B92E7F">
        <w:rPr>
          <w:rFonts w:ascii="Times New Roman" w:hAnsi="Times New Roman" w:cs="Times New Roman"/>
          <w:sz w:val="24"/>
          <w:szCs w:val="24"/>
        </w:rPr>
        <w:t>Veel enam, liiga pikk ametiaeg (ja ka teiseks ametiajaks tagasi valimine) võib tekitada olukorra, et kvaliteetsete</w:t>
      </w:r>
      <w:r w:rsidR="22141FD7" w:rsidRPr="00B92E7F">
        <w:rPr>
          <w:rFonts w:ascii="Times New Roman" w:hAnsi="Times New Roman" w:cs="Times New Roman"/>
          <w:sz w:val="24"/>
          <w:szCs w:val="24"/>
        </w:rPr>
        <w:t xml:space="preserve"> juhikandidaatide asemel</w:t>
      </w:r>
      <w:r w:rsidR="7351443C" w:rsidRPr="00B92E7F">
        <w:rPr>
          <w:rFonts w:ascii="Times New Roman" w:hAnsi="Times New Roman" w:cs="Times New Roman"/>
          <w:sz w:val="24"/>
          <w:szCs w:val="24"/>
        </w:rPr>
        <w:t xml:space="preserve">, kes pelgavad pikemat ametiaega, suureneb selliste kandidaatide hulk, </w:t>
      </w:r>
      <w:r w:rsidR="35B58B05" w:rsidRPr="00B92E7F">
        <w:rPr>
          <w:rFonts w:ascii="Times New Roman" w:hAnsi="Times New Roman" w:cs="Times New Roman"/>
          <w:sz w:val="24"/>
          <w:szCs w:val="24"/>
        </w:rPr>
        <w:t xml:space="preserve">kelle soov leida </w:t>
      </w:r>
      <w:r w:rsidR="687625E6" w:rsidRPr="00B92E7F">
        <w:rPr>
          <w:rFonts w:ascii="Times New Roman" w:hAnsi="Times New Roman" w:cs="Times New Roman"/>
          <w:sz w:val="24"/>
          <w:szCs w:val="24"/>
        </w:rPr>
        <w:t xml:space="preserve">endale </w:t>
      </w:r>
      <w:r w:rsidR="35B58B05" w:rsidRPr="00B92E7F">
        <w:rPr>
          <w:rFonts w:ascii="Times New Roman" w:hAnsi="Times New Roman" w:cs="Times New Roman"/>
          <w:sz w:val="24"/>
          <w:szCs w:val="24"/>
        </w:rPr>
        <w:t xml:space="preserve">soodne ametikoht näiteks </w:t>
      </w:r>
      <w:r w:rsidR="51EE6CDB" w:rsidRPr="00B92E7F">
        <w:rPr>
          <w:rFonts w:ascii="Times New Roman" w:hAnsi="Times New Roman" w:cs="Times New Roman"/>
          <w:sz w:val="24"/>
          <w:szCs w:val="24"/>
        </w:rPr>
        <w:t xml:space="preserve">enne </w:t>
      </w:r>
      <w:r w:rsidR="35B58B05" w:rsidRPr="00B92E7F">
        <w:rPr>
          <w:rFonts w:ascii="Times New Roman" w:hAnsi="Times New Roman" w:cs="Times New Roman"/>
          <w:sz w:val="24"/>
          <w:szCs w:val="24"/>
        </w:rPr>
        <w:t>pensionile suundumis</w:t>
      </w:r>
      <w:r w:rsidR="7F6BFFE6" w:rsidRPr="00B92E7F">
        <w:rPr>
          <w:rFonts w:ascii="Times New Roman" w:hAnsi="Times New Roman" w:cs="Times New Roman"/>
          <w:sz w:val="24"/>
          <w:szCs w:val="24"/>
        </w:rPr>
        <w:t>t</w:t>
      </w:r>
      <w:r w:rsidR="35B58B05" w:rsidRPr="00B92E7F">
        <w:rPr>
          <w:rFonts w:ascii="Times New Roman" w:hAnsi="Times New Roman" w:cs="Times New Roman"/>
          <w:sz w:val="24"/>
          <w:szCs w:val="24"/>
        </w:rPr>
        <w:t xml:space="preserve">, </w:t>
      </w:r>
      <w:r w:rsidR="55F5ABB2" w:rsidRPr="00B92E7F">
        <w:rPr>
          <w:rFonts w:ascii="Times New Roman" w:hAnsi="Times New Roman" w:cs="Times New Roman"/>
          <w:sz w:val="24"/>
          <w:szCs w:val="24"/>
        </w:rPr>
        <w:t>omab</w:t>
      </w:r>
      <w:r w:rsidR="0E0A292E" w:rsidRPr="00B92E7F">
        <w:rPr>
          <w:rFonts w:ascii="Times New Roman" w:hAnsi="Times New Roman" w:cs="Times New Roman"/>
          <w:sz w:val="24"/>
          <w:szCs w:val="24"/>
        </w:rPr>
        <w:t xml:space="preserve"> nende jaoks</w:t>
      </w:r>
      <w:r w:rsidR="55F5ABB2" w:rsidRPr="00B92E7F">
        <w:rPr>
          <w:rFonts w:ascii="Times New Roman" w:hAnsi="Times New Roman" w:cs="Times New Roman"/>
          <w:sz w:val="24"/>
          <w:szCs w:val="24"/>
        </w:rPr>
        <w:t xml:space="preserve"> suuremat prioriteeti kui eesmärk juhtida finantsjärelevalveasutust efektiivselt ja tulemusl</w:t>
      </w:r>
      <w:r w:rsidR="7EA3384B" w:rsidRPr="00B92E7F">
        <w:rPr>
          <w:rFonts w:ascii="Times New Roman" w:hAnsi="Times New Roman" w:cs="Times New Roman"/>
          <w:sz w:val="24"/>
          <w:szCs w:val="24"/>
        </w:rPr>
        <w:t xml:space="preserve">ikult. </w:t>
      </w:r>
      <w:r w:rsidR="0E4408C9" w:rsidRPr="00B92E7F">
        <w:rPr>
          <w:rFonts w:ascii="Times New Roman" w:hAnsi="Times New Roman" w:cs="Times New Roman"/>
          <w:sz w:val="24"/>
          <w:szCs w:val="24"/>
        </w:rPr>
        <w:t xml:space="preserve">Samuti ei ole välistatud, et kandideerimise protsessis sellise isiku </w:t>
      </w:r>
      <w:r w:rsidR="05B5CCC2" w:rsidRPr="00B92E7F">
        <w:rPr>
          <w:rFonts w:ascii="Times New Roman" w:hAnsi="Times New Roman" w:cs="Times New Roman"/>
          <w:sz w:val="24"/>
          <w:szCs w:val="24"/>
        </w:rPr>
        <w:t>tegelik tahe kohe</w:t>
      </w:r>
      <w:r w:rsidR="0C05C924" w:rsidRPr="00B92E7F">
        <w:rPr>
          <w:rFonts w:ascii="Times New Roman" w:hAnsi="Times New Roman" w:cs="Times New Roman"/>
          <w:sz w:val="24"/>
          <w:szCs w:val="24"/>
        </w:rPr>
        <w:t xml:space="preserve"> ei avaldu ning taoline isik valitakse juhatuse liikmeks. </w:t>
      </w:r>
    </w:p>
    <w:p w14:paraId="2A9FD1BE" w14:textId="22501264" w:rsidR="7B71D619" w:rsidRPr="00B92E7F" w:rsidRDefault="7B71D619" w:rsidP="00B92E7F">
      <w:pPr>
        <w:spacing w:after="0" w:line="240" w:lineRule="auto"/>
        <w:jc w:val="both"/>
        <w:rPr>
          <w:rFonts w:ascii="Times New Roman" w:hAnsi="Times New Roman" w:cs="Times New Roman"/>
          <w:sz w:val="24"/>
          <w:szCs w:val="24"/>
        </w:rPr>
      </w:pPr>
    </w:p>
    <w:p w14:paraId="4814ED8D" w14:textId="1432B0E4" w:rsidR="70B57DE5" w:rsidRPr="00B92E7F" w:rsidRDefault="70B57DE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Kolmandaks suurendab ametiaegade pikendamine aasta võrra juhatuse liikmete sõltumatust</w:t>
      </w:r>
      <w:r w:rsidR="269D6638" w:rsidRPr="00B92E7F">
        <w:rPr>
          <w:rFonts w:ascii="Times New Roman" w:hAnsi="Times New Roman" w:cs="Times New Roman"/>
          <w:sz w:val="24"/>
          <w:szCs w:val="24"/>
        </w:rPr>
        <w:t xml:space="preserve"> ning tagab finantsjärelevalve asutuse stabiilse toimimise. Sõltuvuse all </w:t>
      </w:r>
      <w:r w:rsidR="78590289" w:rsidRPr="00B92E7F">
        <w:rPr>
          <w:rFonts w:ascii="Times New Roman" w:hAnsi="Times New Roman" w:cs="Times New Roman"/>
          <w:sz w:val="24"/>
          <w:szCs w:val="24"/>
        </w:rPr>
        <w:t>mõeldakse igasugust välist mõjutust</w:t>
      </w:r>
      <w:r w:rsidR="63293A5E" w:rsidRPr="00B92E7F">
        <w:rPr>
          <w:rFonts w:ascii="Times New Roman" w:hAnsi="Times New Roman" w:cs="Times New Roman"/>
          <w:sz w:val="24"/>
          <w:szCs w:val="24"/>
        </w:rPr>
        <w:t xml:space="preserve">, </w:t>
      </w:r>
      <w:r w:rsidR="6E0336A5" w:rsidRPr="00B92E7F">
        <w:rPr>
          <w:rFonts w:ascii="Times New Roman" w:hAnsi="Times New Roman" w:cs="Times New Roman"/>
          <w:sz w:val="24"/>
          <w:szCs w:val="24"/>
        </w:rPr>
        <w:t>millega soovitakse kasutada ära juhatuse liikmele antud võimu või</w:t>
      </w:r>
      <w:r w:rsidR="76C17E47" w:rsidRPr="00B92E7F">
        <w:rPr>
          <w:rFonts w:ascii="Times New Roman" w:hAnsi="Times New Roman" w:cs="Times New Roman"/>
          <w:sz w:val="24"/>
          <w:szCs w:val="24"/>
        </w:rPr>
        <w:t xml:space="preserve"> suunata tema otsuste tegemist.</w:t>
      </w:r>
      <w:r w:rsidR="57B96CBF" w:rsidRPr="00B92E7F">
        <w:rPr>
          <w:rFonts w:ascii="Times New Roman" w:hAnsi="Times New Roman" w:cs="Times New Roman"/>
          <w:sz w:val="24"/>
          <w:szCs w:val="24"/>
        </w:rPr>
        <w:t xml:space="preserve"> </w:t>
      </w:r>
    </w:p>
    <w:p w14:paraId="4FBDF0D1" w14:textId="6C3D0563" w:rsidR="7B71D619" w:rsidRPr="00B92E7F" w:rsidRDefault="7B71D619" w:rsidP="00B92E7F">
      <w:pPr>
        <w:spacing w:after="0" w:line="240" w:lineRule="auto"/>
        <w:jc w:val="both"/>
        <w:rPr>
          <w:rFonts w:ascii="Times New Roman" w:hAnsi="Times New Roman" w:cs="Times New Roman"/>
          <w:sz w:val="24"/>
          <w:szCs w:val="24"/>
        </w:rPr>
      </w:pPr>
    </w:p>
    <w:p w14:paraId="3C6CD6C9" w14:textId="2E95A267" w:rsidR="57B96CBF" w:rsidRPr="00B92E7F" w:rsidRDefault="57B96CB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Eeltoodust tulenevalt pikendatakse juhatuse liikmete volituste tähtaega kolmelt aastalt neljale aastale ning juhatuse esimene volituste tähtaega neljalt aastalt viiele aastale. </w:t>
      </w:r>
    </w:p>
    <w:p w14:paraId="6FC17049" w14:textId="3042F32A" w:rsidR="64CF7568" w:rsidRPr="00B92E7F" w:rsidRDefault="64CF7568" w:rsidP="00B92E7F">
      <w:pPr>
        <w:spacing w:after="0" w:line="240" w:lineRule="auto"/>
        <w:jc w:val="both"/>
        <w:rPr>
          <w:rFonts w:ascii="Times New Roman" w:hAnsi="Times New Roman" w:cs="Times New Roman"/>
          <w:b/>
          <w:bCs/>
          <w:sz w:val="24"/>
          <w:szCs w:val="24"/>
        </w:rPr>
      </w:pPr>
    </w:p>
    <w:p w14:paraId="1E3C1EB3" w14:textId="42FEC6DA" w:rsidR="1770E98E" w:rsidRPr="00B92E7F" w:rsidRDefault="1770E98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61A7A2CF" w:rsidRPr="00B92E7F">
        <w:rPr>
          <w:rFonts w:ascii="Times New Roman" w:hAnsi="Times New Roman" w:cs="Times New Roman"/>
          <w:sz w:val="24"/>
          <w:szCs w:val="24"/>
        </w:rPr>
        <w:t>Lõike</w:t>
      </w:r>
      <w:r w:rsidR="41C8E2ED" w:rsidRPr="00B92E7F">
        <w:rPr>
          <w:rFonts w:ascii="Times New Roman" w:hAnsi="Times New Roman" w:cs="Times New Roman"/>
          <w:sz w:val="24"/>
          <w:szCs w:val="24"/>
        </w:rPr>
        <w:t xml:space="preserve"> 2 kohaselt on Finantsinspektsiooni juhatuse esimehe volituste tähtaeg neli aastat. </w:t>
      </w:r>
      <w:r w:rsidR="249ACBA0" w:rsidRPr="00B92E7F">
        <w:rPr>
          <w:rFonts w:ascii="Times New Roman" w:hAnsi="Times New Roman" w:cs="Times New Roman"/>
          <w:sz w:val="24"/>
          <w:szCs w:val="24"/>
        </w:rPr>
        <w:t xml:space="preserve">Juhatuse esimehe volituste tähtaega pikendatakse neljalt aastalt viiele aastale (vt § 21 lõike 1 muutmise selgitusi). </w:t>
      </w:r>
    </w:p>
    <w:p w14:paraId="6984C5CE" w14:textId="22756754" w:rsidR="64CF7568" w:rsidRPr="00B92E7F" w:rsidRDefault="64CF7568" w:rsidP="00B92E7F">
      <w:pPr>
        <w:spacing w:after="0" w:line="240" w:lineRule="auto"/>
        <w:jc w:val="both"/>
        <w:rPr>
          <w:rFonts w:ascii="Times New Roman" w:hAnsi="Times New Roman" w:cs="Times New Roman"/>
          <w:b/>
          <w:bCs/>
          <w:sz w:val="24"/>
          <w:szCs w:val="24"/>
        </w:rPr>
      </w:pPr>
    </w:p>
    <w:p w14:paraId="756C857E" w14:textId="314E4776" w:rsidR="2D40718F" w:rsidRPr="00B92E7F" w:rsidRDefault="2D40718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5 muutmine. </w:t>
      </w:r>
      <w:r w:rsidR="441CB1D3" w:rsidRPr="00B92E7F">
        <w:rPr>
          <w:rFonts w:ascii="Times New Roman" w:hAnsi="Times New Roman" w:cs="Times New Roman"/>
          <w:sz w:val="24"/>
          <w:szCs w:val="24"/>
        </w:rPr>
        <w:t xml:space="preserve">Lõike sõnastuse kohaselt võib Finantsinspektsiooni nõukogu oma otsusega sama paragrahvi lõigetes 1 ja 2 sätestatud tähtaegu (ametiaegu) pikendada vastava juhatuse liikme nõusolekul kokku kuni ühe aasta võrra. </w:t>
      </w:r>
      <w:r w:rsidR="17A87688" w:rsidRPr="00B92E7F">
        <w:rPr>
          <w:rFonts w:ascii="Times New Roman" w:hAnsi="Times New Roman" w:cs="Times New Roman"/>
          <w:sz w:val="24"/>
          <w:szCs w:val="24"/>
        </w:rPr>
        <w:t xml:space="preserve">Kehtiv FIS ei sätesta maksimumpiiri ametisse nimetatud juhatuse liikme ametiaja kogupikkusele. </w:t>
      </w:r>
      <w:r w:rsidR="6A1C17DA" w:rsidRPr="00B92E7F">
        <w:rPr>
          <w:rFonts w:ascii="Times New Roman" w:hAnsi="Times New Roman" w:cs="Times New Roman"/>
          <w:sz w:val="24"/>
          <w:szCs w:val="24"/>
        </w:rPr>
        <w:t xml:space="preserve">CRD VI artikli 4a lõike 2 teise alalõike esimese lausega sätestatakse pädevate asutuste juhtide ametiajale 14 aasta piirang, mille täitumisel ei või isik vastaval ametikohal enam jätkata, samuti </w:t>
      </w:r>
      <w:r w:rsidR="3224B4EE" w:rsidRPr="00B92E7F">
        <w:rPr>
          <w:rFonts w:ascii="Times New Roman" w:hAnsi="Times New Roman" w:cs="Times New Roman"/>
          <w:sz w:val="24"/>
          <w:szCs w:val="24"/>
        </w:rPr>
        <w:t>saada tagasi valit</w:t>
      </w:r>
      <w:r w:rsidR="4B2E1228" w:rsidRPr="00B92E7F">
        <w:rPr>
          <w:rFonts w:ascii="Times New Roman" w:hAnsi="Times New Roman" w:cs="Times New Roman"/>
          <w:sz w:val="24"/>
          <w:szCs w:val="24"/>
        </w:rPr>
        <w:t xml:space="preserve">uks. </w:t>
      </w:r>
    </w:p>
    <w:p w14:paraId="47CCA068" w14:textId="77777777" w:rsidR="009F04A1" w:rsidRPr="00B92E7F" w:rsidRDefault="009F04A1" w:rsidP="00B92E7F">
      <w:pPr>
        <w:spacing w:after="0" w:line="240" w:lineRule="auto"/>
        <w:jc w:val="both"/>
        <w:rPr>
          <w:rFonts w:ascii="Times New Roman" w:hAnsi="Times New Roman" w:cs="Times New Roman"/>
          <w:b/>
          <w:sz w:val="24"/>
          <w:szCs w:val="24"/>
          <w:highlight w:val="yellow"/>
        </w:rPr>
      </w:pPr>
    </w:p>
    <w:p w14:paraId="20127436" w14:textId="0E73C8EC" w:rsidR="00755E40" w:rsidRPr="00B92E7F" w:rsidRDefault="084EBBC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Piirangu kehtestamisel on mitu eesmärki ja põhjust. Esiteks, järelevalveasutuse sõltumatuse ja objektiivsuse tagamine.</w:t>
      </w:r>
      <w:r w:rsidR="000F77F4" w:rsidRPr="00B92E7F">
        <w:rPr>
          <w:rStyle w:val="Allmrkuseviide"/>
          <w:rFonts w:ascii="Times New Roman" w:hAnsi="Times New Roman" w:cs="Times New Roman"/>
          <w:sz w:val="24"/>
          <w:szCs w:val="24"/>
        </w:rPr>
        <w:footnoteReference w:id="46"/>
      </w:r>
      <w:r w:rsidRPr="00B92E7F">
        <w:rPr>
          <w:rFonts w:ascii="Times New Roman" w:hAnsi="Times New Roman" w:cs="Times New Roman"/>
          <w:sz w:val="24"/>
          <w:szCs w:val="24"/>
        </w:rPr>
        <w:t xml:space="preserve"> </w:t>
      </w:r>
      <w:r w:rsidR="48C997D7" w:rsidRPr="00B92E7F">
        <w:rPr>
          <w:rFonts w:ascii="Times New Roman" w:hAnsi="Times New Roman" w:cs="Times New Roman"/>
          <w:sz w:val="24"/>
          <w:szCs w:val="24"/>
        </w:rPr>
        <w:t>Olukorras, kus juhatuse liikmed ei vahetu kindla intervalli tagant, on asutus avatud stagnatsioonile, innovaatiliste ideede ja konkurentsi vähenemisele. Riiklikult olulised asutus, millest sõltub ühe</w:t>
      </w:r>
      <w:r w:rsidR="7169408A" w:rsidRPr="00B92E7F">
        <w:rPr>
          <w:rFonts w:ascii="Times New Roman" w:hAnsi="Times New Roman" w:cs="Times New Roman"/>
          <w:sz w:val="24"/>
          <w:szCs w:val="24"/>
        </w:rPr>
        <w:t xml:space="preserve"> </w:t>
      </w:r>
      <w:r w:rsidR="2933332E" w:rsidRPr="00B92E7F">
        <w:rPr>
          <w:rFonts w:ascii="Times New Roman" w:hAnsi="Times New Roman" w:cs="Times New Roman"/>
          <w:sz w:val="24"/>
          <w:szCs w:val="24"/>
        </w:rPr>
        <w:t>suure</w:t>
      </w:r>
      <w:r w:rsidR="48C997D7" w:rsidRPr="00B92E7F">
        <w:rPr>
          <w:rFonts w:ascii="Times New Roman" w:hAnsi="Times New Roman" w:cs="Times New Roman"/>
          <w:sz w:val="24"/>
          <w:szCs w:val="24"/>
        </w:rPr>
        <w:t xml:space="preserve"> sektori järelevalve, kooskõla kehtiva õigusega ning atraktiivsus </w:t>
      </w:r>
      <w:r w:rsidR="2DF97CB4" w:rsidRPr="00B92E7F">
        <w:rPr>
          <w:rFonts w:ascii="Times New Roman" w:hAnsi="Times New Roman" w:cs="Times New Roman"/>
          <w:sz w:val="24"/>
          <w:szCs w:val="24"/>
        </w:rPr>
        <w:t>(</w:t>
      </w:r>
      <w:proofErr w:type="spellStart"/>
      <w:r w:rsidR="2DF97CB4" w:rsidRPr="00B92E7F">
        <w:rPr>
          <w:rFonts w:ascii="Times New Roman" w:hAnsi="Times New Roman" w:cs="Times New Roman"/>
          <w:sz w:val="24"/>
          <w:szCs w:val="24"/>
        </w:rPr>
        <w:t>välis</w:t>
      </w:r>
      <w:proofErr w:type="spellEnd"/>
      <w:r w:rsidR="2DF97CB4" w:rsidRPr="00B92E7F">
        <w:rPr>
          <w:rFonts w:ascii="Times New Roman" w:hAnsi="Times New Roman" w:cs="Times New Roman"/>
          <w:sz w:val="24"/>
          <w:szCs w:val="24"/>
        </w:rPr>
        <w:t>)</w:t>
      </w:r>
      <w:r w:rsidR="48C997D7" w:rsidRPr="00B92E7F">
        <w:rPr>
          <w:rFonts w:ascii="Times New Roman" w:hAnsi="Times New Roman" w:cs="Times New Roman"/>
          <w:sz w:val="24"/>
          <w:szCs w:val="24"/>
        </w:rPr>
        <w:t>investorile, peab käima kaasas muutuvate olude ja sündmustega, mis mõjutavad asutuse sisekliimat, järelevalve tõhusust ning usaldusväärsust. Teiseks ennetab piirang töökohajuurdumist ning soodustab tippjuhtide rotatsiooni. Juhatuse liikme positsioon ei tohiks asutuses nagu Finantsinspektsioon olla võimalus n-ö sooja koha hoidmiseks seetõttu, et isikul puudub ambitsioon edasi liikumiseks või ta tahab pensionieani töökohta kindlustada. Kolmandaks, juhatuse liikmete vahetumine aitab ennetada korruptsiooni, mõjuvõimuga kauplemis</w:t>
      </w:r>
      <w:r w:rsidR="2DF97CB4" w:rsidRPr="00B92E7F">
        <w:rPr>
          <w:rFonts w:ascii="Times New Roman" w:hAnsi="Times New Roman" w:cs="Times New Roman"/>
          <w:sz w:val="24"/>
          <w:szCs w:val="24"/>
        </w:rPr>
        <w:t>t</w:t>
      </w:r>
      <w:r w:rsidR="48C997D7" w:rsidRPr="00B92E7F">
        <w:rPr>
          <w:rFonts w:ascii="Times New Roman" w:hAnsi="Times New Roman" w:cs="Times New Roman"/>
          <w:sz w:val="24"/>
          <w:szCs w:val="24"/>
        </w:rPr>
        <w:t xml:space="preserve"> ja julgeolekuriske, sest isiku volituste tähtaeg ja seega tema mõju on piirtatud. </w:t>
      </w:r>
    </w:p>
    <w:p w14:paraId="627A27A5" w14:textId="236B4F8B" w:rsidR="0E6703AC" w:rsidRPr="00B92E7F" w:rsidRDefault="0E6703AC" w:rsidP="00B92E7F">
      <w:pPr>
        <w:spacing w:after="0" w:line="240" w:lineRule="auto"/>
        <w:jc w:val="both"/>
        <w:rPr>
          <w:rFonts w:ascii="Times New Roman" w:hAnsi="Times New Roman" w:cs="Times New Roman"/>
          <w:sz w:val="24"/>
          <w:szCs w:val="24"/>
        </w:rPr>
      </w:pPr>
    </w:p>
    <w:p w14:paraId="032DAEDE" w14:textId="2258590B" w:rsidR="4FC16784" w:rsidRPr="00B92E7F" w:rsidRDefault="4FC1678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Direktiiv ei sätesta piiranguid nõukogu pädevusele pikendada juhatuse liikmete ametiaegu niikaua, kui peetakse kinni 14 aasta piirangust. Kuivõrd eelnõu koostajate hinnangul on nõukogule vastava õiguse alles jätmine oluline (vt § 19 lõike 2 muutmise selgitusi), viiakse lõike 5 tekst üle lõike </w:t>
      </w:r>
      <w:r w:rsidRPr="00B92E7F">
        <w:rPr>
          <w:rFonts w:ascii="Times New Roman" w:hAnsi="Times New Roman" w:cs="Times New Roman"/>
          <w:b/>
          <w:bCs/>
          <w:sz w:val="24"/>
          <w:szCs w:val="24"/>
        </w:rPr>
        <w:t xml:space="preserve">teise lausesse </w:t>
      </w:r>
      <w:r w:rsidRPr="00B92E7F">
        <w:rPr>
          <w:rFonts w:ascii="Times New Roman" w:hAnsi="Times New Roman" w:cs="Times New Roman"/>
          <w:sz w:val="24"/>
          <w:szCs w:val="24"/>
        </w:rPr>
        <w:t xml:space="preserve">ning lisatakse tingimus, et juhatuse liikme tähtaega võib pikendada siis, kui see on vajalik maksimumametiaja täitmiseks. </w:t>
      </w:r>
      <w:r w:rsidR="4FD4A283" w:rsidRPr="00B92E7F">
        <w:rPr>
          <w:rFonts w:ascii="Times New Roman" w:hAnsi="Times New Roman" w:cs="Times New Roman"/>
          <w:sz w:val="24"/>
          <w:szCs w:val="24"/>
        </w:rPr>
        <w:t xml:space="preserve">Ametiaja pikendamine on nõukogu diskretsioon ning eelnõuga ei kehtestata nõukogule ootust, et juhul, kui isik on kaks või kolm ametiaega (olenevalt sellest, kas tegu on juhatuse liikme või esimehega) ametis olnud, siis peaks tal </w:t>
      </w:r>
      <w:r w:rsidR="743C1C00" w:rsidRPr="00B92E7F">
        <w:rPr>
          <w:rFonts w:ascii="Times New Roman" w:hAnsi="Times New Roman" w:cs="Times New Roman"/>
          <w:sz w:val="24"/>
          <w:szCs w:val="24"/>
        </w:rPr>
        <w:t xml:space="preserve">lubama selles ametis olla kuni maksimumperioodi täitumiseni. Kui nõukogu ei ole rahul isiku senise tööga Finantsinspektsioonis, pole nõukogul kohustust isiku ametiaega pikendada olenemata sellest, kas ta on </w:t>
      </w:r>
      <w:r w:rsidR="39964ECF" w:rsidRPr="00B92E7F">
        <w:rPr>
          <w:rFonts w:ascii="Times New Roman" w:hAnsi="Times New Roman" w:cs="Times New Roman"/>
          <w:sz w:val="24"/>
          <w:szCs w:val="24"/>
        </w:rPr>
        <w:t xml:space="preserve">ametis olnud 4, 8, 12 (juhatuse liige) või 5 või 10 aastat (juhatuse esimees). </w:t>
      </w:r>
      <w:r w:rsidRPr="00B92E7F">
        <w:rPr>
          <w:rFonts w:ascii="Times New Roman" w:hAnsi="Times New Roman" w:cs="Times New Roman"/>
          <w:sz w:val="24"/>
          <w:szCs w:val="24"/>
        </w:rPr>
        <w:t xml:space="preserve">Lõike </w:t>
      </w:r>
      <w:r w:rsidRPr="00B92E7F">
        <w:rPr>
          <w:rFonts w:ascii="Times New Roman" w:hAnsi="Times New Roman" w:cs="Times New Roman"/>
          <w:b/>
          <w:bCs/>
          <w:sz w:val="24"/>
          <w:szCs w:val="24"/>
        </w:rPr>
        <w:t>esimese lausega</w:t>
      </w:r>
      <w:r w:rsidRPr="00B92E7F">
        <w:rPr>
          <w:rFonts w:ascii="Times New Roman" w:hAnsi="Times New Roman" w:cs="Times New Roman"/>
          <w:sz w:val="24"/>
          <w:szCs w:val="24"/>
        </w:rPr>
        <w:t xml:space="preserve"> sätestatakse 14 aasta pikkune ametiaja piirang.</w:t>
      </w:r>
      <w:r w:rsidR="55189919" w:rsidRPr="00B92E7F">
        <w:rPr>
          <w:rFonts w:ascii="Times New Roman" w:hAnsi="Times New Roman" w:cs="Times New Roman"/>
          <w:sz w:val="24"/>
          <w:szCs w:val="24"/>
        </w:rPr>
        <w:t xml:space="preserve"> </w:t>
      </w:r>
    </w:p>
    <w:p w14:paraId="765C5C37" w14:textId="77777777" w:rsidR="00755E40" w:rsidRPr="00B92E7F" w:rsidRDefault="00755E40" w:rsidP="00B92E7F">
      <w:pPr>
        <w:spacing w:after="0" w:line="240" w:lineRule="auto"/>
        <w:jc w:val="both"/>
        <w:rPr>
          <w:rFonts w:ascii="Times New Roman" w:hAnsi="Times New Roman" w:cs="Times New Roman"/>
          <w:sz w:val="24"/>
          <w:szCs w:val="24"/>
        </w:rPr>
      </w:pPr>
    </w:p>
    <w:p w14:paraId="251DF715" w14:textId="56FE7A5C" w:rsidR="009F04A1" w:rsidRDefault="00F4498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14-aastane piirang hakkab kehtima koos CRD VI kehtima hakkamisega ehk alates 2026. aasta 11. jaanuarist. Piirangu rakendamiseks täiendatakse seadust ka vastava rakendussättega (vt § 64 </w:t>
      </w:r>
      <w:r w:rsidR="63B224CB" w:rsidRPr="00B92E7F">
        <w:rPr>
          <w:rFonts w:ascii="Times New Roman" w:hAnsi="Times New Roman" w:cs="Times New Roman"/>
          <w:sz w:val="24"/>
          <w:szCs w:val="24"/>
        </w:rPr>
        <w:t xml:space="preserve">lõike 10 </w:t>
      </w:r>
      <w:r w:rsidRPr="00B92E7F">
        <w:rPr>
          <w:rFonts w:ascii="Times New Roman" w:hAnsi="Times New Roman" w:cs="Times New Roman"/>
          <w:sz w:val="24"/>
          <w:szCs w:val="24"/>
        </w:rPr>
        <w:t>lisamise selgitus</w:t>
      </w:r>
      <w:r w:rsidR="6E6569B6" w:rsidRPr="00B92E7F">
        <w:rPr>
          <w:rFonts w:ascii="Times New Roman" w:hAnsi="Times New Roman" w:cs="Times New Roman"/>
          <w:sz w:val="24"/>
          <w:szCs w:val="24"/>
        </w:rPr>
        <w:t>i</w:t>
      </w:r>
      <w:r w:rsidRPr="00B92E7F">
        <w:rPr>
          <w:rFonts w:ascii="Times New Roman" w:hAnsi="Times New Roman" w:cs="Times New Roman"/>
          <w:sz w:val="24"/>
          <w:szCs w:val="24"/>
        </w:rPr>
        <w:t>).</w:t>
      </w:r>
      <w:r w:rsidR="0037647F" w:rsidRPr="00B92E7F">
        <w:rPr>
          <w:rFonts w:ascii="Times New Roman" w:hAnsi="Times New Roman" w:cs="Times New Roman"/>
          <w:sz w:val="24"/>
          <w:szCs w:val="24"/>
        </w:rPr>
        <w:t xml:space="preserve"> Nende juhatuse liikmete</w:t>
      </w:r>
      <w:r w:rsidR="00690B0C" w:rsidRPr="00B92E7F">
        <w:rPr>
          <w:rFonts w:ascii="Times New Roman" w:hAnsi="Times New Roman" w:cs="Times New Roman"/>
          <w:sz w:val="24"/>
          <w:szCs w:val="24"/>
        </w:rPr>
        <w:t>, kes on ametisse nimetatud enne eelnõu jõustumist seadusena,</w:t>
      </w:r>
      <w:r w:rsidR="0037647F" w:rsidRPr="00B92E7F">
        <w:rPr>
          <w:rFonts w:ascii="Times New Roman" w:hAnsi="Times New Roman" w:cs="Times New Roman"/>
          <w:sz w:val="24"/>
          <w:szCs w:val="24"/>
        </w:rPr>
        <w:t xml:space="preserve"> maksimumametiaeg hakkab samuti jooksma alates eelnõu vastuvõtmise ajast ehk juba ametis oldud aega ei loeta 14</w:t>
      </w:r>
      <w:r w:rsidR="00CD39A5" w:rsidRPr="00B92E7F">
        <w:rPr>
          <w:rFonts w:ascii="Times New Roman" w:hAnsi="Times New Roman" w:cs="Times New Roman"/>
          <w:sz w:val="24"/>
          <w:szCs w:val="24"/>
        </w:rPr>
        <w:t xml:space="preserve"> </w:t>
      </w:r>
      <w:r w:rsidR="0037647F" w:rsidRPr="00B92E7F">
        <w:rPr>
          <w:rFonts w:ascii="Times New Roman" w:hAnsi="Times New Roman" w:cs="Times New Roman"/>
          <w:sz w:val="24"/>
          <w:szCs w:val="24"/>
        </w:rPr>
        <w:t xml:space="preserve">aasta sisse. </w:t>
      </w:r>
    </w:p>
    <w:p w14:paraId="7E312150" w14:textId="77777777" w:rsidR="00FE4B21" w:rsidRPr="00B92E7F" w:rsidRDefault="00FE4B21" w:rsidP="00B92E7F">
      <w:pPr>
        <w:spacing w:after="0" w:line="240" w:lineRule="auto"/>
        <w:jc w:val="both"/>
        <w:rPr>
          <w:rFonts w:ascii="Times New Roman" w:hAnsi="Times New Roman" w:cs="Times New Roman"/>
          <w:b/>
          <w:bCs/>
          <w:sz w:val="24"/>
          <w:szCs w:val="24"/>
        </w:rPr>
      </w:pPr>
    </w:p>
    <w:p w14:paraId="5B9F0B4B" w14:textId="2DA9563D" w:rsidR="009F04A1" w:rsidRPr="00B92E7F" w:rsidRDefault="009F04A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 xml:space="preserve">Paragrahv 22. </w:t>
      </w:r>
      <w:r w:rsidRPr="00B92E7F">
        <w:rPr>
          <w:rFonts w:ascii="Times New Roman" w:hAnsi="Times New Roman" w:cs="Times New Roman"/>
          <w:sz w:val="24"/>
          <w:szCs w:val="24"/>
        </w:rPr>
        <w:t xml:space="preserve">Kehtiv § 22 sätestab alused juhatuse liikme tagasikutsumisele. </w:t>
      </w:r>
    </w:p>
    <w:p w14:paraId="3C4233EB" w14:textId="77777777" w:rsidR="009F04A1" w:rsidRPr="00B92E7F" w:rsidRDefault="009F04A1" w:rsidP="00B92E7F">
      <w:pPr>
        <w:spacing w:after="0" w:line="240" w:lineRule="auto"/>
        <w:jc w:val="both"/>
        <w:rPr>
          <w:rFonts w:ascii="Times New Roman" w:hAnsi="Times New Roman" w:cs="Times New Roman"/>
          <w:sz w:val="24"/>
          <w:szCs w:val="24"/>
        </w:rPr>
      </w:pPr>
    </w:p>
    <w:p w14:paraId="289CD5DB" w14:textId="65A55F63" w:rsidR="00562712" w:rsidRPr="00B92E7F" w:rsidRDefault="08D328F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täiendamine. </w:t>
      </w:r>
      <w:r w:rsidR="7D0E6F8E" w:rsidRPr="00B92E7F">
        <w:rPr>
          <w:rFonts w:ascii="Times New Roman" w:hAnsi="Times New Roman" w:cs="Times New Roman"/>
          <w:sz w:val="24"/>
          <w:szCs w:val="24"/>
        </w:rPr>
        <w:t xml:space="preserve">Lõige 4 sätestab, et juhatuse liikme volituste tähtaja lõppemise, tagasikutsumise või surma korral nimetab nõukogu mõistlikult vajaliku aja jooksul juhatuse uue liikme. CRD VI artikli 4a lõike 2 teise alalõike teise lause kohaselt võib pädev asutus avalikustada juhatuse liikme tagasikutsumise täpsemad põhjused, kui tagasikutsutud juhatuse liige on andnud sellekohase nõusoleku. Avalikustamise eesmärk on avalikkusele kajastada finantsjärelevalveasutuses toimunud muudatusi </w:t>
      </w:r>
      <w:r w:rsidR="30D98B29" w:rsidRPr="00B92E7F">
        <w:rPr>
          <w:rFonts w:ascii="Times New Roman" w:hAnsi="Times New Roman" w:cs="Times New Roman"/>
          <w:sz w:val="24"/>
          <w:szCs w:val="24"/>
        </w:rPr>
        <w:t xml:space="preserve">ning olla läbipaistev nii ühiskonna kui ka järelevalve subjektide suhtes, kellel on õigustatud huvi teada, mis põhjusel on asutuse juht oma ametikohalt tagasi kutsutud. Samas on tagasikutsumise põhjuste avalikustamine piiratud tagasikutsutud isiku nõusolekuga. Seadusega ei piiritleta nõusoleku andmise tingimusi, sest tagasikutsutud isikul võivad olla väga isiklikud põhjused, miks ta ei pruugi soovida taolise teabe avalikustamist (näiteks probleemid tervisega või isiklikus elus). Taoliste andmete avaldamiseks on vaja isiku nõusolekut ka isikuandmete kaitse </w:t>
      </w:r>
      <w:proofErr w:type="spellStart"/>
      <w:r w:rsidR="30D98B29" w:rsidRPr="00B92E7F">
        <w:rPr>
          <w:rFonts w:ascii="Times New Roman" w:hAnsi="Times New Roman" w:cs="Times New Roman"/>
          <w:sz w:val="24"/>
          <w:szCs w:val="24"/>
        </w:rPr>
        <w:t>üldmääruse</w:t>
      </w:r>
      <w:proofErr w:type="spellEnd"/>
      <w:r w:rsidR="30D98B29" w:rsidRPr="00B92E7F">
        <w:rPr>
          <w:rFonts w:ascii="Times New Roman" w:hAnsi="Times New Roman" w:cs="Times New Roman"/>
          <w:sz w:val="24"/>
          <w:szCs w:val="24"/>
        </w:rPr>
        <w:t xml:space="preserve"> (edaspidi ka </w:t>
      </w:r>
      <w:r w:rsidR="30D98B29" w:rsidRPr="00B92E7F">
        <w:rPr>
          <w:rFonts w:ascii="Times New Roman" w:hAnsi="Times New Roman" w:cs="Times New Roman"/>
          <w:i/>
          <w:iCs/>
          <w:sz w:val="24"/>
          <w:szCs w:val="24"/>
        </w:rPr>
        <w:t>GDPR</w:t>
      </w:r>
      <w:r w:rsidR="30D98B29" w:rsidRPr="00B92E7F">
        <w:rPr>
          <w:rFonts w:ascii="Times New Roman" w:hAnsi="Times New Roman" w:cs="Times New Roman"/>
          <w:sz w:val="24"/>
          <w:szCs w:val="24"/>
        </w:rPr>
        <w:t>)</w:t>
      </w:r>
      <w:r w:rsidR="00562712" w:rsidRPr="00B92E7F">
        <w:rPr>
          <w:rStyle w:val="Allmrkuseviide"/>
          <w:rFonts w:ascii="Times New Roman" w:hAnsi="Times New Roman" w:cs="Times New Roman"/>
          <w:sz w:val="24"/>
          <w:szCs w:val="24"/>
        </w:rPr>
        <w:footnoteReference w:id="47"/>
      </w:r>
      <w:r w:rsidR="30D98B29" w:rsidRPr="00B92E7F">
        <w:rPr>
          <w:rFonts w:ascii="Times New Roman" w:hAnsi="Times New Roman" w:cs="Times New Roman"/>
          <w:sz w:val="24"/>
          <w:szCs w:val="24"/>
        </w:rPr>
        <w:t xml:space="preserve"> artikli 6 lõike 1 esimese alalõike punkti a kohaselt. </w:t>
      </w:r>
      <w:r w:rsidR="1C1789C0" w:rsidRPr="00B92E7F">
        <w:rPr>
          <w:rFonts w:ascii="Times New Roman" w:hAnsi="Times New Roman" w:cs="Times New Roman"/>
          <w:sz w:val="24"/>
          <w:szCs w:val="24"/>
        </w:rPr>
        <w:t>Tagasikutsutud juhatuse liikme nõusolekuga tuleb arvestada ka § 53 lõike 1 teise lause kohaldamisel (vt § 53 lõike 1 teise lause muutmise selgitusi).</w:t>
      </w:r>
    </w:p>
    <w:p w14:paraId="04589A5B" w14:textId="77777777" w:rsidR="009F04A1" w:rsidRPr="00B92E7F" w:rsidRDefault="009F04A1" w:rsidP="00B92E7F">
      <w:pPr>
        <w:spacing w:after="0" w:line="240" w:lineRule="auto"/>
        <w:jc w:val="both"/>
        <w:rPr>
          <w:rFonts w:ascii="Times New Roman" w:hAnsi="Times New Roman" w:cs="Times New Roman"/>
          <w:b/>
          <w:bCs/>
          <w:sz w:val="24"/>
          <w:szCs w:val="24"/>
        </w:rPr>
      </w:pPr>
    </w:p>
    <w:p w14:paraId="153DE701" w14:textId="24987536" w:rsidR="009F04A1" w:rsidRPr="00B92E7F" w:rsidRDefault="009F04A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sz w:val="24"/>
          <w:szCs w:val="24"/>
        </w:rPr>
        <w:t xml:space="preserve">Paragrahv 29. </w:t>
      </w:r>
      <w:r w:rsidRPr="00B92E7F">
        <w:rPr>
          <w:rFonts w:ascii="Times New Roman" w:hAnsi="Times New Roman" w:cs="Times New Roman"/>
          <w:sz w:val="24"/>
          <w:szCs w:val="24"/>
        </w:rPr>
        <w:t xml:space="preserve">Kehtiv § 29 reguleerib juhatuse liikme vastutust. </w:t>
      </w:r>
    </w:p>
    <w:p w14:paraId="208F5B75" w14:textId="77777777" w:rsidR="009F04A1" w:rsidRPr="00B92E7F" w:rsidRDefault="009F04A1" w:rsidP="00B92E7F">
      <w:pPr>
        <w:spacing w:after="0" w:line="240" w:lineRule="auto"/>
        <w:jc w:val="both"/>
        <w:rPr>
          <w:rFonts w:ascii="Times New Roman" w:hAnsi="Times New Roman" w:cs="Times New Roman"/>
          <w:sz w:val="24"/>
          <w:szCs w:val="24"/>
        </w:rPr>
      </w:pPr>
    </w:p>
    <w:p w14:paraId="138458ED" w14:textId="3DA887FA" w:rsidR="503EBB61" w:rsidRPr="00B92E7F" w:rsidRDefault="503EBB6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5F73F1EF" w:rsidRPr="00B92E7F">
        <w:rPr>
          <w:rFonts w:ascii="Times New Roman" w:hAnsi="Times New Roman" w:cs="Times New Roman"/>
          <w:sz w:val="24"/>
          <w:szCs w:val="24"/>
        </w:rPr>
        <w:t>Juhatuse liige peab lõike 2 kohaselt hüvitama riigile tahtlikult või raske hooletuse tõttu oma kohustuste rikkumisega tekitatud kahju. Raskest hooletusest põhjustatud kahju eest nõutav hüvitis ei tohi ületada juhatuse liikmele makstava tasu kuue kuu määra. Finantsinspektsioon on teinud ettepaneku jätt</w:t>
      </w:r>
      <w:r w:rsidR="269E309C" w:rsidRPr="00B92E7F">
        <w:rPr>
          <w:rFonts w:ascii="Times New Roman" w:hAnsi="Times New Roman" w:cs="Times New Roman"/>
          <w:sz w:val="24"/>
          <w:szCs w:val="24"/>
        </w:rPr>
        <w:t xml:space="preserve">a </w:t>
      </w:r>
      <w:r w:rsidR="6BEAE367" w:rsidRPr="00B92E7F">
        <w:rPr>
          <w:rFonts w:ascii="Times New Roman" w:hAnsi="Times New Roman" w:cs="Times New Roman"/>
          <w:sz w:val="24"/>
          <w:szCs w:val="24"/>
        </w:rPr>
        <w:t xml:space="preserve">lõikest 2 välja raske hooletuse element, sest </w:t>
      </w:r>
      <w:r w:rsidR="1F06C678" w:rsidRPr="00B92E7F">
        <w:rPr>
          <w:rFonts w:ascii="Times New Roman" w:hAnsi="Times New Roman" w:cs="Times New Roman"/>
          <w:sz w:val="24"/>
          <w:szCs w:val="24"/>
        </w:rPr>
        <w:t>see hoiab järelevalveasutuse juhatust tagasi otsuste tegemisel</w:t>
      </w:r>
      <w:r w:rsidR="3457B6AB" w:rsidRPr="00B92E7F">
        <w:rPr>
          <w:rFonts w:ascii="Times New Roman" w:hAnsi="Times New Roman" w:cs="Times New Roman"/>
          <w:sz w:val="24"/>
          <w:szCs w:val="24"/>
        </w:rPr>
        <w:t xml:space="preserve">. </w:t>
      </w:r>
      <w:r w:rsidR="70447169" w:rsidRPr="00B92E7F">
        <w:rPr>
          <w:rFonts w:ascii="Times New Roman" w:hAnsi="Times New Roman" w:cs="Times New Roman"/>
          <w:sz w:val="24"/>
          <w:szCs w:val="24"/>
        </w:rPr>
        <w:t>Finantsinspektsiooni sõnul võtavad nad aastas vastu üle 200 otsuse, mille igakordsel tegemisel peavad nad hindama vastutust riigi ees taht</w:t>
      </w:r>
      <w:r w:rsidR="379D0835" w:rsidRPr="00B92E7F">
        <w:rPr>
          <w:rFonts w:ascii="Times New Roman" w:hAnsi="Times New Roman" w:cs="Times New Roman"/>
          <w:sz w:val="24"/>
          <w:szCs w:val="24"/>
        </w:rPr>
        <w:t>likult ja raskest hooletusest tekitatud kahju eest, samuti vastutust riigivastutuse seaduse</w:t>
      </w:r>
      <w:r w:rsidR="2EE570CB" w:rsidRPr="00B92E7F">
        <w:rPr>
          <w:rFonts w:ascii="Times New Roman" w:hAnsi="Times New Roman" w:cs="Times New Roman"/>
          <w:sz w:val="24"/>
          <w:szCs w:val="24"/>
        </w:rPr>
        <w:t xml:space="preserve"> </w:t>
      </w:r>
      <w:r w:rsidR="379D0835" w:rsidRPr="00B92E7F">
        <w:rPr>
          <w:rFonts w:ascii="Times New Roman" w:hAnsi="Times New Roman" w:cs="Times New Roman"/>
          <w:sz w:val="24"/>
          <w:szCs w:val="24"/>
        </w:rPr>
        <w:t xml:space="preserve">alusel FIS § 58 kohaselt. </w:t>
      </w:r>
      <w:r w:rsidR="63224069" w:rsidRPr="00B92E7F">
        <w:rPr>
          <w:rFonts w:ascii="Times New Roman" w:hAnsi="Times New Roman" w:cs="Times New Roman"/>
          <w:sz w:val="24"/>
          <w:szCs w:val="24"/>
        </w:rPr>
        <w:t>Samuti peavad nad arvestama võimalusega, et iga tehtud otsus võib neile kaas</w:t>
      </w:r>
      <w:r w:rsidR="24B6BB40" w:rsidRPr="00B92E7F">
        <w:rPr>
          <w:rFonts w:ascii="Times New Roman" w:hAnsi="Times New Roman" w:cs="Times New Roman"/>
          <w:sz w:val="24"/>
          <w:szCs w:val="24"/>
        </w:rPr>
        <w:t>a rahalise vastutuse, mille maksimummääraks on kuue kuu makstav tasu. Järelevalveasutuse hinnangul mõjutab raske hooletuse element nende otsuste vastuvõtmist olulisel määral</w:t>
      </w:r>
      <w:r w:rsidR="778BF183" w:rsidRPr="00B92E7F">
        <w:rPr>
          <w:rFonts w:ascii="Times New Roman" w:hAnsi="Times New Roman" w:cs="Times New Roman"/>
          <w:sz w:val="24"/>
          <w:szCs w:val="24"/>
        </w:rPr>
        <w:t xml:space="preserve"> ning hoiab kohati tagasi otsustusjulgust riskantsemate otsuste tegemisel, sest tagajärjed (kuni kuue kuu tasu suuru</w:t>
      </w:r>
      <w:r w:rsidR="707BB100" w:rsidRPr="00B92E7F">
        <w:rPr>
          <w:rFonts w:ascii="Times New Roman" w:hAnsi="Times New Roman" w:cs="Times New Roman"/>
          <w:sz w:val="24"/>
          <w:szCs w:val="24"/>
        </w:rPr>
        <w:t xml:space="preserve">ne rahaline vastutus iga 200 otsuse puhul) on liiga suured. </w:t>
      </w:r>
    </w:p>
    <w:p w14:paraId="062163DE" w14:textId="77777777" w:rsidR="009F04A1" w:rsidRPr="00B92E7F" w:rsidRDefault="009F04A1" w:rsidP="00B92E7F">
      <w:pPr>
        <w:spacing w:after="0" w:line="240" w:lineRule="auto"/>
        <w:jc w:val="both"/>
        <w:rPr>
          <w:rFonts w:ascii="Times New Roman" w:hAnsi="Times New Roman" w:cs="Times New Roman"/>
          <w:b/>
          <w:bCs/>
          <w:sz w:val="24"/>
          <w:szCs w:val="24"/>
        </w:rPr>
      </w:pPr>
    </w:p>
    <w:p w14:paraId="4B2200D8" w14:textId="75E77A7B" w:rsidR="398CFAC5" w:rsidRPr="00B92E7F" w:rsidRDefault="398CFAC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koostajate hinnangul on § 29 lõige 2 jäänud oma ajale </w:t>
      </w:r>
      <w:r w:rsidR="540786E0" w:rsidRPr="00B92E7F">
        <w:rPr>
          <w:rFonts w:ascii="Times New Roman" w:hAnsi="Times New Roman" w:cs="Times New Roman"/>
          <w:sz w:val="24"/>
          <w:szCs w:val="24"/>
        </w:rPr>
        <w:t>jalgu</w:t>
      </w:r>
      <w:r w:rsidR="0B95A544" w:rsidRPr="00B92E7F">
        <w:rPr>
          <w:rFonts w:ascii="Times New Roman" w:hAnsi="Times New Roman" w:cs="Times New Roman"/>
          <w:sz w:val="24"/>
          <w:szCs w:val="24"/>
        </w:rPr>
        <w:t xml:space="preserve"> ning vajab muutmist. FIS võeti vastu 2012. aasta juunikuus ning selle koostamisel tugineti tol ajal kehtinud </w:t>
      </w:r>
      <w:r w:rsidR="65AC48DE" w:rsidRPr="00B92E7F">
        <w:rPr>
          <w:rFonts w:ascii="Times New Roman" w:hAnsi="Times New Roman" w:cs="Times New Roman"/>
          <w:sz w:val="24"/>
          <w:szCs w:val="24"/>
        </w:rPr>
        <w:t xml:space="preserve">ning 1996. </w:t>
      </w:r>
      <w:r w:rsidR="3733F577" w:rsidRPr="00B92E7F">
        <w:rPr>
          <w:rFonts w:ascii="Times New Roman" w:hAnsi="Times New Roman" w:cs="Times New Roman"/>
          <w:sz w:val="24"/>
          <w:szCs w:val="24"/>
        </w:rPr>
        <w:t>a</w:t>
      </w:r>
      <w:r w:rsidR="65AC48DE" w:rsidRPr="00B92E7F">
        <w:rPr>
          <w:rFonts w:ascii="Times New Roman" w:hAnsi="Times New Roman" w:cs="Times New Roman"/>
          <w:sz w:val="24"/>
          <w:szCs w:val="24"/>
        </w:rPr>
        <w:t xml:space="preserve">astal vastu võetud </w:t>
      </w:r>
      <w:r w:rsidR="0B95A544" w:rsidRPr="00B92E7F">
        <w:rPr>
          <w:rFonts w:ascii="Times New Roman" w:hAnsi="Times New Roman" w:cs="Times New Roman"/>
          <w:sz w:val="24"/>
          <w:szCs w:val="24"/>
        </w:rPr>
        <w:t xml:space="preserve">avaliku teenistuse seadusele (edaspidi ka </w:t>
      </w:r>
      <w:r w:rsidR="0B95A544" w:rsidRPr="00B92E7F">
        <w:rPr>
          <w:rFonts w:ascii="Times New Roman" w:hAnsi="Times New Roman" w:cs="Times New Roman"/>
          <w:i/>
          <w:iCs/>
          <w:sz w:val="24"/>
          <w:szCs w:val="24"/>
        </w:rPr>
        <w:t>A</w:t>
      </w:r>
      <w:r w:rsidR="65791265" w:rsidRPr="00B92E7F">
        <w:rPr>
          <w:rFonts w:ascii="Times New Roman" w:hAnsi="Times New Roman" w:cs="Times New Roman"/>
          <w:i/>
          <w:iCs/>
          <w:sz w:val="24"/>
          <w:szCs w:val="24"/>
        </w:rPr>
        <w:t>TS</w:t>
      </w:r>
      <w:r w:rsidR="65791265" w:rsidRPr="00B92E7F">
        <w:rPr>
          <w:rFonts w:ascii="Times New Roman" w:hAnsi="Times New Roman" w:cs="Times New Roman"/>
          <w:sz w:val="24"/>
          <w:szCs w:val="24"/>
        </w:rPr>
        <w:t>)</w:t>
      </w:r>
      <w:r w:rsidR="3202DD5A" w:rsidRPr="00B92E7F">
        <w:rPr>
          <w:rFonts w:ascii="Times New Roman" w:hAnsi="Times New Roman" w:cs="Times New Roman"/>
          <w:sz w:val="24"/>
          <w:szCs w:val="24"/>
        </w:rPr>
        <w:t xml:space="preserve">. </w:t>
      </w:r>
      <w:r w:rsidR="685E8FAE" w:rsidRPr="00B92E7F">
        <w:rPr>
          <w:rFonts w:ascii="Times New Roman" w:hAnsi="Times New Roman" w:cs="Times New Roman"/>
          <w:sz w:val="24"/>
          <w:szCs w:val="24"/>
        </w:rPr>
        <w:t>Võrreldes FIS §-i 29 ja ATS §-i 74, selgub, et hetkel, mil juhatuse liikme vastutuse säte FIS-is jõustus, ei kasutanud ATS raske hooletuse terminit</w:t>
      </w:r>
      <w:r w:rsidR="08237A1D" w:rsidRPr="00B92E7F">
        <w:rPr>
          <w:rFonts w:ascii="Times New Roman" w:hAnsi="Times New Roman" w:cs="Times New Roman"/>
          <w:sz w:val="24"/>
          <w:szCs w:val="24"/>
        </w:rPr>
        <w:t xml:space="preserve">, vaid eristas süüliselt tekitatud kahju kahjust, mida ametnik ei tekitanud tahtlikult. </w:t>
      </w:r>
      <w:r w:rsidR="429A3402" w:rsidRPr="00B92E7F">
        <w:rPr>
          <w:rFonts w:ascii="Times New Roman" w:hAnsi="Times New Roman" w:cs="Times New Roman"/>
          <w:sz w:val="24"/>
          <w:szCs w:val="24"/>
        </w:rPr>
        <w:t>FIS-i seletuskirjas ei ole põhjendatud, miks tehti otsus lisada seadusesse võimalus võtta jär</w:t>
      </w:r>
      <w:r w:rsidR="4148479B" w:rsidRPr="00B92E7F">
        <w:rPr>
          <w:rFonts w:ascii="Times New Roman" w:hAnsi="Times New Roman" w:cs="Times New Roman"/>
          <w:sz w:val="24"/>
          <w:szCs w:val="24"/>
        </w:rPr>
        <w:t>elevalveasutuse juht vastutusele raske hooletuse eest, kuid on märgitud, et vast</w:t>
      </w:r>
      <w:r w:rsidR="63E03F01" w:rsidRPr="00B92E7F">
        <w:rPr>
          <w:rFonts w:ascii="Times New Roman" w:hAnsi="Times New Roman" w:cs="Times New Roman"/>
          <w:sz w:val="24"/>
          <w:szCs w:val="24"/>
        </w:rPr>
        <w:t xml:space="preserve">av otsus on tehtud vaatamata muule tol ajal kehtinud seadustele. </w:t>
      </w:r>
    </w:p>
    <w:p w14:paraId="5A05E2C4" w14:textId="64BB24E7" w:rsidR="69EE874A" w:rsidRPr="00B92E7F" w:rsidRDefault="69EE874A" w:rsidP="00B92E7F">
      <w:pPr>
        <w:spacing w:after="0" w:line="240" w:lineRule="auto"/>
        <w:jc w:val="both"/>
        <w:rPr>
          <w:rFonts w:ascii="Times New Roman" w:hAnsi="Times New Roman" w:cs="Times New Roman"/>
          <w:sz w:val="24"/>
          <w:szCs w:val="24"/>
        </w:rPr>
      </w:pPr>
    </w:p>
    <w:p w14:paraId="32F52BE7" w14:textId="5079C164" w:rsidR="63E03F01" w:rsidRPr="00B92E7F" w:rsidRDefault="63E03F0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Rangemate vastutusmäärade rakendamine Finantsinspektsiooni juhtide suhtes võib viia ebavõrdse kohtlemiseni, sest nii järelevalveasutuse juhid kui ka töötajad ei ole ametnikud </w:t>
      </w:r>
      <w:r w:rsidR="147BEA00" w:rsidRPr="00B92E7F">
        <w:rPr>
          <w:rFonts w:ascii="Times New Roman" w:hAnsi="Times New Roman" w:cs="Times New Roman"/>
          <w:sz w:val="24"/>
          <w:szCs w:val="24"/>
        </w:rPr>
        <w:t xml:space="preserve">ATS § 7 lõike 1 kohaselt. </w:t>
      </w:r>
      <w:r w:rsidR="3FBC30CB" w:rsidRPr="00B92E7F">
        <w:rPr>
          <w:rFonts w:ascii="Times New Roman" w:hAnsi="Times New Roman" w:cs="Times New Roman"/>
          <w:sz w:val="24"/>
          <w:szCs w:val="24"/>
        </w:rPr>
        <w:t xml:space="preserve">Kuigi Finantsinspektsioon on haldusorgan HMS § 8 kohaselt, </w:t>
      </w:r>
      <w:r w:rsidR="7B066AF4" w:rsidRPr="00B92E7F">
        <w:rPr>
          <w:rFonts w:ascii="Times New Roman" w:hAnsi="Times New Roman" w:cs="Times New Roman"/>
          <w:sz w:val="24"/>
          <w:szCs w:val="24"/>
        </w:rPr>
        <w:t>kes teostab järelevalvet FIS § 2 lõikes 1 nimetatud seadustes sätestatu täitmise üle</w:t>
      </w:r>
      <w:r w:rsidR="7AFD231E" w:rsidRPr="00B92E7F">
        <w:rPr>
          <w:rFonts w:ascii="Times New Roman" w:hAnsi="Times New Roman" w:cs="Times New Roman"/>
          <w:sz w:val="24"/>
          <w:szCs w:val="24"/>
        </w:rPr>
        <w:t xml:space="preserve"> ning seega avalikku võimu</w:t>
      </w:r>
      <w:r w:rsidR="7B066AF4" w:rsidRPr="00B92E7F">
        <w:rPr>
          <w:rFonts w:ascii="Times New Roman" w:hAnsi="Times New Roman" w:cs="Times New Roman"/>
          <w:sz w:val="24"/>
          <w:szCs w:val="24"/>
        </w:rPr>
        <w:t xml:space="preserve">, kohaldatakse Finantsinspektsiooni </w:t>
      </w:r>
      <w:r w:rsidR="3E250D7E" w:rsidRPr="00B92E7F">
        <w:rPr>
          <w:rFonts w:ascii="Times New Roman" w:hAnsi="Times New Roman" w:cs="Times New Roman"/>
          <w:sz w:val="24"/>
          <w:szCs w:val="24"/>
        </w:rPr>
        <w:t>töötajate</w:t>
      </w:r>
      <w:r w:rsidR="57FF7764" w:rsidRPr="00B92E7F">
        <w:rPr>
          <w:rFonts w:ascii="Times New Roman" w:hAnsi="Times New Roman" w:cs="Times New Roman"/>
          <w:sz w:val="24"/>
          <w:szCs w:val="24"/>
        </w:rPr>
        <w:t xml:space="preserve"> töösuhtele töölepingu seadust </w:t>
      </w:r>
      <w:r w:rsidR="3E250D7E" w:rsidRPr="00B92E7F">
        <w:rPr>
          <w:rFonts w:ascii="Times New Roman" w:hAnsi="Times New Roman" w:cs="Times New Roman"/>
          <w:sz w:val="24"/>
          <w:szCs w:val="24"/>
        </w:rPr>
        <w:t xml:space="preserve">FIS § 30 </w:t>
      </w:r>
      <w:r w:rsidR="3E250D7E" w:rsidRPr="00B92E7F">
        <w:rPr>
          <w:rFonts w:ascii="Times New Roman" w:hAnsi="Times New Roman" w:cs="Times New Roman"/>
          <w:sz w:val="24"/>
          <w:szCs w:val="24"/>
        </w:rPr>
        <w:lastRenderedPageBreak/>
        <w:t xml:space="preserve">lõike 1 kohaselt ning juhatuse liikmete ning nõukogu esimehega sõlmitakse ametileping FIS § 21 lõike 4 kohaselt. </w:t>
      </w:r>
      <w:r w:rsidR="095EDE12" w:rsidRPr="00B92E7F">
        <w:rPr>
          <w:rFonts w:ascii="Times New Roman" w:hAnsi="Times New Roman" w:cs="Times New Roman"/>
          <w:sz w:val="24"/>
          <w:szCs w:val="24"/>
        </w:rPr>
        <w:t xml:space="preserve">Seega reguleerivad Finantsinspektsiooni heaks </w:t>
      </w:r>
      <w:r w:rsidR="0D7CB667" w:rsidRPr="00B92E7F">
        <w:rPr>
          <w:rFonts w:ascii="Times New Roman" w:hAnsi="Times New Roman" w:cs="Times New Roman"/>
          <w:sz w:val="24"/>
          <w:szCs w:val="24"/>
        </w:rPr>
        <w:t xml:space="preserve">töötavate </w:t>
      </w:r>
      <w:r w:rsidR="095EDE12" w:rsidRPr="00B92E7F">
        <w:rPr>
          <w:rFonts w:ascii="Times New Roman" w:hAnsi="Times New Roman" w:cs="Times New Roman"/>
          <w:sz w:val="24"/>
          <w:szCs w:val="24"/>
        </w:rPr>
        <w:t>isikute töösuhteid eraõiguslikud lepingud</w:t>
      </w:r>
      <w:r w:rsidR="06F84E71" w:rsidRPr="00B92E7F">
        <w:rPr>
          <w:rFonts w:ascii="Times New Roman" w:hAnsi="Times New Roman" w:cs="Times New Roman"/>
          <w:sz w:val="24"/>
          <w:szCs w:val="24"/>
        </w:rPr>
        <w:t xml:space="preserve"> </w:t>
      </w:r>
      <w:r w:rsidR="10BF90D6" w:rsidRPr="00B92E7F">
        <w:rPr>
          <w:rFonts w:ascii="Times New Roman" w:hAnsi="Times New Roman" w:cs="Times New Roman"/>
          <w:sz w:val="24"/>
          <w:szCs w:val="24"/>
        </w:rPr>
        <w:t>ning avalikku võimu teostatakse ainult läbi juhatuste otsuste läbi. Tegemist on erineva režiimiga võrreldes avaliku sektoriga, kus avaliku võimu teostamiseks tuleb ametnik ATS § 7 lõike 2 kohaselt nimetada teeni</w:t>
      </w:r>
      <w:r w:rsidR="2652B40E" w:rsidRPr="00B92E7F">
        <w:rPr>
          <w:rFonts w:ascii="Times New Roman" w:hAnsi="Times New Roman" w:cs="Times New Roman"/>
          <w:sz w:val="24"/>
          <w:szCs w:val="24"/>
        </w:rPr>
        <w:t xml:space="preserve">stusse käskkirjaga ning kõiki ametisuhtest tulenevaid õigusi, kohustusi, ülesandeid ja erisusi reguleerib seadus, mitte tööleping. </w:t>
      </w:r>
    </w:p>
    <w:p w14:paraId="35634F87" w14:textId="6D8D63D3" w:rsidR="69EE874A" w:rsidRPr="00B92E7F" w:rsidRDefault="69EE874A" w:rsidP="00B92E7F">
      <w:pPr>
        <w:spacing w:after="0" w:line="240" w:lineRule="auto"/>
        <w:jc w:val="both"/>
        <w:rPr>
          <w:rFonts w:ascii="Times New Roman" w:hAnsi="Times New Roman" w:cs="Times New Roman"/>
          <w:sz w:val="24"/>
          <w:szCs w:val="24"/>
        </w:rPr>
      </w:pPr>
    </w:p>
    <w:p w14:paraId="4CC38D92" w14:textId="034F1378" w:rsidR="2A2CFF88" w:rsidRPr="00B92E7F" w:rsidRDefault="2A2CFF8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Oma korralduselt sarnaneb Finantsinspektsioon kõige enam Eesti Pangaga, kelle presidendi nimetamine käib nõukogu kaudu ning kelle </w:t>
      </w:r>
      <w:r w:rsidR="4B7D793D" w:rsidRPr="00B92E7F">
        <w:rPr>
          <w:rFonts w:ascii="Times New Roman" w:hAnsi="Times New Roman" w:cs="Times New Roman"/>
          <w:sz w:val="24"/>
          <w:szCs w:val="24"/>
        </w:rPr>
        <w:t>heaks töötavad töötajad, mitte ametnikud. Erinevalt FIS-ist, ei sätesta Eesti Panga Seadus tema presidendile ega asepresidentidele vastutust riigile tekitatud kahju eest</w:t>
      </w:r>
      <w:r w:rsidR="5AD43CE6" w:rsidRPr="00B92E7F">
        <w:rPr>
          <w:rFonts w:ascii="Times New Roman" w:hAnsi="Times New Roman" w:cs="Times New Roman"/>
          <w:sz w:val="24"/>
          <w:szCs w:val="24"/>
        </w:rPr>
        <w:t xml:space="preserve">, veel vähem eristab kahju tekitamise astmeid. </w:t>
      </w:r>
      <w:r w:rsidR="44D62CC6" w:rsidRPr="00B92E7F">
        <w:rPr>
          <w:rFonts w:ascii="Times New Roman" w:hAnsi="Times New Roman" w:cs="Times New Roman"/>
          <w:sz w:val="24"/>
          <w:szCs w:val="24"/>
        </w:rPr>
        <w:t xml:space="preserve">Kuivõrd mõlemale institutsioonile on antud avaliku võimu ja järelevalve teostamise õigus, </w:t>
      </w:r>
      <w:r w:rsidR="77FF7D30" w:rsidRPr="00B92E7F">
        <w:rPr>
          <w:rFonts w:ascii="Times New Roman" w:hAnsi="Times New Roman" w:cs="Times New Roman"/>
          <w:sz w:val="24"/>
          <w:szCs w:val="24"/>
        </w:rPr>
        <w:t xml:space="preserve">võib ebavõrdset kohtlemist tekitada Eesti Panga ja Finantsinspektsiooni juhtide suhtes kohaldatavad erinevad vastutuse põhimõtted. </w:t>
      </w:r>
    </w:p>
    <w:p w14:paraId="3E494826" w14:textId="647F6404" w:rsidR="69EE874A" w:rsidRPr="00B92E7F" w:rsidRDefault="69EE874A" w:rsidP="00B92E7F">
      <w:pPr>
        <w:spacing w:after="0" w:line="240" w:lineRule="auto"/>
        <w:jc w:val="both"/>
        <w:rPr>
          <w:rFonts w:ascii="Times New Roman" w:hAnsi="Times New Roman" w:cs="Times New Roman"/>
          <w:sz w:val="24"/>
          <w:szCs w:val="24"/>
        </w:rPr>
      </w:pPr>
    </w:p>
    <w:p w14:paraId="1DCD2EF2" w14:textId="5A1AE82A" w:rsidR="69BF22E7" w:rsidRPr="00B92E7F" w:rsidRDefault="69BF22E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Eeltoodust tulenevalt leiavad eelnõu koostajad, et Finantsinspektsiooni poolt esitatud ettepanek on asjakohane</w:t>
      </w:r>
      <w:r w:rsidR="5AFB0695" w:rsidRPr="00B92E7F">
        <w:rPr>
          <w:rFonts w:ascii="Times New Roman" w:hAnsi="Times New Roman" w:cs="Times New Roman"/>
          <w:sz w:val="24"/>
          <w:szCs w:val="24"/>
        </w:rPr>
        <w:t xml:space="preserve"> ja vajalik, et tõhustada järelevalvemenetluste läbiviimist ning kohelda võrreldavatel kohtadel töötavaid isikuid võimalikult sa</w:t>
      </w:r>
      <w:r w:rsidR="3910ACD4" w:rsidRPr="00B92E7F">
        <w:rPr>
          <w:rFonts w:ascii="Times New Roman" w:hAnsi="Times New Roman" w:cs="Times New Roman"/>
          <w:sz w:val="24"/>
          <w:szCs w:val="24"/>
        </w:rPr>
        <w:t xml:space="preserve">rnaste nõuete järgi. </w:t>
      </w:r>
    </w:p>
    <w:p w14:paraId="3BAB8AB0" w14:textId="34F90E09" w:rsidR="69EE874A" w:rsidRPr="00B92E7F" w:rsidRDefault="69EE874A" w:rsidP="00B92E7F">
      <w:pPr>
        <w:spacing w:after="0" w:line="240" w:lineRule="auto"/>
        <w:jc w:val="both"/>
        <w:rPr>
          <w:rFonts w:ascii="Times New Roman" w:hAnsi="Times New Roman" w:cs="Times New Roman"/>
          <w:sz w:val="24"/>
          <w:szCs w:val="24"/>
        </w:rPr>
      </w:pPr>
    </w:p>
    <w:p w14:paraId="1E6D7742" w14:textId="1AC5B474" w:rsidR="00CD39A5" w:rsidRPr="00B92E7F" w:rsidRDefault="009F04A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32. </w:t>
      </w:r>
      <w:r w:rsidRPr="00B92E7F">
        <w:rPr>
          <w:rFonts w:ascii="Times New Roman" w:hAnsi="Times New Roman" w:cs="Times New Roman"/>
          <w:sz w:val="24"/>
          <w:szCs w:val="24"/>
        </w:rPr>
        <w:t>Kehtiv § 32 reguleerib huvide konflikti vältimist.</w:t>
      </w:r>
      <w:r w:rsidR="00CD39A5" w:rsidRPr="00B92E7F">
        <w:rPr>
          <w:rFonts w:ascii="Times New Roman" w:hAnsi="Times New Roman" w:cs="Times New Roman"/>
          <w:sz w:val="24"/>
          <w:szCs w:val="24"/>
        </w:rPr>
        <w:t xml:space="preserve"> </w:t>
      </w:r>
    </w:p>
    <w:p w14:paraId="62804964" w14:textId="4A3C27E4" w:rsidR="00CD39A5" w:rsidRPr="00B92E7F" w:rsidRDefault="00CD39A5" w:rsidP="00B92E7F">
      <w:pPr>
        <w:spacing w:after="0" w:line="240" w:lineRule="auto"/>
        <w:jc w:val="both"/>
        <w:rPr>
          <w:rFonts w:ascii="Times New Roman" w:hAnsi="Times New Roman" w:cs="Times New Roman"/>
          <w:sz w:val="24"/>
          <w:szCs w:val="24"/>
        </w:rPr>
      </w:pPr>
    </w:p>
    <w:p w14:paraId="28456451" w14:textId="3D683D2C" w:rsidR="00CD39A5" w:rsidRPr="00B92E7F" w:rsidRDefault="00CD39A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Tegemist on sättega, mis võtab terve FIS-i peale kokku keelud ja kohustused, millest Finantsinspektsiooni töötajad ja juhid peavad juhinduma huvide konflikti vältimisel. Seni kehtinud sõnastuses piiras lõige 1 järelevalveasutuse töötaja rolle, positsioone, instantse, lõige 2 keelas töötajatel lõikes 1 nimetatud isikutega lepingute sõlmimist, kui lepingu sisuks oli investeerimis- või konsultatsiooniteenuse osutamine, ning lõikega 3 oli sätestatud volitusnorm huvide deklaratsioonile ja deklaratsiooni täitmise tingimused. </w:t>
      </w:r>
      <w:r w:rsidR="00FE3342" w:rsidRPr="00B92E7F">
        <w:rPr>
          <w:rFonts w:ascii="Times New Roman" w:hAnsi="Times New Roman" w:cs="Times New Roman"/>
          <w:sz w:val="24"/>
          <w:szCs w:val="24"/>
        </w:rPr>
        <w:t xml:space="preserve">Seega hõlmab kehtiv § 32 endas konsolideerituna nii huvide konflikti ennetamise kohustust kui ka töötajate tegevuspiiranguid. </w:t>
      </w:r>
    </w:p>
    <w:p w14:paraId="3485139C" w14:textId="77777777" w:rsidR="00CD39A5" w:rsidRPr="00B92E7F" w:rsidRDefault="00CD39A5" w:rsidP="00B92E7F">
      <w:pPr>
        <w:spacing w:after="0" w:line="240" w:lineRule="auto"/>
        <w:jc w:val="both"/>
        <w:rPr>
          <w:rFonts w:ascii="Times New Roman" w:hAnsi="Times New Roman" w:cs="Times New Roman"/>
          <w:sz w:val="24"/>
          <w:szCs w:val="24"/>
        </w:rPr>
      </w:pPr>
    </w:p>
    <w:p w14:paraId="15CE90C7" w14:textId="20E391D9" w:rsidR="00FE3342" w:rsidRPr="00B92E7F" w:rsidRDefault="00CD39A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Tulenevalt artikli 4a lisamisest CRD </w:t>
      </w:r>
      <w:proofErr w:type="spellStart"/>
      <w:r w:rsidRPr="00B92E7F">
        <w:rPr>
          <w:rFonts w:ascii="Times New Roman" w:hAnsi="Times New Roman" w:cs="Times New Roman"/>
          <w:sz w:val="24"/>
          <w:szCs w:val="24"/>
        </w:rPr>
        <w:t>VI-ga</w:t>
      </w:r>
      <w:proofErr w:type="spellEnd"/>
      <w:r w:rsidRPr="00B92E7F">
        <w:rPr>
          <w:rFonts w:ascii="Times New Roman" w:hAnsi="Times New Roman" w:cs="Times New Roman"/>
          <w:sz w:val="24"/>
          <w:szCs w:val="24"/>
        </w:rPr>
        <w:t>, tuleb kehtivas seaduses üle vaadata nii huvide konflikti tingimused kui ka järelevalveasutuse töötajate tegevuspiirangud</w:t>
      </w:r>
      <w:r w:rsidR="009B0199" w:rsidRPr="00B92E7F">
        <w:rPr>
          <w:rFonts w:ascii="Times New Roman" w:hAnsi="Times New Roman" w:cs="Times New Roman"/>
          <w:sz w:val="24"/>
          <w:szCs w:val="24"/>
        </w:rPr>
        <w:t xml:space="preserve"> (vt § 32</w:t>
      </w:r>
      <w:r w:rsidR="009B0199" w:rsidRPr="00B92E7F">
        <w:rPr>
          <w:rFonts w:ascii="Times New Roman" w:hAnsi="Times New Roman" w:cs="Times New Roman"/>
          <w:sz w:val="24"/>
          <w:szCs w:val="24"/>
          <w:vertAlign w:val="superscript"/>
        </w:rPr>
        <w:t>1</w:t>
      </w:r>
      <w:r w:rsidR="009B0199" w:rsidRPr="00B92E7F">
        <w:rPr>
          <w:rFonts w:ascii="Times New Roman" w:hAnsi="Times New Roman" w:cs="Times New Roman"/>
          <w:sz w:val="24"/>
          <w:szCs w:val="24"/>
        </w:rPr>
        <w:t xml:space="preserve"> lisamise selgitusi)</w:t>
      </w:r>
      <w:r w:rsidRPr="00B92E7F">
        <w:rPr>
          <w:rFonts w:ascii="Times New Roman" w:hAnsi="Times New Roman" w:cs="Times New Roman"/>
          <w:sz w:val="24"/>
          <w:szCs w:val="24"/>
        </w:rPr>
        <w:t xml:space="preserve">. </w:t>
      </w:r>
      <w:r w:rsidR="009B0199" w:rsidRPr="00B92E7F">
        <w:rPr>
          <w:rFonts w:ascii="Times New Roman" w:hAnsi="Times New Roman" w:cs="Times New Roman"/>
          <w:sz w:val="24"/>
          <w:szCs w:val="24"/>
        </w:rPr>
        <w:t xml:space="preserve">Võrreldes paragrahviga 32, toob direktiiv sisse </w:t>
      </w:r>
      <w:r w:rsidR="00FE3342" w:rsidRPr="00B92E7F">
        <w:rPr>
          <w:rFonts w:ascii="Times New Roman" w:hAnsi="Times New Roman" w:cs="Times New Roman"/>
          <w:sz w:val="24"/>
          <w:szCs w:val="24"/>
        </w:rPr>
        <w:t xml:space="preserve">järgnevad teemad: </w:t>
      </w:r>
    </w:p>
    <w:p w14:paraId="088D1C4B" w14:textId="77777777" w:rsidR="00FE3342" w:rsidRPr="00B92E7F" w:rsidRDefault="00FE334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1)</w:t>
      </w:r>
      <w:r w:rsidR="009B0199" w:rsidRPr="00B92E7F">
        <w:rPr>
          <w:rFonts w:ascii="Times New Roman" w:hAnsi="Times New Roman" w:cs="Times New Roman"/>
          <w:sz w:val="24"/>
          <w:szCs w:val="24"/>
        </w:rPr>
        <w:t xml:space="preserve"> keeld kaubelda finantsinstrumentidega (sealhulgas </w:t>
      </w:r>
      <w:proofErr w:type="spellStart"/>
      <w:r w:rsidR="009B0199" w:rsidRPr="00B92E7F">
        <w:rPr>
          <w:rFonts w:ascii="Times New Roman" w:hAnsi="Times New Roman" w:cs="Times New Roman"/>
          <w:sz w:val="24"/>
          <w:szCs w:val="24"/>
        </w:rPr>
        <w:t>krüptovaraga</w:t>
      </w:r>
      <w:proofErr w:type="spellEnd"/>
      <w:r w:rsidR="009B0199" w:rsidRPr="00B92E7F">
        <w:rPr>
          <w:rFonts w:ascii="Times New Roman" w:hAnsi="Times New Roman" w:cs="Times New Roman"/>
          <w:sz w:val="24"/>
          <w:szCs w:val="24"/>
        </w:rPr>
        <w:t>), kui need on emiteeritud finantsjärelevalve subjekti või temaga seotud ettevõtjate poolt</w:t>
      </w:r>
      <w:r w:rsidRPr="00B92E7F">
        <w:rPr>
          <w:rFonts w:ascii="Times New Roman" w:hAnsi="Times New Roman" w:cs="Times New Roman"/>
          <w:sz w:val="24"/>
          <w:szCs w:val="24"/>
        </w:rPr>
        <w:t xml:space="preserve">; </w:t>
      </w:r>
    </w:p>
    <w:p w14:paraId="009E5431" w14:textId="5869E37B" w:rsidR="00FE3342" w:rsidRPr="00B92E7F" w:rsidRDefault="076CB17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2) </w:t>
      </w:r>
      <w:r w:rsidR="664037B7" w:rsidRPr="00B92E7F">
        <w:rPr>
          <w:rFonts w:ascii="Times New Roman" w:hAnsi="Times New Roman" w:cs="Times New Roman"/>
          <w:sz w:val="24"/>
          <w:szCs w:val="24"/>
        </w:rPr>
        <w:t>kohustus võõrandada huvide konflikti põhjustava</w:t>
      </w:r>
      <w:r w:rsidR="5E2DB2D8" w:rsidRPr="00B92E7F">
        <w:rPr>
          <w:rFonts w:ascii="Times New Roman" w:hAnsi="Times New Roman" w:cs="Times New Roman"/>
          <w:sz w:val="24"/>
          <w:szCs w:val="24"/>
        </w:rPr>
        <w:t>d</w:t>
      </w:r>
      <w:r w:rsidR="664037B7" w:rsidRPr="00B92E7F">
        <w:rPr>
          <w:rFonts w:ascii="Times New Roman" w:hAnsi="Times New Roman" w:cs="Times New Roman"/>
          <w:sz w:val="24"/>
          <w:szCs w:val="24"/>
        </w:rPr>
        <w:t xml:space="preserve"> finantsinstrume</w:t>
      </w:r>
      <w:r w:rsidR="3EE2F7DF" w:rsidRPr="00B92E7F">
        <w:rPr>
          <w:rFonts w:ascii="Times New Roman" w:hAnsi="Times New Roman" w:cs="Times New Roman"/>
          <w:sz w:val="24"/>
          <w:szCs w:val="24"/>
        </w:rPr>
        <w:t>ndid;</w:t>
      </w:r>
      <w:r w:rsidRPr="00B92E7F">
        <w:rPr>
          <w:rFonts w:ascii="Times New Roman" w:hAnsi="Times New Roman" w:cs="Times New Roman"/>
          <w:sz w:val="24"/>
          <w:szCs w:val="24"/>
        </w:rPr>
        <w:t xml:space="preserve"> </w:t>
      </w:r>
    </w:p>
    <w:p w14:paraId="2BE204EA" w14:textId="3A88A65C" w:rsidR="00FE3342" w:rsidRPr="00B92E7F" w:rsidRDefault="076CB17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3) ooteaja rakendamine endiste töötajate ja juhtide edasiliikumisele finantsjärelevalve subjekti ja temaga seotud ettevõtjate juurde</w:t>
      </w:r>
      <w:r w:rsidR="7C3E141E" w:rsidRPr="00B92E7F">
        <w:rPr>
          <w:rFonts w:ascii="Times New Roman" w:hAnsi="Times New Roman" w:cs="Times New Roman"/>
          <w:sz w:val="24"/>
          <w:szCs w:val="24"/>
        </w:rPr>
        <w:t>.</w:t>
      </w:r>
      <w:r w:rsidRPr="00B92E7F">
        <w:rPr>
          <w:rFonts w:ascii="Times New Roman" w:hAnsi="Times New Roman" w:cs="Times New Roman"/>
          <w:sz w:val="24"/>
          <w:szCs w:val="24"/>
        </w:rPr>
        <w:t xml:space="preserve"> </w:t>
      </w:r>
    </w:p>
    <w:p w14:paraId="6C5E6CCA" w14:textId="77777777" w:rsidR="00FE3342" w:rsidRPr="00B92E7F" w:rsidRDefault="00FE3342" w:rsidP="00B92E7F">
      <w:pPr>
        <w:spacing w:after="0" w:line="240" w:lineRule="auto"/>
        <w:jc w:val="both"/>
        <w:rPr>
          <w:rFonts w:ascii="Times New Roman" w:hAnsi="Times New Roman" w:cs="Times New Roman"/>
          <w:sz w:val="24"/>
          <w:szCs w:val="24"/>
        </w:rPr>
      </w:pPr>
    </w:p>
    <w:p w14:paraId="123CACF7" w14:textId="7805FC4D" w:rsidR="009B0199" w:rsidRPr="00B92E7F" w:rsidRDefault="00FE334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 koostajate hinnangul on artikli 4a ülevõtmiseks vaja muuta § 32 ainult huvide konflikti hoidumise keskseks ning täienda</w:t>
      </w:r>
      <w:r w:rsidR="00A15BCA" w:rsidRPr="00B92E7F">
        <w:rPr>
          <w:rFonts w:ascii="Times New Roman" w:hAnsi="Times New Roman" w:cs="Times New Roman"/>
          <w:sz w:val="24"/>
          <w:szCs w:val="24"/>
        </w:rPr>
        <w:t>d</w:t>
      </w:r>
      <w:r w:rsidRPr="00B92E7F">
        <w:rPr>
          <w:rFonts w:ascii="Times New Roman" w:hAnsi="Times New Roman" w:cs="Times New Roman"/>
          <w:sz w:val="24"/>
          <w:szCs w:val="24"/>
        </w:rPr>
        <w:t>a seadust §-ga 32</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milles nähakse ette töötamise piirangute ja ooteajaga seonduv. </w:t>
      </w:r>
      <w:r w:rsidR="00A15BCA" w:rsidRPr="00B92E7F">
        <w:rPr>
          <w:rFonts w:ascii="Times New Roman" w:hAnsi="Times New Roman" w:cs="Times New Roman"/>
          <w:sz w:val="24"/>
          <w:szCs w:val="24"/>
        </w:rPr>
        <w:t xml:space="preserve">Seetõttu muudetakse §-i 32 tekst järgnevalt. </w:t>
      </w:r>
    </w:p>
    <w:p w14:paraId="3FAF16C2" w14:textId="77777777" w:rsidR="00A15BCA" w:rsidRPr="00B92E7F" w:rsidRDefault="00A15BCA" w:rsidP="00B92E7F">
      <w:pPr>
        <w:spacing w:after="0" w:line="240" w:lineRule="auto"/>
        <w:jc w:val="both"/>
        <w:rPr>
          <w:rFonts w:ascii="Times New Roman" w:hAnsi="Times New Roman" w:cs="Times New Roman"/>
          <w:sz w:val="24"/>
          <w:szCs w:val="24"/>
        </w:rPr>
      </w:pPr>
    </w:p>
    <w:p w14:paraId="7C2CD8F8" w14:textId="62629311" w:rsidR="004B67BA" w:rsidRPr="00B92E7F" w:rsidRDefault="004B67B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2 </w:t>
      </w:r>
      <w:r w:rsidRPr="00B92E7F">
        <w:rPr>
          <w:rFonts w:ascii="Times New Roman" w:hAnsi="Times New Roman" w:cs="Times New Roman"/>
          <w:sz w:val="24"/>
          <w:szCs w:val="24"/>
        </w:rPr>
        <w:t xml:space="preserve">defineeritakse huvide konflikt kui olukord, kus töötaja tööalast tegevuse otseselt mõjutab või võib mõjutada tema või tema lähedaste huvi. </w:t>
      </w:r>
      <w:r w:rsidR="2D3BFECA" w:rsidRPr="00B92E7F">
        <w:rPr>
          <w:rFonts w:ascii="Times New Roman" w:hAnsi="Times New Roman" w:cs="Times New Roman"/>
          <w:sz w:val="24"/>
          <w:szCs w:val="24"/>
        </w:rPr>
        <w:t>Taolisteks lähedasteks isikuteks on eelkõige töötaja abikaasa või elukaaslane, lapsed, vanemad, õed ja vennad, aga ka muud isikud, kes ei ole töötaj</w:t>
      </w:r>
      <w:r w:rsidR="121B3B21" w:rsidRPr="00B92E7F">
        <w:rPr>
          <w:rFonts w:ascii="Times New Roman" w:hAnsi="Times New Roman" w:cs="Times New Roman"/>
          <w:sz w:val="24"/>
          <w:szCs w:val="24"/>
        </w:rPr>
        <w:t xml:space="preserve">a sugulane või partner, kuid töötaja jaoks küllaldaselt oluline isik, näiteks </w:t>
      </w:r>
      <w:r w:rsidR="4B21D5DF" w:rsidRPr="00B92E7F">
        <w:rPr>
          <w:rFonts w:ascii="Times New Roman" w:hAnsi="Times New Roman" w:cs="Times New Roman"/>
          <w:sz w:val="24"/>
          <w:szCs w:val="24"/>
        </w:rPr>
        <w:t xml:space="preserve">kasuvanem, kasuõde või -vend, </w:t>
      </w:r>
      <w:r w:rsidR="121B3B21" w:rsidRPr="00B92E7F">
        <w:rPr>
          <w:rFonts w:ascii="Times New Roman" w:hAnsi="Times New Roman" w:cs="Times New Roman"/>
          <w:sz w:val="24"/>
          <w:szCs w:val="24"/>
        </w:rPr>
        <w:t xml:space="preserve">sõber, mentor, </w:t>
      </w:r>
      <w:r w:rsidR="5E37F74F" w:rsidRPr="00B92E7F">
        <w:rPr>
          <w:rFonts w:ascii="Times New Roman" w:hAnsi="Times New Roman" w:cs="Times New Roman"/>
          <w:sz w:val="24"/>
          <w:szCs w:val="24"/>
        </w:rPr>
        <w:t>partner, kes ei ole tema faktiline abikaasa või elukaaslane</w:t>
      </w:r>
      <w:r w:rsidR="121B3B21" w:rsidRPr="00B92E7F">
        <w:rPr>
          <w:rFonts w:ascii="Times New Roman" w:hAnsi="Times New Roman" w:cs="Times New Roman"/>
          <w:sz w:val="24"/>
          <w:szCs w:val="24"/>
        </w:rPr>
        <w:t xml:space="preserve"> vms isik. </w:t>
      </w:r>
      <w:r w:rsidR="00A15BCA" w:rsidRPr="00B92E7F">
        <w:rPr>
          <w:rFonts w:ascii="Times New Roman" w:hAnsi="Times New Roman" w:cs="Times New Roman"/>
          <w:b/>
          <w:bCs/>
          <w:sz w:val="24"/>
          <w:szCs w:val="24"/>
        </w:rPr>
        <w:t xml:space="preserve">Lõikega 1 </w:t>
      </w:r>
      <w:r w:rsidR="00A15BCA" w:rsidRPr="00B92E7F">
        <w:rPr>
          <w:rFonts w:ascii="Times New Roman" w:hAnsi="Times New Roman" w:cs="Times New Roman"/>
          <w:sz w:val="24"/>
          <w:szCs w:val="24"/>
        </w:rPr>
        <w:t>kohustatakse töötaj</w:t>
      </w:r>
      <w:r w:rsidRPr="00B92E7F">
        <w:rPr>
          <w:rFonts w:ascii="Times New Roman" w:hAnsi="Times New Roman" w:cs="Times New Roman"/>
          <w:sz w:val="24"/>
          <w:szCs w:val="24"/>
        </w:rPr>
        <w:t>at hoiduma huvide konflikti</w:t>
      </w:r>
      <w:r w:rsidR="1ABEA6F2" w:rsidRPr="00B92E7F">
        <w:rPr>
          <w:rFonts w:ascii="Times New Roman" w:hAnsi="Times New Roman" w:cs="Times New Roman"/>
          <w:sz w:val="24"/>
          <w:szCs w:val="24"/>
        </w:rPr>
        <w:t>st</w:t>
      </w:r>
      <w:r w:rsidRPr="00B92E7F">
        <w:rPr>
          <w:rFonts w:ascii="Times New Roman" w:hAnsi="Times New Roman" w:cs="Times New Roman"/>
          <w:sz w:val="24"/>
          <w:szCs w:val="24"/>
        </w:rPr>
        <w:t xml:space="preserve"> töökohustuste täitmisel ning </w:t>
      </w:r>
      <w:r w:rsidRPr="00B92E7F">
        <w:rPr>
          <w:rFonts w:ascii="Times New Roman" w:hAnsi="Times New Roman" w:cs="Times New Roman"/>
          <w:b/>
          <w:bCs/>
          <w:sz w:val="24"/>
          <w:szCs w:val="24"/>
        </w:rPr>
        <w:t xml:space="preserve">lõikega 3 </w:t>
      </w:r>
      <w:r w:rsidRPr="00B92E7F">
        <w:rPr>
          <w:rFonts w:ascii="Times New Roman" w:hAnsi="Times New Roman" w:cs="Times New Roman"/>
          <w:sz w:val="24"/>
          <w:szCs w:val="24"/>
        </w:rPr>
        <w:t xml:space="preserve">keelatakse töötajal kasutada talle teatavaks saadud konfidentsiaalset teavet enda, enda lähedaste ja muude kolmandate isikute huvides investeerimisotsuste tegemisel. </w:t>
      </w:r>
      <w:r w:rsidR="00614CBC" w:rsidRPr="00B92E7F">
        <w:rPr>
          <w:rFonts w:ascii="Times New Roman" w:hAnsi="Times New Roman" w:cs="Times New Roman"/>
          <w:sz w:val="24"/>
          <w:szCs w:val="24"/>
        </w:rPr>
        <w:t xml:space="preserve">Eelnimetatud lõiked ei tulene direktiivist, kuid vajavad </w:t>
      </w:r>
      <w:r w:rsidR="00614CBC" w:rsidRPr="00B92E7F">
        <w:rPr>
          <w:rFonts w:ascii="Times New Roman" w:hAnsi="Times New Roman" w:cs="Times New Roman"/>
          <w:sz w:val="24"/>
          <w:szCs w:val="24"/>
        </w:rPr>
        <w:lastRenderedPageBreak/>
        <w:t xml:space="preserve">seaduses sidustamist, et täpsemini piiritleda, mida käsitletakse huvide konfliktina ning kuidas peab töötaja huvide konflikti vältimiseks käituma. </w:t>
      </w:r>
    </w:p>
    <w:p w14:paraId="688D4497" w14:textId="77777777" w:rsidR="00614CBC" w:rsidRPr="00B92E7F" w:rsidRDefault="00614CBC" w:rsidP="00B92E7F">
      <w:pPr>
        <w:spacing w:after="0" w:line="240" w:lineRule="auto"/>
        <w:jc w:val="both"/>
        <w:rPr>
          <w:rFonts w:ascii="Times New Roman" w:hAnsi="Times New Roman" w:cs="Times New Roman"/>
          <w:sz w:val="24"/>
          <w:szCs w:val="24"/>
        </w:rPr>
      </w:pPr>
    </w:p>
    <w:p w14:paraId="2498D6B2" w14:textId="5B991C26" w:rsidR="006439AC" w:rsidRPr="00B92E7F" w:rsidRDefault="004F855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w:t>
      </w:r>
      <w:r w:rsidRPr="00B92E7F">
        <w:rPr>
          <w:rFonts w:ascii="Times New Roman" w:hAnsi="Times New Roman" w:cs="Times New Roman"/>
          <w:sz w:val="24"/>
          <w:szCs w:val="24"/>
        </w:rPr>
        <w:t xml:space="preserve">kohaselt on Finantsinspektsiooni töötajal keelatud </w:t>
      </w:r>
      <w:r w:rsidR="37FB1ABA" w:rsidRPr="00B92E7F">
        <w:rPr>
          <w:rFonts w:ascii="Times New Roman" w:hAnsi="Times New Roman" w:cs="Times New Roman"/>
          <w:sz w:val="24"/>
          <w:szCs w:val="24"/>
        </w:rPr>
        <w:t xml:space="preserve">teha tehinguid finantsjärelevalve subjekti, tema ema- või tütarettevõtja ning sidususettevõtja väärtpaberite ning muude finantsinstrumentidega, samuti finantsjärelevalve subjekti poolt emiteeritud </w:t>
      </w:r>
      <w:proofErr w:type="spellStart"/>
      <w:r w:rsidR="37FB1ABA" w:rsidRPr="00B92E7F">
        <w:rPr>
          <w:rFonts w:ascii="Times New Roman" w:hAnsi="Times New Roman" w:cs="Times New Roman"/>
          <w:sz w:val="24"/>
          <w:szCs w:val="24"/>
        </w:rPr>
        <w:t>krüptovaraga</w:t>
      </w:r>
      <w:proofErr w:type="spellEnd"/>
      <w:r w:rsidR="37FB1ABA"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Seega ei või töötaja osta Finantsinspektsioonis töötamise ajal näiteks </w:t>
      </w:r>
      <w:proofErr w:type="spellStart"/>
      <w:r w:rsidRPr="00B92E7F">
        <w:rPr>
          <w:rFonts w:ascii="Times New Roman" w:hAnsi="Times New Roman" w:cs="Times New Roman"/>
          <w:sz w:val="24"/>
          <w:szCs w:val="24"/>
        </w:rPr>
        <w:t>BigBank</w:t>
      </w:r>
      <w:proofErr w:type="spellEnd"/>
      <w:r w:rsidRPr="00B92E7F">
        <w:rPr>
          <w:rFonts w:ascii="Times New Roman" w:hAnsi="Times New Roman" w:cs="Times New Roman"/>
          <w:sz w:val="24"/>
          <w:szCs w:val="24"/>
        </w:rPr>
        <w:t xml:space="preserve"> võlakirju, sest eelnimetatud pank allub järelevalveasutuse järelevalve alla ning võib seada ohtu töötaja objektiivsuse oma tööülesannete teostamisel</w:t>
      </w:r>
      <w:r w:rsidR="6892DE56" w:rsidRPr="00B92E7F">
        <w:rPr>
          <w:rFonts w:ascii="Times New Roman" w:hAnsi="Times New Roman" w:cs="Times New Roman"/>
          <w:sz w:val="24"/>
          <w:szCs w:val="24"/>
        </w:rPr>
        <w:t>.</w:t>
      </w:r>
      <w:r w:rsidR="12314D9C" w:rsidRPr="00B92E7F">
        <w:rPr>
          <w:rFonts w:ascii="Times New Roman" w:hAnsi="Times New Roman" w:cs="Times New Roman"/>
          <w:sz w:val="24"/>
          <w:szCs w:val="24"/>
        </w:rPr>
        <w:t xml:space="preserve"> </w:t>
      </w:r>
      <w:r w:rsidR="6892DE56" w:rsidRPr="00B92E7F">
        <w:rPr>
          <w:rFonts w:ascii="Times New Roman" w:hAnsi="Times New Roman" w:cs="Times New Roman"/>
          <w:sz w:val="24"/>
          <w:szCs w:val="24"/>
        </w:rPr>
        <w:t xml:space="preserve">Kauplemiskeeld ei laiene investeerimisele investeerimisfondidesse või kolmandate isikute valitsevatesse instrumentidesse tingimusel, et nende instrumentide omanikud ei saa sekkuda portfelli valitsemisse ning investeeringud on hajutatud. </w:t>
      </w:r>
      <w:r w:rsidR="12314D9C" w:rsidRPr="00B92E7F">
        <w:rPr>
          <w:rFonts w:ascii="Times New Roman" w:hAnsi="Times New Roman" w:cs="Times New Roman"/>
          <w:sz w:val="24"/>
          <w:szCs w:val="24"/>
        </w:rPr>
        <w:t xml:space="preserve">Kauplemiskeeluga on seotud </w:t>
      </w:r>
      <w:r w:rsidR="12314D9C" w:rsidRPr="00B92E7F">
        <w:rPr>
          <w:rFonts w:ascii="Times New Roman" w:hAnsi="Times New Roman" w:cs="Times New Roman"/>
          <w:b/>
          <w:bCs/>
          <w:sz w:val="24"/>
          <w:szCs w:val="24"/>
        </w:rPr>
        <w:t>lõige 5</w:t>
      </w:r>
      <w:r w:rsidR="12314D9C" w:rsidRPr="00B92E7F">
        <w:rPr>
          <w:rFonts w:ascii="Times New Roman" w:hAnsi="Times New Roman" w:cs="Times New Roman"/>
          <w:sz w:val="24"/>
          <w:szCs w:val="24"/>
        </w:rPr>
        <w:t>, mille kohaselt peab Finantsinspektsiooni töölevõtmist taotlev isik või töötaja võõrandama finantsinstrumendid, mis võivad põhjustada huvide konflikti. Vastavad instrumendid tuleb võõrandada vabatahtlikult mõistliku aja jooksul ning kui vabatahtliku võõrandamist ei toimu, on järelevalveasutusel õigus nõuda nende võõrandamist. Se</w:t>
      </w:r>
      <w:r w:rsidR="6252A97F" w:rsidRPr="00B92E7F">
        <w:rPr>
          <w:rFonts w:ascii="Times New Roman" w:hAnsi="Times New Roman" w:cs="Times New Roman"/>
          <w:sz w:val="24"/>
          <w:szCs w:val="24"/>
        </w:rPr>
        <w:t xml:space="preserve">ega pannakse Finantsinspektsiooni töötajale ja töölevõtmist taotlevale isikule kohustus tagada, et nende investeerimisportfell on kooskõlas seadusega, sest just neil on kõige parem ülevaade kõikidest osakutest, aktsiatest jms instrumentidest, mida nad omavad ning mis võivad teoreetiliselt mõjutada nende </w:t>
      </w:r>
      <w:proofErr w:type="spellStart"/>
      <w:r w:rsidR="6252A97F" w:rsidRPr="00B92E7F">
        <w:rPr>
          <w:rFonts w:ascii="Times New Roman" w:hAnsi="Times New Roman" w:cs="Times New Roman"/>
          <w:sz w:val="24"/>
          <w:szCs w:val="24"/>
        </w:rPr>
        <w:t>otsusi</w:t>
      </w:r>
      <w:proofErr w:type="spellEnd"/>
      <w:r w:rsidR="6252A97F" w:rsidRPr="00B92E7F">
        <w:rPr>
          <w:rFonts w:ascii="Times New Roman" w:hAnsi="Times New Roman" w:cs="Times New Roman"/>
          <w:sz w:val="24"/>
          <w:szCs w:val="24"/>
        </w:rPr>
        <w:t xml:space="preserve"> järelevalve teostamisel. </w:t>
      </w:r>
      <w:r w:rsidR="12314D9C" w:rsidRPr="00B92E7F">
        <w:rPr>
          <w:rFonts w:ascii="Times New Roman" w:hAnsi="Times New Roman" w:cs="Times New Roman"/>
          <w:sz w:val="24"/>
          <w:szCs w:val="24"/>
        </w:rPr>
        <w:t xml:space="preserve">Kuivõrd lõikes 4 sätestatud kauplemiskeeld </w:t>
      </w:r>
      <w:r w:rsidR="6252A97F" w:rsidRPr="00B92E7F">
        <w:rPr>
          <w:rFonts w:ascii="Times New Roman" w:hAnsi="Times New Roman" w:cs="Times New Roman"/>
          <w:sz w:val="24"/>
          <w:szCs w:val="24"/>
        </w:rPr>
        <w:t xml:space="preserve">ja lõikes 5 sätestatud võõrandamiskohustus </w:t>
      </w:r>
      <w:r w:rsidR="12314D9C" w:rsidRPr="00B92E7F">
        <w:rPr>
          <w:rFonts w:ascii="Times New Roman" w:hAnsi="Times New Roman" w:cs="Times New Roman"/>
          <w:sz w:val="24"/>
          <w:szCs w:val="24"/>
        </w:rPr>
        <w:t>riiva</w:t>
      </w:r>
      <w:r w:rsidR="6252A97F" w:rsidRPr="00B92E7F">
        <w:rPr>
          <w:rFonts w:ascii="Times New Roman" w:hAnsi="Times New Roman" w:cs="Times New Roman"/>
          <w:sz w:val="24"/>
          <w:szCs w:val="24"/>
        </w:rPr>
        <w:t xml:space="preserve">vad </w:t>
      </w:r>
      <w:r w:rsidR="12314D9C" w:rsidRPr="00B92E7F">
        <w:rPr>
          <w:rFonts w:ascii="Times New Roman" w:hAnsi="Times New Roman" w:cs="Times New Roman"/>
          <w:sz w:val="24"/>
          <w:szCs w:val="24"/>
        </w:rPr>
        <w:t>Finantsinspektsiooni töötajate põhiõigust vabale eneseteostusele, on riive</w:t>
      </w:r>
      <w:r w:rsidR="6252A97F" w:rsidRPr="00B92E7F">
        <w:rPr>
          <w:rFonts w:ascii="Times New Roman" w:hAnsi="Times New Roman" w:cs="Times New Roman"/>
          <w:sz w:val="24"/>
          <w:szCs w:val="24"/>
        </w:rPr>
        <w:t>te</w:t>
      </w:r>
      <w:r w:rsidR="12314D9C" w:rsidRPr="00B92E7F">
        <w:rPr>
          <w:rFonts w:ascii="Times New Roman" w:hAnsi="Times New Roman" w:cs="Times New Roman"/>
          <w:sz w:val="24"/>
          <w:szCs w:val="24"/>
        </w:rPr>
        <w:t xml:space="preserve"> vastavust põhiseadusele analüüsitud seletuskirja</w:t>
      </w:r>
      <w:r w:rsidR="449DB7DC" w:rsidRPr="00B92E7F">
        <w:rPr>
          <w:rFonts w:ascii="Times New Roman" w:hAnsi="Times New Roman" w:cs="Times New Roman"/>
          <w:sz w:val="24"/>
          <w:szCs w:val="24"/>
        </w:rPr>
        <w:t xml:space="preserve"> 6. peatükis</w:t>
      </w:r>
      <w:r w:rsidR="12314D9C" w:rsidRPr="00B92E7F">
        <w:rPr>
          <w:rFonts w:ascii="Times New Roman" w:hAnsi="Times New Roman" w:cs="Times New Roman"/>
          <w:sz w:val="24"/>
          <w:szCs w:val="24"/>
        </w:rPr>
        <w:t>.</w:t>
      </w:r>
    </w:p>
    <w:p w14:paraId="386C138E" w14:textId="77777777" w:rsidR="006439AC" w:rsidRPr="00B92E7F" w:rsidRDefault="006439AC" w:rsidP="00B92E7F">
      <w:pPr>
        <w:spacing w:after="0" w:line="240" w:lineRule="auto"/>
        <w:jc w:val="both"/>
        <w:rPr>
          <w:rFonts w:ascii="Times New Roman" w:hAnsi="Times New Roman" w:cs="Times New Roman"/>
          <w:sz w:val="24"/>
          <w:szCs w:val="24"/>
        </w:rPr>
      </w:pPr>
    </w:p>
    <w:p w14:paraId="5F12229B" w14:textId="4B5CBBD5" w:rsidR="00A15BCA" w:rsidRPr="00B92E7F" w:rsidRDefault="000544E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Lõikega 4 võetakse üle CRD VI artikli 4a lõike 3 esimese alalõike punkti a alapunktid i ja ii ning teine alalõige</w:t>
      </w:r>
      <w:r w:rsidR="00FB3C2E" w:rsidRPr="00B92E7F">
        <w:rPr>
          <w:rFonts w:ascii="Times New Roman" w:hAnsi="Times New Roman" w:cs="Times New Roman"/>
          <w:sz w:val="24"/>
          <w:szCs w:val="24"/>
        </w:rPr>
        <w:t xml:space="preserve"> ning lõikega 5 võetakse üle artikli 4a lõige 8.</w:t>
      </w:r>
    </w:p>
    <w:p w14:paraId="22596085" w14:textId="77777777" w:rsidR="000544ED" w:rsidRPr="00B92E7F" w:rsidRDefault="000544ED" w:rsidP="00B92E7F">
      <w:pPr>
        <w:spacing w:after="0" w:line="240" w:lineRule="auto"/>
        <w:jc w:val="both"/>
        <w:rPr>
          <w:rFonts w:ascii="Times New Roman" w:hAnsi="Times New Roman" w:cs="Times New Roman"/>
          <w:sz w:val="24"/>
          <w:szCs w:val="24"/>
        </w:rPr>
      </w:pPr>
    </w:p>
    <w:p w14:paraId="32038436" w14:textId="31F0BEE6" w:rsidR="00FE3342" w:rsidRPr="00B92E7F" w:rsidRDefault="009745B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6 </w:t>
      </w:r>
      <w:r w:rsidRPr="00B92E7F">
        <w:rPr>
          <w:rFonts w:ascii="Times New Roman" w:hAnsi="Times New Roman" w:cs="Times New Roman"/>
          <w:sz w:val="24"/>
          <w:szCs w:val="24"/>
        </w:rPr>
        <w:t xml:space="preserve">antakse Finantsinspektsioonile õigus seada töölepingutes ja </w:t>
      </w:r>
      <w:proofErr w:type="spellStart"/>
      <w:r w:rsidRPr="00B92E7F">
        <w:rPr>
          <w:rFonts w:ascii="Times New Roman" w:hAnsi="Times New Roman" w:cs="Times New Roman"/>
          <w:sz w:val="24"/>
          <w:szCs w:val="24"/>
        </w:rPr>
        <w:t>sise</w:t>
      </w:r>
      <w:proofErr w:type="spellEnd"/>
      <w:r w:rsidRPr="00B92E7F">
        <w:rPr>
          <w:rFonts w:ascii="Times New Roman" w:hAnsi="Times New Roman" w:cs="Times New Roman"/>
          <w:sz w:val="24"/>
          <w:szCs w:val="24"/>
        </w:rPr>
        <w:t>-eeskirjades täpsemad nõuded töötajatele huvide konflikti vältimiseks. Lõike lisamine on seotud artikli 4a lõike 3 esimese alalõike esimese lause ülevõtmisega. Olemuslikult ei ole tegemist uue õiguse andmisega järelevalveasutusele, sest näiteks FIS § 5</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lõige 4 lubab Finantsinspektsioonil reguleerida finantskriisi lahendamise üksuse struktuurset eraldatust ja tegevuse sõltumatust </w:t>
      </w:r>
      <w:proofErr w:type="spellStart"/>
      <w:r w:rsidRPr="00B92E7F">
        <w:rPr>
          <w:rFonts w:ascii="Times New Roman" w:hAnsi="Times New Roman" w:cs="Times New Roman"/>
          <w:sz w:val="24"/>
          <w:szCs w:val="24"/>
        </w:rPr>
        <w:t>sise</w:t>
      </w:r>
      <w:proofErr w:type="spellEnd"/>
      <w:r w:rsidRPr="00B92E7F">
        <w:rPr>
          <w:rFonts w:ascii="Times New Roman" w:hAnsi="Times New Roman" w:cs="Times New Roman"/>
          <w:sz w:val="24"/>
          <w:szCs w:val="24"/>
        </w:rPr>
        <w:t>-eeskirjadega</w:t>
      </w:r>
      <w:r w:rsidR="00877FB6" w:rsidRPr="00B92E7F">
        <w:rPr>
          <w:rFonts w:ascii="Times New Roman" w:hAnsi="Times New Roman" w:cs="Times New Roman"/>
          <w:sz w:val="24"/>
          <w:szCs w:val="24"/>
        </w:rPr>
        <w:t xml:space="preserve">. Eelnõu koostajate hinnangul on vastava õiguse andmine finantsjärelevalve asutusele mõistlik, sest asutuse juhatus suudab kõige paremini analüüsida oma organisatsiooni vajadusi ja ohukohti ning nendest lähtuvalt reguleerida järelevalve huve ja spetsiifikat arvestades huvide konflikti ennetamist. </w:t>
      </w:r>
    </w:p>
    <w:p w14:paraId="4F11FE2E" w14:textId="77777777" w:rsidR="009B0199" w:rsidRPr="00B92E7F" w:rsidRDefault="009B0199" w:rsidP="00B92E7F">
      <w:pPr>
        <w:spacing w:after="0" w:line="240" w:lineRule="auto"/>
        <w:jc w:val="both"/>
        <w:rPr>
          <w:rFonts w:ascii="Times New Roman" w:hAnsi="Times New Roman" w:cs="Times New Roman"/>
          <w:sz w:val="24"/>
          <w:szCs w:val="24"/>
        </w:rPr>
      </w:pPr>
    </w:p>
    <w:p w14:paraId="0A3A465B" w14:textId="7AB0CEE2" w:rsidR="009F04A1" w:rsidRPr="00B92E7F" w:rsidRDefault="009F04A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Seaduse täiendamine §-ga 32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Uue paragrahviga sätestatakse töötamise piirangud </w:t>
      </w:r>
      <w:r w:rsidR="72BD3DCB" w:rsidRPr="00B92E7F">
        <w:rPr>
          <w:rFonts w:ascii="Times New Roman" w:hAnsi="Times New Roman" w:cs="Times New Roman"/>
          <w:sz w:val="24"/>
          <w:szCs w:val="24"/>
        </w:rPr>
        <w:t>Finantsi</w:t>
      </w:r>
      <w:r w:rsidR="003A036C" w:rsidRPr="00B92E7F">
        <w:rPr>
          <w:rFonts w:ascii="Times New Roman" w:hAnsi="Times New Roman" w:cs="Times New Roman"/>
          <w:sz w:val="24"/>
          <w:szCs w:val="24"/>
        </w:rPr>
        <w:t>nspektsiooni</w:t>
      </w:r>
      <w:r w:rsidRPr="00B92E7F">
        <w:rPr>
          <w:rFonts w:ascii="Times New Roman" w:hAnsi="Times New Roman" w:cs="Times New Roman"/>
          <w:sz w:val="24"/>
          <w:szCs w:val="24"/>
        </w:rPr>
        <w:t xml:space="preserve"> töötajatele. </w:t>
      </w:r>
    </w:p>
    <w:p w14:paraId="2B5812DD" w14:textId="77777777" w:rsidR="00A4716B" w:rsidRPr="00B92E7F" w:rsidRDefault="00A4716B" w:rsidP="00B92E7F">
      <w:pPr>
        <w:spacing w:after="0" w:line="240" w:lineRule="auto"/>
        <w:jc w:val="both"/>
        <w:rPr>
          <w:rFonts w:ascii="Times New Roman" w:hAnsi="Times New Roman" w:cs="Times New Roman"/>
          <w:sz w:val="24"/>
          <w:szCs w:val="24"/>
        </w:rPr>
      </w:pPr>
    </w:p>
    <w:p w14:paraId="45C33CCD" w14:textId="64C9B2EC" w:rsidR="00A4716B" w:rsidRPr="00B92E7F" w:rsidRDefault="00A4716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Paragrahvi lisamine tuleneb CRD VI artikli 4a ülevõtmisest FIS-i. Uus säte reguleerib üksikasjalikult Finantsinspektsiooni töötajate suhtes kohaldatavaid töötamise piiranguid, mis ulatuvad kuni ettevõtlusvabaduse piiramisest kuni konkurentsipiiranguni pärast töösuhte lõppemist järelevalveasutuses. Paragrahvi lisamine on sõltuvuses §-i 32 muutmisest huvide konflikti vältimise põhiseks (vt § 32 muutmise selgitusi). </w:t>
      </w:r>
    </w:p>
    <w:p w14:paraId="015D3F1D" w14:textId="77777777" w:rsidR="00A4716B" w:rsidRPr="00B92E7F" w:rsidRDefault="00A4716B" w:rsidP="00B92E7F">
      <w:pPr>
        <w:spacing w:after="0" w:line="240" w:lineRule="auto"/>
        <w:jc w:val="both"/>
        <w:rPr>
          <w:rFonts w:ascii="Times New Roman" w:hAnsi="Times New Roman" w:cs="Times New Roman"/>
          <w:sz w:val="24"/>
          <w:szCs w:val="24"/>
        </w:rPr>
      </w:pPr>
    </w:p>
    <w:p w14:paraId="078C8312" w14:textId="7B518112" w:rsidR="007D19BC" w:rsidRPr="00B92E7F" w:rsidRDefault="00A4716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Lõigetega 1 ja 2 </w:t>
      </w:r>
      <w:r w:rsidRPr="00B92E7F">
        <w:rPr>
          <w:rFonts w:ascii="Times New Roman" w:hAnsi="Times New Roman" w:cs="Times New Roman"/>
          <w:sz w:val="24"/>
          <w:szCs w:val="24"/>
        </w:rPr>
        <w:t xml:space="preserve">võetakse üle §-i 32 lõigete 1 ja 2 senine sõnastus </w:t>
      </w:r>
      <w:r w:rsidR="007D19BC" w:rsidRPr="00B92E7F">
        <w:rPr>
          <w:rFonts w:ascii="Times New Roman" w:hAnsi="Times New Roman" w:cs="Times New Roman"/>
          <w:sz w:val="24"/>
          <w:szCs w:val="24"/>
        </w:rPr>
        <w:t xml:space="preserve">ning täiendatakse neid lähtuvalt Finantsinspektsiooni ettepanekutest ja praktilistest vajadustest. </w:t>
      </w:r>
      <w:r w:rsidR="007D19BC" w:rsidRPr="00B92E7F">
        <w:rPr>
          <w:rFonts w:ascii="Times New Roman" w:hAnsi="Times New Roman" w:cs="Times New Roman"/>
          <w:b/>
          <w:bCs/>
          <w:sz w:val="24"/>
          <w:szCs w:val="24"/>
        </w:rPr>
        <w:t xml:space="preserve">Lõikega 1 </w:t>
      </w:r>
      <w:r w:rsidR="007D19BC" w:rsidRPr="00B92E7F">
        <w:rPr>
          <w:rFonts w:ascii="Times New Roman" w:hAnsi="Times New Roman" w:cs="Times New Roman"/>
          <w:sz w:val="24"/>
          <w:szCs w:val="24"/>
        </w:rPr>
        <w:t xml:space="preserve">nähakse ette, et Finantsinspektsiooni töötaja ei või omada finantsjärelevalve subjektis olulist osalust, omada märkimisväärset mõju ning täita subjekti toimimisega seotud olulisi rolle (audiitor, prokurist jms). Finantsinspektsioon on teinud johtuvalt artiklist 4a ettepaneku täiendada lõike 1 sõnastust piiranguga kuuluda lobiorganisatsiooni. Nimelt sätestab artikli 4a lõike 3 esimese </w:t>
      </w:r>
      <w:r w:rsidR="007D19BC" w:rsidRPr="00B92E7F">
        <w:rPr>
          <w:rFonts w:ascii="Times New Roman" w:hAnsi="Times New Roman" w:cs="Times New Roman"/>
          <w:sz w:val="24"/>
          <w:szCs w:val="24"/>
        </w:rPr>
        <w:lastRenderedPageBreak/>
        <w:t>alalõike punkti b alapunkt iii pädevatele asutustele õiguse kohaldata töötaja suhtes peale töösuhte lõppemist ooteaega, kui töötaja uus töö seisneb lobi- või nõustamistegevuses selles sektoris, mille suhtes tegi töötaja varem järelevalvealaseid</w:t>
      </w:r>
      <w:r w:rsidR="00594743" w:rsidRPr="00B92E7F">
        <w:rPr>
          <w:rFonts w:ascii="Times New Roman" w:hAnsi="Times New Roman" w:cs="Times New Roman"/>
          <w:sz w:val="24"/>
          <w:szCs w:val="24"/>
        </w:rPr>
        <w:t xml:space="preserve"> </w:t>
      </w:r>
      <w:r w:rsidR="007D19BC" w:rsidRPr="00B92E7F">
        <w:rPr>
          <w:rFonts w:ascii="Times New Roman" w:hAnsi="Times New Roman" w:cs="Times New Roman"/>
          <w:sz w:val="24"/>
          <w:szCs w:val="24"/>
        </w:rPr>
        <w:t xml:space="preserve">otsuseid. </w:t>
      </w:r>
      <w:r w:rsidR="007323D8" w:rsidRPr="00B92E7F">
        <w:rPr>
          <w:rFonts w:ascii="Times New Roman" w:hAnsi="Times New Roman" w:cs="Times New Roman"/>
          <w:sz w:val="24"/>
          <w:szCs w:val="24"/>
        </w:rPr>
        <w:t>Direktiiv ei sätesta, et töötamise ajal on töötajal keelatud olla seotud lobi- või nõustamisteenust pakkuva organisatsiooniga, kuid kuna direktiivis sätestatu on miinimum, on liikmesriikidel õigus sätestada rangemaid nõudeid tingimus</w:t>
      </w:r>
      <w:r w:rsidR="00594743" w:rsidRPr="00B92E7F">
        <w:rPr>
          <w:rFonts w:ascii="Times New Roman" w:hAnsi="Times New Roman" w:cs="Times New Roman"/>
          <w:sz w:val="24"/>
          <w:szCs w:val="24"/>
        </w:rPr>
        <w:t>t</w:t>
      </w:r>
      <w:r w:rsidR="007323D8" w:rsidRPr="00B92E7F">
        <w:rPr>
          <w:rFonts w:ascii="Times New Roman" w:hAnsi="Times New Roman" w:cs="Times New Roman"/>
          <w:sz w:val="24"/>
          <w:szCs w:val="24"/>
        </w:rPr>
        <w:t xml:space="preserve">el, et rangem nõue hõlmab endas direktiivis sätestatud miinimumi ning on kooskõlas Euroopa Liidu õigusega. </w:t>
      </w:r>
    </w:p>
    <w:p w14:paraId="614BF0AB" w14:textId="02007A7D" w:rsidR="359DC21E" w:rsidRPr="00B92E7F" w:rsidRDefault="359DC21E" w:rsidP="00B92E7F">
      <w:pPr>
        <w:spacing w:after="0" w:line="240" w:lineRule="auto"/>
        <w:jc w:val="both"/>
        <w:rPr>
          <w:rFonts w:ascii="Times New Roman" w:hAnsi="Times New Roman" w:cs="Times New Roman"/>
          <w:sz w:val="24"/>
          <w:szCs w:val="24"/>
        </w:rPr>
      </w:pPr>
    </w:p>
    <w:p w14:paraId="64F1FE29" w14:textId="23CCB97B" w:rsidR="009F04A1" w:rsidRPr="00B92E7F" w:rsidRDefault="32FEA26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 koostajad nõustuvad, et vastav muudatus on asjakohane, et vältida olukorda, kus oma töökohustuste ajal teostab Finantsinspektsiooni töötaja järelevalvet finantssubjektide üle ning töövälisel ajal püüab oma tööandjat mõjutada tegema soodsaid otsuseid ettevõtjate suhtes, keda esindavasse organisatsiooni ta kuulub</w:t>
      </w:r>
      <w:r w:rsidR="354789C3" w:rsidRPr="00B92E7F">
        <w:rPr>
          <w:rFonts w:ascii="Times New Roman" w:hAnsi="Times New Roman" w:cs="Times New Roman"/>
          <w:sz w:val="24"/>
          <w:szCs w:val="24"/>
        </w:rPr>
        <w:t xml:space="preserve"> ning kelle suhtes ta tõenäoliselt neid samu </w:t>
      </w:r>
      <w:proofErr w:type="spellStart"/>
      <w:r w:rsidR="354789C3" w:rsidRPr="00B92E7F">
        <w:rPr>
          <w:rFonts w:ascii="Times New Roman" w:hAnsi="Times New Roman" w:cs="Times New Roman"/>
          <w:sz w:val="24"/>
          <w:szCs w:val="24"/>
        </w:rPr>
        <w:t>järelevalvelisi</w:t>
      </w:r>
      <w:proofErr w:type="spellEnd"/>
      <w:r w:rsidR="354789C3" w:rsidRPr="00B92E7F">
        <w:rPr>
          <w:rFonts w:ascii="Times New Roman" w:hAnsi="Times New Roman" w:cs="Times New Roman"/>
          <w:sz w:val="24"/>
          <w:szCs w:val="24"/>
        </w:rPr>
        <w:t xml:space="preserve"> otsuseid teeb.</w:t>
      </w:r>
      <w:r w:rsidRPr="00B92E7F">
        <w:rPr>
          <w:rFonts w:ascii="Times New Roman" w:hAnsi="Times New Roman" w:cs="Times New Roman"/>
          <w:sz w:val="24"/>
          <w:szCs w:val="24"/>
        </w:rPr>
        <w:t xml:space="preserve"> </w:t>
      </w:r>
    </w:p>
    <w:p w14:paraId="25320E0C" w14:textId="6F00C56B" w:rsidR="009F04A1" w:rsidRPr="00B92E7F" w:rsidRDefault="009F04A1" w:rsidP="00B92E7F">
      <w:pPr>
        <w:spacing w:after="0" w:line="240" w:lineRule="auto"/>
        <w:jc w:val="both"/>
        <w:rPr>
          <w:rFonts w:ascii="Times New Roman" w:hAnsi="Times New Roman" w:cs="Times New Roman"/>
          <w:b/>
          <w:bCs/>
          <w:sz w:val="24"/>
          <w:szCs w:val="24"/>
        </w:rPr>
      </w:pPr>
    </w:p>
    <w:p w14:paraId="698BA934" w14:textId="7A0624B0" w:rsidR="009F04A1" w:rsidRPr="00B92E7F" w:rsidRDefault="354789C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2 </w:t>
      </w:r>
      <w:r w:rsidRPr="00B92E7F">
        <w:rPr>
          <w:rFonts w:ascii="Times New Roman" w:hAnsi="Times New Roman" w:cs="Times New Roman"/>
          <w:sz w:val="24"/>
          <w:szCs w:val="24"/>
        </w:rPr>
        <w:t>keelatakse töötajal omada ning sõlmida ühegi finantsjärelevalve subjekti ja temaga seotud ettevõtjatega ning lõikes 1 nimetatud isikutega töölepinguid ja muid lepinguid, mille sisuks on neile teenuste osutamine. Siinkohal on Finantsinspektsioon teinud ettepaneku täiendada seni ühelauselist lõiget teise lausega ning täpsustada, et piiranguga on hõlmatud ka need isikud, kes veel ei ole finantsjärelevalve subjektid, kuid kõigi eelduste kohaselt saavad selleks kuue kuu jooksul. Eelnõu koostajad nõustuvad, et teise lause lisamine on mõistlik, sest just järelevalveasutuse töötajatel on kõige parem ülevaade ettevõtjatest, kes on tegemas ettevalmistusi turule sisenemiseks või tegevusloa saamiseks</w:t>
      </w:r>
      <w:r w:rsidR="77DA24B0" w:rsidRPr="00B92E7F">
        <w:rPr>
          <w:rFonts w:ascii="Times New Roman" w:hAnsi="Times New Roman" w:cs="Times New Roman"/>
          <w:sz w:val="24"/>
          <w:szCs w:val="24"/>
        </w:rPr>
        <w:t xml:space="preserve">. </w:t>
      </w:r>
    </w:p>
    <w:p w14:paraId="584AEFD4" w14:textId="77777777" w:rsidR="00872D50" w:rsidRPr="00B92E7F" w:rsidRDefault="00872D50" w:rsidP="00B92E7F">
      <w:pPr>
        <w:spacing w:after="0" w:line="240" w:lineRule="auto"/>
        <w:jc w:val="both"/>
        <w:rPr>
          <w:rFonts w:ascii="Times New Roman" w:hAnsi="Times New Roman" w:cs="Times New Roman"/>
          <w:sz w:val="24"/>
          <w:szCs w:val="24"/>
        </w:rPr>
      </w:pPr>
    </w:p>
    <w:p w14:paraId="13922888" w14:textId="00DDD05C" w:rsidR="00872D50" w:rsidRPr="00B92E7F" w:rsidRDefault="5EEB277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Lõiked 3</w:t>
      </w:r>
      <w:r w:rsidRPr="00B92E7F">
        <w:rPr>
          <w:rFonts w:ascii="Times New Roman" w:hAnsi="Times New Roman" w:cs="Times New Roman"/>
          <w:sz w:val="24"/>
          <w:szCs w:val="24"/>
        </w:rPr>
        <w:t>–</w:t>
      </w:r>
      <w:r w:rsidRPr="00B92E7F">
        <w:rPr>
          <w:rFonts w:ascii="Times New Roman" w:hAnsi="Times New Roman" w:cs="Times New Roman"/>
          <w:b/>
          <w:bCs/>
          <w:sz w:val="24"/>
          <w:szCs w:val="24"/>
        </w:rPr>
        <w:t xml:space="preserve">7 </w:t>
      </w:r>
      <w:r w:rsidRPr="00B92E7F">
        <w:rPr>
          <w:rFonts w:ascii="Times New Roman" w:hAnsi="Times New Roman" w:cs="Times New Roman"/>
          <w:sz w:val="24"/>
          <w:szCs w:val="24"/>
        </w:rPr>
        <w:t>reguleerivad ooteaja kohaldamist Finantsinspektsiooni töötajate ja juhatuse liikmete suhtes. Ooteaja põhimõte seisneb selles, et kui järelevalveasutuses töötanud isik lõpetab oma töö- või ametisuh</w:t>
      </w:r>
      <w:r w:rsidR="00B4371C" w:rsidRPr="00B92E7F">
        <w:rPr>
          <w:rFonts w:ascii="Times New Roman" w:hAnsi="Times New Roman" w:cs="Times New Roman"/>
          <w:sz w:val="24"/>
          <w:szCs w:val="24"/>
        </w:rPr>
        <w:t xml:space="preserve">te, </w:t>
      </w:r>
      <w:commentRangeStart w:id="44"/>
      <w:r w:rsidR="00B4371C" w:rsidRPr="00B92E7F">
        <w:rPr>
          <w:rFonts w:ascii="Times New Roman" w:hAnsi="Times New Roman" w:cs="Times New Roman"/>
          <w:sz w:val="24"/>
          <w:szCs w:val="24"/>
        </w:rPr>
        <w:t>on Finantsinspektsioonil sõltuvalt isiku tööalasest positsioonist (töötaja või juhatuse liige) õigus nõuda temalt n-ö puhverajast kinnipidamist</w:t>
      </w:r>
      <w:commentRangeEnd w:id="44"/>
      <w:r w:rsidR="00D50CA3">
        <w:rPr>
          <w:rStyle w:val="Kommentaariviide"/>
        </w:rPr>
        <w:commentReference w:id="44"/>
      </w:r>
      <w:r w:rsidR="00B4371C" w:rsidRPr="00B92E7F">
        <w:rPr>
          <w:rFonts w:ascii="Times New Roman" w:hAnsi="Times New Roman" w:cs="Times New Roman"/>
          <w:sz w:val="24"/>
          <w:szCs w:val="24"/>
        </w:rPr>
        <w:t xml:space="preserve">, et maandada huvide konflikti olukorra esinemist. Sellises olukorras võib huvide konflikt seisneda näiteks tööalaste teadmiste </w:t>
      </w:r>
      <w:r w:rsidR="360DBBBA" w:rsidRPr="00B92E7F">
        <w:rPr>
          <w:rFonts w:ascii="Times New Roman" w:hAnsi="Times New Roman" w:cs="Times New Roman"/>
          <w:sz w:val="24"/>
          <w:szCs w:val="24"/>
        </w:rPr>
        <w:t xml:space="preserve">ja oskuste </w:t>
      </w:r>
      <w:r w:rsidR="00B4371C" w:rsidRPr="00B92E7F">
        <w:rPr>
          <w:rFonts w:ascii="Times New Roman" w:hAnsi="Times New Roman" w:cs="Times New Roman"/>
          <w:sz w:val="24"/>
          <w:szCs w:val="24"/>
        </w:rPr>
        <w:t xml:space="preserve">(ingl. k. </w:t>
      </w:r>
      <w:proofErr w:type="spellStart"/>
      <w:r w:rsidR="00B4371C" w:rsidRPr="00B92E7F">
        <w:rPr>
          <w:rFonts w:ascii="Times New Roman" w:hAnsi="Times New Roman" w:cs="Times New Roman"/>
          <w:i/>
          <w:iCs/>
          <w:sz w:val="24"/>
          <w:szCs w:val="24"/>
        </w:rPr>
        <w:t>know</w:t>
      </w:r>
      <w:proofErr w:type="spellEnd"/>
      <w:r w:rsidR="00B4371C" w:rsidRPr="00B92E7F">
        <w:rPr>
          <w:rFonts w:ascii="Times New Roman" w:hAnsi="Times New Roman" w:cs="Times New Roman"/>
          <w:i/>
          <w:iCs/>
          <w:sz w:val="24"/>
          <w:szCs w:val="24"/>
        </w:rPr>
        <w:t xml:space="preserve"> </w:t>
      </w:r>
      <w:proofErr w:type="spellStart"/>
      <w:r w:rsidR="00B4371C" w:rsidRPr="00B92E7F">
        <w:rPr>
          <w:rFonts w:ascii="Times New Roman" w:hAnsi="Times New Roman" w:cs="Times New Roman"/>
          <w:i/>
          <w:iCs/>
          <w:sz w:val="24"/>
          <w:szCs w:val="24"/>
        </w:rPr>
        <w:t>how</w:t>
      </w:r>
      <w:proofErr w:type="spellEnd"/>
      <w:r w:rsidR="00B4371C" w:rsidRPr="00B92E7F">
        <w:rPr>
          <w:rFonts w:ascii="Times New Roman" w:hAnsi="Times New Roman" w:cs="Times New Roman"/>
          <w:sz w:val="24"/>
          <w:szCs w:val="24"/>
        </w:rPr>
        <w:t xml:space="preserve">) edasikandumises või järelevalvealase </w:t>
      </w:r>
      <w:proofErr w:type="spellStart"/>
      <w:r w:rsidR="00B4371C" w:rsidRPr="00B92E7F">
        <w:rPr>
          <w:rFonts w:ascii="Times New Roman" w:hAnsi="Times New Roman" w:cs="Times New Roman"/>
          <w:sz w:val="24"/>
          <w:szCs w:val="24"/>
        </w:rPr>
        <w:t>siseinformatsiooni</w:t>
      </w:r>
      <w:proofErr w:type="spellEnd"/>
      <w:r w:rsidR="00B4371C" w:rsidRPr="00B92E7F">
        <w:rPr>
          <w:rFonts w:ascii="Times New Roman" w:hAnsi="Times New Roman" w:cs="Times New Roman"/>
          <w:sz w:val="24"/>
          <w:szCs w:val="24"/>
        </w:rPr>
        <w:t xml:space="preserve"> ärakasutamises selleks, et </w:t>
      </w:r>
      <w:r w:rsidR="4B81244D" w:rsidRPr="00B92E7F">
        <w:rPr>
          <w:rFonts w:ascii="Times New Roman" w:hAnsi="Times New Roman" w:cs="Times New Roman"/>
          <w:sz w:val="24"/>
          <w:szCs w:val="24"/>
        </w:rPr>
        <w:t>varjata teavet või rikkumisi</w:t>
      </w:r>
      <w:r w:rsidR="00B4371C" w:rsidRPr="00B92E7F">
        <w:rPr>
          <w:rFonts w:ascii="Times New Roman" w:hAnsi="Times New Roman" w:cs="Times New Roman"/>
          <w:sz w:val="24"/>
          <w:szCs w:val="24"/>
        </w:rPr>
        <w:t xml:space="preserve">, mille </w:t>
      </w:r>
      <w:r w:rsidR="4B81244D" w:rsidRPr="00B92E7F">
        <w:rPr>
          <w:rFonts w:ascii="Times New Roman" w:hAnsi="Times New Roman" w:cs="Times New Roman"/>
          <w:sz w:val="24"/>
          <w:szCs w:val="24"/>
        </w:rPr>
        <w:t xml:space="preserve">põhjal võib </w:t>
      </w:r>
      <w:r w:rsidR="00B4371C" w:rsidRPr="00B92E7F">
        <w:rPr>
          <w:rFonts w:ascii="Times New Roman" w:hAnsi="Times New Roman" w:cs="Times New Roman"/>
          <w:sz w:val="24"/>
          <w:szCs w:val="24"/>
        </w:rPr>
        <w:t xml:space="preserve">Finantsinspektsioonil </w:t>
      </w:r>
      <w:r w:rsidR="4B81244D" w:rsidRPr="00B92E7F">
        <w:rPr>
          <w:rFonts w:ascii="Times New Roman" w:hAnsi="Times New Roman" w:cs="Times New Roman"/>
          <w:sz w:val="24"/>
          <w:szCs w:val="24"/>
        </w:rPr>
        <w:t xml:space="preserve">tavaolukorras </w:t>
      </w:r>
      <w:r w:rsidR="00B4371C" w:rsidRPr="00B92E7F">
        <w:rPr>
          <w:rFonts w:ascii="Times New Roman" w:hAnsi="Times New Roman" w:cs="Times New Roman"/>
          <w:sz w:val="24"/>
          <w:szCs w:val="24"/>
        </w:rPr>
        <w:t>alustada</w:t>
      </w:r>
      <w:r w:rsidR="4B81244D" w:rsidRPr="00B92E7F">
        <w:rPr>
          <w:rFonts w:ascii="Times New Roman" w:hAnsi="Times New Roman" w:cs="Times New Roman"/>
          <w:sz w:val="24"/>
          <w:szCs w:val="24"/>
        </w:rPr>
        <w:t xml:space="preserve"> järelevalvemenetlus</w:t>
      </w:r>
      <w:r w:rsidR="6CC25A13" w:rsidRPr="00B92E7F">
        <w:rPr>
          <w:rFonts w:ascii="Times New Roman" w:hAnsi="Times New Roman" w:cs="Times New Roman"/>
          <w:sz w:val="24"/>
          <w:szCs w:val="24"/>
        </w:rPr>
        <w:t>e</w:t>
      </w:r>
      <w:r w:rsidR="4B81244D" w:rsidRPr="00B92E7F">
        <w:rPr>
          <w:rFonts w:ascii="Times New Roman" w:hAnsi="Times New Roman" w:cs="Times New Roman"/>
          <w:sz w:val="24"/>
          <w:szCs w:val="24"/>
        </w:rPr>
        <w:t xml:space="preserve">. </w:t>
      </w:r>
      <w:r w:rsidR="00B4371C" w:rsidRPr="00B92E7F">
        <w:rPr>
          <w:rFonts w:ascii="Times New Roman" w:hAnsi="Times New Roman" w:cs="Times New Roman"/>
          <w:sz w:val="24"/>
          <w:szCs w:val="24"/>
        </w:rPr>
        <w:t>Ooteaja mõte on seega anda isiku teadmistele ja oskustele, mis on talle teatavaks tehtud ja omandatud järelevalvet teostades, aeg jahtumiseks, et ta ei saaks neid ära kasutada koheselt uue tööandja juures tolle tegevuste, seisu ning võimalike õigusrikkumiste leevendamiseks või parandamiseks.</w:t>
      </w:r>
      <w:r w:rsidR="6D09625C" w:rsidRPr="00B92E7F">
        <w:rPr>
          <w:rFonts w:ascii="Times New Roman" w:hAnsi="Times New Roman" w:cs="Times New Roman"/>
          <w:sz w:val="24"/>
          <w:szCs w:val="24"/>
        </w:rPr>
        <w:t xml:space="preserve"> Sisuliselt on tegemist konkurentsipiiranguga töölepingu seaduse § 23 mõistes.</w:t>
      </w:r>
      <w:r w:rsidR="76184756" w:rsidRPr="00B92E7F">
        <w:rPr>
          <w:rFonts w:ascii="Times New Roman" w:hAnsi="Times New Roman" w:cs="Times New Roman"/>
          <w:sz w:val="24"/>
          <w:szCs w:val="24"/>
        </w:rPr>
        <w:t xml:space="preserve"> Ooteaega kohaldatakse nii lepingutele, mis on sõlmitud töötajate ja juhatuse liikmetega</w:t>
      </w:r>
      <w:r w:rsidR="6F8B8EFE" w:rsidRPr="00B92E7F">
        <w:rPr>
          <w:rFonts w:ascii="Times New Roman" w:hAnsi="Times New Roman" w:cs="Times New Roman"/>
          <w:sz w:val="24"/>
          <w:szCs w:val="24"/>
        </w:rPr>
        <w:t xml:space="preserve">, enne eelnõu vastuvõtmist seadusega, kui ka lepingutele, mida sõlmitakse tulevikus. </w:t>
      </w:r>
    </w:p>
    <w:p w14:paraId="1E519B35" w14:textId="77777777" w:rsidR="00F0701E" w:rsidRPr="00B92E7F" w:rsidRDefault="00F0701E" w:rsidP="00B92E7F">
      <w:pPr>
        <w:spacing w:after="0" w:line="240" w:lineRule="auto"/>
        <w:jc w:val="both"/>
        <w:rPr>
          <w:rFonts w:ascii="Times New Roman" w:hAnsi="Times New Roman" w:cs="Times New Roman"/>
          <w:sz w:val="24"/>
          <w:szCs w:val="24"/>
        </w:rPr>
      </w:pPr>
    </w:p>
    <w:p w14:paraId="1A34F5FB" w14:textId="23C476F9" w:rsidR="00F0701E" w:rsidRPr="00B92E7F" w:rsidRDefault="00F0701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w:t>
      </w:r>
      <w:r w:rsidR="0021798C" w:rsidRPr="00B92E7F">
        <w:rPr>
          <w:rFonts w:ascii="Times New Roman" w:hAnsi="Times New Roman" w:cs="Times New Roman"/>
          <w:b/>
          <w:bCs/>
          <w:sz w:val="24"/>
          <w:szCs w:val="24"/>
        </w:rPr>
        <w:t xml:space="preserve">3 </w:t>
      </w:r>
      <w:r w:rsidR="0021798C" w:rsidRPr="00B92E7F">
        <w:rPr>
          <w:rFonts w:ascii="Times New Roman" w:hAnsi="Times New Roman" w:cs="Times New Roman"/>
          <w:sz w:val="24"/>
          <w:szCs w:val="24"/>
        </w:rPr>
        <w:t>sätestatakse Finantsinspektsiooni töötaja ooteaja pikkuseks kuus kuud, mida järelevalveasutus võib lühendada kuni kolme kuuni</w:t>
      </w:r>
      <w:r w:rsidR="529FC78A" w:rsidRPr="00B92E7F">
        <w:rPr>
          <w:rFonts w:ascii="Times New Roman" w:hAnsi="Times New Roman" w:cs="Times New Roman"/>
          <w:sz w:val="24"/>
          <w:szCs w:val="24"/>
        </w:rPr>
        <w:t xml:space="preserve">. Ooteaja lühendamise üle otsustamisel peab Finantsinspektsioon võtma arvesse töötaja seniseid ametikohti ja tööülesandeid Inspektsioonis </w:t>
      </w:r>
      <w:r w:rsidR="529FC78A" w:rsidRPr="00B92E7F">
        <w:rPr>
          <w:rFonts w:ascii="Times New Roman" w:hAnsi="Times New Roman" w:cs="Times New Roman"/>
          <w:b/>
          <w:bCs/>
          <w:sz w:val="24"/>
          <w:szCs w:val="24"/>
        </w:rPr>
        <w:t>(punkt 1</w:t>
      </w:r>
      <w:r w:rsidR="48AF8F52" w:rsidRPr="00B92E7F">
        <w:rPr>
          <w:rFonts w:ascii="Times New Roman" w:hAnsi="Times New Roman" w:cs="Times New Roman"/>
          <w:b/>
          <w:bCs/>
          <w:sz w:val="24"/>
          <w:szCs w:val="24"/>
        </w:rPr>
        <w:t>)</w:t>
      </w:r>
      <w:r w:rsidR="6B2060B1" w:rsidRPr="00B92E7F">
        <w:rPr>
          <w:rFonts w:ascii="Times New Roman" w:hAnsi="Times New Roman" w:cs="Times New Roman"/>
          <w:sz w:val="24"/>
          <w:szCs w:val="24"/>
        </w:rPr>
        <w:t xml:space="preserve">, töötaja </w:t>
      </w:r>
      <w:r w:rsidR="323D9C18" w:rsidRPr="00B92E7F">
        <w:rPr>
          <w:rFonts w:ascii="Times New Roman" w:hAnsi="Times New Roman" w:cs="Times New Roman"/>
          <w:sz w:val="24"/>
          <w:szCs w:val="24"/>
        </w:rPr>
        <w:t>tulevast ametikohta ja tööülesandeid ning uue tööandja tegevusala, sealhulgas tema seotust finantsjärelevalvesubjektidega, kelle üle Inspektsioon järelevalvet teostab</w:t>
      </w:r>
      <w:r w:rsidR="6B2060B1" w:rsidRPr="00B92E7F">
        <w:rPr>
          <w:rFonts w:ascii="Times New Roman" w:hAnsi="Times New Roman" w:cs="Times New Roman"/>
          <w:sz w:val="24"/>
          <w:szCs w:val="24"/>
        </w:rPr>
        <w:t xml:space="preserve"> </w:t>
      </w:r>
      <w:r w:rsidR="6B2060B1" w:rsidRPr="00B92E7F">
        <w:rPr>
          <w:rFonts w:ascii="Times New Roman" w:hAnsi="Times New Roman" w:cs="Times New Roman"/>
          <w:b/>
          <w:bCs/>
          <w:sz w:val="24"/>
          <w:szCs w:val="24"/>
        </w:rPr>
        <w:t>(punkt 2</w:t>
      </w:r>
      <w:r w:rsidR="7E2D63E8" w:rsidRPr="00B92E7F">
        <w:rPr>
          <w:rFonts w:ascii="Times New Roman" w:hAnsi="Times New Roman" w:cs="Times New Roman"/>
          <w:b/>
          <w:bCs/>
          <w:sz w:val="24"/>
          <w:szCs w:val="24"/>
        </w:rPr>
        <w:t>)</w:t>
      </w:r>
      <w:r w:rsidR="2A1E9EC2" w:rsidRPr="00B92E7F">
        <w:rPr>
          <w:rFonts w:ascii="Times New Roman" w:hAnsi="Times New Roman" w:cs="Times New Roman"/>
          <w:b/>
          <w:bCs/>
          <w:sz w:val="24"/>
          <w:szCs w:val="24"/>
        </w:rPr>
        <w:t xml:space="preserve"> </w:t>
      </w:r>
      <w:r w:rsidR="2A1E9EC2" w:rsidRPr="00B92E7F">
        <w:rPr>
          <w:rFonts w:ascii="Times New Roman" w:hAnsi="Times New Roman" w:cs="Times New Roman"/>
          <w:sz w:val="24"/>
          <w:szCs w:val="24"/>
        </w:rPr>
        <w:t xml:space="preserve">ning muid asjaolusid </w:t>
      </w:r>
      <w:r w:rsidR="7E2EAAB5" w:rsidRPr="00B92E7F">
        <w:rPr>
          <w:rFonts w:ascii="Times New Roman" w:hAnsi="Times New Roman" w:cs="Times New Roman"/>
          <w:b/>
          <w:bCs/>
          <w:sz w:val="24"/>
          <w:szCs w:val="24"/>
        </w:rPr>
        <w:t>(punkt 3</w:t>
      </w:r>
      <w:r w:rsidR="741BF411" w:rsidRPr="00B92E7F">
        <w:rPr>
          <w:rFonts w:ascii="Times New Roman" w:hAnsi="Times New Roman" w:cs="Times New Roman"/>
          <w:b/>
          <w:bCs/>
          <w:sz w:val="24"/>
          <w:szCs w:val="24"/>
        </w:rPr>
        <w:t>)</w:t>
      </w:r>
      <w:r w:rsidR="501900AE" w:rsidRPr="00B92E7F">
        <w:rPr>
          <w:rFonts w:ascii="Times New Roman" w:hAnsi="Times New Roman" w:cs="Times New Roman"/>
          <w:b/>
          <w:bCs/>
          <w:sz w:val="24"/>
          <w:szCs w:val="24"/>
        </w:rPr>
        <w:t>.</w:t>
      </w:r>
    </w:p>
    <w:p w14:paraId="3DFE54BC" w14:textId="71E0AC6A" w:rsidR="00F0701E" w:rsidRPr="00B92E7F" w:rsidRDefault="00F0701E" w:rsidP="00B92E7F">
      <w:pPr>
        <w:spacing w:after="0" w:line="240" w:lineRule="auto"/>
        <w:jc w:val="both"/>
        <w:rPr>
          <w:rFonts w:ascii="Times New Roman" w:hAnsi="Times New Roman" w:cs="Times New Roman"/>
          <w:sz w:val="24"/>
          <w:szCs w:val="24"/>
        </w:rPr>
      </w:pPr>
    </w:p>
    <w:p w14:paraId="35BE5061" w14:textId="74422E30" w:rsidR="00F0701E" w:rsidRPr="00B92E7F" w:rsidRDefault="45BB36E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Punktis 1 nimetatud tingimuse puhul peab Finantsinspektsioon hindama</w:t>
      </w:r>
      <w:r w:rsidR="0773510F" w:rsidRPr="00B92E7F">
        <w:rPr>
          <w:rFonts w:ascii="Times New Roman" w:hAnsi="Times New Roman" w:cs="Times New Roman"/>
          <w:sz w:val="24"/>
          <w:szCs w:val="24"/>
        </w:rPr>
        <w:t xml:space="preserve"> töötaja asutusesisest karjääri ning talle usaldatud ülesandeid. Juhul</w:t>
      </w:r>
      <w:r w:rsidR="0021798C" w:rsidRPr="00B92E7F">
        <w:rPr>
          <w:rFonts w:ascii="Times New Roman" w:hAnsi="Times New Roman" w:cs="Times New Roman"/>
          <w:sz w:val="24"/>
          <w:szCs w:val="24"/>
        </w:rPr>
        <w:t xml:space="preserve">, kui </w:t>
      </w:r>
      <w:r w:rsidR="0773510F" w:rsidRPr="00B92E7F">
        <w:rPr>
          <w:rFonts w:ascii="Times New Roman" w:hAnsi="Times New Roman" w:cs="Times New Roman"/>
          <w:sz w:val="24"/>
          <w:szCs w:val="24"/>
        </w:rPr>
        <w:t>töötaja töökohustused on piirdunud administratiivse</w:t>
      </w:r>
      <w:r w:rsidR="315A0EB0" w:rsidRPr="00B92E7F">
        <w:rPr>
          <w:rFonts w:ascii="Times New Roman" w:hAnsi="Times New Roman" w:cs="Times New Roman"/>
          <w:sz w:val="24"/>
          <w:szCs w:val="24"/>
        </w:rPr>
        <w:t xml:space="preserve"> või toetava</w:t>
      </w:r>
      <w:r w:rsidR="0773510F" w:rsidRPr="00B92E7F">
        <w:rPr>
          <w:rFonts w:ascii="Times New Roman" w:hAnsi="Times New Roman" w:cs="Times New Roman"/>
          <w:sz w:val="24"/>
          <w:szCs w:val="24"/>
        </w:rPr>
        <w:t xml:space="preserve"> tööga ning t</w:t>
      </w:r>
      <w:r w:rsidR="6C2B87EB" w:rsidRPr="00B92E7F">
        <w:rPr>
          <w:rFonts w:ascii="Times New Roman" w:hAnsi="Times New Roman" w:cs="Times New Roman"/>
          <w:sz w:val="24"/>
          <w:szCs w:val="24"/>
        </w:rPr>
        <w:t>ema panus finantsjärelevalvemenetlustesse on olnud minimaalne, tuleks eelistada lühema ooteaja rakendamist. Seevastu</w:t>
      </w:r>
      <w:r w:rsidR="7F557E97" w:rsidRPr="00B92E7F">
        <w:rPr>
          <w:rFonts w:ascii="Times New Roman" w:hAnsi="Times New Roman" w:cs="Times New Roman"/>
          <w:sz w:val="24"/>
          <w:szCs w:val="24"/>
        </w:rPr>
        <w:t xml:space="preserve"> näiteks osakonnajuhtide puhul, kes on juhtinud pankade suhtes läbiviidavaid menetlusi, on põhjendatud </w:t>
      </w:r>
      <w:r w:rsidR="0021798C" w:rsidRPr="00B92E7F">
        <w:rPr>
          <w:rFonts w:ascii="Times New Roman" w:hAnsi="Times New Roman" w:cs="Times New Roman"/>
          <w:sz w:val="24"/>
          <w:szCs w:val="24"/>
        </w:rPr>
        <w:t>pikema ooteaja rakendamine</w:t>
      </w:r>
      <w:r w:rsidR="0221B24F" w:rsidRPr="00B92E7F">
        <w:rPr>
          <w:rFonts w:ascii="Times New Roman" w:hAnsi="Times New Roman" w:cs="Times New Roman"/>
          <w:sz w:val="24"/>
          <w:szCs w:val="24"/>
        </w:rPr>
        <w:t xml:space="preserve">, kui ta suundub peale töösuhte lõppemist Finantsinspektsioonis asjaomasesse </w:t>
      </w:r>
      <w:r w:rsidR="0221B24F" w:rsidRPr="00B92E7F">
        <w:rPr>
          <w:rFonts w:ascii="Times New Roman" w:hAnsi="Times New Roman" w:cs="Times New Roman"/>
          <w:sz w:val="24"/>
          <w:szCs w:val="24"/>
        </w:rPr>
        <w:lastRenderedPageBreak/>
        <w:t xml:space="preserve">krediidiasutusse tööle. </w:t>
      </w:r>
      <w:r w:rsidR="62ED955D" w:rsidRPr="00B92E7F">
        <w:rPr>
          <w:rFonts w:ascii="Times New Roman" w:hAnsi="Times New Roman" w:cs="Times New Roman"/>
          <w:sz w:val="24"/>
          <w:szCs w:val="24"/>
        </w:rPr>
        <w:t>Esimeses punktis nimetatud asjaolude hindamine käib käsikäes punktis 2 nimetatud asjaolude hindamisega, sest Finantsinspektsioon peab võrdlema, kuidas muutub töötaja roll uue tööandja juures ning kas selle rolliga kaasnevad ülesanded võimaldavad Finantsinspektsioonist saadud teadmiste ja oskuste otsest ärakasutamis</w:t>
      </w:r>
      <w:r w:rsidR="0FBA6D81" w:rsidRPr="00B92E7F">
        <w:rPr>
          <w:rFonts w:ascii="Times New Roman" w:hAnsi="Times New Roman" w:cs="Times New Roman"/>
          <w:sz w:val="24"/>
          <w:szCs w:val="24"/>
        </w:rPr>
        <w:t xml:space="preserve">t uue tööandja kasuks või järelevalveasutuse menetluste tulemuslikkuse </w:t>
      </w:r>
      <w:r w:rsidR="64EBCCCC" w:rsidRPr="00B92E7F">
        <w:rPr>
          <w:rFonts w:ascii="Times New Roman" w:hAnsi="Times New Roman" w:cs="Times New Roman"/>
          <w:sz w:val="24"/>
          <w:szCs w:val="24"/>
        </w:rPr>
        <w:t>minimeerimist. Lisaks töötaja uuele rollile peab Finantsinspektsioon võtma arv</w:t>
      </w:r>
      <w:r w:rsidR="1DAFFA13" w:rsidRPr="00B92E7F">
        <w:rPr>
          <w:rFonts w:ascii="Times New Roman" w:hAnsi="Times New Roman" w:cs="Times New Roman"/>
          <w:sz w:val="24"/>
          <w:szCs w:val="24"/>
        </w:rPr>
        <w:t xml:space="preserve">esse sektorit, milles uus tööandja tegutseb, ning kas ta on mingil viisil seotud subjektidega, kelle üle Finantsinspektsioon järelevalvet teostab. </w:t>
      </w:r>
      <w:r w:rsidR="6651CFA3" w:rsidRPr="00B92E7F">
        <w:rPr>
          <w:rFonts w:ascii="Times New Roman" w:hAnsi="Times New Roman" w:cs="Times New Roman"/>
          <w:sz w:val="24"/>
          <w:szCs w:val="24"/>
        </w:rPr>
        <w:t>Sektori puhul on oluline tuvastada, kas tulevane tööandja pakub lobi- või finantsteenus</w:t>
      </w:r>
      <w:r w:rsidR="0A6A3C06" w:rsidRPr="00B92E7F">
        <w:rPr>
          <w:rFonts w:ascii="Times New Roman" w:hAnsi="Times New Roman" w:cs="Times New Roman"/>
          <w:sz w:val="24"/>
          <w:szCs w:val="24"/>
        </w:rPr>
        <w:t xml:space="preserve">t või konkureerib selliste isikutega, kelle suhtes viis töötaja läbi menetlusi ning kes on Finantsinspektsiooni järelevalve subjektid. </w:t>
      </w:r>
      <w:r w:rsidR="10D45189" w:rsidRPr="00B92E7F">
        <w:rPr>
          <w:rFonts w:ascii="Times New Roman" w:hAnsi="Times New Roman" w:cs="Times New Roman"/>
          <w:sz w:val="24"/>
          <w:szCs w:val="24"/>
        </w:rPr>
        <w:t>Seotuse all peetakse silmas</w:t>
      </w:r>
      <w:r w:rsidR="527543F4" w:rsidRPr="00B92E7F">
        <w:rPr>
          <w:rFonts w:ascii="Times New Roman" w:hAnsi="Times New Roman" w:cs="Times New Roman"/>
          <w:sz w:val="24"/>
          <w:szCs w:val="24"/>
        </w:rPr>
        <w:t xml:space="preserve"> eelkõige</w:t>
      </w:r>
      <w:r w:rsidR="10D45189" w:rsidRPr="00B92E7F">
        <w:rPr>
          <w:rFonts w:ascii="Times New Roman" w:hAnsi="Times New Roman" w:cs="Times New Roman"/>
          <w:sz w:val="24"/>
          <w:szCs w:val="24"/>
        </w:rPr>
        <w:t xml:space="preserve"> uue tööandja emaettevõtjat, tütarettevõtjat ja sidususettevõtjat</w:t>
      </w:r>
      <w:r w:rsidR="6011D3E4" w:rsidRPr="00B92E7F">
        <w:rPr>
          <w:rFonts w:ascii="Times New Roman" w:hAnsi="Times New Roman" w:cs="Times New Roman"/>
          <w:sz w:val="24"/>
          <w:szCs w:val="24"/>
        </w:rPr>
        <w:t xml:space="preserve">. </w:t>
      </w:r>
    </w:p>
    <w:p w14:paraId="408499C6" w14:textId="5D240428" w:rsidR="0021798C" w:rsidRPr="00B92E7F" w:rsidRDefault="0021798C" w:rsidP="00B92E7F">
      <w:pPr>
        <w:spacing w:after="0" w:line="240" w:lineRule="auto"/>
        <w:jc w:val="both"/>
        <w:rPr>
          <w:rFonts w:ascii="Times New Roman" w:hAnsi="Times New Roman" w:cs="Times New Roman"/>
          <w:sz w:val="24"/>
          <w:szCs w:val="24"/>
        </w:rPr>
      </w:pPr>
    </w:p>
    <w:p w14:paraId="6013F36B" w14:textId="14B06E0A" w:rsidR="0021798C" w:rsidRPr="00B92E7F" w:rsidRDefault="30DA2F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Lõike 3 esimese lausega võetakse üle artikli 4a lõike 4 esimese alalõike kolmas lause, punktidega 1 ja 2 sama artikli lõike 3 esimese alalõike punkt b ning punktiga </w:t>
      </w:r>
      <w:r w:rsidR="067DE7CF" w:rsidRPr="00B92E7F">
        <w:rPr>
          <w:rFonts w:ascii="Times New Roman" w:hAnsi="Times New Roman" w:cs="Times New Roman"/>
          <w:sz w:val="24"/>
          <w:szCs w:val="24"/>
        </w:rPr>
        <w:t xml:space="preserve">3 lõige 5. </w:t>
      </w:r>
    </w:p>
    <w:p w14:paraId="4FB806FF" w14:textId="6F547B01" w:rsidR="0E6703AC" w:rsidRPr="00B92E7F" w:rsidRDefault="0E6703AC" w:rsidP="00B92E7F">
      <w:pPr>
        <w:spacing w:after="0" w:line="240" w:lineRule="auto"/>
        <w:jc w:val="both"/>
        <w:rPr>
          <w:rFonts w:ascii="Times New Roman" w:hAnsi="Times New Roman" w:cs="Times New Roman"/>
          <w:sz w:val="24"/>
          <w:szCs w:val="24"/>
        </w:rPr>
      </w:pPr>
    </w:p>
    <w:p w14:paraId="3922B02C" w14:textId="7C39F52A" w:rsidR="0021798C" w:rsidRPr="00B92E7F" w:rsidRDefault="0021798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Juhul, kui ooteaega rakendatakse Finantsinspektsiooni juhatuse liikme suhtes, siis ei või ooteaeg </w:t>
      </w:r>
      <w:r w:rsidRPr="00B92E7F">
        <w:rPr>
          <w:rFonts w:ascii="Times New Roman" w:hAnsi="Times New Roman" w:cs="Times New Roman"/>
          <w:b/>
          <w:bCs/>
          <w:sz w:val="24"/>
          <w:szCs w:val="24"/>
        </w:rPr>
        <w:t xml:space="preserve">lõike 4 </w:t>
      </w:r>
      <w:r w:rsidRPr="00B92E7F">
        <w:rPr>
          <w:rFonts w:ascii="Times New Roman" w:hAnsi="Times New Roman" w:cs="Times New Roman"/>
          <w:sz w:val="24"/>
          <w:szCs w:val="24"/>
        </w:rPr>
        <w:t xml:space="preserve">kohaselt olla lühem kui 12 kuud. </w:t>
      </w:r>
      <w:r w:rsidR="00850652" w:rsidRPr="00B92E7F">
        <w:rPr>
          <w:rFonts w:ascii="Times New Roman" w:hAnsi="Times New Roman" w:cs="Times New Roman"/>
          <w:sz w:val="24"/>
          <w:szCs w:val="24"/>
        </w:rPr>
        <w:t xml:space="preserve">Ooteaja lühendamise otsustab nõukogu ning lühema perioodi pikkus sõltub sellest, kas juhatuse liige asub pärast oma ametiaja lõppu tööle või lepingulisse suhtesse finantsjärelevalve subjekti, selle emaettevõtja, tütarettevõtja või sidususettevõtja, mille üle on juhatuse liige teostanud järelevalvet või võtnud vastu otsuseid, konkurendi juurde. Kui juhatuse liige ei suundu eelnimetatud konkurendi juurde tööle, võib ooteaega lühendada kuni </w:t>
      </w:r>
      <w:r w:rsidR="0C09FABD" w:rsidRPr="00B92E7F">
        <w:rPr>
          <w:rFonts w:ascii="Times New Roman" w:hAnsi="Times New Roman" w:cs="Times New Roman"/>
          <w:sz w:val="24"/>
          <w:szCs w:val="24"/>
        </w:rPr>
        <w:t>kolme</w:t>
      </w:r>
      <w:r w:rsidR="00850652" w:rsidRPr="00B92E7F">
        <w:rPr>
          <w:rFonts w:ascii="Times New Roman" w:hAnsi="Times New Roman" w:cs="Times New Roman"/>
          <w:sz w:val="24"/>
          <w:szCs w:val="24"/>
        </w:rPr>
        <w:t xml:space="preserve"> kuuni, ning kui ta suundub, siis ei või ooteaeg olla lühem kui kuus kuud. </w:t>
      </w:r>
      <w:r w:rsidR="132F26A3" w:rsidRPr="00B92E7F">
        <w:rPr>
          <w:rFonts w:ascii="Times New Roman" w:hAnsi="Times New Roman" w:cs="Times New Roman"/>
          <w:sz w:val="24"/>
          <w:szCs w:val="24"/>
        </w:rPr>
        <w:t xml:space="preserve">Lõike 4 esimese lausega võetakse üle artikli 4a lõike 4 esimese alalõike neljas lause ning teise lausega lõike 4 teine alalõige. </w:t>
      </w:r>
    </w:p>
    <w:p w14:paraId="76B7E145" w14:textId="77777777" w:rsidR="00850652" w:rsidRPr="00B92E7F" w:rsidRDefault="00850652" w:rsidP="00B92E7F">
      <w:pPr>
        <w:spacing w:after="0" w:line="240" w:lineRule="auto"/>
        <w:jc w:val="both"/>
        <w:rPr>
          <w:rFonts w:ascii="Times New Roman" w:hAnsi="Times New Roman" w:cs="Times New Roman"/>
          <w:sz w:val="24"/>
          <w:szCs w:val="24"/>
        </w:rPr>
      </w:pPr>
    </w:p>
    <w:p w14:paraId="3F6013BE" w14:textId="0F8A9DD5" w:rsidR="00850652" w:rsidRPr="00B92E7F" w:rsidRDefault="6D09625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5 </w:t>
      </w:r>
      <w:r w:rsidRPr="00B92E7F">
        <w:rPr>
          <w:rFonts w:ascii="Times New Roman" w:hAnsi="Times New Roman" w:cs="Times New Roman"/>
          <w:sz w:val="24"/>
          <w:szCs w:val="24"/>
        </w:rPr>
        <w:t xml:space="preserve">sätestatakse, mis hetkest algab ooteaeg, ning </w:t>
      </w:r>
      <w:r w:rsidRPr="00B92E7F">
        <w:rPr>
          <w:rFonts w:ascii="Times New Roman" w:hAnsi="Times New Roman" w:cs="Times New Roman"/>
          <w:b/>
          <w:bCs/>
          <w:sz w:val="24"/>
          <w:szCs w:val="24"/>
        </w:rPr>
        <w:t xml:space="preserve">lõige 6 </w:t>
      </w:r>
      <w:r w:rsidRPr="00B92E7F">
        <w:rPr>
          <w:rFonts w:ascii="Times New Roman" w:hAnsi="Times New Roman" w:cs="Times New Roman"/>
          <w:sz w:val="24"/>
          <w:szCs w:val="24"/>
        </w:rPr>
        <w:t xml:space="preserve">sätestab kohustuse maksta ooteajal olevale töötajale ja juhatuse liikmele hüvitist. </w:t>
      </w:r>
      <w:r w:rsidR="311AEED6" w:rsidRPr="00B92E7F">
        <w:rPr>
          <w:rFonts w:ascii="Times New Roman" w:hAnsi="Times New Roman" w:cs="Times New Roman"/>
          <w:sz w:val="24"/>
          <w:szCs w:val="24"/>
        </w:rPr>
        <w:t xml:space="preserve">Ooteaeg algab pärast töö- või ametisuhte lõppemist, mil töötajal või juhatuse liikmel ei ole võimalik otseselt osaleda finantsjärelevalve subjekti ja temaga seotud ettevõtjate järelevalves. Seega peab isiku mõju ooteaja alguseks olema takistatud või lõppenud. Finantsinspektsioonil on kohustus tagada, et pärast töö- või ametisuhte lõppu ei ole isikul ligipääsu konfidentsiaalsele teabele. Kui isiku suhtes rakendatakse ooteaega, peab järelevalveasutus maksma töötajale või juhatuse liikmele igakuist hüvitist, mille suurus ühe ooteaja viibitud kuu kohta peab vastama töötaja või juhatuse liikme </w:t>
      </w:r>
      <w:r w:rsidR="1EDD8FF4" w:rsidRPr="00B92E7F">
        <w:rPr>
          <w:rFonts w:ascii="Times New Roman" w:hAnsi="Times New Roman" w:cs="Times New Roman"/>
          <w:sz w:val="24"/>
          <w:szCs w:val="24"/>
        </w:rPr>
        <w:t>viimase</w:t>
      </w:r>
      <w:r w:rsidR="6F5FC7A0" w:rsidRPr="00B92E7F">
        <w:rPr>
          <w:rFonts w:ascii="Times New Roman" w:hAnsi="Times New Roman" w:cs="Times New Roman"/>
          <w:sz w:val="24"/>
          <w:szCs w:val="24"/>
        </w:rPr>
        <w:t>le lepingulisele kuutasule</w:t>
      </w:r>
      <w:r w:rsidR="1EDD8FF4" w:rsidRPr="00B92E7F">
        <w:rPr>
          <w:rFonts w:ascii="Times New Roman" w:hAnsi="Times New Roman" w:cs="Times New Roman"/>
          <w:sz w:val="24"/>
          <w:szCs w:val="24"/>
        </w:rPr>
        <w:t>.</w:t>
      </w:r>
      <w:r w:rsidR="311AEED6" w:rsidRPr="00B92E7F">
        <w:rPr>
          <w:rFonts w:ascii="Times New Roman" w:hAnsi="Times New Roman" w:cs="Times New Roman"/>
          <w:sz w:val="24"/>
          <w:szCs w:val="24"/>
        </w:rPr>
        <w:t xml:space="preserve"> Hüvitise maksmise kohustus on sõltuvuses ooteaja algusest ehk hüvitist makstakse </w:t>
      </w:r>
      <w:r w:rsidR="10066393" w:rsidRPr="00B92E7F">
        <w:rPr>
          <w:rFonts w:ascii="Times New Roman" w:hAnsi="Times New Roman" w:cs="Times New Roman"/>
          <w:sz w:val="24"/>
          <w:szCs w:val="24"/>
        </w:rPr>
        <w:t>pärast töö- või ametisuhte lõppemist. Lõikega 6 nähakse ette õigus nõuda endiselt töötajalt või juhatuse liikmelt tasutud hüvitis, tekkinud kahju ning leppetrahv, kui isik on rikkunud ooteaja tingimusi. Leppetrahvi kohaldamises tuleb aga kokku leppida</w:t>
      </w:r>
      <w:r w:rsidR="0337A196" w:rsidRPr="00B92E7F">
        <w:rPr>
          <w:rFonts w:ascii="Times New Roman" w:hAnsi="Times New Roman" w:cs="Times New Roman"/>
          <w:sz w:val="24"/>
          <w:szCs w:val="24"/>
        </w:rPr>
        <w:t xml:space="preserve"> enne</w:t>
      </w:r>
      <w:r w:rsidR="10066393" w:rsidRPr="00B92E7F">
        <w:rPr>
          <w:rFonts w:ascii="Times New Roman" w:hAnsi="Times New Roman" w:cs="Times New Roman"/>
          <w:sz w:val="24"/>
          <w:szCs w:val="24"/>
        </w:rPr>
        <w:t xml:space="preserve"> töö- või ametisuhte lepingu sõlmimist ehk seda ei saa kohaldada tagantjärgi. Lõikega 5 on üle võetud artikli 4a lõike 4 esimese alalõike esimene ja teine lause ning lõikega 6 on üle võetud artikli 4a lõige 6. </w:t>
      </w:r>
    </w:p>
    <w:p w14:paraId="308C7CD5" w14:textId="77777777" w:rsidR="00AD4866" w:rsidRPr="00B92E7F" w:rsidRDefault="00AD4866" w:rsidP="00B92E7F">
      <w:pPr>
        <w:spacing w:after="0" w:line="240" w:lineRule="auto"/>
        <w:jc w:val="both"/>
        <w:rPr>
          <w:rFonts w:ascii="Times New Roman" w:hAnsi="Times New Roman" w:cs="Times New Roman"/>
          <w:sz w:val="24"/>
          <w:szCs w:val="24"/>
        </w:rPr>
      </w:pPr>
    </w:p>
    <w:p w14:paraId="75C9ED0B" w14:textId="1F257E25" w:rsidR="00AD4866" w:rsidRPr="00B92E7F" w:rsidRDefault="00585DF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Lõige 7 </w:t>
      </w:r>
      <w:r w:rsidRPr="00B92E7F">
        <w:rPr>
          <w:rFonts w:ascii="Times New Roman" w:hAnsi="Times New Roman" w:cs="Times New Roman"/>
          <w:sz w:val="24"/>
          <w:szCs w:val="24"/>
        </w:rPr>
        <w:t xml:space="preserve">annab Finantsinspektsioonile õiguse kehtestada </w:t>
      </w:r>
      <w:proofErr w:type="spellStart"/>
      <w:r w:rsidRPr="00B92E7F">
        <w:rPr>
          <w:rFonts w:ascii="Times New Roman" w:hAnsi="Times New Roman" w:cs="Times New Roman"/>
          <w:sz w:val="24"/>
          <w:szCs w:val="24"/>
        </w:rPr>
        <w:t>sise</w:t>
      </w:r>
      <w:proofErr w:type="spellEnd"/>
      <w:r w:rsidRPr="00B92E7F">
        <w:rPr>
          <w:rFonts w:ascii="Times New Roman" w:hAnsi="Times New Roman" w:cs="Times New Roman"/>
          <w:sz w:val="24"/>
          <w:szCs w:val="24"/>
        </w:rPr>
        <w:t xml:space="preserve">-eeskirjadega täpsemad ooteaja kohaldamise tingimused. Diskretsiooni jätmine järelevalveasutusele tuleneb artikli 4a lõike 3 esimesest </w:t>
      </w:r>
      <w:r w:rsidR="3BF3E620" w:rsidRPr="00B92E7F">
        <w:rPr>
          <w:rFonts w:ascii="Times New Roman" w:hAnsi="Times New Roman" w:cs="Times New Roman"/>
          <w:sz w:val="24"/>
          <w:szCs w:val="24"/>
        </w:rPr>
        <w:t>alalõike</w:t>
      </w:r>
      <w:r w:rsidR="2AA0ADA0" w:rsidRPr="00B92E7F">
        <w:rPr>
          <w:rFonts w:ascii="Times New Roman" w:hAnsi="Times New Roman" w:cs="Times New Roman"/>
          <w:sz w:val="24"/>
          <w:szCs w:val="24"/>
        </w:rPr>
        <w:t xml:space="preserve"> sissejuhatavast lauseosast </w:t>
      </w:r>
      <w:r w:rsidR="0CC1FBD5" w:rsidRPr="00B92E7F">
        <w:rPr>
          <w:rFonts w:ascii="Times New Roman" w:hAnsi="Times New Roman" w:cs="Times New Roman"/>
          <w:sz w:val="24"/>
          <w:szCs w:val="24"/>
        </w:rPr>
        <w:t>ja lõike 4 teisest alalõikest</w:t>
      </w:r>
      <w:r w:rsidR="3BF3E620" w:rsidRPr="00B92E7F">
        <w:rPr>
          <w:rFonts w:ascii="Times New Roman" w:hAnsi="Times New Roman" w:cs="Times New Roman"/>
          <w:sz w:val="24"/>
          <w:szCs w:val="24"/>
        </w:rPr>
        <w:t>.</w:t>
      </w:r>
      <w:r w:rsidRPr="00B92E7F">
        <w:rPr>
          <w:rFonts w:ascii="Times New Roman" w:hAnsi="Times New Roman" w:cs="Times New Roman"/>
          <w:sz w:val="24"/>
          <w:szCs w:val="24"/>
        </w:rPr>
        <w:t xml:space="preserve"> Eelnõu koostajate hinnangul on Finantsinspektsioonile antav õigus proportsionaalne ja mõistlik, sest seaduse mõistes ei ole asutusesiseste reeglite kehtestamine </w:t>
      </w:r>
      <w:proofErr w:type="spellStart"/>
      <w:r w:rsidRPr="00B92E7F">
        <w:rPr>
          <w:rFonts w:ascii="Times New Roman" w:hAnsi="Times New Roman" w:cs="Times New Roman"/>
          <w:sz w:val="24"/>
          <w:szCs w:val="24"/>
        </w:rPr>
        <w:t>sise</w:t>
      </w:r>
      <w:proofErr w:type="spellEnd"/>
      <w:r w:rsidRPr="00B92E7F">
        <w:rPr>
          <w:rFonts w:ascii="Times New Roman" w:hAnsi="Times New Roman" w:cs="Times New Roman"/>
          <w:sz w:val="24"/>
          <w:szCs w:val="24"/>
        </w:rPr>
        <w:t xml:space="preserve">-eeskirjadega uus nähtus (vt analoogselt § 32 lõike 6 lisamise selgitusi). Samuti jätab diskretsiooninorm Finantsinspektsioonile vabaduse reguleerida, kuidas ta soovib kohaldada </w:t>
      </w:r>
      <w:r w:rsidR="00134BD9" w:rsidRPr="00B92E7F">
        <w:rPr>
          <w:rFonts w:ascii="Times New Roman" w:hAnsi="Times New Roman" w:cs="Times New Roman"/>
          <w:sz w:val="24"/>
          <w:szCs w:val="24"/>
        </w:rPr>
        <w:t xml:space="preserve">ooteaega töötaja või juhatuse liikme suhtes, kes soovib asuda tööle </w:t>
      </w:r>
      <w:r w:rsidRPr="00B92E7F">
        <w:rPr>
          <w:rFonts w:ascii="Times New Roman" w:hAnsi="Times New Roman" w:cs="Times New Roman"/>
          <w:sz w:val="24"/>
          <w:szCs w:val="24"/>
        </w:rPr>
        <w:t xml:space="preserve">artikli 4a lõike 3 esimese alalõike punktis b </w:t>
      </w:r>
      <w:r w:rsidR="00134BD9" w:rsidRPr="00B92E7F">
        <w:rPr>
          <w:rFonts w:ascii="Times New Roman" w:hAnsi="Times New Roman" w:cs="Times New Roman"/>
          <w:sz w:val="24"/>
          <w:szCs w:val="24"/>
        </w:rPr>
        <w:t xml:space="preserve">nimetatud üksuste juures. Nendeks üksusteks on lõikes 2 nimetatud finantsjärelevalve subjekt ja temaga seotud ettevõtjad, üksused, mis osutavad lõikes 2 nimetatud ettevõtjatele teenuseid ning organisatsioonid, mis </w:t>
      </w:r>
      <w:r w:rsidR="00134BD9" w:rsidRPr="00B92E7F">
        <w:rPr>
          <w:rFonts w:ascii="Times New Roman" w:hAnsi="Times New Roman" w:cs="Times New Roman"/>
          <w:sz w:val="24"/>
          <w:szCs w:val="24"/>
        </w:rPr>
        <w:lastRenderedPageBreak/>
        <w:t>esindavad pädeva asutuse ees finantssektori huve valdkondades, mille ees töötaja või juhatuse liige oma töö- või ametisuhte ajal vastutas. Sise-eeskirjade kehtestamisel peab Finantsinspektsioon võtma arvesse §-des 32 ja 32</w:t>
      </w:r>
      <w:r w:rsidR="00134BD9" w:rsidRPr="00B92E7F">
        <w:rPr>
          <w:rFonts w:ascii="Times New Roman" w:hAnsi="Times New Roman" w:cs="Times New Roman"/>
          <w:sz w:val="24"/>
          <w:szCs w:val="24"/>
          <w:vertAlign w:val="superscript"/>
        </w:rPr>
        <w:t>1</w:t>
      </w:r>
      <w:r w:rsidR="00134BD9" w:rsidRPr="00B92E7F">
        <w:rPr>
          <w:rFonts w:ascii="Times New Roman" w:hAnsi="Times New Roman" w:cs="Times New Roman"/>
          <w:sz w:val="24"/>
          <w:szCs w:val="24"/>
        </w:rPr>
        <w:t xml:space="preserve"> sätestatut. </w:t>
      </w:r>
    </w:p>
    <w:p w14:paraId="668836B8" w14:textId="77777777" w:rsidR="00134BD9" w:rsidRPr="00B92E7F" w:rsidRDefault="00134BD9" w:rsidP="00B92E7F">
      <w:pPr>
        <w:spacing w:after="0" w:line="240" w:lineRule="auto"/>
        <w:jc w:val="both"/>
        <w:rPr>
          <w:rFonts w:ascii="Times New Roman" w:hAnsi="Times New Roman" w:cs="Times New Roman"/>
          <w:sz w:val="24"/>
          <w:szCs w:val="24"/>
        </w:rPr>
      </w:pPr>
    </w:p>
    <w:p w14:paraId="546C64B6" w14:textId="64123D68" w:rsidR="00134BD9" w:rsidRPr="00B92E7F" w:rsidRDefault="20EDC4C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Lõikega 8 </w:t>
      </w:r>
      <w:r w:rsidRPr="00B92E7F">
        <w:rPr>
          <w:rFonts w:ascii="Times New Roman" w:hAnsi="Times New Roman" w:cs="Times New Roman"/>
          <w:sz w:val="24"/>
          <w:szCs w:val="24"/>
        </w:rPr>
        <w:t>võetakse üle § 32 lõike 3 senine sõnastus ning artikli 4a lõike 7 esimene alalõige. Sättega kohustatakse Finantsinspektsiooni töölevõtmist taotlevat isikut esitama enne töölepingu sõlmimist juhatusele deklaratsioon oma varaliste kohustuste ja väärtpaberite omamise kohta. Vastav deklaratsioon on kehtestatud rahandusministri 2001. aasta määrusega</w:t>
      </w:r>
      <w:r w:rsidR="00134BD9" w:rsidRPr="00B92E7F">
        <w:rPr>
          <w:rStyle w:val="Allmrkuseviide"/>
          <w:rFonts w:ascii="Times New Roman" w:hAnsi="Times New Roman" w:cs="Times New Roman"/>
          <w:sz w:val="24"/>
          <w:szCs w:val="24"/>
        </w:rPr>
        <w:footnoteReference w:id="48"/>
      </w:r>
      <w:r w:rsidRPr="00B92E7F">
        <w:rPr>
          <w:rFonts w:ascii="Times New Roman" w:hAnsi="Times New Roman" w:cs="Times New Roman"/>
          <w:sz w:val="24"/>
          <w:szCs w:val="24"/>
        </w:rPr>
        <w:t xml:space="preserve">. </w:t>
      </w:r>
      <w:r w:rsidR="6AAC1B80" w:rsidRPr="00B92E7F">
        <w:rPr>
          <w:rFonts w:ascii="Times New Roman" w:hAnsi="Times New Roman" w:cs="Times New Roman"/>
          <w:sz w:val="24"/>
          <w:szCs w:val="24"/>
        </w:rPr>
        <w:t xml:space="preserve">Töötaja peab vähemalt kord aastas deklaratsiooni kontrollima ning teavitama andmetes toimunud muudatustest viivitamatult. Kuivõrd § 32 lõikes 4 nimetatud finantsinstrumentide mõiste alla kuulub edaspidi ka </w:t>
      </w:r>
      <w:proofErr w:type="spellStart"/>
      <w:r w:rsidR="6AAC1B80" w:rsidRPr="00B92E7F">
        <w:rPr>
          <w:rFonts w:ascii="Times New Roman" w:hAnsi="Times New Roman" w:cs="Times New Roman"/>
          <w:sz w:val="24"/>
          <w:szCs w:val="24"/>
        </w:rPr>
        <w:t>krüptovara</w:t>
      </w:r>
      <w:proofErr w:type="spellEnd"/>
      <w:r w:rsidR="6AAC1B80" w:rsidRPr="00B92E7F">
        <w:rPr>
          <w:rFonts w:ascii="Times New Roman" w:hAnsi="Times New Roman" w:cs="Times New Roman"/>
          <w:sz w:val="24"/>
          <w:szCs w:val="24"/>
        </w:rPr>
        <w:t xml:space="preserve">, muudetakse ministri määrust ja lisatakse sinna </w:t>
      </w:r>
      <w:proofErr w:type="spellStart"/>
      <w:r w:rsidR="6AAC1B80" w:rsidRPr="00B92E7F">
        <w:rPr>
          <w:rFonts w:ascii="Times New Roman" w:hAnsi="Times New Roman" w:cs="Times New Roman"/>
          <w:sz w:val="24"/>
          <w:szCs w:val="24"/>
        </w:rPr>
        <w:t>krüptovara</w:t>
      </w:r>
      <w:proofErr w:type="spellEnd"/>
      <w:r w:rsidR="6AAC1B80" w:rsidRPr="00B92E7F">
        <w:rPr>
          <w:rFonts w:ascii="Times New Roman" w:hAnsi="Times New Roman" w:cs="Times New Roman"/>
          <w:sz w:val="24"/>
          <w:szCs w:val="24"/>
        </w:rPr>
        <w:t xml:space="preserve"> kohta käiva teabe deklareerimise kohustus (vt seletuskirja punkti 9 rakendusaktide kohta). </w:t>
      </w:r>
    </w:p>
    <w:p w14:paraId="4FB0A81A" w14:textId="77777777" w:rsidR="00594743" w:rsidRPr="00B92E7F" w:rsidRDefault="00594743" w:rsidP="00B92E7F">
      <w:pPr>
        <w:spacing w:after="0" w:line="240" w:lineRule="auto"/>
        <w:jc w:val="both"/>
        <w:rPr>
          <w:rFonts w:ascii="Times New Roman" w:hAnsi="Times New Roman" w:cs="Times New Roman"/>
          <w:b/>
          <w:bCs/>
          <w:sz w:val="24"/>
          <w:szCs w:val="24"/>
        </w:rPr>
      </w:pPr>
    </w:p>
    <w:p w14:paraId="43CE6509" w14:textId="4496DC33" w:rsidR="00E02081" w:rsidRPr="00B92E7F" w:rsidRDefault="00E0208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46. </w:t>
      </w:r>
      <w:r w:rsidRPr="00B92E7F">
        <w:rPr>
          <w:rFonts w:ascii="Times New Roman" w:hAnsi="Times New Roman" w:cs="Times New Roman"/>
          <w:sz w:val="24"/>
          <w:szCs w:val="24"/>
        </w:rPr>
        <w:t xml:space="preserve">Kehtiv § 46 reguleerib Finantsinspektsiooni koostööd rahvusvaheliste organisatsioonidega. </w:t>
      </w:r>
    </w:p>
    <w:p w14:paraId="5D139351" w14:textId="77777777" w:rsidR="00E02081" w:rsidRPr="00B92E7F" w:rsidRDefault="00E02081" w:rsidP="00B92E7F">
      <w:pPr>
        <w:spacing w:after="0" w:line="240" w:lineRule="auto"/>
        <w:jc w:val="both"/>
        <w:rPr>
          <w:rFonts w:ascii="Times New Roman" w:hAnsi="Times New Roman" w:cs="Times New Roman"/>
          <w:sz w:val="24"/>
          <w:szCs w:val="24"/>
        </w:rPr>
      </w:pPr>
    </w:p>
    <w:p w14:paraId="5F5342B7" w14:textId="4F86197C" w:rsidR="00E02081" w:rsidRPr="00B92E7F" w:rsidRDefault="00E0208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8 täiendamine. </w:t>
      </w:r>
      <w:r w:rsidRPr="00B92E7F">
        <w:rPr>
          <w:rFonts w:ascii="Times New Roman" w:hAnsi="Times New Roman" w:cs="Times New Roman"/>
          <w:sz w:val="24"/>
          <w:szCs w:val="24"/>
        </w:rPr>
        <w:t xml:space="preserve">Lõige 8 sätestab Finantsinspektsioonile kohustuse teavitada Euroopa Komisjoni ja asjaomast Euroopa järelevalveasutust ning teise lepinguriigi finantsjärelevalve asutust kõikidest kokkulepetest, mis on sõlmitud järelevalveülesannete üleandmiseks, sealhulgas sellise üleandmise täpsetest tingimustest. Lõikega 8 on üle võetud CRD V artikli 111 lõige 7. Euroopa Komisjon on tuvastanud, et lõikest puudub tingimus teavituse kiireloomulisuse kohta. Nimelt sätestab direktiiv, et teavitus tuleb teha viivitamatult (ingl. k. </w:t>
      </w:r>
      <w:proofErr w:type="spellStart"/>
      <w:r w:rsidRPr="00B92E7F">
        <w:rPr>
          <w:rFonts w:ascii="Times New Roman" w:hAnsi="Times New Roman" w:cs="Times New Roman"/>
          <w:i/>
          <w:iCs/>
          <w:sz w:val="24"/>
          <w:szCs w:val="24"/>
        </w:rPr>
        <w:t>without</w:t>
      </w:r>
      <w:proofErr w:type="spellEnd"/>
      <w:r w:rsidRPr="00B92E7F">
        <w:rPr>
          <w:rFonts w:ascii="Times New Roman" w:hAnsi="Times New Roman" w:cs="Times New Roman"/>
          <w:i/>
          <w:iCs/>
          <w:sz w:val="24"/>
          <w:szCs w:val="24"/>
        </w:rPr>
        <w:t xml:space="preserve"> </w:t>
      </w:r>
      <w:proofErr w:type="spellStart"/>
      <w:r w:rsidRPr="00B92E7F">
        <w:rPr>
          <w:rFonts w:ascii="Times New Roman" w:hAnsi="Times New Roman" w:cs="Times New Roman"/>
          <w:i/>
          <w:iCs/>
          <w:sz w:val="24"/>
          <w:szCs w:val="24"/>
        </w:rPr>
        <w:t>delay</w:t>
      </w:r>
      <w:proofErr w:type="spellEnd"/>
      <w:r w:rsidRPr="00B92E7F">
        <w:rPr>
          <w:rFonts w:ascii="Times New Roman" w:hAnsi="Times New Roman" w:cs="Times New Roman"/>
          <w:sz w:val="24"/>
          <w:szCs w:val="24"/>
        </w:rPr>
        <w:t xml:space="preserve">), kuid lõikest 8 vastav tingimus puudub. Eelnõu koostajad nõustuvad Komisjoni märkusega, sest nii sätte sõnastusest kui ka tõlgendamisest ei ole võimalik kiireloomulise elementi tuletada. Seetõttu muudetakse lõiget 8 ja kohustatakse Finantsinspektsiooni teavitama asjakohaseid asutusi viivitamata.  </w:t>
      </w:r>
    </w:p>
    <w:p w14:paraId="00815958" w14:textId="77777777" w:rsidR="00E02081" w:rsidRPr="00B92E7F" w:rsidRDefault="00E02081" w:rsidP="00B92E7F">
      <w:pPr>
        <w:spacing w:after="0" w:line="240" w:lineRule="auto"/>
        <w:jc w:val="both"/>
        <w:rPr>
          <w:rFonts w:ascii="Times New Roman" w:hAnsi="Times New Roman" w:cs="Times New Roman"/>
          <w:b/>
          <w:bCs/>
          <w:sz w:val="24"/>
          <w:szCs w:val="24"/>
        </w:rPr>
      </w:pPr>
    </w:p>
    <w:p w14:paraId="2237D69B" w14:textId="6006D0B3" w:rsidR="00A22042" w:rsidRPr="00B92E7F" w:rsidRDefault="00A2204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46</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46</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reguleerib Finantsinspektsiooni koostööd Euroopa Pangandusjärelevalve Asutusega ja taoliste seotud organisatsioonidega. </w:t>
      </w:r>
    </w:p>
    <w:p w14:paraId="27CB8C9F" w14:textId="4948E2EB" w:rsidR="00A22042" w:rsidRPr="00B92E7F" w:rsidRDefault="00A22042" w:rsidP="00B92E7F">
      <w:pPr>
        <w:spacing w:after="0" w:line="240" w:lineRule="auto"/>
        <w:jc w:val="both"/>
        <w:rPr>
          <w:rFonts w:ascii="Times New Roman" w:hAnsi="Times New Roman" w:cs="Times New Roman"/>
          <w:sz w:val="24"/>
          <w:szCs w:val="24"/>
        </w:rPr>
      </w:pPr>
    </w:p>
    <w:p w14:paraId="1424B3CD" w14:textId="25714912" w:rsidR="00A22042" w:rsidRPr="00B92E7F" w:rsidRDefault="00A2204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1</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Euroopa Komisjon on tuvastanud, et Eesti pangandussektorit käsitlevates õigusaktidest on puudu CRD V artikli 21b lõige 6, mis reguleerib teavet, mida pädev asutus peab esitama </w:t>
      </w:r>
      <w:proofErr w:type="spellStart"/>
      <w:r w:rsidRPr="00B92E7F">
        <w:rPr>
          <w:rFonts w:ascii="Times New Roman" w:hAnsi="Times New Roman" w:cs="Times New Roman"/>
          <w:sz w:val="24"/>
          <w:szCs w:val="24"/>
        </w:rPr>
        <w:t>EBA-le</w:t>
      </w:r>
      <w:proofErr w:type="spellEnd"/>
      <w:r w:rsidRPr="00B92E7F">
        <w:rPr>
          <w:rFonts w:ascii="Times New Roman" w:hAnsi="Times New Roman" w:cs="Times New Roman"/>
          <w:sz w:val="24"/>
          <w:szCs w:val="24"/>
        </w:rPr>
        <w:t xml:space="preserve"> seoses kolmanda riigi konsolideerimisgrupiga.</w:t>
      </w:r>
      <w:r w:rsidR="00E7394C" w:rsidRPr="00B92E7F">
        <w:rPr>
          <w:rFonts w:ascii="Times New Roman" w:hAnsi="Times New Roman" w:cs="Times New Roman"/>
          <w:sz w:val="24"/>
          <w:szCs w:val="24"/>
        </w:rPr>
        <w:t xml:space="preserve"> Eelnõu koostajad nõustuvad, et vastav säte on seadusega üle võtmata, ning leiavad, et kõige mõistlikum on võtta säte üle FIS-i §-ga 46</w:t>
      </w:r>
      <w:r w:rsidR="00E7394C" w:rsidRPr="00B92E7F">
        <w:rPr>
          <w:rFonts w:ascii="Times New Roman" w:hAnsi="Times New Roman" w:cs="Times New Roman"/>
          <w:sz w:val="24"/>
          <w:szCs w:val="24"/>
          <w:vertAlign w:val="superscript"/>
        </w:rPr>
        <w:t>2</w:t>
      </w:r>
      <w:r w:rsidR="00E7394C" w:rsidRPr="00B92E7F">
        <w:rPr>
          <w:rFonts w:ascii="Times New Roman" w:hAnsi="Times New Roman" w:cs="Times New Roman"/>
          <w:sz w:val="24"/>
          <w:szCs w:val="24"/>
        </w:rPr>
        <w:t xml:space="preserve">, mis reguleerib erinevaid teavitusi, mida Finantsinspektsioon peab erinevatele asutustele tegema. </w:t>
      </w:r>
      <w:r w:rsidR="00081741" w:rsidRPr="00B92E7F">
        <w:rPr>
          <w:rFonts w:ascii="Times New Roman" w:hAnsi="Times New Roman" w:cs="Times New Roman"/>
          <w:sz w:val="24"/>
          <w:szCs w:val="24"/>
        </w:rPr>
        <w:t>Seetõttu täiendatakse §-i 46</w:t>
      </w:r>
      <w:r w:rsidR="00081741" w:rsidRPr="00B92E7F">
        <w:rPr>
          <w:rFonts w:ascii="Times New Roman" w:hAnsi="Times New Roman" w:cs="Times New Roman"/>
          <w:sz w:val="24"/>
          <w:szCs w:val="24"/>
          <w:vertAlign w:val="superscript"/>
        </w:rPr>
        <w:t>2</w:t>
      </w:r>
      <w:r w:rsidR="00081741" w:rsidRPr="00B92E7F">
        <w:rPr>
          <w:rFonts w:ascii="Times New Roman" w:hAnsi="Times New Roman" w:cs="Times New Roman"/>
          <w:sz w:val="24"/>
          <w:szCs w:val="24"/>
        </w:rPr>
        <w:t xml:space="preserve"> lõikega 1</w:t>
      </w:r>
      <w:r w:rsidR="00081741" w:rsidRPr="00B92E7F">
        <w:rPr>
          <w:rFonts w:ascii="Times New Roman" w:hAnsi="Times New Roman" w:cs="Times New Roman"/>
          <w:sz w:val="24"/>
          <w:szCs w:val="24"/>
          <w:vertAlign w:val="superscript"/>
        </w:rPr>
        <w:t>2</w:t>
      </w:r>
      <w:r w:rsidR="00081741" w:rsidRPr="00B92E7F">
        <w:rPr>
          <w:rFonts w:ascii="Times New Roman" w:hAnsi="Times New Roman" w:cs="Times New Roman"/>
          <w:sz w:val="24"/>
          <w:szCs w:val="24"/>
        </w:rPr>
        <w:t xml:space="preserve"> ja sätestatakse, et Finantsinspektsioon esitab </w:t>
      </w:r>
      <w:proofErr w:type="spellStart"/>
      <w:r w:rsidR="00081741" w:rsidRPr="00B92E7F">
        <w:rPr>
          <w:rFonts w:ascii="Times New Roman" w:hAnsi="Times New Roman" w:cs="Times New Roman"/>
          <w:sz w:val="24"/>
          <w:szCs w:val="24"/>
        </w:rPr>
        <w:t>EBA-le</w:t>
      </w:r>
      <w:proofErr w:type="spellEnd"/>
      <w:r w:rsidR="00081741" w:rsidRPr="00B92E7F">
        <w:rPr>
          <w:rFonts w:ascii="Times New Roman" w:hAnsi="Times New Roman" w:cs="Times New Roman"/>
          <w:sz w:val="24"/>
          <w:szCs w:val="24"/>
        </w:rPr>
        <w:t xml:space="preserve"> kolmanda riigi konsolideerimisgruppi ja Finantsinspektsiooni järelevalve alla kuuluvate isikute nimed ja varade koguväärtuse (</w:t>
      </w:r>
      <w:r w:rsidR="00081741" w:rsidRPr="00B92E7F">
        <w:rPr>
          <w:rFonts w:ascii="Times New Roman" w:hAnsi="Times New Roman" w:cs="Times New Roman"/>
          <w:b/>
          <w:bCs/>
          <w:sz w:val="24"/>
          <w:szCs w:val="24"/>
        </w:rPr>
        <w:t>punkt 1</w:t>
      </w:r>
      <w:r w:rsidR="00081741" w:rsidRPr="00B92E7F">
        <w:rPr>
          <w:rFonts w:ascii="Times New Roman" w:hAnsi="Times New Roman" w:cs="Times New Roman"/>
          <w:sz w:val="24"/>
          <w:szCs w:val="24"/>
        </w:rPr>
        <w:t>), tegevusloa saanud kolmanda riigi krediidiasutuse filiaali nime, varade koguväärtuse ja tegevusloas märgitud tegevusalad (</w:t>
      </w:r>
      <w:r w:rsidR="00081741" w:rsidRPr="00B92E7F">
        <w:rPr>
          <w:rFonts w:ascii="Times New Roman" w:hAnsi="Times New Roman" w:cs="Times New Roman"/>
          <w:b/>
          <w:bCs/>
          <w:sz w:val="24"/>
          <w:szCs w:val="24"/>
        </w:rPr>
        <w:t>punkt 2</w:t>
      </w:r>
      <w:r w:rsidR="00081741" w:rsidRPr="00B92E7F">
        <w:rPr>
          <w:rFonts w:ascii="Times New Roman" w:hAnsi="Times New Roman" w:cs="Times New Roman"/>
          <w:sz w:val="24"/>
          <w:szCs w:val="24"/>
        </w:rPr>
        <w:t>) ning KAS § 20</w:t>
      </w:r>
      <w:r w:rsidR="00081741" w:rsidRPr="00B92E7F">
        <w:rPr>
          <w:rFonts w:ascii="Times New Roman" w:hAnsi="Times New Roman" w:cs="Times New Roman"/>
          <w:sz w:val="24"/>
          <w:szCs w:val="24"/>
          <w:vertAlign w:val="superscript"/>
        </w:rPr>
        <w:t>7</w:t>
      </w:r>
      <w:r w:rsidR="00081741" w:rsidRPr="00B92E7F">
        <w:rPr>
          <w:rFonts w:ascii="Times New Roman" w:hAnsi="Times New Roman" w:cs="Times New Roman"/>
          <w:sz w:val="24"/>
          <w:szCs w:val="24"/>
        </w:rPr>
        <w:t xml:space="preserve"> lõikele 1 vastava Euroopa Liidus vahelülina tegutseva ettevõtja nime ja täpsustuse, mis kujul ta Euroopa Liidus tegutseb, ning selle kolmanda riigi konsolideerimisgrupi nime, millesse ta kuulub (</w:t>
      </w:r>
      <w:r w:rsidR="00081741" w:rsidRPr="00B92E7F">
        <w:rPr>
          <w:rFonts w:ascii="Times New Roman" w:hAnsi="Times New Roman" w:cs="Times New Roman"/>
          <w:b/>
          <w:bCs/>
          <w:sz w:val="24"/>
          <w:szCs w:val="24"/>
        </w:rPr>
        <w:t>punkt 3</w:t>
      </w:r>
      <w:r w:rsidR="00081741" w:rsidRPr="00B92E7F">
        <w:rPr>
          <w:rFonts w:ascii="Times New Roman" w:hAnsi="Times New Roman" w:cs="Times New Roman"/>
          <w:sz w:val="24"/>
          <w:szCs w:val="24"/>
        </w:rPr>
        <w:t xml:space="preserve">). </w:t>
      </w:r>
    </w:p>
    <w:p w14:paraId="6CEB121A" w14:textId="349F20E9" w:rsidR="0E6703AC" w:rsidRPr="00B92E7F" w:rsidRDefault="0E6703AC" w:rsidP="00B92E7F">
      <w:pPr>
        <w:spacing w:after="0" w:line="240" w:lineRule="auto"/>
        <w:jc w:val="both"/>
        <w:rPr>
          <w:rFonts w:ascii="Times New Roman" w:hAnsi="Times New Roman" w:cs="Times New Roman"/>
          <w:sz w:val="24"/>
          <w:szCs w:val="24"/>
        </w:rPr>
      </w:pPr>
    </w:p>
    <w:p w14:paraId="128E99C7" w14:textId="01CD6938" w:rsidR="5833FF2A" w:rsidRPr="00B92E7F" w:rsidRDefault="5833FF2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47</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47</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reguleerib finantsjärelevalve koostöö teostamist. </w:t>
      </w:r>
    </w:p>
    <w:p w14:paraId="34C04957" w14:textId="0CEECE94" w:rsidR="0E6703AC" w:rsidRPr="00B92E7F" w:rsidRDefault="0E6703AC" w:rsidP="00B92E7F">
      <w:pPr>
        <w:spacing w:after="0" w:line="240" w:lineRule="auto"/>
        <w:jc w:val="both"/>
        <w:rPr>
          <w:rFonts w:ascii="Times New Roman" w:hAnsi="Times New Roman" w:cs="Times New Roman"/>
          <w:sz w:val="24"/>
          <w:szCs w:val="24"/>
        </w:rPr>
      </w:pPr>
    </w:p>
    <w:p w14:paraId="0918EB29" w14:textId="6F08A264" w:rsidR="5833FF2A" w:rsidRPr="00B92E7F" w:rsidRDefault="5833FF2A"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Lõike 4</w:t>
      </w:r>
      <w:r w:rsidRPr="00B92E7F">
        <w:rPr>
          <w:rFonts w:ascii="Times New Roman" w:hAnsi="Times New Roman" w:cs="Times New Roman"/>
          <w:b/>
          <w:bCs/>
          <w:sz w:val="24"/>
          <w:szCs w:val="24"/>
          <w:vertAlign w:val="superscript"/>
        </w:rPr>
        <w:t>6</w:t>
      </w:r>
      <w:r w:rsidRPr="00B92E7F">
        <w:rPr>
          <w:rFonts w:ascii="Times New Roman" w:hAnsi="Times New Roman" w:cs="Times New Roman"/>
          <w:b/>
          <w:bCs/>
          <w:sz w:val="24"/>
          <w:szCs w:val="24"/>
        </w:rPr>
        <w:t xml:space="preserve"> </w:t>
      </w:r>
      <w:r w:rsidR="36346248" w:rsidRPr="00B92E7F">
        <w:rPr>
          <w:rFonts w:ascii="Times New Roman" w:hAnsi="Times New Roman" w:cs="Times New Roman"/>
          <w:b/>
          <w:bCs/>
          <w:sz w:val="24"/>
          <w:szCs w:val="24"/>
        </w:rPr>
        <w:t xml:space="preserve">muutmine. </w:t>
      </w:r>
      <w:r w:rsidR="59869305" w:rsidRPr="00B92E7F">
        <w:rPr>
          <w:rFonts w:ascii="Times New Roman" w:hAnsi="Times New Roman" w:cs="Times New Roman"/>
          <w:sz w:val="24"/>
          <w:szCs w:val="24"/>
        </w:rPr>
        <w:t>Lõike kohaselt peab Finantsi</w:t>
      </w:r>
      <w:r w:rsidR="59869305" w:rsidRPr="00B92E7F">
        <w:rPr>
          <w:rFonts w:ascii="Times New Roman" w:eastAsia="Calibri" w:hAnsi="Times New Roman" w:cs="Times New Roman"/>
          <w:sz w:val="24"/>
          <w:szCs w:val="24"/>
        </w:rPr>
        <w:t xml:space="preserve">nspektsioon tegema kolmanda riigi krediidiasutuse Eesti filiaali üle järelevalve teostamisel koostööd selle kolmanda riigi konsolideerimisgruppi kuuluva krediidiasutuse järelevalveasutusega, et tagada kogu Euroopa </w:t>
      </w:r>
      <w:r w:rsidR="59869305" w:rsidRPr="00B92E7F">
        <w:rPr>
          <w:rFonts w:ascii="Times New Roman" w:eastAsia="Calibri" w:hAnsi="Times New Roman" w:cs="Times New Roman"/>
          <w:sz w:val="24"/>
          <w:szCs w:val="24"/>
        </w:rPr>
        <w:lastRenderedPageBreak/>
        <w:t xml:space="preserve">Liidus toimiv järelevalve kolmanda riigi konsolideerimisgrupi tegevuse üle ja kolmanda riigi konsolideerimisgrupile kohaldatavate Euroopa Liidu õigusaktide nõuete täitmine ning hoida ära kahjulik mõju Euroopa Liidu finantsstabiilsusele. </w:t>
      </w:r>
      <w:r w:rsidR="304BD1B9" w:rsidRPr="00B92E7F">
        <w:rPr>
          <w:rFonts w:ascii="Times New Roman" w:eastAsia="Calibri" w:hAnsi="Times New Roman" w:cs="Times New Roman"/>
          <w:sz w:val="24"/>
          <w:szCs w:val="24"/>
        </w:rPr>
        <w:t xml:space="preserve">Tulenevalt </w:t>
      </w:r>
      <w:r w:rsidR="0AE16C5A" w:rsidRPr="00B92E7F">
        <w:rPr>
          <w:rFonts w:ascii="Times New Roman" w:eastAsia="Calibri" w:hAnsi="Times New Roman" w:cs="Times New Roman"/>
          <w:sz w:val="24"/>
          <w:szCs w:val="24"/>
        </w:rPr>
        <w:t xml:space="preserve">kolmandate riikide krediidiasutuste filiaalide asutamiste erisuste ülevõtmisega </w:t>
      </w:r>
      <w:proofErr w:type="spellStart"/>
      <w:r w:rsidR="0AE16C5A" w:rsidRPr="00B92E7F">
        <w:rPr>
          <w:rFonts w:ascii="Times New Roman" w:eastAsia="Calibri" w:hAnsi="Times New Roman" w:cs="Times New Roman"/>
          <w:sz w:val="24"/>
          <w:szCs w:val="24"/>
        </w:rPr>
        <w:t>KAS-is</w:t>
      </w:r>
      <w:proofErr w:type="spellEnd"/>
      <w:r w:rsidR="0AE16C5A" w:rsidRPr="00B92E7F">
        <w:rPr>
          <w:rFonts w:ascii="Times New Roman" w:eastAsia="Calibri" w:hAnsi="Times New Roman" w:cs="Times New Roman"/>
          <w:sz w:val="24"/>
          <w:szCs w:val="24"/>
        </w:rPr>
        <w:t xml:space="preserve"> (vt KAS 8</w:t>
      </w:r>
      <w:r w:rsidR="0AE16C5A" w:rsidRPr="00B92E7F">
        <w:rPr>
          <w:rFonts w:ascii="Times New Roman" w:eastAsia="Calibri" w:hAnsi="Times New Roman" w:cs="Times New Roman"/>
          <w:sz w:val="24"/>
          <w:szCs w:val="24"/>
          <w:vertAlign w:val="superscript"/>
        </w:rPr>
        <w:t>1</w:t>
      </w:r>
      <w:r w:rsidR="0AE16C5A" w:rsidRPr="00B92E7F">
        <w:rPr>
          <w:rFonts w:ascii="Times New Roman" w:eastAsia="Calibri" w:hAnsi="Times New Roman" w:cs="Times New Roman"/>
          <w:sz w:val="24"/>
          <w:szCs w:val="24"/>
        </w:rPr>
        <w:t>. peatüki lisamise selgitusi), tuleb FIS-i täiendada</w:t>
      </w:r>
      <w:r w:rsidR="30AE88C3" w:rsidRPr="00B92E7F">
        <w:rPr>
          <w:rFonts w:ascii="Times New Roman" w:eastAsia="Calibri" w:hAnsi="Times New Roman" w:cs="Times New Roman"/>
          <w:sz w:val="24"/>
          <w:szCs w:val="24"/>
        </w:rPr>
        <w:t xml:space="preserve"> selliselt, et </w:t>
      </w:r>
      <w:proofErr w:type="spellStart"/>
      <w:r w:rsidR="30AE88C3" w:rsidRPr="00B92E7F">
        <w:rPr>
          <w:rFonts w:ascii="Times New Roman" w:eastAsia="Calibri" w:hAnsi="Times New Roman" w:cs="Times New Roman"/>
          <w:sz w:val="24"/>
          <w:szCs w:val="24"/>
        </w:rPr>
        <w:t>järelevalveline</w:t>
      </w:r>
      <w:proofErr w:type="spellEnd"/>
      <w:r w:rsidR="30AE88C3" w:rsidRPr="00B92E7F">
        <w:rPr>
          <w:rFonts w:ascii="Times New Roman" w:eastAsia="Calibri" w:hAnsi="Times New Roman" w:cs="Times New Roman"/>
          <w:sz w:val="24"/>
          <w:szCs w:val="24"/>
        </w:rPr>
        <w:t xml:space="preserve"> koostöö hõlmaks ka kolmandate riikide krediidiasutuste filiaale. Eelnõu koostajate hinnangul ei ole filiaalide spetsiifilist uut sätet vaja seadusesse lisada, kuivõrd lõige 4</w:t>
      </w:r>
      <w:r w:rsidR="30AE88C3" w:rsidRPr="00B92E7F">
        <w:rPr>
          <w:rFonts w:ascii="Times New Roman" w:eastAsia="Calibri" w:hAnsi="Times New Roman" w:cs="Times New Roman"/>
          <w:sz w:val="24"/>
          <w:szCs w:val="24"/>
          <w:vertAlign w:val="superscript"/>
        </w:rPr>
        <w:t>6</w:t>
      </w:r>
      <w:r w:rsidR="30AE88C3" w:rsidRPr="00B92E7F">
        <w:rPr>
          <w:rFonts w:ascii="Times New Roman" w:eastAsia="Calibri" w:hAnsi="Times New Roman" w:cs="Times New Roman"/>
          <w:sz w:val="24"/>
          <w:szCs w:val="24"/>
        </w:rPr>
        <w:t xml:space="preserve"> juba katab filiaalide üle teostatavat järele</w:t>
      </w:r>
      <w:r w:rsidR="38D9AC16" w:rsidRPr="00B92E7F">
        <w:rPr>
          <w:rFonts w:ascii="Times New Roman" w:eastAsia="Calibri" w:hAnsi="Times New Roman" w:cs="Times New Roman"/>
          <w:sz w:val="24"/>
          <w:szCs w:val="24"/>
        </w:rPr>
        <w:t xml:space="preserve">valvet. Küll aga on </w:t>
      </w:r>
      <w:r w:rsidR="3FD14710" w:rsidRPr="00B92E7F">
        <w:rPr>
          <w:rFonts w:ascii="Times New Roman" w:eastAsia="Calibri" w:hAnsi="Times New Roman" w:cs="Times New Roman"/>
          <w:sz w:val="24"/>
          <w:szCs w:val="24"/>
        </w:rPr>
        <w:t xml:space="preserve">vaja </w:t>
      </w:r>
      <w:r w:rsidR="3CCF7EA8" w:rsidRPr="00B92E7F">
        <w:rPr>
          <w:rFonts w:ascii="Times New Roman" w:eastAsia="Calibri" w:hAnsi="Times New Roman" w:cs="Times New Roman"/>
          <w:sz w:val="24"/>
          <w:szCs w:val="24"/>
        </w:rPr>
        <w:t xml:space="preserve">lõikes </w:t>
      </w:r>
      <w:r w:rsidR="3FD14710" w:rsidRPr="00B92E7F">
        <w:rPr>
          <w:rFonts w:ascii="Times New Roman" w:eastAsia="Calibri" w:hAnsi="Times New Roman" w:cs="Times New Roman"/>
          <w:sz w:val="24"/>
          <w:szCs w:val="24"/>
        </w:rPr>
        <w:t>teha k</w:t>
      </w:r>
      <w:r w:rsidR="4D96F853" w:rsidRPr="00B92E7F">
        <w:rPr>
          <w:rFonts w:ascii="Times New Roman" w:eastAsia="Calibri" w:hAnsi="Times New Roman" w:cs="Times New Roman"/>
          <w:sz w:val="24"/>
          <w:szCs w:val="24"/>
        </w:rPr>
        <w:t>olm</w:t>
      </w:r>
      <w:r w:rsidR="3FD14710" w:rsidRPr="00B92E7F">
        <w:rPr>
          <w:rFonts w:ascii="Times New Roman" w:eastAsia="Calibri" w:hAnsi="Times New Roman" w:cs="Times New Roman"/>
          <w:sz w:val="24"/>
          <w:szCs w:val="24"/>
        </w:rPr>
        <w:t xml:space="preserve"> muudatust</w:t>
      </w:r>
      <w:r w:rsidR="2EE633D6" w:rsidRPr="00B92E7F">
        <w:rPr>
          <w:rFonts w:ascii="Times New Roman" w:eastAsia="Calibri" w:hAnsi="Times New Roman" w:cs="Times New Roman"/>
          <w:sz w:val="24"/>
          <w:szCs w:val="24"/>
        </w:rPr>
        <w:t xml:space="preserve">: lugeda lõike tekst esimeseks </w:t>
      </w:r>
      <w:r w:rsidR="3AE77D46" w:rsidRPr="00B92E7F">
        <w:rPr>
          <w:rFonts w:ascii="Times New Roman" w:eastAsia="Calibri" w:hAnsi="Times New Roman" w:cs="Times New Roman"/>
          <w:sz w:val="24"/>
          <w:szCs w:val="24"/>
        </w:rPr>
        <w:t>lauseks ning täiendada seda enne sõnu ,,krediidiasutuse järelevalveasutusega” sõnaga ,,tütarettevõtja” ning täiendada lõiget teise lausega, mille kohaselt peab Finantsinspektsioon tegema kõik endast oleneva, et sõlmida asjaomase järelevalvet teostava asutusega koos</w:t>
      </w:r>
      <w:r w:rsidR="3121F874" w:rsidRPr="00B92E7F">
        <w:rPr>
          <w:rFonts w:ascii="Times New Roman" w:eastAsia="Calibri" w:hAnsi="Times New Roman" w:cs="Times New Roman"/>
          <w:sz w:val="24"/>
          <w:szCs w:val="24"/>
        </w:rPr>
        <w:t>töökokkulepe</w:t>
      </w:r>
      <w:r w:rsidR="56B9889E" w:rsidRPr="00B92E7F">
        <w:rPr>
          <w:rFonts w:ascii="Times New Roman" w:eastAsia="Calibri" w:hAnsi="Times New Roman" w:cs="Times New Roman"/>
          <w:sz w:val="24"/>
          <w:szCs w:val="24"/>
        </w:rPr>
        <w:t xml:space="preserve">. Muudatustega võetakse üle CRD VI artikli 48p </w:t>
      </w:r>
      <w:r w:rsidR="11B154E7" w:rsidRPr="00B92E7F">
        <w:rPr>
          <w:rFonts w:ascii="Times New Roman" w:eastAsia="Calibri" w:hAnsi="Times New Roman" w:cs="Times New Roman"/>
          <w:sz w:val="24"/>
          <w:szCs w:val="24"/>
        </w:rPr>
        <w:t xml:space="preserve">lõige 1. </w:t>
      </w:r>
    </w:p>
    <w:p w14:paraId="6CAB8AB4" w14:textId="78EEC21A" w:rsidR="009F04A1" w:rsidRPr="00B92E7F" w:rsidRDefault="009F04A1" w:rsidP="00B92E7F">
      <w:pPr>
        <w:spacing w:after="0" w:line="240" w:lineRule="auto"/>
        <w:jc w:val="both"/>
        <w:rPr>
          <w:rFonts w:ascii="Times New Roman" w:eastAsia="Calibri" w:hAnsi="Times New Roman" w:cs="Times New Roman"/>
          <w:sz w:val="24"/>
          <w:szCs w:val="24"/>
        </w:rPr>
      </w:pPr>
    </w:p>
    <w:p w14:paraId="6BCDB607" w14:textId="4C30C98F" w:rsidR="0A6A3DD6" w:rsidRPr="00B92E7F" w:rsidRDefault="0B0D0130" w:rsidP="00B92E7F">
      <w:pPr>
        <w:spacing w:after="0" w:line="240" w:lineRule="auto"/>
        <w:jc w:val="both"/>
        <w:rPr>
          <w:rFonts w:ascii="Times New Roman" w:hAnsi="Times New Roman" w:cs="Times New Roman"/>
          <w:sz w:val="24"/>
          <w:szCs w:val="24"/>
          <w:vertAlign w:val="superscript"/>
        </w:rPr>
      </w:pPr>
      <w:r w:rsidRPr="00B92E7F">
        <w:rPr>
          <w:rFonts w:ascii="Times New Roman" w:hAnsi="Times New Roman" w:cs="Times New Roman"/>
          <w:b/>
          <w:bCs/>
          <w:sz w:val="24"/>
          <w:szCs w:val="24"/>
        </w:rPr>
        <w:t>Paragrahv 47</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47</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reguleerib </w:t>
      </w:r>
      <w:proofErr w:type="spellStart"/>
      <w:r w:rsidRPr="00B92E7F">
        <w:rPr>
          <w:rFonts w:ascii="Times New Roman" w:hAnsi="Times New Roman" w:cs="Times New Roman"/>
          <w:sz w:val="24"/>
          <w:szCs w:val="24"/>
        </w:rPr>
        <w:t>ühisotsustusmenetlust</w:t>
      </w:r>
      <w:proofErr w:type="spellEnd"/>
      <w:r w:rsidRPr="00B92E7F">
        <w:rPr>
          <w:rFonts w:ascii="Times New Roman" w:hAnsi="Times New Roman" w:cs="Times New Roman"/>
          <w:sz w:val="24"/>
          <w:szCs w:val="24"/>
        </w:rPr>
        <w:t xml:space="preserve"> kapitali ade</w:t>
      </w:r>
      <w:r w:rsidR="1FB81FF7" w:rsidRPr="00B92E7F">
        <w:rPr>
          <w:rFonts w:ascii="Times New Roman" w:hAnsi="Times New Roman" w:cs="Times New Roman"/>
          <w:sz w:val="24"/>
          <w:szCs w:val="24"/>
        </w:rPr>
        <w:t>k</w:t>
      </w:r>
      <w:r w:rsidRPr="00B92E7F">
        <w:rPr>
          <w:rFonts w:ascii="Times New Roman" w:hAnsi="Times New Roman" w:cs="Times New Roman"/>
          <w:sz w:val="24"/>
          <w:szCs w:val="24"/>
        </w:rPr>
        <w:t xml:space="preserve">vaatsuse ja likviidsuse tagamisel. </w:t>
      </w:r>
    </w:p>
    <w:p w14:paraId="49E9CDFA" w14:textId="3034334F" w:rsidR="009F04A1" w:rsidRPr="00B92E7F" w:rsidRDefault="009F04A1" w:rsidP="00B92E7F">
      <w:pPr>
        <w:spacing w:after="0" w:line="240" w:lineRule="auto"/>
        <w:jc w:val="both"/>
        <w:rPr>
          <w:rFonts w:ascii="Times New Roman" w:hAnsi="Times New Roman" w:cs="Times New Roman"/>
          <w:sz w:val="24"/>
          <w:szCs w:val="24"/>
        </w:rPr>
      </w:pPr>
    </w:p>
    <w:p w14:paraId="42EA252A" w14:textId="2DF853C0" w:rsidR="009F04A1" w:rsidRPr="00B92E7F" w:rsidRDefault="313BED11"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 xml:space="preserve">Lõike 3 täiendamine. </w:t>
      </w:r>
      <w:r w:rsidRPr="00B92E7F">
        <w:rPr>
          <w:rFonts w:ascii="Times New Roman" w:hAnsi="Times New Roman" w:cs="Times New Roman"/>
          <w:sz w:val="24"/>
          <w:szCs w:val="24"/>
        </w:rPr>
        <w:t>Lõike 3 kohaselt peab Finantsinspektsioon</w:t>
      </w:r>
      <w:r w:rsidR="4E82D662" w:rsidRPr="00B92E7F">
        <w:rPr>
          <w:rFonts w:ascii="Times New Roman" w:hAnsi="Times New Roman" w:cs="Times New Roman"/>
          <w:sz w:val="24"/>
          <w:szCs w:val="24"/>
        </w:rPr>
        <w:t xml:space="preserve">, kui ta teostab konsolideeritud järelevalvet, esitama pärast lõikes 1 sätestatud menetluse läbiviimist konsolideerimisgrupi ja iga tütarettevõtja kohta riskihinnangut sisaldava aruande ning ettepaneku </w:t>
      </w:r>
      <w:proofErr w:type="spellStart"/>
      <w:r w:rsidR="4E82D662" w:rsidRPr="00B92E7F">
        <w:rPr>
          <w:rFonts w:ascii="Times New Roman" w:hAnsi="Times New Roman" w:cs="Times New Roman"/>
          <w:sz w:val="24"/>
          <w:szCs w:val="24"/>
        </w:rPr>
        <w:t>ühisotsuse</w:t>
      </w:r>
      <w:proofErr w:type="spellEnd"/>
      <w:r w:rsidR="4E82D662" w:rsidRPr="00B92E7F">
        <w:rPr>
          <w:rFonts w:ascii="Times New Roman" w:hAnsi="Times New Roman" w:cs="Times New Roman"/>
          <w:sz w:val="24"/>
          <w:szCs w:val="24"/>
        </w:rPr>
        <w:t xml:space="preserve"> kohta asjasse puutuvale teise lepinguriigi </w:t>
      </w:r>
      <w:r w:rsidR="4D7C7430" w:rsidRPr="00B92E7F">
        <w:rPr>
          <w:rFonts w:ascii="Times New Roman" w:hAnsi="Times New Roman" w:cs="Times New Roman"/>
          <w:sz w:val="24"/>
          <w:szCs w:val="24"/>
        </w:rPr>
        <w:t>finantsjärelevalve asutusele. Lõikega 3 on võetud üle CRD V artikli 113 lõike 2 teine alalõige. Euroopa</w:t>
      </w:r>
      <w:r w:rsidR="51B82F84" w:rsidRPr="00B92E7F">
        <w:rPr>
          <w:rFonts w:ascii="Times New Roman" w:hAnsi="Times New Roman" w:cs="Times New Roman"/>
          <w:sz w:val="24"/>
          <w:szCs w:val="24"/>
        </w:rPr>
        <w:t xml:space="preserve"> Komisjon on täheldanud, et lõikest 3 on puudu viited sätetele, mille alusel tuleb riskihinnang koostada. </w:t>
      </w:r>
      <w:r w:rsidR="19AE190B" w:rsidRPr="00B92E7F">
        <w:rPr>
          <w:rFonts w:ascii="Times New Roman" w:hAnsi="Times New Roman" w:cs="Times New Roman"/>
          <w:sz w:val="24"/>
          <w:szCs w:val="24"/>
        </w:rPr>
        <w:t xml:space="preserve">Direktiiv viitab siinkohal artiklitele 73, 97, 104a ja 104b, mis on üle võetud </w:t>
      </w:r>
      <w:proofErr w:type="spellStart"/>
      <w:r w:rsidR="19AE190B" w:rsidRPr="00B92E7F">
        <w:rPr>
          <w:rFonts w:ascii="Times New Roman" w:hAnsi="Times New Roman" w:cs="Times New Roman"/>
          <w:sz w:val="24"/>
          <w:szCs w:val="24"/>
        </w:rPr>
        <w:t>KAS-is</w:t>
      </w:r>
      <w:proofErr w:type="spellEnd"/>
      <w:r w:rsidR="1814A1D8" w:rsidRPr="00B92E7F">
        <w:rPr>
          <w:rFonts w:ascii="Times New Roman" w:hAnsi="Times New Roman" w:cs="Times New Roman"/>
          <w:sz w:val="24"/>
          <w:szCs w:val="24"/>
        </w:rPr>
        <w:t xml:space="preserve"> </w:t>
      </w:r>
      <w:r w:rsidR="19AE190B" w:rsidRPr="00B92E7F">
        <w:rPr>
          <w:rFonts w:ascii="Times New Roman" w:hAnsi="Times New Roman" w:cs="Times New Roman"/>
          <w:sz w:val="24"/>
          <w:szCs w:val="24"/>
        </w:rPr>
        <w:t xml:space="preserve">paragrahvidega </w:t>
      </w:r>
      <w:r w:rsidR="19AE190B" w:rsidRPr="00B92E7F">
        <w:rPr>
          <w:rFonts w:ascii="Times New Roman" w:eastAsia="Times New Roman" w:hAnsi="Times New Roman" w:cs="Times New Roman"/>
          <w:color w:val="000000" w:themeColor="text1"/>
          <w:sz w:val="24"/>
          <w:szCs w:val="24"/>
        </w:rPr>
        <w:t>63</w:t>
      </w:r>
      <w:r w:rsidR="19AE190B" w:rsidRPr="00B92E7F">
        <w:rPr>
          <w:rFonts w:ascii="Times New Roman" w:eastAsia="Times New Roman" w:hAnsi="Times New Roman" w:cs="Times New Roman"/>
          <w:color w:val="000000" w:themeColor="text1"/>
          <w:sz w:val="24"/>
          <w:szCs w:val="24"/>
          <w:vertAlign w:val="superscript"/>
        </w:rPr>
        <w:t>1</w:t>
      </w:r>
      <w:r w:rsidR="19AE190B" w:rsidRPr="00B92E7F">
        <w:rPr>
          <w:rFonts w:ascii="Times New Roman" w:eastAsia="Times New Roman" w:hAnsi="Times New Roman" w:cs="Times New Roman"/>
          <w:color w:val="000000" w:themeColor="text1"/>
          <w:sz w:val="24"/>
          <w:szCs w:val="24"/>
        </w:rPr>
        <w:t>, 82, 96, 104</w:t>
      </w:r>
      <w:r w:rsidR="19AE190B" w:rsidRPr="00B92E7F">
        <w:rPr>
          <w:rFonts w:ascii="Times New Roman" w:eastAsia="Times New Roman" w:hAnsi="Times New Roman" w:cs="Times New Roman"/>
          <w:color w:val="000000" w:themeColor="text1"/>
          <w:sz w:val="24"/>
          <w:szCs w:val="24"/>
          <w:vertAlign w:val="superscript"/>
        </w:rPr>
        <w:t xml:space="preserve">2 </w:t>
      </w:r>
      <w:r w:rsidR="19AE190B" w:rsidRPr="00B92E7F">
        <w:rPr>
          <w:rFonts w:ascii="Times New Roman" w:eastAsia="Times New Roman" w:hAnsi="Times New Roman" w:cs="Times New Roman"/>
          <w:color w:val="000000" w:themeColor="text1"/>
          <w:sz w:val="24"/>
          <w:szCs w:val="24"/>
        </w:rPr>
        <w:t>ja 104</w:t>
      </w:r>
      <w:r w:rsidR="19AE190B" w:rsidRPr="00B92E7F">
        <w:rPr>
          <w:rFonts w:ascii="Times New Roman" w:eastAsia="Times New Roman" w:hAnsi="Times New Roman" w:cs="Times New Roman"/>
          <w:color w:val="000000" w:themeColor="text1"/>
          <w:sz w:val="24"/>
          <w:szCs w:val="24"/>
          <w:vertAlign w:val="superscript"/>
        </w:rPr>
        <w:t>3</w:t>
      </w:r>
      <w:r w:rsidR="19AE190B" w:rsidRPr="00B92E7F">
        <w:rPr>
          <w:rFonts w:ascii="Times New Roman" w:eastAsia="Times New Roman" w:hAnsi="Times New Roman" w:cs="Times New Roman"/>
          <w:color w:val="000000" w:themeColor="text1"/>
          <w:sz w:val="24"/>
          <w:szCs w:val="24"/>
        </w:rPr>
        <w:t>. Eelnõu koostajad nõustuvad</w:t>
      </w:r>
      <w:r w:rsidR="59C17242" w:rsidRPr="00B92E7F">
        <w:rPr>
          <w:rFonts w:ascii="Times New Roman" w:eastAsia="Times New Roman" w:hAnsi="Times New Roman" w:cs="Times New Roman"/>
          <w:color w:val="000000" w:themeColor="text1"/>
          <w:sz w:val="24"/>
          <w:szCs w:val="24"/>
        </w:rPr>
        <w:t xml:space="preserve"> Komisjoni tähelepanekuga ning täiendavad lõiget 3 teise lausega, millega tehakse viited asjakohastele sätetele riskihin</w:t>
      </w:r>
      <w:r w:rsidR="55C29E2C" w:rsidRPr="00B92E7F">
        <w:rPr>
          <w:rFonts w:ascii="Times New Roman" w:eastAsia="Times New Roman" w:hAnsi="Times New Roman" w:cs="Times New Roman"/>
          <w:color w:val="000000" w:themeColor="text1"/>
          <w:sz w:val="24"/>
          <w:szCs w:val="24"/>
        </w:rPr>
        <w:t xml:space="preserve">nangu koostamisel. </w:t>
      </w:r>
    </w:p>
    <w:p w14:paraId="73EB8D08" w14:textId="4F071504"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2E210CFA" w14:textId="3FF860A3" w:rsidR="6DEC3569" w:rsidRPr="00B92E7F" w:rsidRDefault="6DEC356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7 muutmine. </w:t>
      </w:r>
      <w:r w:rsidRPr="00B92E7F">
        <w:rPr>
          <w:rFonts w:ascii="Times New Roman" w:eastAsia="Times New Roman" w:hAnsi="Times New Roman" w:cs="Times New Roman"/>
          <w:color w:val="000000" w:themeColor="text1"/>
          <w:sz w:val="24"/>
          <w:szCs w:val="24"/>
        </w:rPr>
        <w:t xml:space="preserve">Lõike 7 esimese lause kohaselt on Finantsinspektsioonil õigus otsustada ettekirjutuse tegemine või suuniste andmine Eestis tegevusloa saanud krediidiasutusele, kui Finantsinspektsioon ei ole jõudnud </w:t>
      </w:r>
      <w:proofErr w:type="spellStart"/>
      <w:r w:rsidRPr="00B92E7F">
        <w:rPr>
          <w:rFonts w:ascii="Times New Roman" w:eastAsia="Times New Roman" w:hAnsi="Times New Roman" w:cs="Times New Roman"/>
          <w:color w:val="000000" w:themeColor="text1"/>
          <w:sz w:val="24"/>
          <w:szCs w:val="24"/>
        </w:rPr>
        <w:t>ühisotsusele</w:t>
      </w:r>
      <w:proofErr w:type="spellEnd"/>
      <w:r w:rsidRPr="00B92E7F">
        <w:rPr>
          <w:rFonts w:ascii="Times New Roman" w:eastAsia="Times New Roman" w:hAnsi="Times New Roman" w:cs="Times New Roman"/>
          <w:color w:val="000000" w:themeColor="text1"/>
          <w:sz w:val="24"/>
          <w:szCs w:val="24"/>
        </w:rPr>
        <w:t xml:space="preserve"> ning ta teostab krediidiasutuse suhtes konsolideeritud järelevalvet. Sama lõike teise lause kohaselt peab Finantsinspektsioon oma otsuse tegemisel võimaluse korral arvestama asjasse puutuva teise lepinguriigi finantsjärelevalve asutuse seisukohti ja reservatsioone. Lõike esimese lausega on võetud üle CRD V artikli 113 lõike 3 teise alalõike esimene lause ning teise lausega on võetud üle sama artikli lõike 3 kolmanda alalõike esimene lause. </w:t>
      </w:r>
    </w:p>
    <w:p w14:paraId="336838F4" w14:textId="11B021F8"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4C20C887" w14:textId="63D8D7DE" w:rsidR="6DEC3569" w:rsidRPr="00B92E7F" w:rsidRDefault="6DEC356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Euroopa Komisjon on tuvastanud puudused mõlemas lauses. Nimelt on Komisjon täheldanud, et esimesest lausest on puudu täiend, et otsus ettekirjutuse tegemise või suunise andmise kohta peab olema tehtud konsolideeritud või </w:t>
      </w:r>
      <w:proofErr w:type="spellStart"/>
      <w:r w:rsidRPr="00B92E7F">
        <w:rPr>
          <w:rFonts w:ascii="Times New Roman" w:eastAsia="Times New Roman" w:hAnsi="Times New Roman" w:cs="Times New Roman"/>
          <w:color w:val="000000" w:themeColor="text1"/>
          <w:sz w:val="24"/>
          <w:szCs w:val="24"/>
        </w:rPr>
        <w:t>allkonsolideeritud</w:t>
      </w:r>
      <w:proofErr w:type="spellEnd"/>
      <w:r w:rsidRPr="00B92E7F">
        <w:rPr>
          <w:rFonts w:ascii="Times New Roman" w:eastAsia="Times New Roman" w:hAnsi="Times New Roman" w:cs="Times New Roman"/>
          <w:color w:val="000000" w:themeColor="text1"/>
          <w:sz w:val="24"/>
          <w:szCs w:val="24"/>
        </w:rPr>
        <w:t xml:space="preserve"> alusel. Lõike teise lause kohta märkis Komisjon, et sõnad ,,võimaluse korral arvestama” ei ühti direktiivi eesmärgiga, sest teise asutuse seisukohtade ja reservatsioonidega arvestamine on Finantsinspektsiooni kohustus (ingl. k. </w:t>
      </w:r>
      <w:proofErr w:type="spellStart"/>
      <w:r w:rsidRPr="00B92E7F">
        <w:rPr>
          <w:rFonts w:ascii="Times New Roman" w:eastAsia="Times New Roman" w:hAnsi="Times New Roman" w:cs="Times New Roman"/>
          <w:i/>
          <w:iCs/>
          <w:color w:val="000000" w:themeColor="text1"/>
          <w:sz w:val="24"/>
          <w:szCs w:val="24"/>
        </w:rPr>
        <w:t>shall</w:t>
      </w:r>
      <w:proofErr w:type="spellEnd"/>
      <w:r w:rsidRPr="00B92E7F">
        <w:rPr>
          <w:rFonts w:ascii="Times New Roman" w:eastAsia="Times New Roman" w:hAnsi="Times New Roman" w:cs="Times New Roman"/>
          <w:i/>
          <w:iCs/>
          <w:color w:val="000000" w:themeColor="text1"/>
          <w:sz w:val="24"/>
          <w:szCs w:val="24"/>
        </w:rPr>
        <w:t xml:space="preserve"> take </w:t>
      </w:r>
      <w:proofErr w:type="spellStart"/>
      <w:r w:rsidRPr="00B92E7F">
        <w:rPr>
          <w:rFonts w:ascii="Times New Roman" w:eastAsia="Times New Roman" w:hAnsi="Times New Roman" w:cs="Times New Roman"/>
          <w:i/>
          <w:iCs/>
          <w:color w:val="000000" w:themeColor="text1"/>
          <w:sz w:val="24"/>
          <w:szCs w:val="24"/>
        </w:rPr>
        <w:t>into</w:t>
      </w:r>
      <w:proofErr w:type="spellEnd"/>
      <w:r w:rsidRPr="00B92E7F">
        <w:rPr>
          <w:rFonts w:ascii="Times New Roman" w:eastAsia="Times New Roman" w:hAnsi="Times New Roman" w:cs="Times New Roman"/>
          <w:i/>
          <w:iCs/>
          <w:color w:val="000000" w:themeColor="text1"/>
          <w:sz w:val="24"/>
          <w:szCs w:val="24"/>
        </w:rPr>
        <w:t xml:space="preserve"> </w:t>
      </w:r>
      <w:proofErr w:type="spellStart"/>
      <w:r w:rsidRPr="00B92E7F">
        <w:rPr>
          <w:rFonts w:ascii="Times New Roman" w:eastAsia="Times New Roman" w:hAnsi="Times New Roman" w:cs="Times New Roman"/>
          <w:i/>
          <w:iCs/>
          <w:color w:val="000000" w:themeColor="text1"/>
          <w:sz w:val="24"/>
          <w:szCs w:val="24"/>
        </w:rPr>
        <w:t>account</w:t>
      </w:r>
      <w:proofErr w:type="spellEnd"/>
      <w:r w:rsidRPr="00B92E7F">
        <w:rPr>
          <w:rFonts w:ascii="Times New Roman" w:eastAsia="Times New Roman" w:hAnsi="Times New Roman" w:cs="Times New Roman"/>
          <w:i/>
          <w:iCs/>
          <w:color w:val="000000" w:themeColor="text1"/>
          <w:sz w:val="24"/>
          <w:szCs w:val="24"/>
        </w:rPr>
        <w:t>)</w:t>
      </w:r>
      <w:r w:rsidRPr="00B92E7F">
        <w:rPr>
          <w:rFonts w:ascii="Times New Roman" w:eastAsia="Times New Roman" w:hAnsi="Times New Roman" w:cs="Times New Roman"/>
          <w:color w:val="000000" w:themeColor="text1"/>
          <w:sz w:val="24"/>
          <w:szCs w:val="24"/>
        </w:rPr>
        <w:t xml:space="preserve">, mitte diskretsioon. Samuti puudub teisest lausest täpsustus selle kohta, et vastavaid seisukohti ja reservatsioonid peavad olema esitatud lõikes 4 nimetatud nelja kuu jooksul. Eelnõu koostajad nõustuvad </w:t>
      </w:r>
      <w:r w:rsidRPr="00B92E7F">
        <w:rPr>
          <w:rFonts w:ascii="Times New Roman" w:eastAsia="Times New Roman" w:hAnsi="Times New Roman" w:cs="Times New Roman"/>
          <w:b/>
          <w:bCs/>
          <w:color w:val="000000" w:themeColor="text1"/>
          <w:sz w:val="24"/>
          <w:szCs w:val="24"/>
        </w:rPr>
        <w:t xml:space="preserve">lõike 7 esimese lause </w:t>
      </w:r>
      <w:r w:rsidRPr="00B92E7F">
        <w:rPr>
          <w:rFonts w:ascii="Times New Roman" w:eastAsia="Times New Roman" w:hAnsi="Times New Roman" w:cs="Times New Roman"/>
          <w:color w:val="000000" w:themeColor="text1"/>
          <w:sz w:val="24"/>
          <w:szCs w:val="24"/>
        </w:rPr>
        <w:t xml:space="preserve">kohta tehtud märkusega ning esimesse lausesse lisatakse vastav täiend, sest konsolideerimise alusest sõltub, kas ettekirjutus või suunis puudutab krediidiasutust ja tema emaettevõtjat või krediidiasutust ja tema tütarettevõtjaid (vt konsolideeritud ja </w:t>
      </w:r>
      <w:proofErr w:type="spellStart"/>
      <w:r w:rsidRPr="00B92E7F">
        <w:rPr>
          <w:rFonts w:ascii="Times New Roman" w:eastAsia="Times New Roman" w:hAnsi="Times New Roman" w:cs="Times New Roman"/>
          <w:color w:val="000000" w:themeColor="text1"/>
          <w:sz w:val="24"/>
          <w:szCs w:val="24"/>
        </w:rPr>
        <w:t>allkonsolideeritud</w:t>
      </w:r>
      <w:proofErr w:type="spellEnd"/>
      <w:r w:rsidRPr="00B92E7F">
        <w:rPr>
          <w:rFonts w:ascii="Times New Roman" w:eastAsia="Times New Roman" w:hAnsi="Times New Roman" w:cs="Times New Roman"/>
          <w:color w:val="000000" w:themeColor="text1"/>
          <w:sz w:val="24"/>
          <w:szCs w:val="24"/>
        </w:rPr>
        <w:t xml:space="preserve"> alusel järelevalve erisuse selgitusi seletuskirja punktist 2.2.1.) Eelnõu koostajad nõustuvad ka Komisjoni märkustega </w:t>
      </w:r>
      <w:r w:rsidRPr="00B92E7F">
        <w:rPr>
          <w:rFonts w:ascii="Times New Roman" w:eastAsia="Times New Roman" w:hAnsi="Times New Roman" w:cs="Times New Roman"/>
          <w:b/>
          <w:bCs/>
          <w:color w:val="000000" w:themeColor="text1"/>
          <w:sz w:val="24"/>
          <w:szCs w:val="24"/>
        </w:rPr>
        <w:t xml:space="preserve">lõike 7 teise lause </w:t>
      </w:r>
      <w:r w:rsidRPr="00B92E7F">
        <w:rPr>
          <w:rFonts w:ascii="Times New Roman" w:eastAsia="Times New Roman" w:hAnsi="Times New Roman" w:cs="Times New Roman"/>
          <w:color w:val="000000" w:themeColor="text1"/>
          <w:sz w:val="24"/>
          <w:szCs w:val="24"/>
        </w:rPr>
        <w:t xml:space="preserve">kohta, kuid peavad vajalikuks muuta selle sõnastust laiemalt, et sellest selguks paremini, et mitte ettekirjutuses või juhises endas, vaid nende tegemise otsuses peab Finantsinspektsioon võtma arvesse teisi seisukohti ja reservatsioone, ning et neid võetakse arvesse vaid siis, kui </w:t>
      </w:r>
      <w:r w:rsidRPr="00B92E7F">
        <w:rPr>
          <w:rFonts w:ascii="Times New Roman" w:eastAsia="Times New Roman" w:hAnsi="Times New Roman" w:cs="Times New Roman"/>
          <w:color w:val="000000" w:themeColor="text1"/>
          <w:sz w:val="24"/>
          <w:szCs w:val="24"/>
        </w:rPr>
        <w:lastRenderedPageBreak/>
        <w:t>need on esitatud tähtaegselt, sest FIS-iga ei saa sätestada kohustusi teise lepinguriigi finantsjärelevalve asutusele. Seega on seisukohtade ja reservatsioonide arvestamisele seatud nende tähtaegse esitamise tingimus.</w:t>
      </w:r>
    </w:p>
    <w:p w14:paraId="4AC6848F" w14:textId="36BFFBEE" w:rsidR="009F04A1" w:rsidRPr="00B92E7F" w:rsidRDefault="009F04A1" w:rsidP="00B92E7F">
      <w:pPr>
        <w:spacing w:after="0" w:line="240" w:lineRule="auto"/>
        <w:jc w:val="both"/>
        <w:rPr>
          <w:rFonts w:ascii="Times New Roman" w:eastAsia="Times New Roman" w:hAnsi="Times New Roman" w:cs="Times New Roman"/>
          <w:color w:val="000000" w:themeColor="text1"/>
          <w:sz w:val="24"/>
          <w:szCs w:val="24"/>
        </w:rPr>
      </w:pPr>
    </w:p>
    <w:p w14:paraId="2744DEE6" w14:textId="6DD1EF19" w:rsidR="009F04A1" w:rsidRPr="00B92E7F" w:rsidRDefault="2B132982"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8 </w:t>
      </w:r>
      <w:r w:rsidR="74CCAAB3" w:rsidRPr="00B92E7F">
        <w:rPr>
          <w:rFonts w:ascii="Times New Roman" w:eastAsia="Times New Roman" w:hAnsi="Times New Roman" w:cs="Times New Roman"/>
          <w:b/>
          <w:bCs/>
          <w:color w:val="000000" w:themeColor="text1"/>
          <w:sz w:val="24"/>
          <w:szCs w:val="24"/>
        </w:rPr>
        <w:t>muutmine.</w:t>
      </w:r>
      <w:r w:rsidRPr="00B92E7F">
        <w:rPr>
          <w:rFonts w:ascii="Times New Roman" w:eastAsia="Times New Roman" w:hAnsi="Times New Roman" w:cs="Times New Roman"/>
          <w:b/>
          <w:bCs/>
          <w:color w:val="000000" w:themeColor="text1"/>
          <w:sz w:val="24"/>
          <w:szCs w:val="24"/>
        </w:rPr>
        <w:t xml:space="preserve"> </w:t>
      </w:r>
      <w:r w:rsidR="79AA2506" w:rsidRPr="00B92E7F">
        <w:rPr>
          <w:rFonts w:ascii="Times New Roman" w:eastAsia="Times New Roman" w:hAnsi="Times New Roman" w:cs="Times New Roman"/>
          <w:color w:val="000000" w:themeColor="text1"/>
          <w:sz w:val="24"/>
          <w:szCs w:val="24"/>
        </w:rPr>
        <w:t xml:space="preserve">Lõige 8 sätestab Finantsinspektsioonile kohustuse oodata ära EBA otsus ja seejärel teha enda otsus kooskõlas EBA otsusega olukorras, kus Finantsinspektsioon ei ole jõudnud </w:t>
      </w:r>
      <w:proofErr w:type="spellStart"/>
      <w:r w:rsidR="79AA2506" w:rsidRPr="00B92E7F">
        <w:rPr>
          <w:rFonts w:ascii="Times New Roman" w:eastAsia="Times New Roman" w:hAnsi="Times New Roman" w:cs="Times New Roman"/>
          <w:color w:val="000000" w:themeColor="text1"/>
          <w:sz w:val="24"/>
          <w:szCs w:val="24"/>
        </w:rPr>
        <w:t>ühisotsuseni</w:t>
      </w:r>
      <w:proofErr w:type="spellEnd"/>
      <w:r w:rsidR="79AA2506" w:rsidRPr="00B92E7F">
        <w:rPr>
          <w:rFonts w:ascii="Times New Roman" w:eastAsia="Times New Roman" w:hAnsi="Times New Roman" w:cs="Times New Roman"/>
          <w:color w:val="000000" w:themeColor="text1"/>
          <w:sz w:val="24"/>
          <w:szCs w:val="24"/>
        </w:rPr>
        <w:t xml:space="preserve"> teise lepinguriigi finant</w:t>
      </w:r>
      <w:r w:rsidR="0E139737" w:rsidRPr="00B92E7F">
        <w:rPr>
          <w:rFonts w:ascii="Times New Roman" w:eastAsia="Times New Roman" w:hAnsi="Times New Roman" w:cs="Times New Roman"/>
          <w:color w:val="000000" w:themeColor="text1"/>
          <w:sz w:val="24"/>
          <w:szCs w:val="24"/>
        </w:rPr>
        <w:t xml:space="preserve">sjärelevalve asutusega ning too on edastanud asja </w:t>
      </w:r>
      <w:proofErr w:type="spellStart"/>
      <w:r w:rsidR="0E139737" w:rsidRPr="00B92E7F">
        <w:rPr>
          <w:rFonts w:ascii="Times New Roman" w:eastAsia="Times New Roman" w:hAnsi="Times New Roman" w:cs="Times New Roman"/>
          <w:color w:val="000000" w:themeColor="text1"/>
          <w:sz w:val="24"/>
          <w:szCs w:val="24"/>
        </w:rPr>
        <w:t>EBA-le</w:t>
      </w:r>
      <w:proofErr w:type="spellEnd"/>
      <w:r w:rsidR="0E139737" w:rsidRPr="00B92E7F">
        <w:rPr>
          <w:rFonts w:ascii="Times New Roman" w:eastAsia="Times New Roman" w:hAnsi="Times New Roman" w:cs="Times New Roman"/>
          <w:color w:val="000000" w:themeColor="text1"/>
          <w:sz w:val="24"/>
          <w:szCs w:val="24"/>
        </w:rPr>
        <w:t xml:space="preserve"> otsustamiseks. </w:t>
      </w:r>
      <w:r w:rsidR="4A72296B" w:rsidRPr="00B92E7F">
        <w:rPr>
          <w:rFonts w:ascii="Times New Roman" w:eastAsia="Times New Roman" w:hAnsi="Times New Roman" w:cs="Times New Roman"/>
          <w:color w:val="000000" w:themeColor="text1"/>
          <w:sz w:val="24"/>
          <w:szCs w:val="24"/>
        </w:rPr>
        <w:t>Lõikega 8 on võetud üle CRD V artikli 113 lõike 3 esimese alalõike teine lause</w:t>
      </w:r>
      <w:r w:rsidR="41EC30D1" w:rsidRPr="00B92E7F">
        <w:rPr>
          <w:rFonts w:ascii="Times New Roman" w:eastAsia="Times New Roman" w:hAnsi="Times New Roman" w:cs="Times New Roman"/>
          <w:color w:val="000000" w:themeColor="text1"/>
          <w:sz w:val="24"/>
          <w:szCs w:val="24"/>
        </w:rPr>
        <w:t xml:space="preserve">, kuid Euroopa Komisjon on tuvastanud, et teise lause ülevõtmine sisaldab kahte puudujääki. Esiteks puudub lõikest 8 viide selle kohta, et küsimuse edastamisel </w:t>
      </w:r>
      <w:proofErr w:type="spellStart"/>
      <w:r w:rsidR="41EC30D1" w:rsidRPr="00B92E7F">
        <w:rPr>
          <w:rFonts w:ascii="Times New Roman" w:eastAsia="Times New Roman" w:hAnsi="Times New Roman" w:cs="Times New Roman"/>
          <w:color w:val="000000" w:themeColor="text1"/>
          <w:sz w:val="24"/>
          <w:szCs w:val="24"/>
        </w:rPr>
        <w:t>EBA-le</w:t>
      </w:r>
      <w:proofErr w:type="spellEnd"/>
      <w:r w:rsidR="41EC30D1" w:rsidRPr="00B92E7F">
        <w:rPr>
          <w:rFonts w:ascii="Times New Roman" w:eastAsia="Times New Roman" w:hAnsi="Times New Roman" w:cs="Times New Roman"/>
          <w:color w:val="000000" w:themeColor="text1"/>
          <w:sz w:val="24"/>
          <w:szCs w:val="24"/>
        </w:rPr>
        <w:t xml:space="preserve"> tuleb lähtuda Euroopa Parlamendi ja nõukogu määruse (EL) nr 1093/</w:t>
      </w:r>
      <w:r w:rsidR="12D0D824" w:rsidRPr="00B92E7F">
        <w:rPr>
          <w:rFonts w:ascii="Times New Roman" w:eastAsia="Times New Roman" w:hAnsi="Times New Roman" w:cs="Times New Roman"/>
          <w:color w:val="000000" w:themeColor="text1"/>
          <w:sz w:val="24"/>
          <w:szCs w:val="24"/>
        </w:rPr>
        <w:t>2010 artiklis 19 sätestatust. Teiseks peab EBA otsus olema tehtud kooskõlas eelviidatud määruse artikli 19 lõike 3 kohaselt. Eelnõu koostajad nõustuvad</w:t>
      </w:r>
      <w:r w:rsidR="269DB7E6" w:rsidRPr="00B92E7F">
        <w:rPr>
          <w:rFonts w:ascii="Times New Roman" w:eastAsia="Times New Roman" w:hAnsi="Times New Roman" w:cs="Times New Roman"/>
          <w:color w:val="000000" w:themeColor="text1"/>
          <w:sz w:val="24"/>
          <w:szCs w:val="24"/>
        </w:rPr>
        <w:t xml:space="preserve"> Komisjoni esimese etteheitega, mistõttu täiendatakse lõiget 8 lähtuvalt esimesest märkusest. Samas ei nõustu eelnõu koostajad Komisjoni teise etteheitega seoses artikli 19 lõikega 3, sest </w:t>
      </w:r>
      <w:r w:rsidR="0E99BDC8" w:rsidRPr="00B92E7F">
        <w:rPr>
          <w:rFonts w:ascii="Times New Roman" w:eastAsia="Times New Roman" w:hAnsi="Times New Roman" w:cs="Times New Roman"/>
          <w:color w:val="000000" w:themeColor="text1"/>
          <w:sz w:val="24"/>
          <w:szCs w:val="24"/>
        </w:rPr>
        <w:t xml:space="preserve">selle järgimise kohustus on pandud </w:t>
      </w:r>
      <w:proofErr w:type="spellStart"/>
      <w:r w:rsidR="0E99BDC8" w:rsidRPr="00B92E7F">
        <w:rPr>
          <w:rFonts w:ascii="Times New Roman" w:eastAsia="Times New Roman" w:hAnsi="Times New Roman" w:cs="Times New Roman"/>
          <w:color w:val="000000" w:themeColor="text1"/>
          <w:sz w:val="24"/>
          <w:szCs w:val="24"/>
        </w:rPr>
        <w:t>EBA-le</w:t>
      </w:r>
      <w:proofErr w:type="spellEnd"/>
      <w:r w:rsidR="0E99BDC8" w:rsidRPr="00B92E7F">
        <w:rPr>
          <w:rFonts w:ascii="Times New Roman" w:eastAsia="Times New Roman" w:hAnsi="Times New Roman" w:cs="Times New Roman"/>
          <w:color w:val="000000" w:themeColor="text1"/>
          <w:sz w:val="24"/>
          <w:szCs w:val="24"/>
        </w:rPr>
        <w:t xml:space="preserve">, mitte pädevatele asutustele, kes </w:t>
      </w:r>
      <w:proofErr w:type="spellStart"/>
      <w:r w:rsidR="0E99BDC8" w:rsidRPr="00B92E7F">
        <w:rPr>
          <w:rFonts w:ascii="Times New Roman" w:eastAsia="Times New Roman" w:hAnsi="Times New Roman" w:cs="Times New Roman"/>
          <w:color w:val="000000" w:themeColor="text1"/>
          <w:sz w:val="24"/>
          <w:szCs w:val="24"/>
        </w:rPr>
        <w:t>ühisotsustusmenetluses</w:t>
      </w:r>
      <w:proofErr w:type="spellEnd"/>
      <w:r w:rsidR="0E99BDC8" w:rsidRPr="00B92E7F">
        <w:rPr>
          <w:rFonts w:ascii="Times New Roman" w:eastAsia="Times New Roman" w:hAnsi="Times New Roman" w:cs="Times New Roman"/>
          <w:color w:val="000000" w:themeColor="text1"/>
          <w:sz w:val="24"/>
          <w:szCs w:val="24"/>
        </w:rPr>
        <w:t xml:space="preserve"> osalevad.</w:t>
      </w:r>
      <w:r w:rsidR="73A4BC50" w:rsidRPr="00B92E7F">
        <w:rPr>
          <w:rFonts w:ascii="Times New Roman" w:eastAsia="Times New Roman" w:hAnsi="Times New Roman" w:cs="Times New Roman"/>
          <w:color w:val="000000" w:themeColor="text1"/>
          <w:sz w:val="24"/>
          <w:szCs w:val="24"/>
        </w:rPr>
        <w:t xml:space="preserve"> Seega väljuvad EBA suhtes sätestatud kohustused Eesti seadusloome </w:t>
      </w:r>
      <w:r w:rsidR="2357A139" w:rsidRPr="00B92E7F">
        <w:rPr>
          <w:rFonts w:ascii="Times New Roman" w:eastAsia="Times New Roman" w:hAnsi="Times New Roman" w:cs="Times New Roman"/>
          <w:color w:val="000000" w:themeColor="text1"/>
          <w:sz w:val="24"/>
          <w:szCs w:val="24"/>
        </w:rPr>
        <w:t>raamidest ja pädevustest</w:t>
      </w:r>
      <w:r w:rsidR="565FC4C4" w:rsidRPr="00B92E7F">
        <w:rPr>
          <w:rFonts w:ascii="Times New Roman" w:eastAsia="Times New Roman" w:hAnsi="Times New Roman" w:cs="Times New Roman"/>
          <w:color w:val="000000" w:themeColor="text1"/>
          <w:sz w:val="24"/>
          <w:szCs w:val="24"/>
        </w:rPr>
        <w:t>, mistõttu jäetakse Komisjoni teise märkusega arvestamata.</w:t>
      </w:r>
      <w:r w:rsidR="6CD7FAB8" w:rsidRPr="00B92E7F">
        <w:rPr>
          <w:rFonts w:ascii="Times New Roman" w:eastAsia="Times New Roman" w:hAnsi="Times New Roman" w:cs="Times New Roman"/>
          <w:color w:val="000000" w:themeColor="text1"/>
          <w:sz w:val="24"/>
          <w:szCs w:val="24"/>
        </w:rPr>
        <w:t xml:space="preserve"> </w:t>
      </w:r>
    </w:p>
    <w:p w14:paraId="000A4004" w14:textId="34627E44" w:rsidR="009F04A1" w:rsidRPr="00B92E7F" w:rsidRDefault="009F04A1" w:rsidP="00B92E7F">
      <w:pPr>
        <w:spacing w:after="0" w:line="240" w:lineRule="auto"/>
        <w:jc w:val="both"/>
        <w:rPr>
          <w:rFonts w:ascii="Times New Roman" w:eastAsia="Times New Roman" w:hAnsi="Times New Roman" w:cs="Times New Roman"/>
          <w:color w:val="000000" w:themeColor="text1"/>
          <w:sz w:val="24"/>
          <w:szCs w:val="24"/>
        </w:rPr>
      </w:pPr>
    </w:p>
    <w:p w14:paraId="5B0840E3" w14:textId="6D8B9D6F" w:rsidR="755BDB11" w:rsidRDefault="7FDE48BF"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Lisaks eelnevatele märkustele on Komisjon tuvastanud, et §-st 47</w:t>
      </w:r>
      <w:r w:rsidRPr="00B92E7F">
        <w:rPr>
          <w:rFonts w:ascii="Times New Roman" w:eastAsia="Times New Roman" w:hAnsi="Times New Roman" w:cs="Times New Roman"/>
          <w:color w:val="000000" w:themeColor="text1"/>
          <w:sz w:val="24"/>
          <w:szCs w:val="24"/>
          <w:vertAlign w:val="superscript"/>
        </w:rPr>
        <w:t>3</w:t>
      </w:r>
      <w:r w:rsidRPr="00B92E7F">
        <w:rPr>
          <w:rFonts w:ascii="Times New Roman" w:eastAsia="Times New Roman" w:hAnsi="Times New Roman" w:cs="Times New Roman"/>
          <w:color w:val="000000" w:themeColor="text1"/>
          <w:sz w:val="24"/>
          <w:szCs w:val="24"/>
        </w:rPr>
        <w:t xml:space="preserve"> on puudu artikli 113 lõike 3 </w:t>
      </w:r>
      <w:r w:rsidR="7FEA0332" w:rsidRPr="00B92E7F">
        <w:rPr>
          <w:rFonts w:ascii="Times New Roman" w:eastAsia="Times New Roman" w:hAnsi="Times New Roman" w:cs="Times New Roman"/>
          <w:color w:val="000000" w:themeColor="text1"/>
          <w:sz w:val="24"/>
          <w:szCs w:val="24"/>
        </w:rPr>
        <w:t xml:space="preserve">esimese alalõike viies lause ning lõike 3 </w:t>
      </w:r>
      <w:r w:rsidRPr="00B92E7F">
        <w:rPr>
          <w:rFonts w:ascii="Times New Roman" w:eastAsia="Times New Roman" w:hAnsi="Times New Roman" w:cs="Times New Roman"/>
          <w:color w:val="000000" w:themeColor="text1"/>
          <w:sz w:val="24"/>
          <w:szCs w:val="24"/>
        </w:rPr>
        <w:t>teise alalõike viies lause, mis keelab edastada küsimuse otsustamis</w:t>
      </w:r>
      <w:r w:rsidR="3B1FA44A" w:rsidRPr="00B92E7F">
        <w:rPr>
          <w:rFonts w:ascii="Times New Roman" w:eastAsia="Times New Roman" w:hAnsi="Times New Roman" w:cs="Times New Roman"/>
          <w:color w:val="000000" w:themeColor="text1"/>
          <w:sz w:val="24"/>
          <w:szCs w:val="24"/>
        </w:rPr>
        <w:t>t</w:t>
      </w:r>
      <w:r w:rsidRPr="00B92E7F">
        <w:rPr>
          <w:rFonts w:ascii="Times New Roman" w:eastAsia="Times New Roman" w:hAnsi="Times New Roman" w:cs="Times New Roman"/>
          <w:color w:val="000000" w:themeColor="text1"/>
          <w:sz w:val="24"/>
          <w:szCs w:val="24"/>
        </w:rPr>
        <w:t xml:space="preserve"> </w:t>
      </w:r>
      <w:proofErr w:type="spellStart"/>
      <w:r w:rsidRPr="00B92E7F">
        <w:rPr>
          <w:rFonts w:ascii="Times New Roman" w:eastAsia="Times New Roman" w:hAnsi="Times New Roman" w:cs="Times New Roman"/>
          <w:color w:val="000000" w:themeColor="text1"/>
          <w:sz w:val="24"/>
          <w:szCs w:val="24"/>
        </w:rPr>
        <w:t>EBA-le</w:t>
      </w:r>
      <w:proofErr w:type="spellEnd"/>
      <w:r w:rsidRPr="00B92E7F">
        <w:rPr>
          <w:rFonts w:ascii="Times New Roman" w:eastAsia="Times New Roman" w:hAnsi="Times New Roman" w:cs="Times New Roman"/>
          <w:color w:val="000000" w:themeColor="text1"/>
          <w:sz w:val="24"/>
          <w:szCs w:val="24"/>
        </w:rPr>
        <w:t xml:space="preserve">, kui pöördumiseks ettenähtud nelja kuuline </w:t>
      </w:r>
      <w:r w:rsidR="6667BAB2" w:rsidRPr="00B92E7F">
        <w:rPr>
          <w:rFonts w:ascii="Times New Roman" w:eastAsia="Times New Roman" w:hAnsi="Times New Roman" w:cs="Times New Roman"/>
          <w:color w:val="000000" w:themeColor="text1"/>
          <w:sz w:val="24"/>
          <w:szCs w:val="24"/>
        </w:rPr>
        <w:t xml:space="preserve">periood on lõppenud või kui </w:t>
      </w:r>
      <w:proofErr w:type="spellStart"/>
      <w:r w:rsidR="6667BAB2" w:rsidRPr="00B92E7F">
        <w:rPr>
          <w:rFonts w:ascii="Times New Roman" w:eastAsia="Times New Roman" w:hAnsi="Times New Roman" w:cs="Times New Roman"/>
          <w:color w:val="000000" w:themeColor="text1"/>
          <w:sz w:val="24"/>
          <w:szCs w:val="24"/>
        </w:rPr>
        <w:t>ühisotsustusmenetluses</w:t>
      </w:r>
      <w:proofErr w:type="spellEnd"/>
      <w:r w:rsidR="6667BAB2" w:rsidRPr="00B92E7F">
        <w:rPr>
          <w:rFonts w:ascii="Times New Roman" w:eastAsia="Times New Roman" w:hAnsi="Times New Roman" w:cs="Times New Roman"/>
          <w:color w:val="000000" w:themeColor="text1"/>
          <w:sz w:val="24"/>
          <w:szCs w:val="24"/>
        </w:rPr>
        <w:t xml:space="preserve"> osalevad pädevad asutused on jõudnud </w:t>
      </w:r>
      <w:proofErr w:type="spellStart"/>
      <w:r w:rsidR="6667BAB2" w:rsidRPr="00B92E7F">
        <w:rPr>
          <w:rFonts w:ascii="Times New Roman" w:eastAsia="Times New Roman" w:hAnsi="Times New Roman" w:cs="Times New Roman"/>
          <w:color w:val="000000" w:themeColor="text1"/>
          <w:sz w:val="24"/>
          <w:szCs w:val="24"/>
        </w:rPr>
        <w:t>ühisotsusele</w:t>
      </w:r>
      <w:proofErr w:type="spellEnd"/>
      <w:r w:rsidR="6667BAB2" w:rsidRPr="00B92E7F">
        <w:rPr>
          <w:rFonts w:ascii="Times New Roman" w:eastAsia="Times New Roman" w:hAnsi="Times New Roman" w:cs="Times New Roman"/>
          <w:color w:val="000000" w:themeColor="text1"/>
          <w:sz w:val="24"/>
          <w:szCs w:val="24"/>
        </w:rPr>
        <w:t>.</w:t>
      </w:r>
      <w:r w:rsidR="635AF751" w:rsidRPr="00B92E7F">
        <w:rPr>
          <w:rFonts w:ascii="Times New Roman" w:eastAsia="Times New Roman" w:hAnsi="Times New Roman" w:cs="Times New Roman"/>
          <w:color w:val="000000" w:themeColor="text1"/>
          <w:sz w:val="24"/>
          <w:szCs w:val="24"/>
        </w:rPr>
        <w:t xml:space="preserve"> </w:t>
      </w:r>
      <w:r w:rsidR="793CE1EA" w:rsidRPr="00B92E7F">
        <w:rPr>
          <w:rFonts w:ascii="Times New Roman" w:eastAsia="Times New Roman" w:hAnsi="Times New Roman" w:cs="Times New Roman"/>
          <w:color w:val="000000" w:themeColor="text1"/>
          <w:sz w:val="24"/>
          <w:szCs w:val="24"/>
        </w:rPr>
        <w:t xml:space="preserve">Eelnõu koostajad nõustuvad Komisjoni märkusega ning leiavad, et sarnaselt </w:t>
      </w:r>
      <w:r w:rsidR="404123B9" w:rsidRPr="00B92E7F">
        <w:rPr>
          <w:rFonts w:ascii="Times New Roman" w:eastAsia="Times New Roman" w:hAnsi="Times New Roman" w:cs="Times New Roman"/>
          <w:color w:val="000000" w:themeColor="text1"/>
          <w:sz w:val="24"/>
          <w:szCs w:val="24"/>
        </w:rPr>
        <w:t xml:space="preserve">FELS-i sõnastusele, kus samasisuline piirang on ette nähtud kriisilahendusega seotud </w:t>
      </w:r>
      <w:proofErr w:type="spellStart"/>
      <w:r w:rsidR="404123B9" w:rsidRPr="00B92E7F">
        <w:rPr>
          <w:rFonts w:ascii="Times New Roman" w:eastAsia="Times New Roman" w:hAnsi="Times New Roman" w:cs="Times New Roman"/>
          <w:color w:val="000000" w:themeColor="text1"/>
          <w:sz w:val="24"/>
          <w:szCs w:val="24"/>
        </w:rPr>
        <w:t>ühisotsustusmenetlustes</w:t>
      </w:r>
      <w:proofErr w:type="spellEnd"/>
      <w:r w:rsidR="404123B9" w:rsidRPr="00B92E7F">
        <w:rPr>
          <w:rFonts w:ascii="Times New Roman" w:eastAsia="Times New Roman" w:hAnsi="Times New Roman" w:cs="Times New Roman"/>
          <w:color w:val="000000" w:themeColor="text1"/>
          <w:sz w:val="24"/>
          <w:szCs w:val="24"/>
        </w:rPr>
        <w:t>, on kõige mõistlik võtta viies alalõige üle lõike 8 teise lausena, mitte täiendada paragrahvi uue lõikega</w:t>
      </w:r>
      <w:r w:rsidR="609D1F36" w:rsidRPr="00B92E7F">
        <w:rPr>
          <w:rFonts w:ascii="Times New Roman" w:eastAsia="Times New Roman" w:hAnsi="Times New Roman" w:cs="Times New Roman"/>
          <w:color w:val="000000" w:themeColor="text1"/>
          <w:sz w:val="24"/>
          <w:szCs w:val="24"/>
        </w:rPr>
        <w:t xml:space="preserve">. Seega loetakse lõike 8 senine tekst esimeseks lauseks ning lõiget täiendatakse teise lausega, milles nähakse ette EBA poole pöördumise piirang. </w:t>
      </w:r>
    </w:p>
    <w:p w14:paraId="605098F8" w14:textId="77777777" w:rsidR="00B50270" w:rsidRPr="00B92E7F" w:rsidRDefault="00B50270" w:rsidP="00B92E7F">
      <w:pPr>
        <w:spacing w:after="0" w:line="240" w:lineRule="auto"/>
        <w:jc w:val="both"/>
        <w:rPr>
          <w:rFonts w:ascii="Times New Roman" w:eastAsia="Times New Roman" w:hAnsi="Times New Roman" w:cs="Times New Roman"/>
          <w:color w:val="000000" w:themeColor="text1"/>
          <w:sz w:val="24"/>
          <w:szCs w:val="24"/>
        </w:rPr>
      </w:pPr>
    </w:p>
    <w:p w14:paraId="6F58DA46" w14:textId="377C7DD0" w:rsidR="6E9E5108" w:rsidRPr="00B92E7F" w:rsidRDefault="49C61450"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10 </w:t>
      </w:r>
      <w:r w:rsidR="48042AE0" w:rsidRPr="00B92E7F">
        <w:rPr>
          <w:rFonts w:ascii="Times New Roman" w:eastAsia="Times New Roman" w:hAnsi="Times New Roman" w:cs="Times New Roman"/>
          <w:b/>
          <w:bCs/>
          <w:color w:val="000000" w:themeColor="text1"/>
          <w:sz w:val="24"/>
          <w:szCs w:val="24"/>
        </w:rPr>
        <w:t>muutmine</w:t>
      </w:r>
      <w:r w:rsidRPr="00B92E7F">
        <w:rPr>
          <w:rFonts w:ascii="Times New Roman" w:eastAsia="Times New Roman" w:hAnsi="Times New Roman" w:cs="Times New Roman"/>
          <w:b/>
          <w:bCs/>
          <w:color w:val="000000" w:themeColor="text1"/>
          <w:sz w:val="24"/>
          <w:szCs w:val="24"/>
        </w:rPr>
        <w:t xml:space="preserve">. </w:t>
      </w:r>
      <w:r w:rsidR="38FE14C0" w:rsidRPr="00B92E7F">
        <w:rPr>
          <w:rFonts w:ascii="Times New Roman" w:eastAsia="Times New Roman" w:hAnsi="Times New Roman" w:cs="Times New Roman"/>
          <w:color w:val="000000" w:themeColor="text1"/>
          <w:sz w:val="24"/>
          <w:szCs w:val="24"/>
        </w:rPr>
        <w:t>Lõike</w:t>
      </w:r>
      <w:r w:rsidR="60FB667F" w:rsidRPr="00B92E7F">
        <w:rPr>
          <w:rFonts w:ascii="Times New Roman" w:eastAsia="Times New Roman" w:hAnsi="Times New Roman" w:cs="Times New Roman"/>
          <w:color w:val="000000" w:themeColor="text1"/>
          <w:sz w:val="24"/>
          <w:szCs w:val="24"/>
        </w:rPr>
        <w:t xml:space="preserve"> 10 kohaselt peab </w:t>
      </w:r>
      <w:proofErr w:type="spellStart"/>
      <w:r w:rsidR="60FB667F" w:rsidRPr="00B92E7F">
        <w:rPr>
          <w:rFonts w:ascii="Times New Roman" w:eastAsia="Times New Roman" w:hAnsi="Times New Roman" w:cs="Times New Roman"/>
          <w:color w:val="000000" w:themeColor="text1"/>
          <w:sz w:val="24"/>
          <w:szCs w:val="24"/>
        </w:rPr>
        <w:t>ühisotsust</w:t>
      </w:r>
      <w:proofErr w:type="spellEnd"/>
      <w:r w:rsidR="60FB667F" w:rsidRPr="00B92E7F">
        <w:rPr>
          <w:rFonts w:ascii="Times New Roman" w:eastAsia="Times New Roman" w:hAnsi="Times New Roman" w:cs="Times New Roman"/>
          <w:color w:val="000000" w:themeColor="text1"/>
          <w:sz w:val="24"/>
          <w:szCs w:val="24"/>
        </w:rPr>
        <w:t xml:space="preserve"> ning lõigetes 7 ja 8 nimetatud otsuseid ajakohastama vähemalt kord aastas</w:t>
      </w:r>
      <w:r w:rsidR="13047961" w:rsidRPr="00B92E7F">
        <w:rPr>
          <w:rFonts w:ascii="Times New Roman" w:eastAsia="Times New Roman" w:hAnsi="Times New Roman" w:cs="Times New Roman"/>
          <w:color w:val="000000" w:themeColor="text1"/>
          <w:sz w:val="24"/>
          <w:szCs w:val="24"/>
        </w:rPr>
        <w:t>, kuid otsuseid ja suuniseid, mis on tehtud erandlike asjaolude korral, ajakohastatakse siis, kui seda nõuab konsolideerimisgrupi krediid</w:t>
      </w:r>
      <w:r w:rsidR="406D1CB6" w:rsidRPr="00B92E7F">
        <w:rPr>
          <w:rFonts w:ascii="Times New Roman" w:eastAsia="Times New Roman" w:hAnsi="Times New Roman" w:cs="Times New Roman"/>
          <w:color w:val="000000" w:themeColor="text1"/>
          <w:sz w:val="24"/>
          <w:szCs w:val="24"/>
        </w:rPr>
        <w:t>i</w:t>
      </w:r>
      <w:r w:rsidR="13047961" w:rsidRPr="00B92E7F">
        <w:rPr>
          <w:rFonts w:ascii="Times New Roman" w:eastAsia="Times New Roman" w:hAnsi="Times New Roman" w:cs="Times New Roman"/>
          <w:color w:val="000000" w:themeColor="text1"/>
          <w:sz w:val="24"/>
          <w:szCs w:val="24"/>
        </w:rPr>
        <w:t>asutusest tütarettevõtja üle järelevalvet teostav finantsjärelevalve asutus.</w:t>
      </w:r>
      <w:r w:rsidR="4D8AAD6E" w:rsidRPr="00B92E7F">
        <w:rPr>
          <w:rFonts w:ascii="Times New Roman" w:eastAsia="Times New Roman" w:hAnsi="Times New Roman" w:cs="Times New Roman"/>
          <w:color w:val="000000" w:themeColor="text1"/>
          <w:sz w:val="24"/>
          <w:szCs w:val="24"/>
        </w:rPr>
        <w:t xml:space="preserve"> Lõikega 10 on võetud üle CRD V artikli 113 lõike 4 teine alalõike esimene lause. Komisjon on tuvastanud, et ülevõtmisele kuulub ka sama alalõike teine lause, mis täpsustab, et erandlikel as</w:t>
      </w:r>
      <w:r w:rsidR="09AA032A" w:rsidRPr="00B92E7F">
        <w:rPr>
          <w:rFonts w:ascii="Times New Roman" w:eastAsia="Times New Roman" w:hAnsi="Times New Roman" w:cs="Times New Roman"/>
          <w:color w:val="000000" w:themeColor="text1"/>
          <w:sz w:val="24"/>
          <w:szCs w:val="24"/>
        </w:rPr>
        <w:t>jaoludel tehtud otsuste ja suuniste ajakohastamise küsimuse peavad omavahel lahendama konsolideeritud järelevalvet tegev asutus ja</w:t>
      </w:r>
      <w:r w:rsidR="1E06EC48" w:rsidRPr="00B92E7F">
        <w:rPr>
          <w:rFonts w:ascii="Times New Roman" w:eastAsia="Times New Roman" w:hAnsi="Times New Roman" w:cs="Times New Roman"/>
          <w:color w:val="000000" w:themeColor="text1"/>
          <w:sz w:val="24"/>
          <w:szCs w:val="24"/>
        </w:rPr>
        <w:t xml:space="preserve"> lepinguriigi finantsjärelevalve asutus kahepoolselt. Eelnõu koostaj</w:t>
      </w:r>
      <w:r w:rsidR="05F449E2" w:rsidRPr="00B92E7F">
        <w:rPr>
          <w:rFonts w:ascii="Times New Roman" w:eastAsia="Times New Roman" w:hAnsi="Times New Roman" w:cs="Times New Roman"/>
          <w:color w:val="000000" w:themeColor="text1"/>
          <w:sz w:val="24"/>
          <w:szCs w:val="24"/>
        </w:rPr>
        <w:t>ad nõustuvad Komisjoni märkusega, sest vastavat kohustust ei ole võimalik §-st 47</w:t>
      </w:r>
      <w:r w:rsidR="05F449E2" w:rsidRPr="00B92E7F">
        <w:rPr>
          <w:rFonts w:ascii="Times New Roman" w:eastAsia="Times New Roman" w:hAnsi="Times New Roman" w:cs="Times New Roman"/>
          <w:color w:val="000000" w:themeColor="text1"/>
          <w:sz w:val="24"/>
          <w:szCs w:val="24"/>
          <w:vertAlign w:val="superscript"/>
        </w:rPr>
        <w:t>3</w:t>
      </w:r>
      <w:r w:rsidR="05F449E2" w:rsidRPr="00B92E7F">
        <w:rPr>
          <w:rFonts w:ascii="Times New Roman" w:eastAsia="Times New Roman" w:hAnsi="Times New Roman" w:cs="Times New Roman"/>
          <w:color w:val="000000" w:themeColor="text1"/>
          <w:sz w:val="24"/>
          <w:szCs w:val="24"/>
        </w:rPr>
        <w:t xml:space="preserve"> tuletada</w:t>
      </w:r>
      <w:r w:rsidR="4D79BFBC" w:rsidRPr="00B92E7F">
        <w:rPr>
          <w:rFonts w:ascii="Times New Roman" w:eastAsia="Times New Roman" w:hAnsi="Times New Roman" w:cs="Times New Roman"/>
          <w:color w:val="000000" w:themeColor="text1"/>
          <w:sz w:val="24"/>
          <w:szCs w:val="24"/>
        </w:rPr>
        <w:t xml:space="preserve">. </w:t>
      </w:r>
      <w:r w:rsidR="638B1D77" w:rsidRPr="00B92E7F">
        <w:rPr>
          <w:rFonts w:ascii="Times New Roman" w:eastAsia="Times New Roman" w:hAnsi="Times New Roman" w:cs="Times New Roman"/>
          <w:color w:val="000000" w:themeColor="text1"/>
          <w:sz w:val="24"/>
          <w:szCs w:val="24"/>
        </w:rPr>
        <w:t xml:space="preserve">Eeltoodust tulenevalt loetakse lõike 10 tekst esimeseks lauseks ning lõiget täiendatakse teise lausega, mille kohaselt peab Finantsinspektsioon tegema kõik endast oleneva, et leppida asjasse puutuva teise lepinguriigi finantsjärelevalve asutusega kokku erandlike asjaolude kohta tehtud otsuste ja suuniste ajakohastamine. </w:t>
      </w:r>
    </w:p>
    <w:p w14:paraId="568F3042" w14:textId="7AB140CB"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5BBD4622" w14:textId="4DA86E87" w:rsidR="65EB2EB5" w:rsidRPr="00B92E7F" w:rsidRDefault="65EB2EB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47</w:t>
      </w:r>
      <w:r w:rsidRPr="00B92E7F">
        <w:rPr>
          <w:rFonts w:ascii="Times New Roman" w:eastAsia="Times New Roman" w:hAnsi="Times New Roman" w:cs="Times New Roman"/>
          <w:b/>
          <w:bCs/>
          <w:color w:val="000000" w:themeColor="text1"/>
          <w:sz w:val="24"/>
          <w:szCs w:val="24"/>
          <w:vertAlign w:val="superscript"/>
        </w:rPr>
        <w:t>5</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47</w:t>
      </w:r>
      <w:r w:rsidRPr="00B92E7F">
        <w:rPr>
          <w:rFonts w:ascii="Times New Roman" w:eastAsia="Times New Roman" w:hAnsi="Times New Roman" w:cs="Times New Roman"/>
          <w:color w:val="000000" w:themeColor="text1"/>
          <w:sz w:val="24"/>
          <w:szCs w:val="24"/>
          <w:vertAlign w:val="superscript"/>
        </w:rPr>
        <w:t>5</w:t>
      </w:r>
      <w:r w:rsidRPr="00B92E7F">
        <w:rPr>
          <w:rFonts w:ascii="Times New Roman" w:eastAsia="Times New Roman" w:hAnsi="Times New Roman" w:cs="Times New Roman"/>
          <w:color w:val="000000" w:themeColor="text1"/>
          <w:sz w:val="24"/>
          <w:szCs w:val="24"/>
        </w:rPr>
        <w:t xml:space="preserve"> reguleerib järelevalveasutuste koostööd kolleegiumites.</w:t>
      </w:r>
    </w:p>
    <w:p w14:paraId="54DB29AB" w14:textId="4FD40F8C"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36DF6428" w14:textId="65CCC60F" w:rsidR="65EB2EB5" w:rsidRPr="00B92E7F" w:rsidRDefault="65EB2EB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 täiendamine lõigetega 8 ja 9. </w:t>
      </w:r>
      <w:r w:rsidR="2559C9BA" w:rsidRPr="00B92E7F">
        <w:rPr>
          <w:rFonts w:ascii="Times New Roman" w:eastAsia="Times New Roman" w:hAnsi="Times New Roman" w:cs="Times New Roman"/>
          <w:color w:val="000000" w:themeColor="text1"/>
          <w:sz w:val="24"/>
          <w:szCs w:val="24"/>
        </w:rPr>
        <w:t xml:space="preserve">Uute lõigetega reguleeritakse kolleegiumite moodustamist järelevalve teostamisel kolmanda riigi krediidiasutuse filiaali üle. </w:t>
      </w:r>
      <w:r w:rsidR="5092441E" w:rsidRPr="00B92E7F">
        <w:rPr>
          <w:rFonts w:ascii="Times New Roman" w:eastAsia="Times New Roman" w:hAnsi="Times New Roman" w:cs="Times New Roman"/>
          <w:b/>
          <w:bCs/>
          <w:color w:val="000000" w:themeColor="text1"/>
          <w:sz w:val="24"/>
          <w:szCs w:val="24"/>
        </w:rPr>
        <w:t>Lõike 8</w:t>
      </w:r>
      <w:r w:rsidR="5092441E" w:rsidRPr="00B92E7F">
        <w:rPr>
          <w:rFonts w:ascii="Times New Roman" w:eastAsia="Times New Roman" w:hAnsi="Times New Roman" w:cs="Times New Roman"/>
          <w:color w:val="000000" w:themeColor="text1"/>
          <w:sz w:val="24"/>
          <w:szCs w:val="24"/>
        </w:rPr>
        <w:t xml:space="preserve"> sissejuhatava lause kohaselt peab Finantsinspektsioon, kui ta teostab järelevalvet kolmanda riigi krediidiasutuse tütarettevõtja </w:t>
      </w:r>
      <w:r w:rsidR="150C37D4" w:rsidRPr="00B92E7F">
        <w:rPr>
          <w:rFonts w:ascii="Times New Roman" w:eastAsia="Times New Roman" w:hAnsi="Times New Roman" w:cs="Times New Roman"/>
          <w:color w:val="000000" w:themeColor="text1"/>
          <w:sz w:val="24"/>
          <w:szCs w:val="24"/>
        </w:rPr>
        <w:t>või filiaali üle,</w:t>
      </w:r>
      <w:r w:rsidR="5092441E" w:rsidRPr="00B92E7F">
        <w:rPr>
          <w:rFonts w:ascii="Times New Roman" w:eastAsia="Times New Roman" w:hAnsi="Times New Roman" w:cs="Times New Roman"/>
          <w:color w:val="000000" w:themeColor="text1"/>
          <w:sz w:val="24"/>
          <w:szCs w:val="24"/>
        </w:rPr>
        <w:t xml:space="preserve"> FIS § 47</w:t>
      </w:r>
      <w:r w:rsidR="5092441E" w:rsidRPr="00B92E7F">
        <w:rPr>
          <w:rFonts w:ascii="Times New Roman" w:eastAsia="Times New Roman" w:hAnsi="Times New Roman" w:cs="Times New Roman"/>
          <w:color w:val="000000" w:themeColor="text1"/>
          <w:sz w:val="24"/>
          <w:szCs w:val="24"/>
          <w:vertAlign w:val="superscript"/>
        </w:rPr>
        <w:t>1</w:t>
      </w:r>
      <w:r w:rsidR="5092441E" w:rsidRPr="00B92E7F">
        <w:rPr>
          <w:rFonts w:ascii="Times New Roman" w:eastAsia="Times New Roman" w:hAnsi="Times New Roman" w:cs="Times New Roman"/>
          <w:color w:val="000000" w:themeColor="text1"/>
          <w:sz w:val="24"/>
          <w:szCs w:val="24"/>
        </w:rPr>
        <w:t xml:space="preserve"> lõike 4</w:t>
      </w:r>
      <w:r w:rsidR="5092441E" w:rsidRPr="00B92E7F">
        <w:rPr>
          <w:rFonts w:ascii="Times New Roman" w:eastAsia="Times New Roman" w:hAnsi="Times New Roman" w:cs="Times New Roman"/>
          <w:color w:val="000000" w:themeColor="text1"/>
          <w:sz w:val="24"/>
          <w:szCs w:val="24"/>
          <w:vertAlign w:val="superscript"/>
        </w:rPr>
        <w:t>6</w:t>
      </w:r>
      <w:r w:rsidR="5092441E" w:rsidRPr="00B92E7F">
        <w:rPr>
          <w:rFonts w:ascii="Times New Roman" w:eastAsia="Times New Roman" w:hAnsi="Times New Roman" w:cs="Times New Roman"/>
          <w:color w:val="000000" w:themeColor="text1"/>
          <w:sz w:val="24"/>
          <w:szCs w:val="24"/>
        </w:rPr>
        <w:t xml:space="preserve"> kohaldamiseks moodustama kolleegiumi</w:t>
      </w:r>
      <w:r w:rsidR="1C403D2B" w:rsidRPr="00B92E7F">
        <w:rPr>
          <w:rFonts w:ascii="Times New Roman" w:eastAsia="Times New Roman" w:hAnsi="Times New Roman" w:cs="Times New Roman"/>
          <w:color w:val="000000" w:themeColor="text1"/>
          <w:sz w:val="24"/>
          <w:szCs w:val="24"/>
        </w:rPr>
        <w:t>, mis vastab § 47</w:t>
      </w:r>
      <w:r w:rsidR="1C403D2B" w:rsidRPr="00B92E7F">
        <w:rPr>
          <w:rFonts w:ascii="Times New Roman" w:eastAsia="Times New Roman" w:hAnsi="Times New Roman" w:cs="Times New Roman"/>
          <w:color w:val="000000" w:themeColor="text1"/>
          <w:sz w:val="24"/>
          <w:szCs w:val="24"/>
          <w:vertAlign w:val="superscript"/>
        </w:rPr>
        <w:t>5</w:t>
      </w:r>
      <w:r w:rsidR="1C403D2B" w:rsidRPr="00B92E7F">
        <w:rPr>
          <w:rFonts w:ascii="Times New Roman" w:eastAsia="Times New Roman" w:hAnsi="Times New Roman" w:cs="Times New Roman"/>
          <w:color w:val="000000" w:themeColor="text1"/>
          <w:sz w:val="24"/>
          <w:szCs w:val="24"/>
        </w:rPr>
        <w:t xml:space="preserve"> lõigetes 1</w:t>
      </w:r>
      <w:r w:rsidR="1C403D2B" w:rsidRPr="00B92E7F">
        <w:rPr>
          <w:rFonts w:ascii="Times New Roman" w:eastAsia="Times New Roman" w:hAnsi="Times New Roman" w:cs="Times New Roman"/>
          <w:color w:val="000000" w:themeColor="text1"/>
          <w:sz w:val="24"/>
          <w:szCs w:val="24"/>
          <w:vertAlign w:val="superscript"/>
        </w:rPr>
        <w:t>2</w:t>
      </w:r>
      <w:r w:rsidR="1C403D2B" w:rsidRPr="00B92E7F">
        <w:rPr>
          <w:rFonts w:ascii="Times New Roman" w:eastAsia="Times New Roman" w:hAnsi="Times New Roman" w:cs="Times New Roman"/>
          <w:color w:val="000000" w:themeColor="text1"/>
          <w:sz w:val="24"/>
          <w:szCs w:val="24"/>
        </w:rPr>
        <w:t>–1</w:t>
      </w:r>
      <w:r w:rsidR="1C403D2B" w:rsidRPr="00B92E7F">
        <w:rPr>
          <w:rFonts w:ascii="Times New Roman" w:eastAsia="Times New Roman" w:hAnsi="Times New Roman" w:cs="Times New Roman"/>
          <w:color w:val="000000" w:themeColor="text1"/>
          <w:sz w:val="24"/>
          <w:szCs w:val="24"/>
          <w:vertAlign w:val="superscript"/>
        </w:rPr>
        <w:t>3</w:t>
      </w:r>
      <w:r w:rsidR="1C403D2B" w:rsidRPr="00B92E7F">
        <w:rPr>
          <w:rFonts w:ascii="Times New Roman" w:eastAsia="Times New Roman" w:hAnsi="Times New Roman" w:cs="Times New Roman"/>
          <w:color w:val="000000" w:themeColor="text1"/>
          <w:sz w:val="24"/>
          <w:szCs w:val="24"/>
        </w:rPr>
        <w:t xml:space="preserve">, 3–4 ja 5–7 sätestatud kriteeriumitele. Kolleegiumi moodustamisel tuleb võtta arvesse lõike 8 sissejuhatavale lauseosale </w:t>
      </w:r>
      <w:r w:rsidR="373E2F5A" w:rsidRPr="00B92E7F">
        <w:rPr>
          <w:rFonts w:ascii="Times New Roman" w:eastAsia="Times New Roman" w:hAnsi="Times New Roman" w:cs="Times New Roman"/>
          <w:color w:val="000000" w:themeColor="text1"/>
          <w:sz w:val="24"/>
          <w:szCs w:val="24"/>
        </w:rPr>
        <w:t xml:space="preserve">järgnevas loetelus </w:t>
      </w:r>
      <w:r w:rsidR="373E2F5A" w:rsidRPr="00B92E7F">
        <w:rPr>
          <w:rFonts w:ascii="Times New Roman" w:eastAsia="Times New Roman" w:hAnsi="Times New Roman" w:cs="Times New Roman"/>
          <w:color w:val="000000" w:themeColor="text1"/>
          <w:sz w:val="24"/>
          <w:szCs w:val="24"/>
        </w:rPr>
        <w:lastRenderedPageBreak/>
        <w:t>sätestatud tingimusi</w:t>
      </w:r>
      <w:r w:rsidR="02412397" w:rsidRPr="00B92E7F">
        <w:rPr>
          <w:rFonts w:ascii="Times New Roman" w:eastAsia="Times New Roman" w:hAnsi="Times New Roman" w:cs="Times New Roman"/>
          <w:color w:val="000000" w:themeColor="text1"/>
          <w:sz w:val="24"/>
          <w:szCs w:val="24"/>
        </w:rPr>
        <w:t xml:space="preserve">, millest esimese kohaselt, kui kolleegium on moodustatud kolmanda riigi konsolideerimisgrupi tütarettevõtja üle järelevalve teostamiseks, peab järelevalve hõlmama ka samasse konsolideerimisgruppi kuuluvate esimesse klassi kuuluvaid kolmanda riigi krediidiasutuse filiaale </w:t>
      </w:r>
      <w:r w:rsidR="02412397" w:rsidRPr="00B92E7F">
        <w:rPr>
          <w:rFonts w:ascii="Times New Roman" w:eastAsia="Times New Roman" w:hAnsi="Times New Roman" w:cs="Times New Roman"/>
          <w:b/>
          <w:bCs/>
          <w:color w:val="000000" w:themeColor="text1"/>
          <w:sz w:val="24"/>
          <w:szCs w:val="24"/>
        </w:rPr>
        <w:t>(punkt 1)</w:t>
      </w:r>
      <w:r w:rsidR="02412397" w:rsidRPr="00B92E7F">
        <w:rPr>
          <w:rFonts w:ascii="Times New Roman" w:eastAsia="Times New Roman" w:hAnsi="Times New Roman" w:cs="Times New Roman"/>
          <w:color w:val="000000" w:themeColor="text1"/>
          <w:sz w:val="24"/>
          <w:szCs w:val="24"/>
        </w:rPr>
        <w:t>. Te</w:t>
      </w:r>
      <w:r w:rsidR="6C2FDE84" w:rsidRPr="00B92E7F">
        <w:rPr>
          <w:rFonts w:ascii="Times New Roman" w:eastAsia="Times New Roman" w:hAnsi="Times New Roman" w:cs="Times New Roman"/>
          <w:color w:val="000000" w:themeColor="text1"/>
          <w:sz w:val="24"/>
          <w:szCs w:val="24"/>
        </w:rPr>
        <w:t>ine tingimuse kohaselt tuleb kolleegium moodustada samasse konsolideerimisgruppi kuuluvate esimesse klassi kuuluvate kolmanda riigi krediidiasutuste filiaalide üle järelevalve teostamiseks, kui kolmanda riigi konsolideerimisgrupp on a</w:t>
      </w:r>
      <w:r w:rsidR="2FA07B6F" w:rsidRPr="00B92E7F">
        <w:rPr>
          <w:rFonts w:ascii="Times New Roman" w:eastAsia="Times New Roman" w:hAnsi="Times New Roman" w:cs="Times New Roman"/>
          <w:color w:val="000000" w:themeColor="text1"/>
          <w:sz w:val="24"/>
          <w:szCs w:val="24"/>
        </w:rPr>
        <w:t>sutanud kolmanda riigi krediidiasutuse filiaale rohkem kui ühes Euroopa Liidu l</w:t>
      </w:r>
      <w:r w:rsidR="59EFBAAA" w:rsidRPr="00B92E7F">
        <w:rPr>
          <w:rFonts w:ascii="Times New Roman" w:eastAsia="Times New Roman" w:hAnsi="Times New Roman" w:cs="Times New Roman"/>
          <w:color w:val="000000" w:themeColor="text1"/>
          <w:sz w:val="24"/>
          <w:szCs w:val="24"/>
        </w:rPr>
        <w:t>epingu</w:t>
      </w:r>
      <w:r w:rsidR="2FA07B6F" w:rsidRPr="00B92E7F">
        <w:rPr>
          <w:rFonts w:ascii="Times New Roman" w:eastAsia="Times New Roman" w:hAnsi="Times New Roman" w:cs="Times New Roman"/>
          <w:color w:val="000000" w:themeColor="text1"/>
          <w:sz w:val="24"/>
          <w:szCs w:val="24"/>
        </w:rPr>
        <w:t>riigis, aga mitte ühtegi kolmanda riigi krediidiasutusest tütarettevõtjat, kes alluks §-s 47</w:t>
      </w:r>
      <w:r w:rsidR="2FA07B6F" w:rsidRPr="00B92E7F">
        <w:rPr>
          <w:rFonts w:ascii="Times New Roman" w:eastAsia="Times New Roman" w:hAnsi="Times New Roman" w:cs="Times New Roman"/>
          <w:color w:val="000000" w:themeColor="text1"/>
          <w:sz w:val="24"/>
          <w:szCs w:val="24"/>
          <w:vertAlign w:val="superscript"/>
        </w:rPr>
        <w:t>5</w:t>
      </w:r>
      <w:r w:rsidR="2FA07B6F" w:rsidRPr="00B92E7F">
        <w:rPr>
          <w:rFonts w:ascii="Times New Roman" w:eastAsia="Times New Roman" w:hAnsi="Times New Roman" w:cs="Times New Roman"/>
          <w:color w:val="000000" w:themeColor="text1"/>
          <w:sz w:val="24"/>
          <w:szCs w:val="24"/>
        </w:rPr>
        <w:t xml:space="preserve"> sätestatud kolleegiumi järelevalve alla </w:t>
      </w:r>
      <w:r w:rsidR="2FA07B6F" w:rsidRPr="00B92E7F">
        <w:rPr>
          <w:rFonts w:ascii="Times New Roman" w:eastAsia="Times New Roman" w:hAnsi="Times New Roman" w:cs="Times New Roman"/>
          <w:b/>
          <w:bCs/>
          <w:color w:val="000000" w:themeColor="text1"/>
          <w:sz w:val="24"/>
          <w:szCs w:val="24"/>
        </w:rPr>
        <w:t>(punkt 2)</w:t>
      </w:r>
      <w:r w:rsidR="2FA07B6F" w:rsidRPr="00B92E7F">
        <w:rPr>
          <w:rFonts w:ascii="Times New Roman" w:eastAsia="Times New Roman" w:hAnsi="Times New Roman" w:cs="Times New Roman"/>
          <w:color w:val="000000" w:themeColor="text1"/>
          <w:sz w:val="24"/>
          <w:szCs w:val="24"/>
        </w:rPr>
        <w:t xml:space="preserve">. </w:t>
      </w:r>
      <w:r w:rsidR="69CD5316" w:rsidRPr="00B92E7F">
        <w:rPr>
          <w:rFonts w:ascii="Times New Roman" w:eastAsia="Times New Roman" w:hAnsi="Times New Roman" w:cs="Times New Roman"/>
          <w:color w:val="000000" w:themeColor="text1"/>
          <w:sz w:val="24"/>
          <w:szCs w:val="24"/>
        </w:rPr>
        <w:t>Viimas</w:t>
      </w:r>
      <w:r w:rsidR="4AF427B7" w:rsidRPr="00B92E7F">
        <w:rPr>
          <w:rFonts w:ascii="Times New Roman" w:eastAsia="Times New Roman" w:hAnsi="Times New Roman" w:cs="Times New Roman"/>
          <w:color w:val="000000" w:themeColor="text1"/>
          <w:sz w:val="24"/>
          <w:szCs w:val="24"/>
        </w:rPr>
        <w:t xml:space="preserve">e tingimuse kohaselt peab Finantsinspektsioon moodustama kolleegiumi samasse konsolideerimisgruppi kuuluvate kolmanda riigi filiaalide ja tütarettevõtjate üle järelevalve teostamiseks, kui kolmanda riigi konsolideerimisgrupp on asutanud esimesse klassi kuuluvaid kolmanda riigi krediidiasutuse filiaale rohkem kui ühes </w:t>
      </w:r>
      <w:r w:rsidR="5873B1DA" w:rsidRPr="00B92E7F">
        <w:rPr>
          <w:rFonts w:ascii="Times New Roman" w:eastAsia="Times New Roman" w:hAnsi="Times New Roman" w:cs="Times New Roman"/>
          <w:color w:val="000000" w:themeColor="text1"/>
          <w:sz w:val="24"/>
          <w:szCs w:val="24"/>
        </w:rPr>
        <w:t>Euroopa Liidu lepinguriigis ning vähemalt ühe kolmanda riigi krediidiasutuse tütarettevõtja, kes ei alluks §-s 47</w:t>
      </w:r>
      <w:r w:rsidR="5873B1DA" w:rsidRPr="00B92E7F">
        <w:rPr>
          <w:rFonts w:ascii="Times New Roman" w:eastAsia="Times New Roman" w:hAnsi="Times New Roman" w:cs="Times New Roman"/>
          <w:color w:val="000000" w:themeColor="text1"/>
          <w:sz w:val="24"/>
          <w:szCs w:val="24"/>
          <w:vertAlign w:val="superscript"/>
        </w:rPr>
        <w:t>5</w:t>
      </w:r>
      <w:r w:rsidR="5873B1DA" w:rsidRPr="00B92E7F">
        <w:rPr>
          <w:rFonts w:ascii="Times New Roman" w:eastAsia="Times New Roman" w:hAnsi="Times New Roman" w:cs="Times New Roman"/>
          <w:color w:val="000000" w:themeColor="text1"/>
          <w:sz w:val="24"/>
          <w:szCs w:val="24"/>
        </w:rPr>
        <w:t xml:space="preserve"> sätestatud kolleegiumi järelevalve alla </w:t>
      </w:r>
      <w:r w:rsidR="5873B1DA" w:rsidRPr="00B92E7F">
        <w:rPr>
          <w:rFonts w:ascii="Times New Roman" w:eastAsia="Times New Roman" w:hAnsi="Times New Roman" w:cs="Times New Roman"/>
          <w:b/>
          <w:bCs/>
          <w:color w:val="000000" w:themeColor="text1"/>
          <w:sz w:val="24"/>
          <w:szCs w:val="24"/>
        </w:rPr>
        <w:t>(punkt 3)</w:t>
      </w:r>
      <w:r w:rsidR="5873B1DA" w:rsidRPr="00B92E7F">
        <w:rPr>
          <w:rFonts w:ascii="Times New Roman" w:eastAsia="Times New Roman" w:hAnsi="Times New Roman" w:cs="Times New Roman"/>
          <w:color w:val="000000" w:themeColor="text1"/>
          <w:sz w:val="24"/>
          <w:szCs w:val="24"/>
        </w:rPr>
        <w:t xml:space="preserve">. </w:t>
      </w:r>
      <w:r w:rsidR="1EF07E9E" w:rsidRPr="00B92E7F">
        <w:rPr>
          <w:rFonts w:ascii="Times New Roman" w:eastAsia="Times New Roman" w:hAnsi="Times New Roman" w:cs="Times New Roman"/>
          <w:color w:val="000000" w:themeColor="text1"/>
          <w:sz w:val="24"/>
          <w:szCs w:val="24"/>
        </w:rPr>
        <w:t xml:space="preserve">Lõikega 8 võetakse üle CRD VI artikli 48p lõige 2. </w:t>
      </w:r>
    </w:p>
    <w:p w14:paraId="7E927D5E" w14:textId="56AA2CF2"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1DD42A23" w14:textId="4F5F468D" w:rsidR="658058D8" w:rsidRPr="00B92E7F" w:rsidRDefault="658058D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Lisaks § 47</w:t>
      </w:r>
      <w:r w:rsidRPr="00B92E7F">
        <w:rPr>
          <w:rFonts w:ascii="Times New Roman" w:eastAsia="Times New Roman" w:hAnsi="Times New Roman" w:cs="Times New Roman"/>
          <w:color w:val="000000" w:themeColor="text1"/>
          <w:sz w:val="24"/>
          <w:szCs w:val="24"/>
          <w:vertAlign w:val="superscript"/>
        </w:rPr>
        <w:t xml:space="preserve">5 </w:t>
      </w:r>
      <w:r w:rsidRPr="00B92E7F">
        <w:rPr>
          <w:rFonts w:ascii="Times New Roman" w:eastAsia="Times New Roman" w:hAnsi="Times New Roman" w:cs="Times New Roman"/>
          <w:color w:val="000000" w:themeColor="text1"/>
          <w:sz w:val="24"/>
          <w:szCs w:val="24"/>
        </w:rPr>
        <w:t xml:space="preserve">lõigetes </w:t>
      </w:r>
      <w:r w:rsidR="2D56672A" w:rsidRPr="00B92E7F">
        <w:rPr>
          <w:rFonts w:ascii="Times New Roman" w:eastAsia="Times New Roman" w:hAnsi="Times New Roman" w:cs="Times New Roman"/>
          <w:color w:val="000000" w:themeColor="text1"/>
          <w:sz w:val="24"/>
          <w:szCs w:val="24"/>
        </w:rPr>
        <w:t>1</w:t>
      </w:r>
      <w:r w:rsidR="2D56672A" w:rsidRPr="00B92E7F">
        <w:rPr>
          <w:rFonts w:ascii="Times New Roman" w:eastAsia="Times New Roman" w:hAnsi="Times New Roman" w:cs="Times New Roman"/>
          <w:color w:val="000000" w:themeColor="text1"/>
          <w:sz w:val="24"/>
          <w:szCs w:val="24"/>
          <w:vertAlign w:val="superscript"/>
        </w:rPr>
        <w:t>2</w:t>
      </w:r>
      <w:r w:rsidR="2D56672A" w:rsidRPr="00B92E7F">
        <w:rPr>
          <w:rFonts w:ascii="Times New Roman" w:eastAsia="Times New Roman" w:hAnsi="Times New Roman" w:cs="Times New Roman"/>
          <w:color w:val="000000" w:themeColor="text1"/>
          <w:sz w:val="24"/>
          <w:szCs w:val="24"/>
        </w:rPr>
        <w:t>–1</w:t>
      </w:r>
      <w:r w:rsidR="2D56672A" w:rsidRPr="00B92E7F">
        <w:rPr>
          <w:rFonts w:ascii="Times New Roman" w:eastAsia="Times New Roman" w:hAnsi="Times New Roman" w:cs="Times New Roman"/>
          <w:color w:val="000000" w:themeColor="text1"/>
          <w:sz w:val="24"/>
          <w:szCs w:val="24"/>
          <w:vertAlign w:val="superscript"/>
        </w:rPr>
        <w:t>3</w:t>
      </w:r>
      <w:r w:rsidR="2D56672A" w:rsidRPr="00B92E7F">
        <w:rPr>
          <w:rFonts w:ascii="Times New Roman" w:eastAsia="Times New Roman" w:hAnsi="Times New Roman" w:cs="Times New Roman"/>
          <w:color w:val="000000" w:themeColor="text1"/>
          <w:sz w:val="24"/>
          <w:szCs w:val="24"/>
        </w:rPr>
        <w:t xml:space="preserve">, 3–4 ja 5–7 sätestatule, peab kolleegium </w:t>
      </w:r>
      <w:r w:rsidR="33375DE1" w:rsidRPr="00B92E7F">
        <w:rPr>
          <w:rFonts w:ascii="Times New Roman" w:eastAsia="Times New Roman" w:hAnsi="Times New Roman" w:cs="Times New Roman"/>
          <w:color w:val="000000" w:themeColor="text1"/>
          <w:sz w:val="24"/>
          <w:szCs w:val="24"/>
        </w:rPr>
        <w:t xml:space="preserve">järgima teisi </w:t>
      </w:r>
      <w:r w:rsidR="33375DE1" w:rsidRPr="00B92E7F">
        <w:rPr>
          <w:rFonts w:ascii="Times New Roman" w:eastAsia="Times New Roman" w:hAnsi="Times New Roman" w:cs="Times New Roman"/>
          <w:b/>
          <w:bCs/>
          <w:color w:val="000000" w:themeColor="text1"/>
          <w:sz w:val="24"/>
          <w:szCs w:val="24"/>
        </w:rPr>
        <w:t>lõikes 9</w:t>
      </w:r>
      <w:r w:rsidR="33375DE1" w:rsidRPr="00B92E7F">
        <w:rPr>
          <w:rFonts w:ascii="Times New Roman" w:eastAsia="Times New Roman" w:hAnsi="Times New Roman" w:cs="Times New Roman"/>
          <w:color w:val="000000" w:themeColor="text1"/>
          <w:sz w:val="24"/>
          <w:szCs w:val="24"/>
        </w:rPr>
        <w:t xml:space="preserve"> sätestatud nõudeid, mis kokkuvõtvalt hõlmab ar</w:t>
      </w:r>
      <w:r w:rsidR="0B6998B9" w:rsidRPr="00B92E7F">
        <w:rPr>
          <w:rFonts w:ascii="Times New Roman" w:eastAsia="Times New Roman" w:hAnsi="Times New Roman" w:cs="Times New Roman"/>
          <w:color w:val="000000" w:themeColor="text1"/>
          <w:sz w:val="24"/>
          <w:szCs w:val="24"/>
        </w:rPr>
        <w:t xml:space="preserve">uande koostamist kolmanda riigi konsolideerimisgrupi struktuuri ja tegevuse kohta Euroopa Liidus </w:t>
      </w:r>
      <w:r w:rsidR="4634E02B" w:rsidRPr="00B92E7F">
        <w:rPr>
          <w:rFonts w:ascii="Times New Roman" w:eastAsia="Times New Roman" w:hAnsi="Times New Roman" w:cs="Times New Roman"/>
          <w:b/>
          <w:bCs/>
          <w:color w:val="000000" w:themeColor="text1"/>
          <w:sz w:val="24"/>
          <w:szCs w:val="24"/>
        </w:rPr>
        <w:t>(punkt 1)</w:t>
      </w:r>
      <w:r w:rsidR="4634E02B" w:rsidRPr="00B92E7F">
        <w:rPr>
          <w:rFonts w:ascii="Times New Roman" w:eastAsia="Times New Roman" w:hAnsi="Times New Roman" w:cs="Times New Roman"/>
          <w:color w:val="000000" w:themeColor="text1"/>
          <w:sz w:val="24"/>
          <w:szCs w:val="24"/>
        </w:rPr>
        <w:t>,</w:t>
      </w:r>
      <w:r w:rsidR="0B6998B9" w:rsidRPr="00B92E7F">
        <w:rPr>
          <w:rFonts w:ascii="Times New Roman" w:eastAsia="Times New Roman" w:hAnsi="Times New Roman" w:cs="Times New Roman"/>
          <w:color w:val="000000" w:themeColor="text1"/>
          <w:sz w:val="24"/>
          <w:szCs w:val="24"/>
        </w:rPr>
        <w:t xml:space="preserve"> teabe jagamist</w:t>
      </w:r>
      <w:r w:rsidR="1AC15E35" w:rsidRPr="00B92E7F">
        <w:rPr>
          <w:rFonts w:ascii="Times New Roman" w:eastAsia="Times New Roman" w:hAnsi="Times New Roman" w:cs="Times New Roman"/>
          <w:color w:val="000000" w:themeColor="text1"/>
          <w:sz w:val="24"/>
          <w:szCs w:val="24"/>
        </w:rPr>
        <w:t xml:space="preserve">  </w:t>
      </w:r>
      <w:proofErr w:type="spellStart"/>
      <w:r w:rsidR="1AC15E35" w:rsidRPr="00B92E7F">
        <w:rPr>
          <w:rFonts w:ascii="Times New Roman" w:eastAsia="Times New Roman" w:hAnsi="Times New Roman" w:cs="Times New Roman"/>
          <w:color w:val="000000" w:themeColor="text1"/>
          <w:sz w:val="24"/>
          <w:szCs w:val="24"/>
        </w:rPr>
        <w:t>KAS-is</w:t>
      </w:r>
      <w:proofErr w:type="spellEnd"/>
      <w:r w:rsidR="0B6998B9" w:rsidRPr="00B92E7F">
        <w:rPr>
          <w:rFonts w:ascii="Times New Roman" w:eastAsia="Times New Roman" w:hAnsi="Times New Roman" w:cs="Times New Roman"/>
          <w:color w:val="000000" w:themeColor="text1"/>
          <w:sz w:val="24"/>
          <w:szCs w:val="24"/>
        </w:rPr>
        <w:t xml:space="preserve"> </w:t>
      </w:r>
      <w:r w:rsidR="5471B1AD" w:rsidRPr="00B92E7F">
        <w:rPr>
          <w:rFonts w:ascii="Times New Roman" w:eastAsia="Times New Roman" w:hAnsi="Times New Roman" w:cs="Times New Roman"/>
          <w:color w:val="000000" w:themeColor="text1"/>
          <w:sz w:val="24"/>
          <w:szCs w:val="24"/>
        </w:rPr>
        <w:t xml:space="preserve">ja FIS-is sätestatud alustel </w:t>
      </w:r>
      <w:r w:rsidR="5471B1AD" w:rsidRPr="00B92E7F">
        <w:rPr>
          <w:rFonts w:ascii="Times New Roman" w:eastAsia="Times New Roman" w:hAnsi="Times New Roman" w:cs="Times New Roman"/>
          <w:b/>
          <w:bCs/>
          <w:color w:val="000000" w:themeColor="text1"/>
          <w:sz w:val="24"/>
          <w:szCs w:val="24"/>
        </w:rPr>
        <w:t>(punkt 2)</w:t>
      </w:r>
      <w:r w:rsidR="5471B1AD" w:rsidRPr="00B92E7F">
        <w:rPr>
          <w:rFonts w:ascii="Times New Roman" w:eastAsia="Times New Roman" w:hAnsi="Times New Roman" w:cs="Times New Roman"/>
          <w:color w:val="000000" w:themeColor="text1"/>
          <w:sz w:val="24"/>
          <w:szCs w:val="24"/>
        </w:rPr>
        <w:t xml:space="preserve">, </w:t>
      </w:r>
      <w:r w:rsidR="0B6998B9" w:rsidRPr="00B92E7F">
        <w:rPr>
          <w:rFonts w:ascii="Times New Roman" w:eastAsia="Times New Roman" w:hAnsi="Times New Roman" w:cs="Times New Roman"/>
          <w:color w:val="000000" w:themeColor="text1"/>
          <w:sz w:val="24"/>
          <w:szCs w:val="24"/>
        </w:rPr>
        <w:t>järelevalvemeetmete kohaldamist</w:t>
      </w:r>
      <w:r w:rsidR="560E6BBB" w:rsidRPr="00B92E7F">
        <w:rPr>
          <w:rFonts w:ascii="Times New Roman" w:eastAsia="Times New Roman" w:hAnsi="Times New Roman" w:cs="Times New Roman"/>
          <w:color w:val="000000" w:themeColor="text1"/>
          <w:sz w:val="24"/>
          <w:szCs w:val="24"/>
        </w:rPr>
        <w:t xml:space="preserve"> </w:t>
      </w:r>
      <w:r w:rsidR="560E6BBB" w:rsidRPr="00B92E7F">
        <w:rPr>
          <w:rFonts w:ascii="Times New Roman" w:eastAsia="Times New Roman" w:hAnsi="Times New Roman" w:cs="Times New Roman"/>
          <w:b/>
          <w:bCs/>
          <w:color w:val="000000" w:themeColor="text1"/>
          <w:sz w:val="24"/>
          <w:szCs w:val="24"/>
        </w:rPr>
        <w:t>(punkt 3)</w:t>
      </w:r>
      <w:r w:rsidR="0B6998B9" w:rsidRPr="00B92E7F">
        <w:rPr>
          <w:rFonts w:ascii="Times New Roman" w:eastAsia="Times New Roman" w:hAnsi="Times New Roman" w:cs="Times New Roman"/>
          <w:color w:val="000000" w:themeColor="text1"/>
          <w:sz w:val="24"/>
          <w:szCs w:val="24"/>
        </w:rPr>
        <w:t xml:space="preserve"> ning </w:t>
      </w:r>
      <w:r w:rsidR="5532DE6A" w:rsidRPr="00B92E7F">
        <w:rPr>
          <w:rFonts w:ascii="Times New Roman" w:eastAsia="Times New Roman" w:hAnsi="Times New Roman" w:cs="Times New Roman"/>
          <w:color w:val="000000" w:themeColor="text1"/>
          <w:sz w:val="24"/>
          <w:szCs w:val="24"/>
        </w:rPr>
        <w:t xml:space="preserve">koostöö tegemist ja koordineerimist </w:t>
      </w:r>
      <w:r w:rsidR="5532DE6A" w:rsidRPr="00B92E7F">
        <w:rPr>
          <w:rFonts w:ascii="Times New Roman" w:eastAsia="Times New Roman" w:hAnsi="Times New Roman" w:cs="Times New Roman"/>
          <w:b/>
          <w:bCs/>
          <w:color w:val="000000" w:themeColor="text1"/>
          <w:sz w:val="24"/>
          <w:szCs w:val="24"/>
        </w:rPr>
        <w:t>(punkt 4)</w:t>
      </w:r>
      <w:r w:rsidR="5532DE6A" w:rsidRPr="00B92E7F">
        <w:rPr>
          <w:rFonts w:ascii="Times New Roman" w:eastAsia="Times New Roman" w:hAnsi="Times New Roman" w:cs="Times New Roman"/>
          <w:color w:val="000000" w:themeColor="text1"/>
          <w:sz w:val="24"/>
          <w:szCs w:val="24"/>
        </w:rPr>
        <w:t xml:space="preserve">. </w:t>
      </w:r>
      <w:r w:rsidR="1901D15B" w:rsidRPr="00B92E7F">
        <w:rPr>
          <w:rFonts w:ascii="Times New Roman" w:eastAsia="Times New Roman" w:hAnsi="Times New Roman" w:cs="Times New Roman"/>
          <w:color w:val="000000" w:themeColor="text1"/>
          <w:sz w:val="24"/>
          <w:szCs w:val="24"/>
        </w:rPr>
        <w:t>Lõikega 9 võetakse üle CRD VI artikli 48p lõiked 4 ja 5.</w:t>
      </w:r>
    </w:p>
    <w:p w14:paraId="7AE71C77" w14:textId="4756E7BE"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6D531299" w14:textId="2A2B85CC" w:rsidR="717F8427" w:rsidRPr="00B92E7F" w:rsidRDefault="717F8427"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 47</w:t>
      </w:r>
      <w:r w:rsidRPr="00B92E7F">
        <w:rPr>
          <w:rFonts w:ascii="Times New Roman" w:eastAsia="Times New Roman" w:hAnsi="Times New Roman" w:cs="Times New Roman"/>
          <w:b/>
          <w:bCs/>
          <w:color w:val="000000" w:themeColor="text1"/>
          <w:sz w:val="24"/>
          <w:szCs w:val="24"/>
          <w:vertAlign w:val="superscript"/>
        </w:rPr>
        <w:t>9</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Kehtiv § 47</w:t>
      </w:r>
      <w:r w:rsidRPr="00B92E7F">
        <w:rPr>
          <w:rFonts w:ascii="Times New Roman" w:eastAsia="Times New Roman" w:hAnsi="Times New Roman" w:cs="Times New Roman"/>
          <w:color w:val="000000" w:themeColor="text1"/>
          <w:sz w:val="24"/>
          <w:szCs w:val="24"/>
          <w:vertAlign w:val="superscript"/>
        </w:rPr>
        <w:t>9</w:t>
      </w:r>
      <w:r w:rsidRPr="00B92E7F">
        <w:rPr>
          <w:rFonts w:ascii="Times New Roman" w:eastAsia="Times New Roman" w:hAnsi="Times New Roman" w:cs="Times New Roman"/>
          <w:color w:val="000000" w:themeColor="text1"/>
          <w:sz w:val="24"/>
          <w:szCs w:val="24"/>
        </w:rPr>
        <w:t xml:space="preserve"> reguleerib koostööd rahapesu ja terrorismi rahastamise tõkestamisel. </w:t>
      </w:r>
    </w:p>
    <w:p w14:paraId="3992345D" w14:textId="2CE6CFBE" w:rsidR="0E6703AC" w:rsidRPr="00B92E7F" w:rsidRDefault="0E6703AC" w:rsidP="00B92E7F">
      <w:pPr>
        <w:spacing w:after="0" w:line="240" w:lineRule="auto"/>
        <w:jc w:val="both"/>
        <w:rPr>
          <w:rFonts w:ascii="Times New Roman" w:eastAsia="Times New Roman" w:hAnsi="Times New Roman" w:cs="Times New Roman"/>
          <w:b/>
          <w:bCs/>
          <w:color w:val="000000" w:themeColor="text1"/>
          <w:sz w:val="24"/>
          <w:szCs w:val="24"/>
        </w:rPr>
      </w:pPr>
    </w:p>
    <w:p w14:paraId="7D9A8069" w14:textId="02B2CBD0" w:rsidR="717F8427" w:rsidRPr="00B92E7F" w:rsidRDefault="717F8427"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 täiendamine lõigetega 4–6. Lõi</w:t>
      </w:r>
      <w:r w:rsidR="5FCB7534" w:rsidRPr="00B92E7F">
        <w:rPr>
          <w:rFonts w:ascii="Times New Roman" w:eastAsia="Times New Roman" w:hAnsi="Times New Roman" w:cs="Times New Roman"/>
          <w:b/>
          <w:bCs/>
          <w:color w:val="000000" w:themeColor="text1"/>
          <w:sz w:val="24"/>
          <w:szCs w:val="24"/>
        </w:rPr>
        <w:t xml:space="preserve">ke 4 </w:t>
      </w:r>
      <w:r w:rsidR="5FCB7534" w:rsidRPr="00B92E7F">
        <w:rPr>
          <w:rFonts w:ascii="Times New Roman" w:eastAsia="Times New Roman" w:hAnsi="Times New Roman" w:cs="Times New Roman"/>
          <w:color w:val="000000" w:themeColor="text1"/>
          <w:sz w:val="24"/>
          <w:szCs w:val="24"/>
        </w:rPr>
        <w:t>kohaselt on Finantsinspektsioonil õigus esitada Rahapesu ja Terrorismi Rahastamise Tõkestamise Ametile</w:t>
      </w:r>
      <w:r w:rsidR="24D94BD7" w:rsidRPr="00B92E7F">
        <w:rPr>
          <w:rFonts w:ascii="Times New Roman" w:eastAsia="Times New Roman" w:hAnsi="Times New Roman" w:cs="Times New Roman"/>
          <w:color w:val="000000" w:themeColor="text1"/>
          <w:sz w:val="24"/>
          <w:szCs w:val="24"/>
        </w:rPr>
        <w:t xml:space="preserve"> taotlus </w:t>
      </w:r>
      <w:r w:rsidR="5FCB7534" w:rsidRPr="00B92E7F">
        <w:rPr>
          <w:rFonts w:ascii="Times New Roman" w:eastAsia="Times New Roman" w:hAnsi="Times New Roman" w:cs="Times New Roman"/>
          <w:color w:val="000000" w:themeColor="text1"/>
          <w:sz w:val="24"/>
          <w:szCs w:val="24"/>
        </w:rPr>
        <w:t xml:space="preserve"> </w:t>
      </w:r>
      <w:r w:rsidR="4D511254" w:rsidRPr="00B92E7F">
        <w:rPr>
          <w:rFonts w:ascii="Times New Roman" w:eastAsia="Times New Roman" w:hAnsi="Times New Roman" w:cs="Times New Roman"/>
          <w:color w:val="000000" w:themeColor="text1"/>
          <w:sz w:val="24"/>
          <w:szCs w:val="24"/>
        </w:rPr>
        <w:t xml:space="preserve">rahapesu ja terrorismi rahastamise tõkestamise keskandmebaasile </w:t>
      </w:r>
      <w:r w:rsidR="7A2B8B88" w:rsidRPr="00B92E7F">
        <w:rPr>
          <w:rFonts w:ascii="Times New Roman" w:eastAsia="Times New Roman" w:hAnsi="Times New Roman" w:cs="Times New Roman"/>
          <w:color w:val="000000" w:themeColor="text1"/>
          <w:sz w:val="24"/>
          <w:szCs w:val="24"/>
        </w:rPr>
        <w:t>juurdepääsu ja selles kogutud teabe saamiseks, kui see teave on vajalik finantsjärelevalve teostamise jaoks. Lõige 4 põhineb Finantsinspektsiooni ettepanekul ning CRD VI artikli 91 lõikel 1i.</w:t>
      </w:r>
    </w:p>
    <w:p w14:paraId="529A28CE" w14:textId="00E7B0CF"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0B6AEB0B" w14:textId="2A917EF1" w:rsidR="717F8427" w:rsidRPr="00B92E7F" w:rsidRDefault="717F8427"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w:t>
      </w:r>
      <w:r w:rsidR="6AE30A63" w:rsidRPr="00B92E7F">
        <w:rPr>
          <w:rFonts w:ascii="Times New Roman" w:eastAsia="Times New Roman" w:hAnsi="Times New Roman" w:cs="Times New Roman"/>
          <w:color w:val="000000" w:themeColor="text1"/>
          <w:sz w:val="24"/>
          <w:szCs w:val="24"/>
        </w:rPr>
        <w:t>getega 5 ja 6 reguleeritakse Finantsinspektsiooni ja Rahapesu Andmebüroo vahelist koostööd järelevalve teostamisel kolmanda riigi krediidiasutuse filiaali üle.</w:t>
      </w:r>
      <w:r w:rsidR="6975BB5A" w:rsidRPr="00B92E7F">
        <w:rPr>
          <w:rFonts w:ascii="Times New Roman" w:eastAsia="Times New Roman" w:hAnsi="Times New Roman" w:cs="Times New Roman"/>
          <w:color w:val="000000" w:themeColor="text1"/>
          <w:sz w:val="24"/>
          <w:szCs w:val="24"/>
        </w:rPr>
        <w:t xml:space="preserve"> </w:t>
      </w:r>
      <w:r w:rsidR="6975BB5A" w:rsidRPr="00B92E7F">
        <w:rPr>
          <w:rFonts w:ascii="Times New Roman" w:eastAsia="Times New Roman" w:hAnsi="Times New Roman" w:cs="Times New Roman"/>
          <w:b/>
          <w:bCs/>
          <w:color w:val="000000" w:themeColor="text1"/>
          <w:sz w:val="24"/>
          <w:szCs w:val="24"/>
        </w:rPr>
        <w:t xml:space="preserve">Lõikega 5 </w:t>
      </w:r>
      <w:r w:rsidR="6975BB5A" w:rsidRPr="00B92E7F">
        <w:rPr>
          <w:rFonts w:ascii="Times New Roman" w:eastAsia="Times New Roman" w:hAnsi="Times New Roman" w:cs="Times New Roman"/>
          <w:color w:val="000000" w:themeColor="text1"/>
          <w:sz w:val="24"/>
          <w:szCs w:val="24"/>
        </w:rPr>
        <w:t xml:space="preserve">antakse Finantsinspektsioonile diskretsioon </w:t>
      </w:r>
      <w:r w:rsidR="443C2C8D" w:rsidRPr="00B92E7F">
        <w:rPr>
          <w:rFonts w:ascii="Times New Roman" w:eastAsia="Times New Roman" w:hAnsi="Times New Roman" w:cs="Times New Roman"/>
          <w:color w:val="000000" w:themeColor="text1"/>
          <w:sz w:val="24"/>
          <w:szCs w:val="24"/>
        </w:rPr>
        <w:t>vahetada</w:t>
      </w:r>
      <w:r w:rsidR="6975BB5A" w:rsidRPr="00B92E7F">
        <w:rPr>
          <w:rFonts w:ascii="Times New Roman" w:eastAsia="Times New Roman" w:hAnsi="Times New Roman" w:cs="Times New Roman"/>
          <w:color w:val="000000" w:themeColor="text1"/>
          <w:sz w:val="24"/>
          <w:szCs w:val="24"/>
        </w:rPr>
        <w:t xml:space="preserve"> Rahapesu Andmebürooga rahapesu ja terrorismi tõk</w:t>
      </w:r>
      <w:r w:rsidR="520987A9" w:rsidRPr="00B92E7F">
        <w:rPr>
          <w:rFonts w:ascii="Times New Roman" w:eastAsia="Times New Roman" w:hAnsi="Times New Roman" w:cs="Times New Roman"/>
          <w:color w:val="000000" w:themeColor="text1"/>
          <w:sz w:val="24"/>
          <w:szCs w:val="24"/>
        </w:rPr>
        <w:t>estamise</w:t>
      </w:r>
      <w:r w:rsidR="37182E04" w:rsidRPr="00B92E7F">
        <w:rPr>
          <w:rFonts w:ascii="Times New Roman" w:eastAsia="Times New Roman" w:hAnsi="Times New Roman" w:cs="Times New Roman"/>
          <w:color w:val="000000" w:themeColor="text1"/>
          <w:sz w:val="24"/>
          <w:szCs w:val="24"/>
        </w:rPr>
        <w:t>ga</w:t>
      </w:r>
      <w:r w:rsidR="520987A9" w:rsidRPr="00B92E7F">
        <w:rPr>
          <w:rFonts w:ascii="Times New Roman" w:eastAsia="Times New Roman" w:hAnsi="Times New Roman" w:cs="Times New Roman"/>
          <w:color w:val="000000" w:themeColor="text1"/>
          <w:sz w:val="24"/>
          <w:szCs w:val="24"/>
        </w:rPr>
        <w:t xml:space="preserve"> </w:t>
      </w:r>
      <w:r w:rsidR="3EB5E020" w:rsidRPr="00B92E7F">
        <w:rPr>
          <w:rFonts w:ascii="Times New Roman" w:eastAsia="Times New Roman" w:hAnsi="Times New Roman" w:cs="Times New Roman"/>
          <w:color w:val="000000" w:themeColor="text1"/>
          <w:sz w:val="24"/>
          <w:szCs w:val="24"/>
        </w:rPr>
        <w:t>seonduvat</w:t>
      </w:r>
      <w:r w:rsidR="520987A9" w:rsidRPr="00B92E7F">
        <w:rPr>
          <w:rFonts w:ascii="Times New Roman" w:eastAsia="Times New Roman" w:hAnsi="Times New Roman" w:cs="Times New Roman"/>
          <w:color w:val="000000" w:themeColor="text1"/>
          <w:sz w:val="24"/>
          <w:szCs w:val="24"/>
        </w:rPr>
        <w:t xml:space="preserve"> teavet kolmanda riigi krediidiasutuse filiaali üle järelevalve teostamisel. Vastav teabevahetus ja koostöö ei või </w:t>
      </w:r>
      <w:r w:rsidR="520987A9" w:rsidRPr="00B92E7F">
        <w:rPr>
          <w:rFonts w:ascii="Times New Roman" w:eastAsia="Times New Roman" w:hAnsi="Times New Roman" w:cs="Times New Roman"/>
          <w:b/>
          <w:bCs/>
          <w:color w:val="000000" w:themeColor="text1"/>
          <w:sz w:val="24"/>
          <w:szCs w:val="24"/>
        </w:rPr>
        <w:t xml:space="preserve">lõike 6 </w:t>
      </w:r>
      <w:r w:rsidR="520987A9" w:rsidRPr="00B92E7F">
        <w:rPr>
          <w:rFonts w:ascii="Times New Roman" w:eastAsia="Times New Roman" w:hAnsi="Times New Roman" w:cs="Times New Roman"/>
          <w:color w:val="000000" w:themeColor="text1"/>
          <w:sz w:val="24"/>
          <w:szCs w:val="24"/>
        </w:rPr>
        <w:t>kohaselt kahjustada</w:t>
      </w:r>
      <w:r w:rsidR="40C929CA" w:rsidRPr="00B92E7F">
        <w:rPr>
          <w:rFonts w:ascii="Times New Roman" w:eastAsia="Times New Roman" w:hAnsi="Times New Roman" w:cs="Times New Roman"/>
          <w:color w:val="000000" w:themeColor="text1"/>
          <w:sz w:val="24"/>
          <w:szCs w:val="24"/>
        </w:rPr>
        <w:t xml:space="preserve"> kummagi</w:t>
      </w:r>
      <w:r w:rsidR="520987A9" w:rsidRPr="00B92E7F">
        <w:rPr>
          <w:rFonts w:ascii="Times New Roman" w:eastAsia="Times New Roman" w:hAnsi="Times New Roman" w:cs="Times New Roman"/>
          <w:color w:val="000000" w:themeColor="text1"/>
          <w:sz w:val="24"/>
          <w:szCs w:val="24"/>
        </w:rPr>
        <w:t xml:space="preserve"> ametiasutuse ühtegi käimasolevat menetlust vastavalt </w:t>
      </w:r>
      <w:r w:rsidR="007946D6">
        <w:rPr>
          <w:rFonts w:ascii="Times New Roman" w:eastAsia="Times New Roman" w:hAnsi="Times New Roman" w:cs="Times New Roman"/>
          <w:color w:val="000000" w:themeColor="text1"/>
          <w:sz w:val="24"/>
          <w:szCs w:val="24"/>
        </w:rPr>
        <w:t xml:space="preserve">FIS-ile, </w:t>
      </w:r>
      <w:proofErr w:type="spellStart"/>
      <w:r w:rsidR="00146C89">
        <w:rPr>
          <w:rFonts w:ascii="Times New Roman" w:eastAsia="Times New Roman" w:hAnsi="Times New Roman" w:cs="Times New Roman"/>
          <w:color w:val="000000" w:themeColor="text1"/>
          <w:sz w:val="24"/>
          <w:szCs w:val="24"/>
        </w:rPr>
        <w:t>KAS-ile</w:t>
      </w:r>
      <w:proofErr w:type="spellEnd"/>
      <w:r w:rsidR="520987A9" w:rsidRPr="00B92E7F">
        <w:rPr>
          <w:rFonts w:ascii="Times New Roman" w:eastAsia="Times New Roman" w:hAnsi="Times New Roman" w:cs="Times New Roman"/>
          <w:color w:val="000000" w:themeColor="text1"/>
          <w:sz w:val="24"/>
          <w:szCs w:val="24"/>
        </w:rPr>
        <w:t xml:space="preserve">, </w:t>
      </w:r>
      <w:proofErr w:type="spellStart"/>
      <w:r w:rsidR="007946D6">
        <w:rPr>
          <w:rFonts w:ascii="Times New Roman" w:eastAsia="Times New Roman" w:hAnsi="Times New Roman" w:cs="Times New Roman"/>
          <w:color w:val="000000" w:themeColor="text1"/>
          <w:sz w:val="24"/>
          <w:szCs w:val="24"/>
        </w:rPr>
        <w:t>RahaPTS-ile</w:t>
      </w:r>
      <w:proofErr w:type="spellEnd"/>
      <w:r w:rsidR="009756F3">
        <w:rPr>
          <w:rFonts w:ascii="Times New Roman" w:eastAsia="Times New Roman" w:hAnsi="Times New Roman" w:cs="Times New Roman"/>
          <w:color w:val="000000" w:themeColor="text1"/>
          <w:sz w:val="24"/>
          <w:szCs w:val="24"/>
        </w:rPr>
        <w:t>,</w:t>
      </w:r>
      <w:r w:rsidR="520987A9" w:rsidRPr="00B92E7F">
        <w:rPr>
          <w:rFonts w:ascii="Times New Roman" w:eastAsia="Times New Roman" w:hAnsi="Times New Roman" w:cs="Times New Roman"/>
          <w:color w:val="000000" w:themeColor="text1"/>
          <w:sz w:val="24"/>
          <w:szCs w:val="24"/>
        </w:rPr>
        <w:t xml:space="preserve"> </w:t>
      </w:r>
      <w:r w:rsidR="009756F3">
        <w:rPr>
          <w:rFonts w:ascii="Times New Roman" w:eastAsia="Times New Roman" w:hAnsi="Times New Roman" w:cs="Times New Roman"/>
          <w:color w:val="000000" w:themeColor="text1"/>
          <w:sz w:val="24"/>
          <w:szCs w:val="24"/>
        </w:rPr>
        <w:t>HMS-</w:t>
      </w:r>
      <w:proofErr w:type="spellStart"/>
      <w:r w:rsidR="009756F3">
        <w:rPr>
          <w:rFonts w:ascii="Times New Roman" w:eastAsia="Times New Roman" w:hAnsi="Times New Roman" w:cs="Times New Roman"/>
          <w:color w:val="000000" w:themeColor="text1"/>
          <w:sz w:val="24"/>
          <w:szCs w:val="24"/>
        </w:rPr>
        <w:t>ile</w:t>
      </w:r>
      <w:proofErr w:type="spellEnd"/>
      <w:r w:rsidR="009756F3">
        <w:rPr>
          <w:rFonts w:ascii="Times New Roman" w:eastAsia="Times New Roman" w:hAnsi="Times New Roman" w:cs="Times New Roman"/>
          <w:color w:val="000000" w:themeColor="text1"/>
          <w:sz w:val="24"/>
          <w:szCs w:val="24"/>
        </w:rPr>
        <w:t xml:space="preserve"> </w:t>
      </w:r>
      <w:r w:rsidR="520987A9" w:rsidRPr="00B92E7F">
        <w:rPr>
          <w:rFonts w:ascii="Times New Roman" w:eastAsia="Times New Roman" w:hAnsi="Times New Roman" w:cs="Times New Roman"/>
          <w:color w:val="000000" w:themeColor="text1"/>
          <w:sz w:val="24"/>
          <w:szCs w:val="24"/>
        </w:rPr>
        <w:t xml:space="preserve"> </w:t>
      </w:r>
      <w:r w:rsidR="43319467" w:rsidRPr="00B92E7F">
        <w:rPr>
          <w:rFonts w:ascii="Times New Roman" w:eastAsia="Times New Roman" w:hAnsi="Times New Roman" w:cs="Times New Roman"/>
          <w:color w:val="000000" w:themeColor="text1"/>
          <w:sz w:val="24"/>
          <w:szCs w:val="24"/>
        </w:rPr>
        <w:t>ega</w:t>
      </w:r>
      <w:r w:rsidR="520987A9" w:rsidRPr="00B92E7F">
        <w:rPr>
          <w:rFonts w:ascii="Times New Roman" w:eastAsia="Times New Roman" w:hAnsi="Times New Roman" w:cs="Times New Roman"/>
          <w:color w:val="000000" w:themeColor="text1"/>
          <w:sz w:val="24"/>
          <w:szCs w:val="24"/>
        </w:rPr>
        <w:t xml:space="preserve"> karistusseadustikule</w:t>
      </w:r>
      <w:r w:rsidR="3B0B3E73" w:rsidRPr="00B92E7F">
        <w:rPr>
          <w:rFonts w:ascii="Times New Roman" w:eastAsia="Times New Roman" w:hAnsi="Times New Roman" w:cs="Times New Roman"/>
          <w:color w:val="000000" w:themeColor="text1"/>
          <w:sz w:val="24"/>
          <w:szCs w:val="24"/>
        </w:rPr>
        <w:t xml:space="preserve">. Seega peavad mõlemad asutused üksteist menetluste käigus abistama ning edastama asjakohast informatsiooni, kuid </w:t>
      </w:r>
      <w:r w:rsidR="34CF1349" w:rsidRPr="00B92E7F">
        <w:rPr>
          <w:rFonts w:ascii="Times New Roman" w:eastAsia="Times New Roman" w:hAnsi="Times New Roman" w:cs="Times New Roman"/>
          <w:color w:val="000000" w:themeColor="text1"/>
          <w:sz w:val="24"/>
          <w:szCs w:val="24"/>
        </w:rPr>
        <w:t xml:space="preserve">seda tuleb teha viisil, mis ei sekkuks teise asutuse läbiviidavatesse menetlustesse. </w:t>
      </w:r>
      <w:r w:rsidR="3501DBA9" w:rsidRPr="00B92E7F">
        <w:rPr>
          <w:rFonts w:ascii="Times New Roman" w:eastAsia="Times New Roman" w:hAnsi="Times New Roman" w:cs="Times New Roman"/>
          <w:color w:val="000000" w:themeColor="text1"/>
          <w:sz w:val="24"/>
          <w:szCs w:val="24"/>
        </w:rPr>
        <w:t>Uute lõigetega</w:t>
      </w:r>
      <w:r w:rsidR="4DAA6486" w:rsidRPr="00B92E7F">
        <w:rPr>
          <w:rFonts w:ascii="Times New Roman" w:eastAsia="Times New Roman" w:hAnsi="Times New Roman" w:cs="Times New Roman"/>
          <w:color w:val="000000" w:themeColor="text1"/>
          <w:sz w:val="24"/>
          <w:szCs w:val="24"/>
        </w:rPr>
        <w:t xml:space="preserve"> võetakse üle CRD VI artikli 48n lõike 4</w:t>
      </w:r>
      <w:r w:rsidR="7CFEB477" w:rsidRPr="00B92E7F">
        <w:rPr>
          <w:rFonts w:ascii="Times New Roman" w:eastAsia="Times New Roman" w:hAnsi="Times New Roman" w:cs="Times New Roman"/>
          <w:color w:val="000000" w:themeColor="text1"/>
          <w:sz w:val="24"/>
          <w:szCs w:val="24"/>
        </w:rPr>
        <w:t xml:space="preserve"> teise lause esimene pool ja lõike 5 esimene lause</w:t>
      </w:r>
      <w:r w:rsidR="7330C50B" w:rsidRPr="00B92E7F">
        <w:rPr>
          <w:rFonts w:ascii="Times New Roman" w:eastAsia="Times New Roman" w:hAnsi="Times New Roman" w:cs="Times New Roman"/>
          <w:color w:val="000000" w:themeColor="text1"/>
          <w:sz w:val="24"/>
          <w:szCs w:val="24"/>
        </w:rPr>
        <w:t xml:space="preserve">. </w:t>
      </w:r>
    </w:p>
    <w:p w14:paraId="72DED275" w14:textId="17347CC8" w:rsidR="0E6703AC" w:rsidRPr="00B92E7F" w:rsidRDefault="0E6703AC" w:rsidP="00B92E7F">
      <w:pPr>
        <w:spacing w:after="0" w:line="240" w:lineRule="auto"/>
        <w:jc w:val="both"/>
        <w:rPr>
          <w:rFonts w:ascii="Times New Roman" w:eastAsia="Times New Roman" w:hAnsi="Times New Roman" w:cs="Times New Roman"/>
          <w:color w:val="000000" w:themeColor="text1"/>
          <w:sz w:val="24"/>
          <w:szCs w:val="24"/>
        </w:rPr>
      </w:pPr>
    </w:p>
    <w:p w14:paraId="1949991A" w14:textId="38B76977" w:rsidR="009F04A1" w:rsidRPr="00B92E7F" w:rsidRDefault="009F04A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53. </w:t>
      </w:r>
      <w:r w:rsidRPr="00B92E7F">
        <w:rPr>
          <w:rFonts w:ascii="Times New Roman" w:hAnsi="Times New Roman" w:cs="Times New Roman"/>
          <w:sz w:val="24"/>
          <w:szCs w:val="24"/>
        </w:rPr>
        <w:t xml:space="preserve">Kehtiv § 53 </w:t>
      </w:r>
      <w:r w:rsidR="003A036C" w:rsidRPr="00B92E7F">
        <w:rPr>
          <w:rFonts w:ascii="Times New Roman" w:hAnsi="Times New Roman" w:cs="Times New Roman"/>
          <w:sz w:val="24"/>
          <w:szCs w:val="24"/>
        </w:rPr>
        <w:t xml:space="preserve">nõuded </w:t>
      </w:r>
      <w:r w:rsidR="1A42FF30" w:rsidRPr="00B92E7F">
        <w:rPr>
          <w:rFonts w:ascii="Times New Roman" w:hAnsi="Times New Roman" w:cs="Times New Roman"/>
          <w:sz w:val="24"/>
          <w:szCs w:val="24"/>
        </w:rPr>
        <w:t>Finantsi</w:t>
      </w:r>
      <w:r w:rsidR="003A036C" w:rsidRPr="00B92E7F">
        <w:rPr>
          <w:rFonts w:ascii="Times New Roman" w:hAnsi="Times New Roman" w:cs="Times New Roman"/>
          <w:sz w:val="24"/>
          <w:szCs w:val="24"/>
        </w:rPr>
        <w:t xml:space="preserve">nspektsiooni tegevuse avalikustamisele. </w:t>
      </w:r>
    </w:p>
    <w:p w14:paraId="51EC6D34" w14:textId="77777777" w:rsidR="003A036C" w:rsidRPr="00B92E7F" w:rsidRDefault="003A036C" w:rsidP="00B92E7F">
      <w:pPr>
        <w:spacing w:after="0" w:line="240" w:lineRule="auto"/>
        <w:jc w:val="both"/>
        <w:rPr>
          <w:rFonts w:ascii="Times New Roman" w:hAnsi="Times New Roman" w:cs="Times New Roman"/>
          <w:sz w:val="24"/>
          <w:szCs w:val="24"/>
        </w:rPr>
      </w:pPr>
    </w:p>
    <w:p w14:paraId="36E6C067" w14:textId="2FDEB398" w:rsidR="003A036C" w:rsidRPr="00B92E7F" w:rsidRDefault="003A036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w:t>
      </w:r>
      <w:r w:rsidR="11888D9E" w:rsidRPr="00B92E7F">
        <w:rPr>
          <w:rFonts w:ascii="Times New Roman" w:hAnsi="Times New Roman" w:cs="Times New Roman"/>
          <w:b/>
          <w:bCs/>
          <w:sz w:val="24"/>
          <w:szCs w:val="24"/>
        </w:rPr>
        <w:t>teise lause</w:t>
      </w:r>
      <w:r w:rsidR="5DC3F1E6" w:rsidRPr="00B92E7F">
        <w:rPr>
          <w:rFonts w:ascii="Times New Roman" w:hAnsi="Times New Roman" w:cs="Times New Roman"/>
          <w:b/>
          <w:bCs/>
          <w:sz w:val="24"/>
          <w:szCs w:val="24"/>
        </w:rPr>
        <w:t xml:space="preserve"> </w:t>
      </w:r>
      <w:r w:rsidRPr="00B92E7F">
        <w:rPr>
          <w:rFonts w:ascii="Times New Roman" w:hAnsi="Times New Roman" w:cs="Times New Roman"/>
          <w:b/>
          <w:bCs/>
          <w:sz w:val="24"/>
          <w:szCs w:val="24"/>
        </w:rPr>
        <w:t xml:space="preserve">täiendamine. </w:t>
      </w:r>
      <w:r w:rsidR="00EB07C7" w:rsidRPr="00B92E7F">
        <w:rPr>
          <w:rFonts w:ascii="Times New Roman" w:hAnsi="Times New Roman" w:cs="Times New Roman"/>
          <w:sz w:val="24"/>
          <w:szCs w:val="24"/>
        </w:rPr>
        <w:t xml:space="preserve">Lõike esimene lause sätestab, et nõukogu otsused avaldatakse Finantsinspektsiooni poolt tema veebilehel. Teise lausega viidatakse sätetele FIS-is, milles nimetatud teavet sisaldavad otsused ei ole avalik teave, välja arvatud teave juhatuse esimehega ametilepingu lõpetamise asjaolude kohta. Tulenevalt § 22 lõike 4 muutmisest (vt § 22 lõike 4 teise lause lisamise selgitusi), </w:t>
      </w:r>
      <w:r w:rsidR="00710F31" w:rsidRPr="00B92E7F">
        <w:rPr>
          <w:rFonts w:ascii="Times New Roman" w:hAnsi="Times New Roman" w:cs="Times New Roman"/>
          <w:sz w:val="24"/>
          <w:szCs w:val="24"/>
        </w:rPr>
        <w:t xml:space="preserve">täiendatakse lõike 1 teist lauset täiendiga, mille kohaselt peab </w:t>
      </w:r>
      <w:r w:rsidR="00710F31" w:rsidRPr="00B92E7F">
        <w:rPr>
          <w:rFonts w:ascii="Times New Roman" w:hAnsi="Times New Roman" w:cs="Times New Roman"/>
          <w:sz w:val="24"/>
          <w:szCs w:val="24"/>
        </w:rPr>
        <w:lastRenderedPageBreak/>
        <w:t xml:space="preserve">juhatuse esimehega ametilepingu lõpetamise asjaolude avalikustamisel võtta arvesse § 22 lõike 4 teises lauses nimetatud piirangut. </w:t>
      </w:r>
    </w:p>
    <w:p w14:paraId="12D9656C" w14:textId="77777777" w:rsidR="009803F8" w:rsidRPr="00B92E7F" w:rsidRDefault="009803F8" w:rsidP="00B92E7F">
      <w:pPr>
        <w:spacing w:after="0" w:line="240" w:lineRule="auto"/>
        <w:jc w:val="both"/>
        <w:rPr>
          <w:rFonts w:ascii="Times New Roman" w:hAnsi="Times New Roman" w:cs="Times New Roman"/>
          <w:b/>
          <w:bCs/>
          <w:sz w:val="24"/>
          <w:szCs w:val="24"/>
        </w:rPr>
      </w:pPr>
    </w:p>
    <w:p w14:paraId="71692D9F" w14:textId="687DA983" w:rsidR="00F1116E" w:rsidRPr="00B92E7F" w:rsidRDefault="00F1116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54. </w:t>
      </w:r>
      <w:r w:rsidRPr="00B92E7F">
        <w:rPr>
          <w:rFonts w:ascii="Times New Roman" w:hAnsi="Times New Roman" w:cs="Times New Roman"/>
          <w:sz w:val="24"/>
          <w:szCs w:val="24"/>
        </w:rPr>
        <w:t xml:space="preserve">Kehtiv § 54 sätestab nõuded kontrollimisandmete salastatusele. </w:t>
      </w:r>
    </w:p>
    <w:p w14:paraId="35E449F9" w14:textId="77777777" w:rsidR="00F1116E" w:rsidRPr="00B92E7F" w:rsidRDefault="00F1116E" w:rsidP="00B92E7F">
      <w:pPr>
        <w:spacing w:after="0" w:line="240" w:lineRule="auto"/>
        <w:jc w:val="both"/>
        <w:rPr>
          <w:rFonts w:ascii="Times New Roman" w:hAnsi="Times New Roman" w:cs="Times New Roman"/>
          <w:sz w:val="24"/>
          <w:szCs w:val="24"/>
        </w:rPr>
      </w:pPr>
    </w:p>
    <w:p w14:paraId="5586D70B" w14:textId="21D51069" w:rsidR="00F1116E" w:rsidRPr="00B92E7F" w:rsidRDefault="00F1116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täiendamine punktiga </w:t>
      </w:r>
      <w:r w:rsidR="6CEDF0FB" w:rsidRPr="00B92E7F">
        <w:rPr>
          <w:rFonts w:ascii="Times New Roman" w:hAnsi="Times New Roman" w:cs="Times New Roman"/>
          <w:b/>
          <w:bCs/>
          <w:sz w:val="24"/>
          <w:szCs w:val="24"/>
        </w:rPr>
        <w:t>1</w:t>
      </w:r>
      <w:r w:rsidR="0D3DB674" w:rsidRPr="00B92E7F">
        <w:rPr>
          <w:rFonts w:ascii="Times New Roman" w:hAnsi="Times New Roman" w:cs="Times New Roman"/>
          <w:b/>
          <w:bCs/>
          <w:sz w:val="24"/>
          <w:szCs w:val="24"/>
        </w:rPr>
        <w:t>4</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 xml:space="preserve">Paragrahv 54 lõige 2 sätestab, et finantsjärelevalve käigus kogutud teave, dokumendid ning finantsjärelevalve asutuse poolt koostatud ametlikud dokumendid on konfidentsiaalsed. Lõige 4 sätestab nimekirja olukordadest, millal on lõikes 2 nimetatud teabe ja finantsjärelevalve tulemusi kajastavate dokumentide avaldamine lubatud. </w:t>
      </w:r>
    </w:p>
    <w:p w14:paraId="329A18C7" w14:textId="77777777" w:rsidR="00F1116E" w:rsidRPr="00B92E7F" w:rsidRDefault="00F1116E" w:rsidP="00B92E7F">
      <w:pPr>
        <w:spacing w:after="0" w:line="240" w:lineRule="auto"/>
        <w:jc w:val="both"/>
        <w:rPr>
          <w:rFonts w:ascii="Times New Roman" w:hAnsi="Times New Roman" w:cs="Times New Roman"/>
          <w:sz w:val="24"/>
          <w:szCs w:val="24"/>
        </w:rPr>
      </w:pPr>
    </w:p>
    <w:p w14:paraId="4050C10A" w14:textId="76B5FD3D" w:rsidR="00F1116E" w:rsidRPr="00B92E7F" w:rsidRDefault="00F1116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CRD VI artiklit 56 täiendatakse neljanda alalõikega, mille esimene lause loob aluse teabe jagamiseks asutusega, mis teostab siseriiklikku maksualast kontrolli</w:t>
      </w:r>
      <w:r w:rsidR="00886DBC"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Alalõike teise lause kohaselt kehtib teabe jagamise põhimõte ka olukorras, kus maksualast kontrolli teostav asutus asub teises Euroopa Liidu liikmesriigis tingimusel, et mõlemad asutused on andnud selleks selgesõnalise nõusoleku. </w:t>
      </w:r>
    </w:p>
    <w:p w14:paraId="2E385C4E" w14:textId="77777777" w:rsidR="00F1116E" w:rsidRPr="00B92E7F" w:rsidRDefault="00F1116E" w:rsidP="00B92E7F">
      <w:pPr>
        <w:spacing w:after="0" w:line="240" w:lineRule="auto"/>
        <w:jc w:val="both"/>
        <w:rPr>
          <w:rFonts w:ascii="Times New Roman" w:hAnsi="Times New Roman" w:cs="Times New Roman"/>
          <w:sz w:val="24"/>
          <w:szCs w:val="24"/>
        </w:rPr>
      </w:pPr>
    </w:p>
    <w:p w14:paraId="2177F017" w14:textId="05E35FFE" w:rsidR="00F1116E" w:rsidRPr="00B92E7F" w:rsidRDefault="00F1116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Tulenevalt artikli 56 neljanda alalõike lisamisest täiendatakse § 54 lõiget 4 punktiga </w:t>
      </w:r>
      <w:r w:rsidR="6CEDF0FB" w:rsidRPr="00B92E7F">
        <w:rPr>
          <w:rFonts w:ascii="Times New Roman" w:hAnsi="Times New Roman" w:cs="Times New Roman"/>
          <w:sz w:val="24"/>
          <w:szCs w:val="24"/>
        </w:rPr>
        <w:t>1</w:t>
      </w:r>
      <w:r w:rsidR="4295ED29" w:rsidRPr="00B92E7F">
        <w:rPr>
          <w:rFonts w:ascii="Times New Roman" w:hAnsi="Times New Roman" w:cs="Times New Roman"/>
          <w:sz w:val="24"/>
          <w:szCs w:val="24"/>
        </w:rPr>
        <w:t>4</w:t>
      </w:r>
      <w:r w:rsidRPr="00B92E7F">
        <w:rPr>
          <w:rFonts w:ascii="Times New Roman" w:hAnsi="Times New Roman" w:cs="Times New Roman"/>
          <w:sz w:val="24"/>
          <w:szCs w:val="24"/>
        </w:rPr>
        <w:t xml:space="preserve"> ja sätestatakse, et teabe avaldamine on lubatud Maksu- ja Tolliametiga seoses krediidiasutuse või tema filiaaliga, seadusest tulenevate ülesannete täitmiseks vajalikus ulatuses. Neljanda alalõike teises lauses sisalduv</w:t>
      </w:r>
      <w:r w:rsidR="7D18DCF8" w:rsidRPr="00B92E7F">
        <w:rPr>
          <w:rFonts w:ascii="Times New Roman" w:hAnsi="Times New Roman" w:cs="Times New Roman"/>
          <w:sz w:val="24"/>
          <w:szCs w:val="24"/>
        </w:rPr>
        <w:t xml:space="preserve"> teabe jagamise piirangu sätestamiseks täiendatakse §-i 54 uue lõikega (</w:t>
      </w:r>
      <w:r w:rsidR="42F8D497" w:rsidRPr="00B92E7F">
        <w:rPr>
          <w:rFonts w:ascii="Times New Roman" w:hAnsi="Times New Roman" w:cs="Times New Roman"/>
          <w:sz w:val="24"/>
          <w:szCs w:val="24"/>
        </w:rPr>
        <w:t>vt § 54 lõike 4</w:t>
      </w:r>
      <w:r w:rsidR="42F8D497" w:rsidRPr="00B92E7F">
        <w:rPr>
          <w:rFonts w:ascii="Times New Roman" w:hAnsi="Times New Roman" w:cs="Times New Roman"/>
          <w:sz w:val="24"/>
          <w:szCs w:val="24"/>
          <w:vertAlign w:val="superscript"/>
        </w:rPr>
        <w:t>7</w:t>
      </w:r>
      <w:r w:rsidR="42F8D497" w:rsidRPr="00B92E7F">
        <w:rPr>
          <w:rFonts w:ascii="Times New Roman" w:hAnsi="Times New Roman" w:cs="Times New Roman"/>
          <w:sz w:val="24"/>
          <w:szCs w:val="24"/>
        </w:rPr>
        <w:t xml:space="preserve"> lisamise selgitusi). </w:t>
      </w:r>
    </w:p>
    <w:p w14:paraId="18E46031" w14:textId="31056DFA" w:rsidR="27F083C7" w:rsidRPr="00B92E7F" w:rsidRDefault="27F083C7" w:rsidP="00B92E7F">
      <w:pPr>
        <w:spacing w:after="0" w:line="240" w:lineRule="auto"/>
        <w:jc w:val="both"/>
        <w:rPr>
          <w:rFonts w:ascii="Times New Roman" w:hAnsi="Times New Roman" w:cs="Times New Roman"/>
          <w:sz w:val="24"/>
          <w:szCs w:val="24"/>
        </w:rPr>
      </w:pPr>
    </w:p>
    <w:p w14:paraId="663EDF93" w14:textId="7EE65090" w:rsidR="77717674" w:rsidRPr="00B92E7F" w:rsidRDefault="62C89A8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4</w:t>
      </w:r>
      <w:r w:rsidR="0BA94D9B" w:rsidRPr="00B92E7F">
        <w:rPr>
          <w:rFonts w:ascii="Times New Roman" w:hAnsi="Times New Roman" w:cs="Times New Roman"/>
          <w:b/>
          <w:bCs/>
          <w:sz w:val="24"/>
          <w:szCs w:val="24"/>
          <w:vertAlign w:val="superscript"/>
        </w:rPr>
        <w:t>8</w:t>
      </w:r>
      <w:r w:rsidRPr="00B92E7F">
        <w:rPr>
          <w:rFonts w:ascii="Times New Roman" w:hAnsi="Times New Roman" w:cs="Times New Roman"/>
          <w:b/>
          <w:bCs/>
          <w:sz w:val="24"/>
          <w:szCs w:val="24"/>
        </w:rPr>
        <w:t xml:space="preserve">. </w:t>
      </w:r>
      <w:r w:rsidR="1C8AE599" w:rsidRPr="00B92E7F">
        <w:rPr>
          <w:rFonts w:ascii="Times New Roman" w:hAnsi="Times New Roman" w:cs="Times New Roman"/>
          <w:sz w:val="24"/>
          <w:szCs w:val="24"/>
        </w:rPr>
        <w:t>Uue lõikega võetakse üle CRD</w:t>
      </w:r>
      <w:r w:rsidR="5C25EBF8" w:rsidRPr="00B92E7F">
        <w:rPr>
          <w:rFonts w:ascii="Times New Roman" w:hAnsi="Times New Roman" w:cs="Times New Roman"/>
          <w:sz w:val="24"/>
          <w:szCs w:val="24"/>
        </w:rPr>
        <w:t xml:space="preserve"> VI artikli 56 </w:t>
      </w:r>
      <w:r w:rsidR="5317AD1D" w:rsidRPr="00B92E7F">
        <w:rPr>
          <w:rFonts w:ascii="Times New Roman" w:hAnsi="Times New Roman" w:cs="Times New Roman"/>
          <w:sz w:val="24"/>
          <w:szCs w:val="24"/>
        </w:rPr>
        <w:t xml:space="preserve">neljanda alalõike </w:t>
      </w:r>
      <w:r w:rsidR="5C25EBF8" w:rsidRPr="00B92E7F">
        <w:rPr>
          <w:rFonts w:ascii="Times New Roman" w:hAnsi="Times New Roman" w:cs="Times New Roman"/>
          <w:sz w:val="24"/>
          <w:szCs w:val="24"/>
        </w:rPr>
        <w:t xml:space="preserve">teine lause ja sätestatakse, et Finantsinspektsioon </w:t>
      </w:r>
      <w:r w:rsidR="17495138" w:rsidRPr="00B92E7F">
        <w:rPr>
          <w:rFonts w:ascii="Times New Roman" w:hAnsi="Times New Roman" w:cs="Times New Roman"/>
          <w:sz w:val="24"/>
          <w:szCs w:val="24"/>
        </w:rPr>
        <w:t>võib edastada Maksu- ja Tolliametile teise lepinguriigi pädevalt järelevalveasutuselt saadud konfidentsiaalset teavet ainult juhul, kui taoline järelevalveasutus on selleks andnud selgesõnalise nõusoleku</w:t>
      </w:r>
      <w:r w:rsidR="69327FFC" w:rsidRPr="00B92E7F">
        <w:rPr>
          <w:rFonts w:ascii="Times New Roman" w:hAnsi="Times New Roman" w:cs="Times New Roman"/>
          <w:sz w:val="24"/>
          <w:szCs w:val="24"/>
        </w:rPr>
        <w:t xml:space="preserve">. </w:t>
      </w:r>
      <w:r w:rsidR="11DF3F36" w:rsidRPr="00B92E7F">
        <w:rPr>
          <w:rFonts w:ascii="Times New Roman" w:hAnsi="Times New Roman" w:cs="Times New Roman"/>
          <w:sz w:val="24"/>
          <w:szCs w:val="24"/>
        </w:rPr>
        <w:t>Alalõike lisamine direktiivis on ajendatud vajadusest</w:t>
      </w:r>
      <w:r w:rsidR="4A5C34E3" w:rsidRPr="00B92E7F">
        <w:rPr>
          <w:rFonts w:ascii="Times New Roman" w:hAnsi="Times New Roman" w:cs="Times New Roman"/>
          <w:sz w:val="24"/>
          <w:szCs w:val="24"/>
        </w:rPr>
        <w:t xml:space="preserve"> parandada </w:t>
      </w:r>
      <w:proofErr w:type="spellStart"/>
      <w:r w:rsidR="4A5C34E3" w:rsidRPr="00B92E7F">
        <w:rPr>
          <w:rFonts w:ascii="Times New Roman" w:hAnsi="Times New Roman" w:cs="Times New Roman"/>
          <w:sz w:val="24"/>
          <w:szCs w:val="24"/>
        </w:rPr>
        <w:t>asutustevahelist</w:t>
      </w:r>
      <w:proofErr w:type="spellEnd"/>
      <w:r w:rsidR="4A5C34E3" w:rsidRPr="00B92E7F">
        <w:rPr>
          <w:rFonts w:ascii="Times New Roman" w:hAnsi="Times New Roman" w:cs="Times New Roman"/>
          <w:sz w:val="24"/>
          <w:szCs w:val="24"/>
        </w:rPr>
        <w:t xml:space="preserve"> teabevahetust vaatamata kehtivatele ametisaladuste hoidmise reeglitele.</w:t>
      </w:r>
      <w:r w:rsidR="77717674" w:rsidRPr="00B92E7F">
        <w:rPr>
          <w:rStyle w:val="Allmrkuseviide"/>
          <w:rFonts w:ascii="Times New Roman" w:hAnsi="Times New Roman" w:cs="Times New Roman"/>
          <w:sz w:val="24"/>
          <w:szCs w:val="24"/>
        </w:rPr>
        <w:footnoteReference w:id="49"/>
      </w:r>
    </w:p>
    <w:p w14:paraId="72AFBCFA" w14:textId="6DCB1CBF" w:rsidR="00C10FE3" w:rsidRPr="00B92E7F" w:rsidRDefault="00C10FE3" w:rsidP="00B92E7F">
      <w:pPr>
        <w:spacing w:after="0" w:line="240" w:lineRule="auto"/>
        <w:jc w:val="both"/>
        <w:rPr>
          <w:rFonts w:ascii="Times New Roman" w:hAnsi="Times New Roman" w:cs="Times New Roman"/>
          <w:sz w:val="24"/>
          <w:szCs w:val="24"/>
        </w:rPr>
      </w:pPr>
    </w:p>
    <w:p w14:paraId="4CDAE3F5" w14:textId="0DCB0AF8" w:rsidR="00C6B0E1" w:rsidRPr="00B92E7F" w:rsidRDefault="00C6B0E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64. </w:t>
      </w:r>
      <w:r w:rsidRPr="00B92E7F">
        <w:rPr>
          <w:rFonts w:ascii="Times New Roman" w:hAnsi="Times New Roman" w:cs="Times New Roman"/>
          <w:sz w:val="24"/>
          <w:szCs w:val="24"/>
        </w:rPr>
        <w:t xml:space="preserve">Kehtiv § 64 reguleerib seaduse kohaldamist. </w:t>
      </w:r>
    </w:p>
    <w:p w14:paraId="4928C1D8" w14:textId="68C5FF51" w:rsidR="0A63B3A1" w:rsidRPr="00B92E7F" w:rsidRDefault="0A63B3A1" w:rsidP="00B92E7F">
      <w:pPr>
        <w:spacing w:after="0" w:line="240" w:lineRule="auto"/>
        <w:jc w:val="both"/>
        <w:rPr>
          <w:rFonts w:ascii="Times New Roman" w:hAnsi="Times New Roman" w:cs="Times New Roman"/>
          <w:sz w:val="24"/>
          <w:szCs w:val="24"/>
        </w:rPr>
      </w:pPr>
    </w:p>
    <w:p w14:paraId="30A983E4" w14:textId="274B7A63" w:rsidR="00C6B0E1" w:rsidRPr="00B92E7F" w:rsidRDefault="00C6B0E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lõikega 10. </w:t>
      </w:r>
      <w:r w:rsidRPr="00B92E7F">
        <w:rPr>
          <w:rFonts w:ascii="Times New Roman" w:hAnsi="Times New Roman" w:cs="Times New Roman"/>
          <w:sz w:val="24"/>
          <w:szCs w:val="24"/>
        </w:rPr>
        <w:t>Uue lõikega sätestatakse, et Finantsinspektsiooni juhtide 14-aastase maksimaalse ametiaja piirangut kohaldatakse alates 2026. aasta 11. jaanuarist. Säte lisamine on seotud § 21 lõike  5 muutmisega ning CRD VI artikli 4a lõike 2 teise alalõike esimese lausega (vt § 21 lõike 5 muutmise selgitusi).</w:t>
      </w:r>
    </w:p>
    <w:p w14:paraId="75545CE1" w14:textId="77777777" w:rsidR="00C10FE3" w:rsidRPr="00B92E7F" w:rsidRDefault="00C10FE3" w:rsidP="00B92E7F">
      <w:pPr>
        <w:spacing w:after="0" w:line="240" w:lineRule="auto"/>
        <w:jc w:val="both"/>
        <w:rPr>
          <w:rFonts w:ascii="Times New Roman" w:hAnsi="Times New Roman" w:cs="Times New Roman"/>
          <w:sz w:val="24"/>
          <w:szCs w:val="24"/>
        </w:rPr>
      </w:pPr>
    </w:p>
    <w:p w14:paraId="28612901" w14:textId="67409CDC" w:rsidR="00FA5722" w:rsidRPr="00B92E7F" w:rsidRDefault="00FA5722"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3.4. Muudatused finantskriisi ennetamise ja lahendamise seaduses</w:t>
      </w:r>
    </w:p>
    <w:p w14:paraId="0F0E9F4C" w14:textId="22D2DBE5" w:rsidR="7AD0725C" w:rsidRPr="00B92E7F" w:rsidRDefault="7AD0725C" w:rsidP="00B92E7F">
      <w:pPr>
        <w:spacing w:after="0" w:line="240" w:lineRule="auto"/>
        <w:ind w:left="708"/>
        <w:jc w:val="both"/>
        <w:rPr>
          <w:rFonts w:ascii="Times New Roman" w:hAnsi="Times New Roman" w:cs="Times New Roman"/>
          <w:b/>
          <w:bCs/>
          <w:sz w:val="24"/>
          <w:szCs w:val="24"/>
        </w:rPr>
      </w:pPr>
    </w:p>
    <w:p w14:paraId="09F604D5" w14:textId="6DEEFEF0" w:rsidR="2B17BD50" w:rsidRPr="00B92E7F" w:rsidRDefault="2B17BD5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55. </w:t>
      </w:r>
      <w:r w:rsidRPr="00B92E7F">
        <w:rPr>
          <w:rFonts w:ascii="Times New Roman" w:hAnsi="Times New Roman" w:cs="Times New Roman"/>
          <w:sz w:val="24"/>
          <w:szCs w:val="24"/>
        </w:rPr>
        <w:t xml:space="preserve">Kehtiv § 55 reguleerib kriisilahendusmeetmete ja -õiguste rakendamise üldpõhimõtteid. </w:t>
      </w:r>
    </w:p>
    <w:p w14:paraId="45240F28" w14:textId="22600DCF" w:rsidR="1F1F765D" w:rsidRPr="00B92E7F" w:rsidRDefault="1F1F765D" w:rsidP="00B92E7F">
      <w:pPr>
        <w:spacing w:after="0" w:line="240" w:lineRule="auto"/>
        <w:jc w:val="both"/>
        <w:rPr>
          <w:rFonts w:ascii="Times New Roman" w:hAnsi="Times New Roman" w:cs="Times New Roman"/>
          <w:sz w:val="24"/>
          <w:szCs w:val="24"/>
        </w:rPr>
      </w:pPr>
    </w:p>
    <w:p w14:paraId="1014FEEF" w14:textId="65AD7E27" w:rsidR="2B17BD50" w:rsidRPr="00B92E7F" w:rsidRDefault="2B17BD5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sz w:val="24"/>
          <w:szCs w:val="24"/>
        </w:rPr>
        <w:t>Paragrahvi täiendamine lõikega 11</w:t>
      </w:r>
      <w:r w:rsidRPr="00B92E7F">
        <w:rPr>
          <w:rFonts w:ascii="Times New Roman" w:hAnsi="Times New Roman" w:cs="Times New Roman"/>
          <w:b/>
          <w:sz w:val="24"/>
          <w:szCs w:val="24"/>
          <w:vertAlign w:val="superscript"/>
        </w:rPr>
        <w:t>1</w:t>
      </w:r>
      <w:r w:rsidRPr="00B92E7F">
        <w:rPr>
          <w:rFonts w:ascii="Times New Roman" w:hAnsi="Times New Roman" w:cs="Times New Roman"/>
          <w:b/>
          <w:sz w:val="24"/>
          <w:szCs w:val="24"/>
        </w:rPr>
        <w:t>.</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Uue lõikega võetakse üle CRD VI artikli 27h teine alalõige ja sätestatakse, et kui</w:t>
      </w:r>
      <w:r w:rsidR="7E50CE50" w:rsidRPr="00B92E7F">
        <w:rPr>
          <w:rFonts w:ascii="Times New Roman" w:hAnsi="Times New Roman" w:cs="Times New Roman"/>
          <w:sz w:val="24"/>
          <w:szCs w:val="24"/>
        </w:rPr>
        <w:t xml:space="preserve"> kriisilahendusmeetmete või -õiguste rakendamise tulemusena krediidiasutus ühineb või jaguneb, siis ei kohaldata tema suhtes krediidiasutuste seaduse 6. peatüki 1. jaos sätestatut, välja arvatud juhul, kui FELS ei sätesta teisiti. </w:t>
      </w:r>
      <w:r w:rsidR="58B36FA7" w:rsidRPr="00B92E7F">
        <w:rPr>
          <w:rFonts w:ascii="Times New Roman" w:hAnsi="Times New Roman" w:cs="Times New Roman"/>
          <w:sz w:val="24"/>
          <w:szCs w:val="24"/>
        </w:rPr>
        <w:t>Lõike 11</w:t>
      </w:r>
      <w:r w:rsidR="58B36FA7" w:rsidRPr="00B92E7F">
        <w:rPr>
          <w:rFonts w:ascii="Times New Roman" w:hAnsi="Times New Roman" w:cs="Times New Roman"/>
          <w:sz w:val="24"/>
          <w:szCs w:val="24"/>
          <w:vertAlign w:val="superscript"/>
        </w:rPr>
        <w:t>1</w:t>
      </w:r>
      <w:r w:rsidR="58B36FA7" w:rsidRPr="00B92E7F">
        <w:rPr>
          <w:rFonts w:ascii="Times New Roman" w:hAnsi="Times New Roman" w:cs="Times New Roman"/>
          <w:sz w:val="24"/>
          <w:szCs w:val="24"/>
        </w:rPr>
        <w:t xml:space="preserve"> lisamise põhjuseks on asjaolu, et FELS § 68 lõ</w:t>
      </w:r>
      <w:r w:rsidR="641EE4C5" w:rsidRPr="00B92E7F">
        <w:rPr>
          <w:rFonts w:ascii="Times New Roman" w:hAnsi="Times New Roman" w:cs="Times New Roman"/>
          <w:sz w:val="24"/>
          <w:szCs w:val="24"/>
        </w:rPr>
        <w:t xml:space="preserve">ike 2 kohaselt kohaldatakse sildasutuse ühinemisele </w:t>
      </w:r>
      <w:proofErr w:type="spellStart"/>
      <w:r w:rsidR="641EE4C5" w:rsidRPr="00B92E7F">
        <w:rPr>
          <w:rFonts w:ascii="Times New Roman" w:hAnsi="Times New Roman" w:cs="Times New Roman"/>
          <w:sz w:val="24"/>
          <w:szCs w:val="24"/>
        </w:rPr>
        <w:t>KAS-i</w:t>
      </w:r>
      <w:proofErr w:type="spellEnd"/>
      <w:r w:rsidR="641EE4C5" w:rsidRPr="00B92E7F">
        <w:rPr>
          <w:rFonts w:ascii="Times New Roman" w:hAnsi="Times New Roman" w:cs="Times New Roman"/>
          <w:sz w:val="24"/>
          <w:szCs w:val="24"/>
        </w:rPr>
        <w:t xml:space="preserve"> 6. peatükis sätestatut</w:t>
      </w:r>
      <w:r w:rsidR="45ABFABA" w:rsidRPr="00B92E7F">
        <w:rPr>
          <w:rFonts w:ascii="Times New Roman" w:hAnsi="Times New Roman" w:cs="Times New Roman"/>
          <w:sz w:val="24"/>
          <w:szCs w:val="24"/>
        </w:rPr>
        <w:t>, kuid direktiivi artikli 27h</w:t>
      </w:r>
      <w:r w:rsidR="641EE4C5" w:rsidRPr="00B92E7F">
        <w:rPr>
          <w:rFonts w:ascii="Times New Roman" w:hAnsi="Times New Roman" w:cs="Times New Roman"/>
          <w:sz w:val="24"/>
          <w:szCs w:val="24"/>
        </w:rPr>
        <w:t xml:space="preserve"> </w:t>
      </w:r>
      <w:r w:rsidR="45ABFABA" w:rsidRPr="00B92E7F">
        <w:rPr>
          <w:rFonts w:ascii="Times New Roman" w:hAnsi="Times New Roman" w:cs="Times New Roman"/>
          <w:sz w:val="24"/>
          <w:szCs w:val="24"/>
        </w:rPr>
        <w:t>teine alalõige välistab CRD</w:t>
      </w:r>
      <w:r w:rsidR="48AEF775" w:rsidRPr="00B92E7F">
        <w:rPr>
          <w:rFonts w:ascii="Times New Roman" w:hAnsi="Times New Roman" w:cs="Times New Roman"/>
          <w:sz w:val="24"/>
          <w:szCs w:val="24"/>
        </w:rPr>
        <w:t xml:space="preserve"> kohaldamise ühinemistele ja jagunemistele, </w:t>
      </w:r>
      <w:r w:rsidR="54DCECA3" w:rsidRPr="00B92E7F">
        <w:rPr>
          <w:rFonts w:ascii="Times New Roman" w:hAnsi="Times New Roman" w:cs="Times New Roman"/>
          <w:sz w:val="24"/>
          <w:szCs w:val="24"/>
        </w:rPr>
        <w:t xml:space="preserve">kui see toimub krediidiasutuse kriisilahenduse käigus. </w:t>
      </w:r>
      <w:r w:rsidR="28A4CF11" w:rsidRPr="00B92E7F">
        <w:rPr>
          <w:rFonts w:ascii="Times New Roman" w:hAnsi="Times New Roman" w:cs="Times New Roman"/>
          <w:sz w:val="24"/>
          <w:szCs w:val="24"/>
        </w:rPr>
        <w:t xml:space="preserve">Seega tuleb lähtuvalt FELS § 68 lõikest 2 lisada seadusesse erand, mis lubab </w:t>
      </w:r>
      <w:proofErr w:type="spellStart"/>
      <w:r w:rsidR="28A4CF11" w:rsidRPr="00B92E7F">
        <w:rPr>
          <w:rFonts w:ascii="Times New Roman" w:hAnsi="Times New Roman" w:cs="Times New Roman"/>
          <w:sz w:val="24"/>
          <w:szCs w:val="24"/>
        </w:rPr>
        <w:t>KAS-i</w:t>
      </w:r>
      <w:proofErr w:type="spellEnd"/>
      <w:r w:rsidR="28A4CF11" w:rsidRPr="00B92E7F">
        <w:rPr>
          <w:rFonts w:ascii="Times New Roman" w:hAnsi="Times New Roman" w:cs="Times New Roman"/>
          <w:sz w:val="24"/>
          <w:szCs w:val="24"/>
        </w:rPr>
        <w:t xml:space="preserve"> kohaldamist ka kriisilahenduse käigus asutatava sildasutuse ühinemisele ja jagunemis</w:t>
      </w:r>
      <w:r w:rsidR="0724498E" w:rsidRPr="00B92E7F">
        <w:rPr>
          <w:rFonts w:ascii="Times New Roman" w:hAnsi="Times New Roman" w:cs="Times New Roman"/>
          <w:sz w:val="24"/>
          <w:szCs w:val="24"/>
        </w:rPr>
        <w:t xml:space="preserve">ele. </w:t>
      </w:r>
    </w:p>
    <w:p w14:paraId="5412AE80" w14:textId="19F88448" w:rsidR="1559268E" w:rsidRPr="00B92E7F" w:rsidRDefault="1559268E" w:rsidP="00B92E7F">
      <w:pPr>
        <w:spacing w:after="0" w:line="240" w:lineRule="auto"/>
        <w:jc w:val="both"/>
        <w:rPr>
          <w:rFonts w:ascii="Times New Roman" w:hAnsi="Times New Roman" w:cs="Times New Roman"/>
          <w:sz w:val="24"/>
          <w:szCs w:val="24"/>
        </w:rPr>
      </w:pPr>
    </w:p>
    <w:p w14:paraId="4C0545EC" w14:textId="7D8DC17A" w:rsidR="1D4B5C05" w:rsidRPr="00B92E7F" w:rsidRDefault="1D4B5C0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68. </w:t>
      </w:r>
      <w:r w:rsidRPr="00B92E7F">
        <w:rPr>
          <w:rFonts w:ascii="Times New Roman" w:hAnsi="Times New Roman" w:cs="Times New Roman"/>
          <w:sz w:val="24"/>
          <w:szCs w:val="24"/>
        </w:rPr>
        <w:t xml:space="preserve">Kehtiv § 68 reguleerib sildasutuse tegevuse lõpetamist. </w:t>
      </w:r>
    </w:p>
    <w:p w14:paraId="0B586EA5" w14:textId="01E988B5" w:rsidR="02C56D14" w:rsidRPr="00B92E7F" w:rsidRDefault="02C56D14" w:rsidP="00B92E7F">
      <w:pPr>
        <w:spacing w:after="0" w:line="240" w:lineRule="auto"/>
        <w:jc w:val="both"/>
        <w:rPr>
          <w:rFonts w:ascii="Times New Roman" w:hAnsi="Times New Roman" w:cs="Times New Roman"/>
          <w:sz w:val="24"/>
          <w:szCs w:val="24"/>
        </w:rPr>
      </w:pPr>
    </w:p>
    <w:p w14:paraId="11E32402" w14:textId="084C7DD6" w:rsidR="1D4B5C05" w:rsidRPr="00B92E7F" w:rsidRDefault="1D4B5C0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2 muutmine.</w:t>
      </w:r>
      <w:r w:rsidR="08152A0F" w:rsidRPr="00B92E7F">
        <w:rPr>
          <w:rFonts w:ascii="Times New Roman" w:hAnsi="Times New Roman" w:cs="Times New Roman"/>
          <w:b/>
          <w:bCs/>
          <w:sz w:val="24"/>
          <w:szCs w:val="24"/>
        </w:rPr>
        <w:t xml:space="preserve"> </w:t>
      </w:r>
      <w:r w:rsidR="08152A0F" w:rsidRPr="00B92E7F">
        <w:rPr>
          <w:rFonts w:ascii="Times New Roman" w:hAnsi="Times New Roman" w:cs="Times New Roman"/>
          <w:sz w:val="24"/>
          <w:szCs w:val="24"/>
        </w:rPr>
        <w:t xml:space="preserve">Lõike 2 kohaselt kohaldatakse sildasutuse ühinemisele KAS 6. peatükis sätestatut. </w:t>
      </w:r>
      <w:r w:rsidR="62DAC695" w:rsidRPr="00B92E7F">
        <w:rPr>
          <w:rFonts w:ascii="Times New Roman" w:hAnsi="Times New Roman" w:cs="Times New Roman"/>
          <w:sz w:val="24"/>
          <w:szCs w:val="24"/>
        </w:rPr>
        <w:t>Põhjusel, et 6. peatüki senine ühinemist ja jagunemist käsitlev tekstiosa viiakse sama peatüki 1. jakku, täiendatakse lõike 2 viidet ning sätestatakse</w:t>
      </w:r>
      <w:r w:rsidR="32E8C89D" w:rsidRPr="00B92E7F">
        <w:rPr>
          <w:rFonts w:ascii="Times New Roman" w:hAnsi="Times New Roman" w:cs="Times New Roman"/>
          <w:sz w:val="24"/>
          <w:szCs w:val="24"/>
        </w:rPr>
        <w:t xml:space="preserve">, et ühinemisele kohaldatakse KAS 6. peatüki 1. jaos sätestatut (vt KAS 6. peatüki muutmise selgitusi). </w:t>
      </w:r>
    </w:p>
    <w:p w14:paraId="748707CC" w14:textId="77777777" w:rsidR="00FA5722" w:rsidRPr="00B92E7F" w:rsidRDefault="00FA5722" w:rsidP="00B92E7F">
      <w:pPr>
        <w:spacing w:after="0" w:line="240" w:lineRule="auto"/>
        <w:ind w:left="708"/>
        <w:jc w:val="both"/>
        <w:rPr>
          <w:rFonts w:ascii="Times New Roman" w:hAnsi="Times New Roman" w:cs="Times New Roman"/>
          <w:b/>
          <w:bCs/>
          <w:sz w:val="24"/>
          <w:szCs w:val="24"/>
        </w:rPr>
      </w:pPr>
    </w:p>
    <w:p w14:paraId="4FC54EC0" w14:textId="6A3233D8" w:rsidR="0C15C48E" w:rsidRPr="00B92E7F" w:rsidRDefault="0C15C48E"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3.5 Muudatused investeerimisfondide seaduses </w:t>
      </w:r>
    </w:p>
    <w:p w14:paraId="23118EBB" w14:textId="32B0ADBB" w:rsidR="251BA445" w:rsidRPr="00B92E7F" w:rsidRDefault="251BA445" w:rsidP="00B92E7F">
      <w:pPr>
        <w:spacing w:after="0" w:line="240" w:lineRule="auto"/>
        <w:ind w:left="708"/>
        <w:jc w:val="both"/>
        <w:rPr>
          <w:rFonts w:ascii="Times New Roman" w:hAnsi="Times New Roman" w:cs="Times New Roman"/>
          <w:b/>
          <w:bCs/>
          <w:sz w:val="24"/>
          <w:szCs w:val="24"/>
        </w:rPr>
      </w:pPr>
    </w:p>
    <w:p w14:paraId="52F3121F" w14:textId="672954BC" w:rsidR="4D88A4F1" w:rsidRPr="00B92E7F" w:rsidRDefault="4D88A4F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153. </w:t>
      </w:r>
      <w:r w:rsidRPr="00B92E7F">
        <w:rPr>
          <w:rFonts w:ascii="Times New Roman" w:hAnsi="Times New Roman" w:cs="Times New Roman"/>
          <w:sz w:val="24"/>
          <w:szCs w:val="24"/>
        </w:rPr>
        <w:t>Kehtiv § 153 nõuded ühinemise tingimuste kontrollile</w:t>
      </w:r>
      <w:r w:rsidR="05F42443" w:rsidRPr="00B92E7F">
        <w:rPr>
          <w:rFonts w:ascii="Times New Roman" w:hAnsi="Times New Roman" w:cs="Times New Roman"/>
          <w:sz w:val="24"/>
          <w:szCs w:val="24"/>
        </w:rPr>
        <w:t>.</w:t>
      </w:r>
    </w:p>
    <w:p w14:paraId="28A125F1" w14:textId="75DD1B79" w:rsidR="251BA445" w:rsidRPr="00B92E7F" w:rsidRDefault="251BA445" w:rsidP="00B92E7F">
      <w:pPr>
        <w:spacing w:after="0" w:line="240" w:lineRule="auto"/>
        <w:jc w:val="both"/>
        <w:rPr>
          <w:rFonts w:ascii="Times New Roman" w:hAnsi="Times New Roman" w:cs="Times New Roman"/>
          <w:sz w:val="24"/>
          <w:szCs w:val="24"/>
        </w:rPr>
      </w:pPr>
    </w:p>
    <w:p w14:paraId="51DE2E31" w14:textId="7F86D906"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sissejuhatava lauseosa muutmine. </w:t>
      </w:r>
      <w:r w:rsidR="0BF1C903" w:rsidRPr="00B92E7F">
        <w:rPr>
          <w:rFonts w:ascii="Times New Roman" w:hAnsi="Times New Roman" w:cs="Times New Roman"/>
          <w:sz w:val="24"/>
          <w:szCs w:val="24"/>
        </w:rPr>
        <w:t xml:space="preserve">Lõike sissejuhatava lauseosa kohaselt peab ühendatava fondi depositoorium või vandeaudiitor kontrollima täiendavalt lauseosale järgnevaid ühinemislepingu tingimusi. </w:t>
      </w:r>
      <w:r w:rsidR="339C5D5E" w:rsidRPr="00B92E7F">
        <w:rPr>
          <w:rFonts w:ascii="Times New Roman" w:hAnsi="Times New Roman" w:cs="Times New Roman"/>
          <w:sz w:val="24"/>
          <w:szCs w:val="24"/>
        </w:rPr>
        <w:t xml:space="preserve">Tulenevalt audiitori aruande kohustuslikkuse nõude väljajätmisest (vt analoogselt KAS § 67 </w:t>
      </w:r>
      <w:r w:rsidR="36A34EE7" w:rsidRPr="00B92E7F">
        <w:rPr>
          <w:rFonts w:ascii="Times New Roman" w:hAnsi="Times New Roman" w:cs="Times New Roman"/>
          <w:sz w:val="24"/>
          <w:szCs w:val="24"/>
        </w:rPr>
        <w:t>kehtetuks tunnistamise</w:t>
      </w:r>
      <w:r w:rsidR="339C5D5E" w:rsidRPr="00B92E7F">
        <w:rPr>
          <w:rFonts w:ascii="Times New Roman" w:hAnsi="Times New Roman" w:cs="Times New Roman"/>
          <w:sz w:val="24"/>
          <w:szCs w:val="24"/>
        </w:rPr>
        <w:t xml:space="preserve"> selgitusi), jäetakse § 153 lõike 2 sissejuhatavast lauseosas välja sõnad ,,või vandeaudiitor”. </w:t>
      </w:r>
    </w:p>
    <w:p w14:paraId="1086C83F" w14:textId="525727A0" w:rsidR="251BA445" w:rsidRPr="00B92E7F" w:rsidRDefault="251BA445" w:rsidP="00B92E7F">
      <w:pPr>
        <w:spacing w:after="0" w:line="240" w:lineRule="auto"/>
        <w:jc w:val="both"/>
        <w:rPr>
          <w:rFonts w:ascii="Times New Roman" w:hAnsi="Times New Roman" w:cs="Times New Roman"/>
          <w:b/>
          <w:bCs/>
          <w:sz w:val="24"/>
          <w:szCs w:val="24"/>
        </w:rPr>
      </w:pPr>
    </w:p>
    <w:p w14:paraId="019CE0DE" w14:textId="2F21DD79"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kehtetuks tunnistamine. </w:t>
      </w:r>
      <w:r w:rsidR="1FADD7B0" w:rsidRPr="00B92E7F">
        <w:rPr>
          <w:rFonts w:ascii="Times New Roman" w:hAnsi="Times New Roman" w:cs="Times New Roman"/>
          <w:sz w:val="24"/>
          <w:szCs w:val="24"/>
        </w:rPr>
        <w:t xml:space="preserve">Seni kehtinud lõige 3 sätestas, et ühinemislepingu tingimuste kontrollimiseks võib mitme või kõigi ühinevate fondide jaoks olla määratud üks või mitu ühist vandeaudiitorit. </w:t>
      </w:r>
      <w:r w:rsidR="6ADAF6A2" w:rsidRPr="00B92E7F">
        <w:rPr>
          <w:rFonts w:ascii="Times New Roman" w:hAnsi="Times New Roman" w:cs="Times New Roman"/>
          <w:sz w:val="24"/>
          <w:szCs w:val="24"/>
        </w:rPr>
        <w:t xml:space="preserve">Kuivõrd seadusest kaotatakse audiitori aruande kohustuslikkuse nõue (vt analoogselt § 67 </w:t>
      </w:r>
      <w:r w:rsidR="67051507" w:rsidRPr="00B92E7F">
        <w:rPr>
          <w:rFonts w:ascii="Times New Roman" w:hAnsi="Times New Roman" w:cs="Times New Roman"/>
          <w:sz w:val="24"/>
          <w:szCs w:val="24"/>
        </w:rPr>
        <w:t>kehtetuks tunnistamise selgitusi), tunnistatakse § 153 lõige 3 kehtetuks</w:t>
      </w:r>
      <w:r w:rsidR="4669D9CC" w:rsidRPr="00B92E7F">
        <w:rPr>
          <w:rFonts w:ascii="Times New Roman" w:hAnsi="Times New Roman" w:cs="Times New Roman"/>
          <w:sz w:val="24"/>
          <w:szCs w:val="24"/>
        </w:rPr>
        <w:t xml:space="preserve"> ning antakse lõikega 5 Finantsinspektsioonile õigus otsustada audiitori määramise vajadus, sealhulgas auditeerimise täpne kord. </w:t>
      </w:r>
    </w:p>
    <w:p w14:paraId="1335788D" w14:textId="65F986CD" w:rsidR="251BA445" w:rsidRPr="00B92E7F" w:rsidRDefault="251BA445" w:rsidP="00B92E7F">
      <w:pPr>
        <w:spacing w:after="0" w:line="240" w:lineRule="auto"/>
        <w:jc w:val="both"/>
        <w:rPr>
          <w:rFonts w:ascii="Times New Roman" w:hAnsi="Times New Roman" w:cs="Times New Roman"/>
          <w:b/>
          <w:bCs/>
          <w:sz w:val="24"/>
          <w:szCs w:val="24"/>
        </w:rPr>
      </w:pPr>
    </w:p>
    <w:p w14:paraId="79C98401" w14:textId="7BE3C4EB"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w:t>
      </w:r>
      <w:r w:rsidR="69F02B3A" w:rsidRPr="00B92E7F">
        <w:rPr>
          <w:rFonts w:ascii="Times New Roman" w:hAnsi="Times New Roman" w:cs="Times New Roman"/>
          <w:b/>
          <w:bCs/>
          <w:sz w:val="24"/>
          <w:szCs w:val="24"/>
        </w:rPr>
        <w:t xml:space="preserve">muutmine. </w:t>
      </w:r>
      <w:r w:rsidR="69F02B3A" w:rsidRPr="00B92E7F">
        <w:rPr>
          <w:rFonts w:ascii="Times New Roman" w:hAnsi="Times New Roman" w:cs="Times New Roman"/>
          <w:sz w:val="24"/>
          <w:szCs w:val="24"/>
        </w:rPr>
        <w:t xml:space="preserve">Lõike 4 esimese lause kohaselt peab </w:t>
      </w:r>
      <w:r w:rsidR="578FA282" w:rsidRPr="00B92E7F">
        <w:rPr>
          <w:rFonts w:ascii="Times New Roman" w:hAnsi="Times New Roman" w:cs="Times New Roman"/>
          <w:sz w:val="24"/>
          <w:szCs w:val="24"/>
        </w:rPr>
        <w:t>lõikes 2 nimetatud ühinemislepingute kontrolli kohta depositoorium või vandeaudiitor koostama kirjaliku aruande, mille fondivalitseja peab tegema ühendatava ja ühendava fondi osakuomanikele või aktsionäridele ja Finantsinspektsioonile nende nõudmisel kättesaadavaks tasuta. Lõike teise lause kohaselt</w:t>
      </w:r>
      <w:r w:rsidR="148654BD" w:rsidRPr="00B92E7F">
        <w:rPr>
          <w:rFonts w:ascii="Times New Roman" w:hAnsi="Times New Roman" w:cs="Times New Roman"/>
          <w:sz w:val="24"/>
          <w:szCs w:val="24"/>
        </w:rPr>
        <w:t xml:space="preserve">, kohaldatakse aruandele äriseadustiku </w:t>
      </w:r>
      <w:r w:rsidR="148654BD" w:rsidRPr="00B92E7F">
        <w:rPr>
          <w:rFonts w:ascii="Times New Roman" w:eastAsia="Calibri" w:hAnsi="Times New Roman" w:cs="Times New Roman"/>
          <w:sz w:val="24"/>
          <w:szCs w:val="24"/>
        </w:rPr>
        <w:t>§ 396 lõigetes 2</w:t>
      </w:r>
      <w:r w:rsidR="148654BD" w:rsidRPr="00B92E7F">
        <w:rPr>
          <w:rFonts w:ascii="Times New Roman" w:eastAsia="Calibri" w:hAnsi="Times New Roman" w:cs="Times New Roman"/>
          <w:sz w:val="24"/>
          <w:szCs w:val="24"/>
          <w:vertAlign w:val="superscript"/>
        </w:rPr>
        <w:t>2</w:t>
      </w:r>
      <w:r w:rsidR="148654BD" w:rsidRPr="00B92E7F">
        <w:rPr>
          <w:rFonts w:ascii="Times New Roman" w:eastAsia="Calibri" w:hAnsi="Times New Roman" w:cs="Times New Roman"/>
          <w:sz w:val="24"/>
          <w:szCs w:val="24"/>
        </w:rPr>
        <w:t>–4 sätestatut, kui kontrolli teostab vandeaudiitor. Tulenevalt audiitori aruande kohustuslikkuse nõude väljajätmisest (vt analoogselt KAS § 67 kehtet</w:t>
      </w:r>
      <w:r w:rsidR="06955F73" w:rsidRPr="00B92E7F">
        <w:rPr>
          <w:rFonts w:ascii="Times New Roman" w:eastAsia="Calibri" w:hAnsi="Times New Roman" w:cs="Times New Roman"/>
          <w:sz w:val="24"/>
          <w:szCs w:val="24"/>
        </w:rPr>
        <w:t xml:space="preserve">uks tunnistamise selgitusi), </w:t>
      </w:r>
      <w:r w:rsidR="043EC080" w:rsidRPr="00B92E7F">
        <w:rPr>
          <w:rFonts w:ascii="Times New Roman" w:eastAsia="Calibri" w:hAnsi="Times New Roman" w:cs="Times New Roman"/>
          <w:sz w:val="24"/>
          <w:szCs w:val="24"/>
        </w:rPr>
        <w:t>jäetakse lõike 4 esimesest lausest välja vandeaudiitori element ning lõike teine lause viiakse üle uude lõikesse 5 teise lausena</w:t>
      </w:r>
      <w:r w:rsidR="73C7AECD" w:rsidRPr="00B92E7F">
        <w:rPr>
          <w:rFonts w:ascii="Times New Roman" w:eastAsia="Calibri" w:hAnsi="Times New Roman" w:cs="Times New Roman"/>
          <w:sz w:val="24"/>
          <w:szCs w:val="24"/>
        </w:rPr>
        <w:t xml:space="preserve">, </w:t>
      </w:r>
      <w:r w:rsidR="73C7AECD" w:rsidRPr="00B92E7F">
        <w:rPr>
          <w:rFonts w:ascii="Times New Roman" w:hAnsi="Times New Roman" w:cs="Times New Roman"/>
          <w:sz w:val="24"/>
          <w:szCs w:val="24"/>
        </w:rPr>
        <w:t>et selgemalt väljendada järelevalveasutuse õigust määrata vajaduse korral audiitor</w:t>
      </w:r>
      <w:r w:rsidR="1B548DD3" w:rsidRPr="00B92E7F">
        <w:rPr>
          <w:rFonts w:ascii="Times New Roman" w:hAnsi="Times New Roman" w:cs="Times New Roman"/>
          <w:sz w:val="24"/>
          <w:szCs w:val="24"/>
        </w:rPr>
        <w:t xml:space="preserve"> ning nõudeid, mida ta peab aruande koostamisel järgima. </w:t>
      </w:r>
    </w:p>
    <w:p w14:paraId="4B59BCD6" w14:textId="72738A38" w:rsidR="251BA445" w:rsidRPr="00B92E7F" w:rsidRDefault="251BA445" w:rsidP="00B92E7F">
      <w:pPr>
        <w:spacing w:after="0" w:line="240" w:lineRule="auto"/>
        <w:jc w:val="both"/>
        <w:rPr>
          <w:rFonts w:ascii="Times New Roman" w:hAnsi="Times New Roman" w:cs="Times New Roman"/>
          <w:b/>
          <w:bCs/>
          <w:sz w:val="24"/>
          <w:szCs w:val="24"/>
        </w:rPr>
      </w:pPr>
    </w:p>
    <w:p w14:paraId="0A5389AF" w14:textId="6111BCAA"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5.</w:t>
      </w:r>
      <w:r w:rsidR="07787C81" w:rsidRPr="00B92E7F">
        <w:rPr>
          <w:rFonts w:ascii="Times New Roman" w:hAnsi="Times New Roman" w:cs="Times New Roman"/>
          <w:b/>
          <w:bCs/>
          <w:sz w:val="24"/>
          <w:szCs w:val="24"/>
        </w:rPr>
        <w:t xml:space="preserve"> </w:t>
      </w:r>
      <w:r w:rsidR="07787C81" w:rsidRPr="00B92E7F">
        <w:rPr>
          <w:rFonts w:ascii="Times New Roman" w:hAnsi="Times New Roman" w:cs="Times New Roman"/>
          <w:sz w:val="24"/>
          <w:szCs w:val="24"/>
        </w:rPr>
        <w:t xml:space="preserve">Uue lõike esimese lause kohaselt võib </w:t>
      </w:r>
      <w:r w:rsidR="58FA76FC" w:rsidRPr="00B92E7F">
        <w:rPr>
          <w:rFonts w:ascii="Times New Roman" w:hAnsi="Times New Roman" w:cs="Times New Roman"/>
          <w:sz w:val="24"/>
          <w:szCs w:val="24"/>
        </w:rPr>
        <w:t xml:space="preserve">Finantsinspektsioon vaatamata ÄS § 394 lõikes 2 sätestatule määrata </w:t>
      </w:r>
      <w:r w:rsidR="67B40512" w:rsidRPr="00B92E7F">
        <w:rPr>
          <w:rFonts w:ascii="Times New Roman" w:hAnsi="Times New Roman" w:cs="Times New Roman"/>
          <w:sz w:val="24"/>
          <w:szCs w:val="24"/>
        </w:rPr>
        <w:t>vande</w:t>
      </w:r>
      <w:r w:rsidR="58FA76FC" w:rsidRPr="00B92E7F">
        <w:rPr>
          <w:rFonts w:ascii="Times New Roman" w:hAnsi="Times New Roman" w:cs="Times New Roman"/>
          <w:sz w:val="24"/>
          <w:szCs w:val="24"/>
        </w:rPr>
        <w:t xml:space="preserve">audiitori ning nõuda </w:t>
      </w:r>
      <w:r w:rsidR="1F3C704C" w:rsidRPr="00B92E7F">
        <w:rPr>
          <w:rFonts w:ascii="Times New Roman" w:hAnsi="Times New Roman" w:cs="Times New Roman"/>
          <w:sz w:val="24"/>
          <w:szCs w:val="24"/>
        </w:rPr>
        <w:t>vande</w:t>
      </w:r>
      <w:r w:rsidR="58FA76FC" w:rsidRPr="00B92E7F">
        <w:rPr>
          <w:rFonts w:ascii="Times New Roman" w:hAnsi="Times New Roman" w:cs="Times New Roman"/>
          <w:sz w:val="24"/>
          <w:szCs w:val="24"/>
        </w:rPr>
        <w:t xml:space="preserve">audiitorilt ühinemislepingu ja -aruande kontrollimise kohta aruande esitamist. </w:t>
      </w:r>
      <w:r w:rsidR="176CE265" w:rsidRPr="00B92E7F">
        <w:rPr>
          <w:rFonts w:ascii="Times New Roman" w:hAnsi="Times New Roman" w:cs="Times New Roman"/>
          <w:sz w:val="24"/>
          <w:szCs w:val="24"/>
        </w:rPr>
        <w:t>Lõike 5 teine lause on lõike 4 teine lause, mis audiitori aruande kohustuslikkuse nõude väljajätmise tulemusel tuuakse üle lõikesse 5</w:t>
      </w:r>
      <w:r w:rsidR="337BC750" w:rsidRPr="00B92E7F">
        <w:rPr>
          <w:rFonts w:ascii="Times New Roman" w:hAnsi="Times New Roman" w:cs="Times New Roman"/>
          <w:sz w:val="24"/>
          <w:szCs w:val="24"/>
        </w:rPr>
        <w:t xml:space="preserve"> (vt IFS § 153 lõike 4 muutmise selgitusi).</w:t>
      </w:r>
    </w:p>
    <w:p w14:paraId="1366D34B" w14:textId="6AEAABD8" w:rsidR="251BA445" w:rsidRPr="00B92E7F" w:rsidRDefault="251BA445" w:rsidP="00B92E7F">
      <w:pPr>
        <w:spacing w:after="0" w:line="240" w:lineRule="auto"/>
        <w:jc w:val="both"/>
        <w:rPr>
          <w:rFonts w:ascii="Times New Roman" w:hAnsi="Times New Roman" w:cs="Times New Roman"/>
          <w:b/>
          <w:bCs/>
          <w:sz w:val="24"/>
          <w:szCs w:val="24"/>
        </w:rPr>
      </w:pPr>
    </w:p>
    <w:p w14:paraId="7218D12C" w14:textId="0408EC11"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235. </w:t>
      </w:r>
      <w:r w:rsidRPr="00B92E7F">
        <w:rPr>
          <w:rFonts w:ascii="Times New Roman" w:hAnsi="Times New Roman" w:cs="Times New Roman"/>
          <w:sz w:val="24"/>
          <w:szCs w:val="24"/>
        </w:rPr>
        <w:t xml:space="preserve">Kehtiv § 235 reguleerib määratud väljamaksetega tööandja pensionifondi ühinemist. </w:t>
      </w:r>
    </w:p>
    <w:p w14:paraId="21D4FFC0" w14:textId="13C88A3B" w:rsidR="251BA445" w:rsidRPr="00B92E7F" w:rsidRDefault="251BA445" w:rsidP="00B92E7F">
      <w:pPr>
        <w:spacing w:after="0" w:line="240" w:lineRule="auto"/>
        <w:jc w:val="both"/>
        <w:rPr>
          <w:rFonts w:ascii="Times New Roman" w:hAnsi="Times New Roman" w:cs="Times New Roman"/>
          <w:sz w:val="24"/>
          <w:szCs w:val="24"/>
        </w:rPr>
      </w:pPr>
    </w:p>
    <w:p w14:paraId="0E176798" w14:textId="7D860290" w:rsidR="251BA445"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5 kehtetuks tunnistamine. </w:t>
      </w:r>
      <w:r w:rsidR="1D801B9B" w:rsidRPr="00B92E7F">
        <w:rPr>
          <w:rFonts w:ascii="Times New Roman" w:hAnsi="Times New Roman" w:cs="Times New Roman"/>
          <w:sz w:val="24"/>
          <w:szCs w:val="24"/>
        </w:rPr>
        <w:t>Seni kehtinud lõike 5 kohaselt tuli määratud väljamaksetega tööandja pensionifondide ühinemislepingu vandeaudiitori aruandes anda arvamus selle kohta</w:t>
      </w:r>
      <w:r w:rsidR="00282383" w:rsidRPr="00B92E7F">
        <w:rPr>
          <w:rFonts w:ascii="Times New Roman" w:hAnsi="Times New Roman" w:cs="Times New Roman"/>
          <w:sz w:val="24"/>
          <w:szCs w:val="24"/>
        </w:rPr>
        <w:t>, kas ühendaval või asutataval fondil on nõuetekohased tehnilised eraldised ja neile vastav vara. Lõige tunnistatakse kehtetuks tulenevalt audiitori aruande kohustuslikkuse väljajätmisest seadusest (vt analoogselt KAS § 67 muutmise selgitusi</w:t>
      </w:r>
      <w:r w:rsidR="5A9DA3A8" w:rsidRPr="00B92E7F">
        <w:rPr>
          <w:rFonts w:ascii="Times New Roman" w:hAnsi="Times New Roman" w:cs="Times New Roman"/>
          <w:sz w:val="24"/>
          <w:szCs w:val="24"/>
        </w:rPr>
        <w:t>)</w:t>
      </w:r>
      <w:r w:rsidR="69549132" w:rsidRPr="00B92E7F">
        <w:rPr>
          <w:rFonts w:ascii="Times New Roman" w:hAnsi="Times New Roman" w:cs="Times New Roman"/>
          <w:sz w:val="24"/>
          <w:szCs w:val="24"/>
        </w:rPr>
        <w:t xml:space="preserve">  ning</w:t>
      </w:r>
      <w:r w:rsidR="4071C561" w:rsidRPr="00B92E7F">
        <w:rPr>
          <w:rFonts w:ascii="Times New Roman" w:hAnsi="Times New Roman" w:cs="Times New Roman"/>
          <w:sz w:val="24"/>
          <w:szCs w:val="24"/>
        </w:rPr>
        <w:t xml:space="preserve"> </w:t>
      </w:r>
      <w:r w:rsidR="0D74BC95" w:rsidRPr="00B92E7F">
        <w:rPr>
          <w:rFonts w:ascii="Times New Roman" w:hAnsi="Times New Roman" w:cs="Times New Roman"/>
          <w:sz w:val="24"/>
          <w:szCs w:val="24"/>
        </w:rPr>
        <w:t>sõnast</w:t>
      </w:r>
      <w:r w:rsidR="4071C561" w:rsidRPr="00B92E7F">
        <w:rPr>
          <w:rFonts w:ascii="Times New Roman" w:hAnsi="Times New Roman" w:cs="Times New Roman"/>
          <w:sz w:val="24"/>
          <w:szCs w:val="24"/>
        </w:rPr>
        <w:t>atakse</w:t>
      </w:r>
      <w:r w:rsidR="23BB9FCD" w:rsidRPr="00B92E7F">
        <w:rPr>
          <w:rFonts w:ascii="Times New Roman" w:hAnsi="Times New Roman" w:cs="Times New Roman"/>
          <w:sz w:val="24"/>
          <w:szCs w:val="24"/>
        </w:rPr>
        <w:t xml:space="preserve"> § 236 </w:t>
      </w:r>
      <w:r w:rsidR="4071C561" w:rsidRPr="00B92E7F">
        <w:rPr>
          <w:rFonts w:ascii="Times New Roman" w:hAnsi="Times New Roman" w:cs="Times New Roman"/>
          <w:sz w:val="24"/>
          <w:szCs w:val="24"/>
        </w:rPr>
        <w:t>lõike</w:t>
      </w:r>
      <w:r w:rsidR="57009203" w:rsidRPr="00B92E7F">
        <w:rPr>
          <w:rFonts w:ascii="Times New Roman" w:hAnsi="Times New Roman" w:cs="Times New Roman"/>
          <w:sz w:val="24"/>
          <w:szCs w:val="24"/>
        </w:rPr>
        <w:t>s</w:t>
      </w:r>
      <w:r w:rsidR="23BB9FCD" w:rsidRPr="00B92E7F">
        <w:rPr>
          <w:rFonts w:ascii="Times New Roman" w:hAnsi="Times New Roman" w:cs="Times New Roman"/>
          <w:sz w:val="24"/>
          <w:szCs w:val="24"/>
        </w:rPr>
        <w:t xml:space="preserve"> 1</w:t>
      </w:r>
      <w:r w:rsidR="23BB9FCD" w:rsidRPr="00B92E7F">
        <w:rPr>
          <w:rFonts w:ascii="Times New Roman" w:hAnsi="Times New Roman" w:cs="Times New Roman"/>
          <w:sz w:val="24"/>
          <w:szCs w:val="24"/>
          <w:vertAlign w:val="superscript"/>
        </w:rPr>
        <w:t>1</w:t>
      </w:r>
      <w:r w:rsidR="4071C561" w:rsidRPr="00B92E7F">
        <w:rPr>
          <w:rFonts w:ascii="Times New Roman" w:hAnsi="Times New Roman" w:cs="Times New Roman"/>
          <w:sz w:val="24"/>
          <w:szCs w:val="24"/>
        </w:rPr>
        <w:t xml:space="preserve"> </w:t>
      </w:r>
      <w:r w:rsidR="6D697F22" w:rsidRPr="00B92E7F">
        <w:rPr>
          <w:rFonts w:ascii="Times New Roman" w:hAnsi="Times New Roman" w:cs="Times New Roman"/>
          <w:sz w:val="24"/>
          <w:szCs w:val="24"/>
        </w:rPr>
        <w:lastRenderedPageBreak/>
        <w:t xml:space="preserve">ümber </w:t>
      </w:r>
      <w:r w:rsidR="4071C561" w:rsidRPr="00B92E7F">
        <w:rPr>
          <w:rFonts w:ascii="Times New Roman" w:hAnsi="Times New Roman" w:cs="Times New Roman"/>
          <w:sz w:val="24"/>
          <w:szCs w:val="24"/>
        </w:rPr>
        <w:t>Finantsinspektsiooni õigusega</w:t>
      </w:r>
      <w:r w:rsidR="7D5B17F0" w:rsidRPr="00B92E7F">
        <w:rPr>
          <w:rFonts w:ascii="Times New Roman" w:hAnsi="Times New Roman" w:cs="Times New Roman"/>
          <w:sz w:val="24"/>
          <w:szCs w:val="24"/>
        </w:rPr>
        <w:t xml:space="preserve"> määrata vajaduse korral audiitor ning </w:t>
      </w:r>
      <w:r w:rsidR="4F699BA8" w:rsidRPr="00B92E7F">
        <w:rPr>
          <w:rFonts w:ascii="Times New Roman" w:hAnsi="Times New Roman" w:cs="Times New Roman"/>
          <w:sz w:val="24"/>
          <w:szCs w:val="24"/>
        </w:rPr>
        <w:t xml:space="preserve">nõuda audiitorilt oma arvamuses samasisulise hinnangu andmist, nagu sätestas lõige 5. </w:t>
      </w:r>
    </w:p>
    <w:p w14:paraId="72D3FE03" w14:textId="2FDCD4A0" w:rsidR="2BE43852" w:rsidRPr="00B92E7F" w:rsidRDefault="2BE43852" w:rsidP="00B92E7F">
      <w:pPr>
        <w:spacing w:after="0" w:line="240" w:lineRule="auto"/>
        <w:jc w:val="both"/>
        <w:rPr>
          <w:rFonts w:ascii="Times New Roman" w:hAnsi="Times New Roman" w:cs="Times New Roman"/>
          <w:sz w:val="24"/>
          <w:szCs w:val="24"/>
        </w:rPr>
      </w:pPr>
    </w:p>
    <w:p w14:paraId="082490E8" w14:textId="703D067B"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236. </w:t>
      </w:r>
      <w:r w:rsidRPr="00B92E7F">
        <w:rPr>
          <w:rFonts w:ascii="Times New Roman" w:hAnsi="Times New Roman" w:cs="Times New Roman"/>
          <w:sz w:val="24"/>
          <w:szCs w:val="24"/>
        </w:rPr>
        <w:t>Kehtiv § 236 sätestab nõuded määratud väljamaksetega tööandja pensionifondi ühinemisloa taotlemisele.</w:t>
      </w:r>
    </w:p>
    <w:p w14:paraId="149880CF" w14:textId="1CB8A6DC" w:rsidR="251BA445" w:rsidRPr="00B92E7F" w:rsidRDefault="251BA445" w:rsidP="00B92E7F">
      <w:pPr>
        <w:spacing w:after="0" w:line="240" w:lineRule="auto"/>
        <w:jc w:val="both"/>
        <w:rPr>
          <w:rFonts w:ascii="Times New Roman" w:hAnsi="Times New Roman" w:cs="Times New Roman"/>
          <w:b/>
          <w:bCs/>
          <w:sz w:val="24"/>
          <w:szCs w:val="24"/>
        </w:rPr>
      </w:pPr>
    </w:p>
    <w:p w14:paraId="7A91BB20" w14:textId="2E1BC4DD"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punkti 3 kehtetuks tunnistamine. </w:t>
      </w:r>
      <w:r w:rsidR="0467DD24" w:rsidRPr="00B92E7F">
        <w:rPr>
          <w:rFonts w:ascii="Times New Roman" w:hAnsi="Times New Roman" w:cs="Times New Roman"/>
          <w:sz w:val="24"/>
          <w:szCs w:val="24"/>
        </w:rPr>
        <w:t>Seni kehtinud lõike 1 punkti 3 kohaselt tuli määratud väljamaksetega tööandja pensionifondi ühinemiseks esitada lisaks muudele dokumentidele ka IFS § 235 lõikes 5 nimetatud vandeaudiitori aruanne. Kuivõrd</w:t>
      </w:r>
      <w:r w:rsidR="7E3C9C0E" w:rsidRPr="00B92E7F">
        <w:rPr>
          <w:rFonts w:ascii="Times New Roman" w:hAnsi="Times New Roman" w:cs="Times New Roman"/>
          <w:sz w:val="24"/>
          <w:szCs w:val="24"/>
        </w:rPr>
        <w:t xml:space="preserve"> eelnimetatud säte tunnistatakse kehtetuks ning seadusest jäetakse välja audiitori aruande kohustuslikkuse nõue, tunnistatakse ka lõike 1 punkt 3 kehtetuks (vt IFS § 235 lõike 5 ning ana</w:t>
      </w:r>
      <w:r w:rsidR="61C69FB4" w:rsidRPr="00B92E7F">
        <w:rPr>
          <w:rFonts w:ascii="Times New Roman" w:hAnsi="Times New Roman" w:cs="Times New Roman"/>
          <w:sz w:val="24"/>
          <w:szCs w:val="24"/>
        </w:rPr>
        <w:t xml:space="preserve">loogselt </w:t>
      </w:r>
      <w:r w:rsidR="7E3C9C0E" w:rsidRPr="00B92E7F">
        <w:rPr>
          <w:rFonts w:ascii="Times New Roman" w:hAnsi="Times New Roman" w:cs="Times New Roman"/>
          <w:sz w:val="24"/>
          <w:szCs w:val="24"/>
        </w:rPr>
        <w:t>KAS § 67 kehtetuks tunnistamise</w:t>
      </w:r>
      <w:r w:rsidR="47111862" w:rsidRPr="00B92E7F">
        <w:rPr>
          <w:rFonts w:ascii="Times New Roman" w:hAnsi="Times New Roman" w:cs="Times New Roman"/>
          <w:sz w:val="24"/>
          <w:szCs w:val="24"/>
        </w:rPr>
        <w:t xml:space="preserve"> selgitusi). </w:t>
      </w:r>
    </w:p>
    <w:p w14:paraId="7F02FD26" w14:textId="59258F4F" w:rsidR="251BA445" w:rsidRPr="00B92E7F" w:rsidRDefault="251BA445" w:rsidP="00B92E7F">
      <w:pPr>
        <w:spacing w:after="0" w:line="240" w:lineRule="auto"/>
        <w:jc w:val="both"/>
        <w:rPr>
          <w:rFonts w:ascii="Times New Roman" w:hAnsi="Times New Roman" w:cs="Times New Roman"/>
          <w:b/>
          <w:bCs/>
          <w:sz w:val="24"/>
          <w:szCs w:val="24"/>
        </w:rPr>
      </w:pPr>
    </w:p>
    <w:p w14:paraId="5AB33308" w14:textId="0259B40C"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22E09177" w:rsidRPr="00B92E7F">
        <w:rPr>
          <w:rFonts w:ascii="Times New Roman" w:hAnsi="Times New Roman" w:cs="Times New Roman"/>
          <w:sz w:val="24"/>
          <w:szCs w:val="24"/>
        </w:rPr>
        <w:t xml:space="preserve">Uue lõike esimese lause kohaselt võib Finantsinspektsioon vaatamata ÄS § 394 lõikes 2 sätestatule määrata </w:t>
      </w:r>
      <w:r w:rsidR="5C5D76FA" w:rsidRPr="00B92E7F">
        <w:rPr>
          <w:rFonts w:ascii="Times New Roman" w:hAnsi="Times New Roman" w:cs="Times New Roman"/>
          <w:sz w:val="24"/>
          <w:szCs w:val="24"/>
        </w:rPr>
        <w:t>vande</w:t>
      </w:r>
      <w:r w:rsidR="22E09177" w:rsidRPr="00B92E7F">
        <w:rPr>
          <w:rFonts w:ascii="Times New Roman" w:hAnsi="Times New Roman" w:cs="Times New Roman"/>
          <w:sz w:val="24"/>
          <w:szCs w:val="24"/>
        </w:rPr>
        <w:t xml:space="preserve">audiitori ning nõuda </w:t>
      </w:r>
      <w:r w:rsidR="1BF9F963" w:rsidRPr="00B92E7F">
        <w:rPr>
          <w:rFonts w:ascii="Times New Roman" w:hAnsi="Times New Roman" w:cs="Times New Roman"/>
          <w:sz w:val="24"/>
          <w:szCs w:val="24"/>
        </w:rPr>
        <w:t>vande</w:t>
      </w:r>
      <w:r w:rsidR="22E09177" w:rsidRPr="00B92E7F">
        <w:rPr>
          <w:rFonts w:ascii="Times New Roman" w:hAnsi="Times New Roman" w:cs="Times New Roman"/>
          <w:sz w:val="24"/>
          <w:szCs w:val="24"/>
        </w:rPr>
        <w:t>audiitorilt ühinemislepingu ja -aruande kontrollimise kohta aruande esitamist. Lõike</w:t>
      </w:r>
      <w:r w:rsidR="751D1688" w:rsidRPr="00B92E7F">
        <w:rPr>
          <w:rFonts w:ascii="Times New Roman" w:hAnsi="Times New Roman" w:cs="Times New Roman"/>
          <w:sz w:val="24"/>
          <w:szCs w:val="24"/>
        </w:rPr>
        <w:t xml:space="preserve"> teise lausega võetaks üle seni § 235 lõikes 5 sätestatud nõuded andmetele, mida </w:t>
      </w:r>
      <w:r w:rsidR="2A09413E" w:rsidRPr="00B92E7F">
        <w:rPr>
          <w:rFonts w:ascii="Times New Roman" w:hAnsi="Times New Roman" w:cs="Times New Roman"/>
          <w:sz w:val="24"/>
          <w:szCs w:val="24"/>
        </w:rPr>
        <w:t>vande</w:t>
      </w:r>
      <w:r w:rsidR="751D1688" w:rsidRPr="00B92E7F">
        <w:rPr>
          <w:rFonts w:ascii="Times New Roman" w:hAnsi="Times New Roman" w:cs="Times New Roman"/>
          <w:sz w:val="24"/>
          <w:szCs w:val="24"/>
        </w:rPr>
        <w:t>audiitor peab oma aruandes kajastama (vt IFS § 235 lõike 5 kehtetuks tunnistamise selgit</w:t>
      </w:r>
      <w:r w:rsidR="1732549A" w:rsidRPr="00B92E7F">
        <w:rPr>
          <w:rFonts w:ascii="Times New Roman" w:hAnsi="Times New Roman" w:cs="Times New Roman"/>
          <w:sz w:val="24"/>
          <w:szCs w:val="24"/>
        </w:rPr>
        <w:t xml:space="preserve">usi). </w:t>
      </w:r>
    </w:p>
    <w:p w14:paraId="71E98E91" w14:textId="0DD09CAB" w:rsidR="251BA445" w:rsidRPr="00B92E7F" w:rsidRDefault="251BA445" w:rsidP="00B92E7F">
      <w:pPr>
        <w:spacing w:after="0" w:line="240" w:lineRule="auto"/>
        <w:jc w:val="both"/>
        <w:rPr>
          <w:rFonts w:ascii="Times New Roman" w:hAnsi="Times New Roman" w:cs="Times New Roman"/>
          <w:b/>
          <w:bCs/>
          <w:sz w:val="24"/>
          <w:szCs w:val="24"/>
        </w:rPr>
      </w:pPr>
    </w:p>
    <w:p w14:paraId="74660865" w14:textId="40699C9A" w:rsidR="05F42443" w:rsidRPr="00B92E7F" w:rsidRDefault="05F42443"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Paragrahv</w:t>
      </w:r>
      <w:r w:rsidR="598F5085" w:rsidRPr="00B92E7F">
        <w:rPr>
          <w:rFonts w:ascii="Times New Roman" w:hAnsi="Times New Roman" w:cs="Times New Roman"/>
          <w:b/>
          <w:bCs/>
          <w:sz w:val="24"/>
          <w:szCs w:val="24"/>
        </w:rPr>
        <w:t xml:space="preserve">i 382 kehtetuks tunnistamine. </w:t>
      </w:r>
    </w:p>
    <w:p w14:paraId="3F00159C" w14:textId="38122281" w:rsidR="251BA445" w:rsidRPr="00B92E7F" w:rsidRDefault="251BA445" w:rsidP="00B92E7F">
      <w:pPr>
        <w:spacing w:after="0" w:line="240" w:lineRule="auto"/>
        <w:jc w:val="both"/>
        <w:rPr>
          <w:rFonts w:ascii="Times New Roman" w:hAnsi="Times New Roman" w:cs="Times New Roman"/>
          <w:b/>
          <w:bCs/>
          <w:sz w:val="24"/>
          <w:szCs w:val="24"/>
        </w:rPr>
      </w:pPr>
    </w:p>
    <w:p w14:paraId="37A1C640" w14:textId="4803D250" w:rsidR="33C42A8C" w:rsidRPr="00B92E7F" w:rsidRDefault="33C42A8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Seni kehtinud § 382 </w:t>
      </w:r>
      <w:r w:rsidR="6BB11AD7" w:rsidRPr="00B92E7F">
        <w:rPr>
          <w:rFonts w:ascii="Times New Roman" w:hAnsi="Times New Roman" w:cs="Times New Roman"/>
          <w:sz w:val="24"/>
          <w:szCs w:val="24"/>
        </w:rPr>
        <w:t xml:space="preserve">lõike 1 kohaselt tuli ühinemisel koostada ühinemisaruanne, mida pidi kontrollima vandeaudiitor. Lõike 2 kohaselt pidi vandeaudiitor andma oma aruandes arvamuse selle kohta, kas ühendav fondivalitseja vastab </w:t>
      </w:r>
      <w:proofErr w:type="spellStart"/>
      <w:r w:rsidR="6BB11AD7" w:rsidRPr="00B92E7F">
        <w:rPr>
          <w:rFonts w:ascii="Times New Roman" w:hAnsi="Times New Roman" w:cs="Times New Roman"/>
          <w:sz w:val="24"/>
          <w:szCs w:val="24"/>
        </w:rPr>
        <w:t>IFS-is</w:t>
      </w:r>
      <w:proofErr w:type="spellEnd"/>
      <w:r w:rsidR="6BB11AD7" w:rsidRPr="00B92E7F">
        <w:rPr>
          <w:rFonts w:ascii="Times New Roman" w:hAnsi="Times New Roman" w:cs="Times New Roman"/>
          <w:sz w:val="24"/>
          <w:szCs w:val="24"/>
        </w:rPr>
        <w:t xml:space="preserve"> sätestatud usaldatavusnõuetele. </w:t>
      </w:r>
      <w:r w:rsidR="259F4938" w:rsidRPr="00B92E7F">
        <w:rPr>
          <w:rFonts w:ascii="Times New Roman" w:hAnsi="Times New Roman" w:cs="Times New Roman"/>
          <w:sz w:val="24"/>
          <w:szCs w:val="24"/>
        </w:rPr>
        <w:t>Tulenevalt audiitori aruande kohustuslikkuse nõude väljajätmisest seadusest (vt analoogselt KAS § 67 kehtetuks tunnistamise selgitusi), tunnistatakse § 382 kehtetuks</w:t>
      </w:r>
      <w:r w:rsidR="5D19003D" w:rsidRPr="00B92E7F">
        <w:rPr>
          <w:rFonts w:ascii="Times New Roman" w:hAnsi="Times New Roman" w:cs="Times New Roman"/>
          <w:sz w:val="24"/>
          <w:szCs w:val="24"/>
        </w:rPr>
        <w:t>, kuid selle lõikes 2 sätestatud nõuded vandeaudiitori aruandele viiakse üle § 383 lõikesse 4 teise lausena</w:t>
      </w:r>
      <w:r w:rsidR="7F9D63CA" w:rsidRPr="00B92E7F">
        <w:rPr>
          <w:rFonts w:ascii="Times New Roman" w:hAnsi="Times New Roman" w:cs="Times New Roman"/>
          <w:sz w:val="24"/>
          <w:szCs w:val="24"/>
        </w:rPr>
        <w:t>, et selgemalt väljendada järelevalveasutuse õigust määrata vajaduse korral audiitor ning nõudeid, mida ta peab aruande koostamisel järgima.</w:t>
      </w:r>
    </w:p>
    <w:p w14:paraId="4F4BD9A0" w14:textId="0B8B1D95" w:rsidR="251BA445" w:rsidRPr="00B92E7F" w:rsidRDefault="251BA445" w:rsidP="00B92E7F">
      <w:pPr>
        <w:spacing w:after="0" w:line="240" w:lineRule="auto"/>
        <w:jc w:val="both"/>
        <w:rPr>
          <w:rFonts w:ascii="Times New Roman" w:hAnsi="Times New Roman" w:cs="Times New Roman"/>
          <w:sz w:val="24"/>
          <w:szCs w:val="24"/>
        </w:rPr>
      </w:pPr>
    </w:p>
    <w:p w14:paraId="7EFC89BF" w14:textId="47B15564" w:rsidR="598F5085" w:rsidRPr="00B92E7F" w:rsidRDefault="598F50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383. </w:t>
      </w:r>
      <w:r w:rsidRPr="00B92E7F">
        <w:rPr>
          <w:rFonts w:ascii="Times New Roman" w:hAnsi="Times New Roman" w:cs="Times New Roman"/>
          <w:sz w:val="24"/>
          <w:szCs w:val="24"/>
        </w:rPr>
        <w:t>Kehtiv § 383 sätestab nõuded fondivalitseja ühinemisloale.</w:t>
      </w:r>
    </w:p>
    <w:p w14:paraId="584DFD48" w14:textId="6CCABA1E" w:rsidR="251BA445" w:rsidRPr="00B92E7F" w:rsidRDefault="251BA445" w:rsidP="00B92E7F">
      <w:pPr>
        <w:spacing w:after="0" w:line="240" w:lineRule="auto"/>
        <w:jc w:val="both"/>
        <w:rPr>
          <w:rFonts w:ascii="Times New Roman" w:hAnsi="Times New Roman" w:cs="Times New Roman"/>
          <w:b/>
          <w:bCs/>
          <w:sz w:val="24"/>
          <w:szCs w:val="24"/>
        </w:rPr>
      </w:pPr>
    </w:p>
    <w:p w14:paraId="3F9203BE" w14:textId="29E4A54E"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punkti 4 kehtetuks tunnistamine. </w:t>
      </w:r>
      <w:r w:rsidR="4EE9E053" w:rsidRPr="00B92E7F">
        <w:rPr>
          <w:rFonts w:ascii="Times New Roman" w:hAnsi="Times New Roman" w:cs="Times New Roman"/>
          <w:sz w:val="24"/>
          <w:szCs w:val="24"/>
        </w:rPr>
        <w:t xml:space="preserve">Seni kehtinud lõike 1 punkti 4 kohaselt tuli fondivalitseja ühinemiseks esitada lisaks muudele dokumentidele ka vandeaudiitori aruanne. Kuivõrd seadusest </w:t>
      </w:r>
      <w:r w:rsidR="554D23B3" w:rsidRPr="00B92E7F">
        <w:rPr>
          <w:rFonts w:ascii="Times New Roman" w:hAnsi="Times New Roman" w:cs="Times New Roman"/>
          <w:sz w:val="24"/>
          <w:szCs w:val="24"/>
        </w:rPr>
        <w:t xml:space="preserve">jäetakse välja audiitori aruande kohustuslikkuse nõue, tunnistatakse ka lõike 1 punkt 4 kehtetuks (vt analoogselt KAS § 67 kehtetuks tunnistamise selgitusi). </w:t>
      </w:r>
    </w:p>
    <w:p w14:paraId="4282A21D" w14:textId="62FC34B4" w:rsidR="251BA445" w:rsidRPr="00B92E7F" w:rsidRDefault="251BA445" w:rsidP="00B92E7F">
      <w:pPr>
        <w:spacing w:after="0" w:line="240" w:lineRule="auto"/>
        <w:jc w:val="both"/>
        <w:rPr>
          <w:rFonts w:ascii="Times New Roman" w:hAnsi="Times New Roman" w:cs="Times New Roman"/>
          <w:b/>
          <w:bCs/>
          <w:sz w:val="24"/>
          <w:szCs w:val="24"/>
        </w:rPr>
      </w:pPr>
    </w:p>
    <w:p w14:paraId="7D1B53D2" w14:textId="7EF86EB7" w:rsidR="05F42443" w:rsidRPr="00B92E7F" w:rsidRDefault="05F424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4.</w:t>
      </w:r>
      <w:r w:rsidR="191AC561" w:rsidRPr="00B92E7F">
        <w:rPr>
          <w:rFonts w:ascii="Times New Roman" w:hAnsi="Times New Roman" w:cs="Times New Roman"/>
          <w:b/>
          <w:bCs/>
          <w:sz w:val="24"/>
          <w:szCs w:val="24"/>
        </w:rPr>
        <w:t xml:space="preserve"> </w:t>
      </w:r>
      <w:r w:rsidR="191AC561" w:rsidRPr="00B92E7F">
        <w:rPr>
          <w:rFonts w:ascii="Times New Roman" w:hAnsi="Times New Roman" w:cs="Times New Roman"/>
          <w:sz w:val="24"/>
          <w:szCs w:val="24"/>
        </w:rPr>
        <w:t xml:space="preserve">Uue lõike </w:t>
      </w:r>
      <w:r w:rsidR="1DF1C81C" w:rsidRPr="00B92E7F">
        <w:rPr>
          <w:rFonts w:ascii="Times New Roman" w:hAnsi="Times New Roman" w:cs="Times New Roman"/>
          <w:sz w:val="24"/>
          <w:szCs w:val="24"/>
        </w:rPr>
        <w:t xml:space="preserve">esimese lause kohaselt võib Finantsinspektsioon vaatamata ÄS § 394 lõikes 2 sätestatule määrata </w:t>
      </w:r>
      <w:r w:rsidR="050DE832" w:rsidRPr="00B92E7F">
        <w:rPr>
          <w:rFonts w:ascii="Times New Roman" w:hAnsi="Times New Roman" w:cs="Times New Roman"/>
          <w:sz w:val="24"/>
          <w:szCs w:val="24"/>
        </w:rPr>
        <w:t xml:space="preserve">vandeaudiitori ning nõuda vandeaudiitorilt ühinemislepingu ja –aruande kontrollimise kohta aruande esitamist. Lõike teise lausega võetakse üle seni § 382 lõikes 2 sätestatud nõuded andmetele, mida vandeaudiitor </w:t>
      </w:r>
      <w:r w:rsidR="0A08D4BA" w:rsidRPr="00B92E7F">
        <w:rPr>
          <w:rFonts w:ascii="Times New Roman" w:hAnsi="Times New Roman" w:cs="Times New Roman"/>
          <w:sz w:val="24"/>
          <w:szCs w:val="24"/>
        </w:rPr>
        <w:t xml:space="preserve">peab oma aruandes kajastama (vt IFS § 382 kehtetuks tunnistamise selgitusi). </w:t>
      </w:r>
    </w:p>
    <w:p w14:paraId="0A7A15D8" w14:textId="5479D53A" w:rsidR="251BA445" w:rsidRPr="00B92E7F" w:rsidRDefault="251BA445" w:rsidP="00B92E7F">
      <w:pPr>
        <w:spacing w:after="0" w:line="240" w:lineRule="auto"/>
        <w:jc w:val="both"/>
        <w:rPr>
          <w:rFonts w:ascii="Times New Roman" w:hAnsi="Times New Roman" w:cs="Times New Roman"/>
          <w:sz w:val="24"/>
          <w:szCs w:val="24"/>
        </w:rPr>
      </w:pPr>
    </w:p>
    <w:p w14:paraId="7DF3ECD5" w14:textId="19C39196" w:rsidR="0C15C48E" w:rsidRPr="00B92E7F" w:rsidRDefault="0C15C48E"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3.6. Muudatused kindlustustegevuse seaduses</w:t>
      </w:r>
    </w:p>
    <w:p w14:paraId="3AD4C1B0" w14:textId="405BF82D" w:rsidR="251BA445" w:rsidRPr="00B92E7F" w:rsidRDefault="251BA445" w:rsidP="00B92E7F">
      <w:pPr>
        <w:spacing w:after="0" w:line="240" w:lineRule="auto"/>
        <w:jc w:val="both"/>
        <w:rPr>
          <w:rFonts w:ascii="Times New Roman" w:hAnsi="Times New Roman" w:cs="Times New Roman"/>
          <w:b/>
          <w:bCs/>
          <w:sz w:val="24"/>
          <w:szCs w:val="24"/>
        </w:rPr>
      </w:pPr>
    </w:p>
    <w:p w14:paraId="66BFECE9" w14:textId="3042A3AD" w:rsidR="5D4A16DF" w:rsidRPr="00B92E7F" w:rsidRDefault="5D4A16D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142 muutmine. </w:t>
      </w:r>
      <w:r w:rsidR="479ABF15" w:rsidRPr="00B92E7F">
        <w:rPr>
          <w:rFonts w:ascii="Times New Roman" w:hAnsi="Times New Roman" w:cs="Times New Roman"/>
          <w:sz w:val="24"/>
          <w:szCs w:val="24"/>
        </w:rPr>
        <w:t xml:space="preserve">Kehtiv § 142 reguleerib audiitorettevõtja määramist ja audiitorettevõtja aruannet. </w:t>
      </w:r>
    </w:p>
    <w:p w14:paraId="51DF2197" w14:textId="29BA234C" w:rsidR="251BA445" w:rsidRPr="00B92E7F" w:rsidRDefault="251BA445" w:rsidP="00B92E7F">
      <w:pPr>
        <w:spacing w:after="0" w:line="240" w:lineRule="auto"/>
        <w:jc w:val="both"/>
        <w:rPr>
          <w:rFonts w:ascii="Times New Roman" w:hAnsi="Times New Roman" w:cs="Times New Roman"/>
          <w:b/>
          <w:bCs/>
          <w:sz w:val="24"/>
          <w:szCs w:val="24"/>
        </w:rPr>
      </w:pPr>
    </w:p>
    <w:p w14:paraId="2CD92F2C" w14:textId="638F8203" w:rsidR="527C5367" w:rsidRPr="00B92E7F" w:rsidRDefault="4C0B12A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Senises sõnastuses reguleerisid § 142 lõiked 1 ja 2 ühise audiitorettevõtja määramist, lõiked 3</w:t>
      </w:r>
      <w:r w:rsidR="1D21EAB3" w:rsidRPr="00B92E7F">
        <w:rPr>
          <w:rFonts w:ascii="Times New Roman" w:hAnsi="Times New Roman" w:cs="Times New Roman"/>
          <w:sz w:val="24"/>
          <w:szCs w:val="24"/>
        </w:rPr>
        <w:t xml:space="preserve"> ja 6 nõudeid audiitorile ning tema poolt koostatavale aruandele, lõige 4 Finantsinspektsiooni </w:t>
      </w:r>
      <w:r w:rsidR="1D21EAB3" w:rsidRPr="00B92E7F">
        <w:rPr>
          <w:rFonts w:ascii="Times New Roman" w:hAnsi="Times New Roman" w:cs="Times New Roman"/>
          <w:sz w:val="24"/>
          <w:szCs w:val="24"/>
        </w:rPr>
        <w:lastRenderedPageBreak/>
        <w:t>õigust kehtestada audiitori tasustamise korda ning lõiked 5</w:t>
      </w:r>
      <w:r w:rsidR="0A1D3D2F" w:rsidRPr="00B92E7F">
        <w:rPr>
          <w:rFonts w:ascii="Times New Roman" w:hAnsi="Times New Roman" w:cs="Times New Roman"/>
          <w:sz w:val="24"/>
          <w:szCs w:val="24"/>
        </w:rPr>
        <w:t xml:space="preserve"> ja 7 audiitori mitte määramise tingimusi. </w:t>
      </w:r>
    </w:p>
    <w:p w14:paraId="446D716F" w14:textId="7683263F" w:rsidR="0B27C129" w:rsidRPr="00B92E7F" w:rsidRDefault="0B27C129" w:rsidP="00B92E7F">
      <w:pPr>
        <w:spacing w:after="0" w:line="240" w:lineRule="auto"/>
        <w:jc w:val="both"/>
        <w:rPr>
          <w:rFonts w:ascii="Times New Roman" w:hAnsi="Times New Roman" w:cs="Times New Roman"/>
          <w:sz w:val="24"/>
          <w:szCs w:val="24"/>
        </w:rPr>
      </w:pPr>
    </w:p>
    <w:p w14:paraId="32C83559" w14:textId="00B7B9D2" w:rsidR="6770F8F8" w:rsidRPr="00B92E7F" w:rsidRDefault="6770F8F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Tulenevalt audiitori aruande kohustuslikkuse nõude väljajätmisest </w:t>
      </w:r>
      <w:proofErr w:type="spellStart"/>
      <w:r w:rsidRPr="00B92E7F">
        <w:rPr>
          <w:rFonts w:ascii="Times New Roman" w:hAnsi="Times New Roman" w:cs="Times New Roman"/>
          <w:sz w:val="24"/>
          <w:szCs w:val="24"/>
        </w:rPr>
        <w:t>KindlTS</w:t>
      </w:r>
      <w:proofErr w:type="spellEnd"/>
      <w:r w:rsidRPr="00B92E7F">
        <w:rPr>
          <w:rFonts w:ascii="Times New Roman" w:hAnsi="Times New Roman" w:cs="Times New Roman"/>
          <w:sz w:val="24"/>
          <w:szCs w:val="24"/>
        </w:rPr>
        <w:t>-ist (vt analoogselt § 67 kehtetuks tunnistamise selgitusi), muudetakse §-i 1</w:t>
      </w:r>
      <w:r w:rsidR="4CC02D5C" w:rsidRPr="00B92E7F">
        <w:rPr>
          <w:rFonts w:ascii="Times New Roman" w:hAnsi="Times New Roman" w:cs="Times New Roman"/>
          <w:sz w:val="24"/>
          <w:szCs w:val="24"/>
        </w:rPr>
        <w:t xml:space="preserve">42. Paragrahvi </w:t>
      </w:r>
      <w:r w:rsidR="4CC02D5C" w:rsidRPr="00B92E7F">
        <w:rPr>
          <w:rFonts w:ascii="Times New Roman" w:hAnsi="Times New Roman" w:cs="Times New Roman"/>
          <w:b/>
          <w:bCs/>
          <w:sz w:val="24"/>
          <w:szCs w:val="24"/>
        </w:rPr>
        <w:t>lõike</w:t>
      </w:r>
      <w:r w:rsidR="572E7C12" w:rsidRPr="00B92E7F">
        <w:rPr>
          <w:rFonts w:ascii="Times New Roman" w:hAnsi="Times New Roman" w:cs="Times New Roman"/>
          <w:b/>
          <w:bCs/>
          <w:sz w:val="24"/>
          <w:szCs w:val="24"/>
        </w:rPr>
        <w:t xml:space="preserve"> 1 esimese lausega</w:t>
      </w:r>
      <w:r w:rsidR="4CC02D5C" w:rsidRPr="00B92E7F">
        <w:rPr>
          <w:rFonts w:ascii="Times New Roman" w:hAnsi="Times New Roman" w:cs="Times New Roman"/>
          <w:b/>
          <w:bCs/>
          <w:sz w:val="24"/>
          <w:szCs w:val="24"/>
        </w:rPr>
        <w:t xml:space="preserve"> </w:t>
      </w:r>
      <w:r w:rsidR="4CC02D5C" w:rsidRPr="00B92E7F">
        <w:rPr>
          <w:rFonts w:ascii="Times New Roman" w:hAnsi="Times New Roman" w:cs="Times New Roman"/>
          <w:sz w:val="24"/>
          <w:szCs w:val="24"/>
        </w:rPr>
        <w:t>sätestatakse, et vaatamata ÄS § 392 lõikes 2 sätestatule, võib Finantsinspektsioon määrata audiitori ning nõuda audiitorilt ühinemislepingu ja –aruande kontrollimise kohta aruande esitamist. Varas</w:t>
      </w:r>
      <w:r w:rsidR="7FD8F97D" w:rsidRPr="00B92E7F">
        <w:rPr>
          <w:rFonts w:ascii="Times New Roman" w:hAnsi="Times New Roman" w:cs="Times New Roman"/>
          <w:sz w:val="24"/>
          <w:szCs w:val="24"/>
        </w:rPr>
        <w:t xml:space="preserve">emast paragrahvi sõnastusest tuuakse </w:t>
      </w:r>
      <w:r w:rsidR="7FD8F97D" w:rsidRPr="00B92E7F">
        <w:rPr>
          <w:rFonts w:ascii="Times New Roman" w:hAnsi="Times New Roman" w:cs="Times New Roman"/>
          <w:b/>
          <w:bCs/>
          <w:sz w:val="24"/>
          <w:szCs w:val="24"/>
        </w:rPr>
        <w:t xml:space="preserve">lõike 1 teise lausesse </w:t>
      </w:r>
      <w:r w:rsidR="7FD8F97D" w:rsidRPr="00B92E7F">
        <w:rPr>
          <w:rFonts w:ascii="Times New Roman" w:hAnsi="Times New Roman" w:cs="Times New Roman"/>
          <w:sz w:val="24"/>
          <w:szCs w:val="24"/>
        </w:rPr>
        <w:t>üle lõige 6 mis sätestas, et audiitori aruandes tuleb lisaks ÄS §-s 396 sätestatule esitada audiitori arvamus selle kohta, kas ühendav</w:t>
      </w:r>
      <w:r w:rsidR="37B9DBE8" w:rsidRPr="00B92E7F">
        <w:rPr>
          <w:rFonts w:ascii="Times New Roman" w:hAnsi="Times New Roman" w:cs="Times New Roman"/>
          <w:sz w:val="24"/>
          <w:szCs w:val="24"/>
        </w:rPr>
        <w:t xml:space="preserve">a või asutatava kindlustusandja tehnilised eraldised ja kattevara vastavad õigusaktidest tulenevatele nõuetele. </w:t>
      </w:r>
    </w:p>
    <w:p w14:paraId="63A10221" w14:textId="3BFF1190" w:rsidR="527C5367" w:rsidRPr="00B92E7F" w:rsidRDefault="527C5367" w:rsidP="00B92E7F">
      <w:pPr>
        <w:spacing w:after="0" w:line="240" w:lineRule="auto"/>
        <w:jc w:val="both"/>
        <w:rPr>
          <w:rFonts w:ascii="Times New Roman" w:hAnsi="Times New Roman" w:cs="Times New Roman"/>
          <w:sz w:val="24"/>
          <w:szCs w:val="24"/>
        </w:rPr>
      </w:pPr>
    </w:p>
    <w:p w14:paraId="3457F1E2" w14:textId="49459BFD" w:rsidR="527C5367" w:rsidRPr="00B92E7F" w:rsidRDefault="37B9DBE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 xml:space="preserve">Lõikega 2 </w:t>
      </w:r>
      <w:r w:rsidR="59C4F509" w:rsidRPr="00B92E7F">
        <w:rPr>
          <w:rFonts w:ascii="Times New Roman" w:hAnsi="Times New Roman" w:cs="Times New Roman"/>
          <w:sz w:val="24"/>
          <w:szCs w:val="24"/>
        </w:rPr>
        <w:t xml:space="preserve">sätestatakse, et piiriülesel ühinemisel võib </w:t>
      </w:r>
      <w:r w:rsidR="59C4F509" w:rsidRPr="00B92E7F">
        <w:rPr>
          <w:rFonts w:ascii="Times New Roman" w:eastAsia="Times New Roman" w:hAnsi="Times New Roman" w:cs="Times New Roman"/>
          <w:color w:val="000000" w:themeColor="text1"/>
          <w:sz w:val="24"/>
          <w:szCs w:val="24"/>
        </w:rPr>
        <w:t>Finantsinspektsioon jätta audiitorettevõtja määramata, kui selle on juba määranud lepinguriigi ühineva kindlustusandja asukohariigi kohus või haldusasutus. Tegemist on varasema lõike 5 sõnastusega, millele on lisatud piiriülene element ning jäetud välj</w:t>
      </w:r>
      <w:r w:rsidR="41F2F03B" w:rsidRPr="00B92E7F">
        <w:rPr>
          <w:rFonts w:ascii="Times New Roman" w:eastAsia="Times New Roman" w:hAnsi="Times New Roman" w:cs="Times New Roman"/>
          <w:color w:val="000000" w:themeColor="text1"/>
          <w:sz w:val="24"/>
          <w:szCs w:val="24"/>
        </w:rPr>
        <w:t>a ühise audiitori element</w:t>
      </w:r>
      <w:r w:rsidR="447DB2BC" w:rsidRPr="00B92E7F">
        <w:rPr>
          <w:rFonts w:ascii="Times New Roman" w:eastAsia="Times New Roman" w:hAnsi="Times New Roman" w:cs="Times New Roman"/>
          <w:color w:val="000000" w:themeColor="text1"/>
          <w:sz w:val="24"/>
          <w:szCs w:val="24"/>
        </w:rPr>
        <w:t xml:space="preserve">. </w:t>
      </w:r>
      <w:r w:rsidR="164E8101" w:rsidRPr="00B92E7F">
        <w:rPr>
          <w:rFonts w:ascii="Times New Roman" w:eastAsia="Times New Roman" w:hAnsi="Times New Roman" w:cs="Times New Roman"/>
          <w:color w:val="000000" w:themeColor="text1"/>
          <w:sz w:val="24"/>
          <w:szCs w:val="24"/>
        </w:rPr>
        <w:t xml:space="preserve">Sõna ,,piiriülene” lisamisega soovivad eelnõu koostajad rõhutada, et Finantsinspektsioon võib otsustada jätta audiitori määramata olukorras, kus lisaks </w:t>
      </w:r>
      <w:r w:rsidR="2A633953" w:rsidRPr="00B92E7F">
        <w:rPr>
          <w:rFonts w:ascii="Times New Roman" w:eastAsia="Times New Roman" w:hAnsi="Times New Roman" w:cs="Times New Roman"/>
          <w:color w:val="000000" w:themeColor="text1"/>
          <w:sz w:val="24"/>
          <w:szCs w:val="24"/>
        </w:rPr>
        <w:t>Eestis tegevusloa saanud subjektile osaleb ühinemises teises Euroopa Liidu lepinguriigis asutatud isik. Tegemist on erandiga ÄS § 433</w:t>
      </w:r>
      <w:r w:rsidR="2A633953" w:rsidRPr="00B92E7F">
        <w:rPr>
          <w:rFonts w:ascii="Times New Roman" w:eastAsia="Times New Roman" w:hAnsi="Times New Roman" w:cs="Times New Roman"/>
          <w:color w:val="000000" w:themeColor="text1"/>
          <w:sz w:val="24"/>
          <w:szCs w:val="24"/>
          <w:vertAlign w:val="superscript"/>
        </w:rPr>
        <w:t>4</w:t>
      </w:r>
      <w:r w:rsidR="2A633953" w:rsidRPr="00B92E7F">
        <w:rPr>
          <w:rFonts w:ascii="Times New Roman" w:eastAsia="Times New Roman" w:hAnsi="Times New Roman" w:cs="Times New Roman"/>
          <w:color w:val="000000" w:themeColor="text1"/>
          <w:sz w:val="24"/>
          <w:szCs w:val="24"/>
        </w:rPr>
        <w:t xml:space="preserve"> lõikes 1 sätestatule, mis kohustab</w:t>
      </w:r>
      <w:r w:rsidR="12FCAC8A" w:rsidRPr="00B92E7F">
        <w:rPr>
          <w:rFonts w:ascii="Times New Roman" w:eastAsia="Times New Roman" w:hAnsi="Times New Roman" w:cs="Times New Roman"/>
          <w:color w:val="000000" w:themeColor="text1"/>
          <w:sz w:val="24"/>
          <w:szCs w:val="24"/>
        </w:rPr>
        <w:t xml:space="preserve"> piiriülese ühinemise korral kaasama ühinemislepingu kontrolli audiitori. </w:t>
      </w:r>
      <w:r w:rsidR="77FF2952" w:rsidRPr="00B92E7F">
        <w:rPr>
          <w:rFonts w:ascii="Times New Roman" w:eastAsia="Times New Roman" w:hAnsi="Times New Roman" w:cs="Times New Roman"/>
          <w:color w:val="000000" w:themeColor="text1"/>
          <w:sz w:val="24"/>
          <w:szCs w:val="24"/>
        </w:rPr>
        <w:t>Seega muudetakse lõike 2 sõnastusega  Finantsinspektsiooni õigus mitte määrata audiitor fookus siseriiklikult ühinemisel piiri</w:t>
      </w:r>
      <w:r w:rsidR="1375A37C" w:rsidRPr="00B92E7F">
        <w:rPr>
          <w:rFonts w:ascii="Times New Roman" w:eastAsia="Times New Roman" w:hAnsi="Times New Roman" w:cs="Times New Roman"/>
          <w:color w:val="000000" w:themeColor="text1"/>
          <w:sz w:val="24"/>
          <w:szCs w:val="24"/>
        </w:rPr>
        <w:t>.</w:t>
      </w:r>
      <w:r w:rsidR="3759BDD4" w:rsidRPr="00B92E7F">
        <w:rPr>
          <w:rFonts w:ascii="Times New Roman" w:eastAsia="Times New Roman" w:hAnsi="Times New Roman" w:cs="Times New Roman"/>
          <w:color w:val="000000" w:themeColor="text1"/>
          <w:sz w:val="24"/>
          <w:szCs w:val="24"/>
        </w:rPr>
        <w:t xml:space="preserve"> Kuivõrd Finantsinspektsiooni otsustada on edaspidi</w:t>
      </w:r>
      <w:r w:rsidR="73A3BF0C" w:rsidRPr="00B92E7F">
        <w:rPr>
          <w:rFonts w:ascii="Times New Roman" w:eastAsia="Times New Roman" w:hAnsi="Times New Roman" w:cs="Times New Roman"/>
          <w:color w:val="000000" w:themeColor="text1"/>
          <w:sz w:val="24"/>
          <w:szCs w:val="24"/>
        </w:rPr>
        <w:t xml:space="preserve"> audiitori määramisega seotud asjaolud, sealhulgas see, kas ta määrab kindlustusandjate omavahelisel ühinemisel või kindlustusandja ühinemisel tugiettevõtjaga ühe ühise audiitori või mitu erinevat, ei ole vaja lõikes 2 kasutada ka audiitorile viidates ,,ühi</w:t>
      </w:r>
      <w:r w:rsidR="069CD7D1" w:rsidRPr="00B92E7F">
        <w:rPr>
          <w:rFonts w:ascii="Times New Roman" w:eastAsia="Times New Roman" w:hAnsi="Times New Roman" w:cs="Times New Roman"/>
          <w:color w:val="000000" w:themeColor="text1"/>
          <w:sz w:val="24"/>
          <w:szCs w:val="24"/>
        </w:rPr>
        <w:t xml:space="preserve">ne”. </w:t>
      </w:r>
    </w:p>
    <w:p w14:paraId="7F8B2FA7" w14:textId="2C1CAF4B" w:rsidR="527C5367" w:rsidRPr="00B92E7F" w:rsidRDefault="527C5367" w:rsidP="00B92E7F">
      <w:pPr>
        <w:spacing w:after="0" w:line="240" w:lineRule="auto"/>
        <w:jc w:val="both"/>
        <w:rPr>
          <w:rFonts w:ascii="Times New Roman" w:eastAsia="Times New Roman" w:hAnsi="Times New Roman" w:cs="Times New Roman"/>
          <w:color w:val="000000" w:themeColor="text1"/>
          <w:sz w:val="24"/>
          <w:szCs w:val="24"/>
        </w:rPr>
      </w:pPr>
    </w:p>
    <w:p w14:paraId="789F66CF" w14:textId="418AEBB9" w:rsidR="527C5367" w:rsidRPr="00B92E7F" w:rsidRDefault="069CD7D1"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3 </w:t>
      </w:r>
      <w:r w:rsidRPr="00B92E7F">
        <w:rPr>
          <w:rFonts w:ascii="Times New Roman" w:eastAsia="Times New Roman" w:hAnsi="Times New Roman" w:cs="Times New Roman"/>
          <w:color w:val="000000" w:themeColor="text1"/>
          <w:sz w:val="24"/>
          <w:szCs w:val="24"/>
        </w:rPr>
        <w:t xml:space="preserve">kohaselt kehtestab audiitori tasu ja tasustamise korra Finantsinspektsioon. Sama mõte oli varem väljendatud lõikes 4. </w:t>
      </w:r>
    </w:p>
    <w:p w14:paraId="4DDA5634" w14:textId="1E34569B" w:rsidR="527C5367" w:rsidRPr="00B92E7F" w:rsidRDefault="527C5367" w:rsidP="00B92E7F">
      <w:pPr>
        <w:spacing w:after="0" w:line="240" w:lineRule="auto"/>
        <w:jc w:val="both"/>
        <w:rPr>
          <w:rFonts w:ascii="Times New Roman" w:eastAsia="Times New Roman" w:hAnsi="Times New Roman" w:cs="Times New Roman"/>
          <w:color w:val="000000" w:themeColor="text1"/>
          <w:sz w:val="24"/>
          <w:szCs w:val="24"/>
        </w:rPr>
      </w:pPr>
    </w:p>
    <w:p w14:paraId="6DD88A7B" w14:textId="0515191D" w:rsidR="5D4A16DF" w:rsidRPr="00B92E7F" w:rsidRDefault="5D4A16D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143. </w:t>
      </w:r>
      <w:r w:rsidR="4E4382AC" w:rsidRPr="00B92E7F">
        <w:rPr>
          <w:rFonts w:ascii="Times New Roman" w:hAnsi="Times New Roman" w:cs="Times New Roman"/>
          <w:sz w:val="24"/>
          <w:szCs w:val="24"/>
        </w:rPr>
        <w:t xml:space="preserve">Kehtiv § 143 sätestab nõuded ühinemisloa taotlusele. </w:t>
      </w:r>
    </w:p>
    <w:p w14:paraId="0F0EC77D" w14:textId="495910F1" w:rsidR="251BA445" w:rsidRPr="00B92E7F" w:rsidRDefault="251BA445" w:rsidP="00B92E7F">
      <w:pPr>
        <w:spacing w:after="0" w:line="240" w:lineRule="auto"/>
        <w:jc w:val="both"/>
        <w:rPr>
          <w:rFonts w:ascii="Times New Roman" w:hAnsi="Times New Roman" w:cs="Times New Roman"/>
          <w:b/>
          <w:bCs/>
          <w:sz w:val="24"/>
          <w:szCs w:val="24"/>
        </w:rPr>
      </w:pPr>
    </w:p>
    <w:p w14:paraId="623B436F" w14:textId="39966CFA" w:rsidR="5D4A16DF" w:rsidRPr="00B92E7F" w:rsidRDefault="457B59F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punkti 4 kehtetuks tunnistamine. </w:t>
      </w:r>
      <w:r w:rsidR="2909EF8F" w:rsidRPr="00B92E7F">
        <w:rPr>
          <w:rFonts w:ascii="Times New Roman" w:hAnsi="Times New Roman" w:cs="Times New Roman"/>
          <w:sz w:val="24"/>
          <w:szCs w:val="24"/>
        </w:rPr>
        <w:t xml:space="preserve">Seni kehtinud lõike 1 punkti 4 kohaselt tuli ühinemisloa saamiseks esitada Finantsinspektsioonile lisaks muudele andmetele ja dokumentidele audiitorettevõtja aruanne. </w:t>
      </w:r>
      <w:r w:rsidR="4297764E" w:rsidRPr="00B92E7F">
        <w:rPr>
          <w:rFonts w:ascii="Times New Roman" w:hAnsi="Times New Roman" w:cs="Times New Roman"/>
          <w:sz w:val="24"/>
          <w:szCs w:val="24"/>
        </w:rPr>
        <w:t>Kuivõrd seadusest jäetakse välja audiitori aruande kohustuslikkuse nõue, tunnistatakse ka lõike 1 punkt 4 kehtetuks (vt analoogselt KAS § 67 kehtetuks tunnistamise selgitusi).</w:t>
      </w:r>
    </w:p>
    <w:p w14:paraId="404C82A7" w14:textId="1290A739" w:rsidR="251BA445" w:rsidRPr="00B92E7F" w:rsidRDefault="251BA445" w:rsidP="00B92E7F">
      <w:pPr>
        <w:spacing w:after="0" w:line="240" w:lineRule="auto"/>
        <w:ind w:left="708"/>
        <w:jc w:val="both"/>
        <w:rPr>
          <w:rFonts w:ascii="Times New Roman" w:hAnsi="Times New Roman" w:cs="Times New Roman"/>
          <w:b/>
          <w:bCs/>
          <w:sz w:val="24"/>
          <w:szCs w:val="24"/>
        </w:rPr>
      </w:pPr>
    </w:p>
    <w:p w14:paraId="02EBFE1A" w14:textId="397A4A4C" w:rsidR="0C15C48E" w:rsidRPr="00B92E7F" w:rsidRDefault="0C15C48E"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3.7. Muudatused krediidiandjate ja -vahendajate seaduses</w:t>
      </w:r>
    </w:p>
    <w:p w14:paraId="0E6CE235" w14:textId="6EBC5A7E" w:rsidR="251BA445" w:rsidRPr="00B92E7F" w:rsidRDefault="251BA445" w:rsidP="00B92E7F">
      <w:pPr>
        <w:spacing w:after="0" w:line="240" w:lineRule="auto"/>
        <w:ind w:left="708"/>
        <w:jc w:val="both"/>
        <w:rPr>
          <w:rFonts w:ascii="Times New Roman" w:hAnsi="Times New Roman" w:cs="Times New Roman"/>
          <w:b/>
          <w:bCs/>
          <w:sz w:val="24"/>
          <w:szCs w:val="24"/>
        </w:rPr>
      </w:pPr>
    </w:p>
    <w:p w14:paraId="6A46DD50" w14:textId="3532A5E0" w:rsidR="79E1A393" w:rsidRPr="00B92E7F" w:rsidRDefault="79E1A39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62. </w:t>
      </w:r>
      <w:r w:rsidRPr="00B92E7F">
        <w:rPr>
          <w:rFonts w:ascii="Times New Roman" w:hAnsi="Times New Roman" w:cs="Times New Roman"/>
          <w:sz w:val="24"/>
          <w:szCs w:val="24"/>
        </w:rPr>
        <w:t>Kehtiv § 62 reguleerib krediidiandja ja -vahendaja ühinemist.</w:t>
      </w:r>
    </w:p>
    <w:p w14:paraId="64583E0E" w14:textId="603CD2AC" w:rsidR="251BA445" w:rsidRPr="00B92E7F" w:rsidRDefault="251BA445" w:rsidP="00B92E7F">
      <w:pPr>
        <w:spacing w:after="0" w:line="240" w:lineRule="auto"/>
        <w:jc w:val="both"/>
        <w:rPr>
          <w:rFonts w:ascii="Times New Roman" w:hAnsi="Times New Roman" w:cs="Times New Roman"/>
          <w:sz w:val="24"/>
          <w:szCs w:val="24"/>
        </w:rPr>
      </w:pPr>
    </w:p>
    <w:p w14:paraId="355ED7D5" w14:textId="3103B464" w:rsidR="79E1A393" w:rsidRPr="00B92E7F" w:rsidRDefault="3770A00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lõikega 5. </w:t>
      </w:r>
      <w:r w:rsidR="30C5CC7E" w:rsidRPr="00B92E7F">
        <w:rPr>
          <w:rFonts w:ascii="Times New Roman" w:hAnsi="Times New Roman" w:cs="Times New Roman"/>
          <w:sz w:val="24"/>
          <w:szCs w:val="24"/>
        </w:rPr>
        <w:t xml:space="preserve">Uue lõikega sätestatakse Finantsinspektsioonile õigus </w:t>
      </w:r>
      <w:r w:rsidR="0FB0A311" w:rsidRPr="00B92E7F">
        <w:rPr>
          <w:rFonts w:ascii="Times New Roman" w:hAnsi="Times New Roman" w:cs="Times New Roman"/>
          <w:sz w:val="24"/>
          <w:szCs w:val="24"/>
        </w:rPr>
        <w:t>määrat</w:t>
      </w:r>
      <w:r w:rsidR="30C5CC7E" w:rsidRPr="00B92E7F">
        <w:rPr>
          <w:rFonts w:ascii="Times New Roman" w:hAnsi="Times New Roman" w:cs="Times New Roman"/>
          <w:sz w:val="24"/>
          <w:szCs w:val="24"/>
        </w:rPr>
        <w:t>a vaatamata ÄS § 394 lõikes 2 sätestatule</w:t>
      </w:r>
      <w:r w:rsidR="6AE19836" w:rsidRPr="00B92E7F">
        <w:rPr>
          <w:rFonts w:ascii="Times New Roman" w:hAnsi="Times New Roman" w:cs="Times New Roman"/>
          <w:sz w:val="24"/>
          <w:szCs w:val="24"/>
        </w:rPr>
        <w:t xml:space="preserve"> </w:t>
      </w:r>
      <w:r w:rsidR="30C5CC7E" w:rsidRPr="00B92E7F">
        <w:rPr>
          <w:rFonts w:ascii="Times New Roman" w:hAnsi="Times New Roman" w:cs="Times New Roman"/>
          <w:sz w:val="24"/>
          <w:szCs w:val="24"/>
        </w:rPr>
        <w:t xml:space="preserve">krediidiandja või -vahendaja ühinemisel audiitor ning nõuda audiitorilt ühinemiselepingu ja </w:t>
      </w:r>
      <w:r w:rsidR="51B47DCF" w:rsidRPr="00B92E7F">
        <w:rPr>
          <w:rFonts w:ascii="Times New Roman" w:hAnsi="Times New Roman" w:cs="Times New Roman"/>
          <w:sz w:val="24"/>
          <w:szCs w:val="24"/>
        </w:rPr>
        <w:t>-</w:t>
      </w:r>
      <w:r w:rsidR="30C5CC7E" w:rsidRPr="00B92E7F">
        <w:rPr>
          <w:rFonts w:ascii="Times New Roman" w:hAnsi="Times New Roman" w:cs="Times New Roman"/>
          <w:sz w:val="24"/>
          <w:szCs w:val="24"/>
        </w:rPr>
        <w:t xml:space="preserve">aruande kontrollimise kohta aruande esitamist. </w:t>
      </w:r>
      <w:r w:rsidR="14FCB67D" w:rsidRPr="00B92E7F">
        <w:rPr>
          <w:rFonts w:ascii="Times New Roman" w:hAnsi="Times New Roman" w:cs="Times New Roman"/>
          <w:sz w:val="24"/>
          <w:szCs w:val="24"/>
        </w:rPr>
        <w:t xml:space="preserve">Lõike 5 lisamine on seotud KAS § 67 kehtetuks tunnistamisega ning § 68 lõike 4 muutmisega (vt </w:t>
      </w:r>
      <w:r w:rsidR="17161EF0" w:rsidRPr="00B92E7F">
        <w:rPr>
          <w:rFonts w:ascii="Times New Roman" w:hAnsi="Times New Roman" w:cs="Times New Roman"/>
          <w:sz w:val="24"/>
          <w:szCs w:val="24"/>
        </w:rPr>
        <w:t>eel</w:t>
      </w:r>
      <w:r w:rsidR="14FCB67D" w:rsidRPr="00B92E7F">
        <w:rPr>
          <w:rFonts w:ascii="Times New Roman" w:hAnsi="Times New Roman" w:cs="Times New Roman"/>
          <w:sz w:val="24"/>
          <w:szCs w:val="24"/>
        </w:rPr>
        <w:t>viidatud sätete</w:t>
      </w:r>
      <w:r w:rsidR="184F2ADF" w:rsidRPr="00B92E7F">
        <w:rPr>
          <w:rFonts w:ascii="Times New Roman" w:hAnsi="Times New Roman" w:cs="Times New Roman"/>
          <w:sz w:val="24"/>
          <w:szCs w:val="24"/>
        </w:rPr>
        <w:t xml:space="preserve"> kehtetuks tunnistamise ja muutmise</w:t>
      </w:r>
      <w:r w:rsidR="14FCB67D" w:rsidRPr="00B92E7F">
        <w:rPr>
          <w:rFonts w:ascii="Times New Roman" w:hAnsi="Times New Roman" w:cs="Times New Roman"/>
          <w:sz w:val="24"/>
          <w:szCs w:val="24"/>
        </w:rPr>
        <w:t xml:space="preserve"> selgitusi). </w:t>
      </w:r>
    </w:p>
    <w:p w14:paraId="168AB26E" w14:textId="069FAF21" w:rsidR="251BA445" w:rsidRPr="00B92E7F" w:rsidRDefault="251BA445" w:rsidP="00B92E7F">
      <w:pPr>
        <w:spacing w:after="0" w:line="240" w:lineRule="auto"/>
        <w:jc w:val="both"/>
        <w:rPr>
          <w:rFonts w:ascii="Times New Roman" w:hAnsi="Times New Roman" w:cs="Times New Roman"/>
          <w:b/>
          <w:bCs/>
          <w:sz w:val="24"/>
          <w:szCs w:val="24"/>
        </w:rPr>
      </w:pPr>
    </w:p>
    <w:p w14:paraId="260D795D" w14:textId="32911FE4" w:rsidR="79E1A393" w:rsidRPr="00B92E7F" w:rsidRDefault="79E1A39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63. </w:t>
      </w:r>
      <w:r w:rsidRPr="00B92E7F">
        <w:rPr>
          <w:rFonts w:ascii="Times New Roman" w:hAnsi="Times New Roman" w:cs="Times New Roman"/>
          <w:sz w:val="24"/>
          <w:szCs w:val="24"/>
        </w:rPr>
        <w:t>Kehtiv § 63 reguleerib krediidiandja ja -vahendaja jagunemist.</w:t>
      </w:r>
    </w:p>
    <w:p w14:paraId="721E8A4F" w14:textId="6965EC15" w:rsidR="251BA445" w:rsidRPr="00B92E7F" w:rsidRDefault="251BA445" w:rsidP="00B92E7F">
      <w:pPr>
        <w:spacing w:after="0" w:line="240" w:lineRule="auto"/>
        <w:jc w:val="both"/>
        <w:rPr>
          <w:rFonts w:ascii="Times New Roman" w:hAnsi="Times New Roman" w:cs="Times New Roman"/>
          <w:sz w:val="24"/>
          <w:szCs w:val="24"/>
        </w:rPr>
      </w:pPr>
    </w:p>
    <w:p w14:paraId="31A3DA10" w14:textId="2F905041" w:rsidR="79E1A393" w:rsidRPr="00B92E7F" w:rsidRDefault="3770A00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lõikega 5. </w:t>
      </w:r>
      <w:r w:rsidR="5444837B" w:rsidRPr="00B92E7F">
        <w:rPr>
          <w:rFonts w:ascii="Times New Roman" w:hAnsi="Times New Roman" w:cs="Times New Roman"/>
          <w:sz w:val="24"/>
          <w:szCs w:val="24"/>
        </w:rPr>
        <w:t xml:space="preserve">Uue lõikega sätestatakse Finantsinspektsioonile õigus </w:t>
      </w:r>
      <w:r w:rsidR="549E4C88" w:rsidRPr="00B92E7F">
        <w:rPr>
          <w:rFonts w:ascii="Times New Roman" w:hAnsi="Times New Roman" w:cs="Times New Roman"/>
          <w:sz w:val="24"/>
          <w:szCs w:val="24"/>
        </w:rPr>
        <w:t xml:space="preserve">määrata vaatamata ÄS § 437 lõikes 2 sätestatule krediidiandja või -vahendaja jagunemisel </w:t>
      </w:r>
      <w:r w:rsidR="549E4C88" w:rsidRPr="00B92E7F">
        <w:rPr>
          <w:rFonts w:ascii="Times New Roman" w:hAnsi="Times New Roman" w:cs="Times New Roman"/>
          <w:sz w:val="24"/>
          <w:szCs w:val="24"/>
        </w:rPr>
        <w:lastRenderedPageBreak/>
        <w:t xml:space="preserve">audiitor ning nõuda audiitorilt jagunemislepingu ja –aruande kontrollimise kohta aruande esitamist. </w:t>
      </w:r>
      <w:r w:rsidR="32165BBD" w:rsidRPr="00B92E7F">
        <w:rPr>
          <w:rFonts w:ascii="Times New Roman" w:hAnsi="Times New Roman" w:cs="Times New Roman"/>
          <w:sz w:val="24"/>
          <w:szCs w:val="24"/>
        </w:rPr>
        <w:t>Lõike 5 lisamine on seotud KAS § 67 kehtetuks tunnistamisega ning § 68 lõike 4 muutmisega (</w:t>
      </w:r>
      <w:r w:rsidR="355968D9" w:rsidRPr="00B92E7F">
        <w:rPr>
          <w:rFonts w:ascii="Times New Roman" w:hAnsi="Times New Roman" w:cs="Times New Roman"/>
          <w:sz w:val="24"/>
          <w:szCs w:val="24"/>
        </w:rPr>
        <w:t>vt eelviidatud sätete kehtetuks tunnistamise ja muutmise selgitusi)</w:t>
      </w:r>
    </w:p>
    <w:p w14:paraId="3F14D877" w14:textId="6E50815A" w:rsidR="251BA445" w:rsidRPr="00B92E7F" w:rsidRDefault="251BA445" w:rsidP="00B92E7F">
      <w:pPr>
        <w:spacing w:after="0" w:line="240" w:lineRule="auto"/>
        <w:ind w:left="708"/>
        <w:jc w:val="both"/>
        <w:rPr>
          <w:rFonts w:ascii="Times New Roman" w:hAnsi="Times New Roman" w:cs="Times New Roman"/>
          <w:b/>
          <w:bCs/>
          <w:sz w:val="24"/>
          <w:szCs w:val="24"/>
        </w:rPr>
      </w:pPr>
    </w:p>
    <w:p w14:paraId="3EEDA3AC" w14:textId="41C43051" w:rsidR="0C15C48E" w:rsidRPr="00B92E7F" w:rsidRDefault="0C15C48E"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3.8. Muudatused makseasutuste ja e-raha asutuste seaduses </w:t>
      </w:r>
    </w:p>
    <w:p w14:paraId="39508858" w14:textId="43A9E455" w:rsidR="251BA445" w:rsidRPr="00B92E7F" w:rsidRDefault="251BA445" w:rsidP="00B92E7F">
      <w:pPr>
        <w:spacing w:after="0" w:line="240" w:lineRule="auto"/>
        <w:jc w:val="both"/>
        <w:rPr>
          <w:rFonts w:ascii="Times New Roman" w:hAnsi="Times New Roman" w:cs="Times New Roman"/>
          <w:b/>
          <w:bCs/>
          <w:sz w:val="24"/>
          <w:szCs w:val="24"/>
        </w:rPr>
      </w:pPr>
    </w:p>
    <w:p w14:paraId="36BBDB63" w14:textId="2AE2D18B" w:rsidR="297DC249" w:rsidRPr="00B92E7F" w:rsidRDefault="297DC24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54. </w:t>
      </w:r>
      <w:r w:rsidR="2DBBED7E" w:rsidRPr="00B92E7F">
        <w:rPr>
          <w:rFonts w:ascii="Times New Roman" w:hAnsi="Times New Roman" w:cs="Times New Roman"/>
          <w:sz w:val="24"/>
          <w:szCs w:val="24"/>
        </w:rPr>
        <w:t xml:space="preserve">Kehtiv § 54 sätestab nõuded ühinemislepingule ja -aruandele. </w:t>
      </w:r>
    </w:p>
    <w:p w14:paraId="60489B71" w14:textId="3E7DE88F" w:rsidR="251BA445" w:rsidRPr="00B92E7F" w:rsidRDefault="251BA445" w:rsidP="00B92E7F">
      <w:pPr>
        <w:spacing w:after="0" w:line="240" w:lineRule="auto"/>
        <w:jc w:val="both"/>
        <w:rPr>
          <w:rFonts w:ascii="Times New Roman" w:hAnsi="Times New Roman" w:cs="Times New Roman"/>
          <w:b/>
          <w:bCs/>
          <w:sz w:val="24"/>
          <w:szCs w:val="24"/>
        </w:rPr>
      </w:pPr>
    </w:p>
    <w:p w14:paraId="00DB3EAE" w14:textId="4EEB4BDF" w:rsidR="297DC249" w:rsidRPr="00B92E7F" w:rsidRDefault="297DC24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muutmine. </w:t>
      </w:r>
      <w:r w:rsidR="590D7D26" w:rsidRPr="00B92E7F">
        <w:rPr>
          <w:rFonts w:ascii="Times New Roman" w:hAnsi="Times New Roman" w:cs="Times New Roman"/>
          <w:sz w:val="24"/>
          <w:szCs w:val="24"/>
        </w:rPr>
        <w:t xml:space="preserve">Lõike 3 kohaselt peab makseasutuste ühinemisel ja e-raha asutuste ühinemisel koostama ühinemisaruande ning tagama, et seda on kontrollinud audiitor. </w:t>
      </w:r>
      <w:r w:rsidR="575955D1" w:rsidRPr="00B92E7F">
        <w:rPr>
          <w:rFonts w:ascii="Times New Roman" w:hAnsi="Times New Roman" w:cs="Times New Roman"/>
          <w:sz w:val="24"/>
          <w:szCs w:val="24"/>
        </w:rPr>
        <w:t xml:space="preserve">Tulenevalt audiitori aruande kohustuslikkuse nõude väljajätmisest seadusest (vt analoogselt KAS § 67 kehtetuks tunnistamise selgitusi), muudetakse lõiget 3 ja jäetakse välja ühinemisaruande auditeerimise kohustus. </w:t>
      </w:r>
    </w:p>
    <w:p w14:paraId="742904B8" w14:textId="7CB0C4CC" w:rsidR="251BA445" w:rsidRPr="00B92E7F" w:rsidRDefault="251BA445" w:rsidP="00B92E7F">
      <w:pPr>
        <w:spacing w:after="0" w:line="240" w:lineRule="auto"/>
        <w:jc w:val="both"/>
        <w:rPr>
          <w:rFonts w:ascii="Times New Roman" w:hAnsi="Times New Roman" w:cs="Times New Roman"/>
          <w:b/>
          <w:bCs/>
          <w:sz w:val="24"/>
          <w:szCs w:val="24"/>
        </w:rPr>
      </w:pPr>
    </w:p>
    <w:p w14:paraId="77F86F57" w14:textId="6B4422B3" w:rsidR="297DC249" w:rsidRPr="00B92E7F" w:rsidRDefault="297DC24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4 kehtetuks tunnistamine. </w:t>
      </w:r>
      <w:r w:rsidR="1B5C5AFC" w:rsidRPr="00B92E7F">
        <w:rPr>
          <w:rFonts w:ascii="Times New Roman" w:hAnsi="Times New Roman" w:cs="Times New Roman"/>
          <w:sz w:val="24"/>
          <w:szCs w:val="24"/>
        </w:rPr>
        <w:t xml:space="preserve">Seni kehtinud lõige 4 sätestas, et audiitori aruandes tuleb näidata, milliseid </w:t>
      </w:r>
      <w:r w:rsidR="1B5C5AFC" w:rsidRPr="00B92E7F">
        <w:rPr>
          <w:rFonts w:ascii="Times New Roman" w:eastAsia="Calibri" w:hAnsi="Times New Roman" w:cs="Times New Roman"/>
          <w:sz w:val="24"/>
          <w:szCs w:val="24"/>
        </w:rPr>
        <w:t xml:space="preserve">hindamismeetodeid on aktsiate või osade vahetussuhte määramisel kasutatud, ning anda arvamus selle kohta, kas ühendav makseasutus või e-raha asutus vastab seaduses sätestatud usaldatavusnõuetele. </w:t>
      </w:r>
      <w:r w:rsidR="6A10FFE5" w:rsidRPr="00B92E7F">
        <w:rPr>
          <w:rFonts w:ascii="Times New Roman" w:hAnsi="Times New Roman" w:cs="Times New Roman"/>
          <w:sz w:val="24"/>
          <w:szCs w:val="24"/>
        </w:rPr>
        <w:t xml:space="preserve">Tulenevalt audiitori aruande kohustuslikkuse nõude väljajätmisest seadusest (vt analoogselt KAS § 67 kehtetuks tunnistamise selgitusi), tunnistatakse § 54 lõige </w:t>
      </w:r>
      <w:r w:rsidR="4EF782BF" w:rsidRPr="00B92E7F">
        <w:rPr>
          <w:rFonts w:ascii="Times New Roman" w:hAnsi="Times New Roman" w:cs="Times New Roman"/>
          <w:sz w:val="24"/>
          <w:szCs w:val="24"/>
        </w:rPr>
        <w:t xml:space="preserve">4 kehtetuks, kuid selle sõnastus viiakse üle § 55 lõikesse 3 teise lausena. </w:t>
      </w:r>
    </w:p>
    <w:p w14:paraId="54C07183" w14:textId="5BFF471F" w:rsidR="251BA445" w:rsidRPr="00B92E7F" w:rsidRDefault="251BA445" w:rsidP="00B92E7F">
      <w:pPr>
        <w:spacing w:after="0" w:line="240" w:lineRule="auto"/>
        <w:jc w:val="both"/>
        <w:rPr>
          <w:rFonts w:ascii="Times New Roman" w:hAnsi="Times New Roman" w:cs="Times New Roman"/>
          <w:b/>
          <w:bCs/>
          <w:sz w:val="24"/>
          <w:szCs w:val="24"/>
        </w:rPr>
      </w:pPr>
    </w:p>
    <w:p w14:paraId="69B85B42" w14:textId="000BF523" w:rsidR="297DC249" w:rsidRPr="00B92E7F" w:rsidRDefault="297DC24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55. </w:t>
      </w:r>
      <w:r w:rsidR="068F8D94" w:rsidRPr="00B92E7F">
        <w:rPr>
          <w:rFonts w:ascii="Times New Roman" w:hAnsi="Times New Roman" w:cs="Times New Roman"/>
          <w:sz w:val="24"/>
          <w:szCs w:val="24"/>
        </w:rPr>
        <w:t xml:space="preserve">Kehtiv § 55 reguleerib ühinemisloa taotlemist. </w:t>
      </w:r>
    </w:p>
    <w:p w14:paraId="40A63ADD" w14:textId="38C20D8D" w:rsidR="251BA445" w:rsidRPr="00B92E7F" w:rsidRDefault="251BA445" w:rsidP="00B92E7F">
      <w:pPr>
        <w:spacing w:after="0" w:line="240" w:lineRule="auto"/>
        <w:jc w:val="both"/>
        <w:rPr>
          <w:rFonts w:ascii="Times New Roman" w:hAnsi="Times New Roman" w:cs="Times New Roman"/>
          <w:b/>
          <w:bCs/>
          <w:sz w:val="24"/>
          <w:szCs w:val="24"/>
        </w:rPr>
      </w:pPr>
    </w:p>
    <w:p w14:paraId="7363D94E" w14:textId="4F0313C9" w:rsidR="297DC249" w:rsidRPr="00B92E7F" w:rsidRDefault="1941135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punkti 4 kehtetuks tunnistamine. </w:t>
      </w:r>
      <w:r w:rsidR="3762CC44" w:rsidRPr="00B92E7F">
        <w:rPr>
          <w:rFonts w:ascii="Times New Roman" w:hAnsi="Times New Roman" w:cs="Times New Roman"/>
          <w:sz w:val="24"/>
          <w:szCs w:val="24"/>
        </w:rPr>
        <w:t xml:space="preserve">Lõike 1 punktiga 4 on sätestatud makse- ja e-raha asutustele kohustus esitada ühinemisloa saamiseks audiitori aruanne. </w:t>
      </w:r>
      <w:r w:rsidR="189A865B" w:rsidRPr="00B92E7F">
        <w:rPr>
          <w:rFonts w:ascii="Times New Roman" w:hAnsi="Times New Roman" w:cs="Times New Roman"/>
          <w:sz w:val="24"/>
          <w:szCs w:val="24"/>
        </w:rPr>
        <w:t xml:space="preserve">Kuivõrd </w:t>
      </w:r>
      <w:proofErr w:type="spellStart"/>
      <w:r w:rsidR="189A865B" w:rsidRPr="00B92E7F">
        <w:rPr>
          <w:rFonts w:ascii="Times New Roman" w:hAnsi="Times New Roman" w:cs="Times New Roman"/>
          <w:sz w:val="24"/>
          <w:szCs w:val="24"/>
        </w:rPr>
        <w:t>MERAS-est</w:t>
      </w:r>
      <w:proofErr w:type="spellEnd"/>
      <w:r w:rsidR="189A865B" w:rsidRPr="00B92E7F">
        <w:rPr>
          <w:rFonts w:ascii="Times New Roman" w:hAnsi="Times New Roman" w:cs="Times New Roman"/>
          <w:sz w:val="24"/>
          <w:szCs w:val="24"/>
        </w:rPr>
        <w:t xml:space="preserve"> jäetakse välja audiitori aruande kohustuslikkuse nõue (vt analoogselt KAS § 67 ja § 68 lõike 1 punkt 4 kehtetuks tunnistamise selgitusi), tunnistatakse § 55 lõike 1 punkt 4 kehtetuks. </w:t>
      </w:r>
    </w:p>
    <w:p w14:paraId="3192DE25" w14:textId="3C72265B" w:rsidR="251BA445" w:rsidRPr="00B92E7F" w:rsidRDefault="251BA445" w:rsidP="00B92E7F">
      <w:pPr>
        <w:spacing w:after="0" w:line="240" w:lineRule="auto"/>
        <w:jc w:val="both"/>
        <w:rPr>
          <w:rFonts w:ascii="Times New Roman" w:hAnsi="Times New Roman" w:cs="Times New Roman"/>
          <w:b/>
          <w:bCs/>
          <w:sz w:val="24"/>
          <w:szCs w:val="24"/>
        </w:rPr>
      </w:pPr>
    </w:p>
    <w:p w14:paraId="38B03250" w14:textId="2F9BC449" w:rsidR="297DC249" w:rsidRPr="00B92E7F" w:rsidRDefault="1941135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punkti 4 kehtetuks tunnistamine. </w:t>
      </w:r>
      <w:r w:rsidR="14116583" w:rsidRPr="00B92E7F">
        <w:rPr>
          <w:rFonts w:ascii="Times New Roman" w:hAnsi="Times New Roman" w:cs="Times New Roman"/>
          <w:sz w:val="24"/>
          <w:szCs w:val="24"/>
        </w:rPr>
        <w:t xml:space="preserve">Lõike 2 punktiga 4 on sätestatud makse- ja e-raha asutustele kohustus esitada Finantsinspektsioonile audiitori aruanne, kui ühinemise tulemusel asutatakse uue makse- või e-raha asutus. </w:t>
      </w:r>
      <w:r w:rsidR="79DC9A33" w:rsidRPr="00B92E7F">
        <w:rPr>
          <w:rFonts w:ascii="Times New Roman" w:hAnsi="Times New Roman" w:cs="Times New Roman"/>
          <w:sz w:val="24"/>
          <w:szCs w:val="24"/>
        </w:rPr>
        <w:t xml:space="preserve">Kuivõrd </w:t>
      </w:r>
      <w:proofErr w:type="spellStart"/>
      <w:r w:rsidR="79DC9A33" w:rsidRPr="00B92E7F">
        <w:rPr>
          <w:rFonts w:ascii="Times New Roman" w:hAnsi="Times New Roman" w:cs="Times New Roman"/>
          <w:sz w:val="24"/>
          <w:szCs w:val="24"/>
        </w:rPr>
        <w:t>MERAS-est</w:t>
      </w:r>
      <w:proofErr w:type="spellEnd"/>
      <w:r w:rsidR="79DC9A33" w:rsidRPr="00B92E7F">
        <w:rPr>
          <w:rFonts w:ascii="Times New Roman" w:hAnsi="Times New Roman" w:cs="Times New Roman"/>
          <w:sz w:val="24"/>
          <w:szCs w:val="24"/>
        </w:rPr>
        <w:t xml:space="preserve"> jäetakse välja audiitori aruande kohustuslikkuse nõue (vt analoogselt KAS § 67 ja § 68 lõike 1 punkt 4 kehtetuks tunnistamise selgitusi), tunnistatakse § 55 lõike 2 punkt 4 kehtetuks.</w:t>
      </w:r>
    </w:p>
    <w:p w14:paraId="73BEE9A7" w14:textId="000A7995" w:rsidR="251BA445" w:rsidRPr="00B92E7F" w:rsidRDefault="251BA445" w:rsidP="00B92E7F">
      <w:pPr>
        <w:spacing w:after="0" w:line="240" w:lineRule="auto"/>
        <w:jc w:val="both"/>
        <w:rPr>
          <w:rFonts w:ascii="Times New Roman" w:hAnsi="Times New Roman" w:cs="Times New Roman"/>
          <w:b/>
          <w:bCs/>
          <w:sz w:val="24"/>
          <w:szCs w:val="24"/>
        </w:rPr>
      </w:pPr>
    </w:p>
    <w:p w14:paraId="61CF97EF" w14:textId="43ED6360" w:rsidR="297DC249" w:rsidRPr="00B92E7F" w:rsidRDefault="1941135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3.</w:t>
      </w:r>
      <w:r w:rsidR="40711FF5" w:rsidRPr="00B92E7F">
        <w:rPr>
          <w:rFonts w:ascii="Times New Roman" w:hAnsi="Times New Roman" w:cs="Times New Roman"/>
          <w:b/>
          <w:bCs/>
          <w:sz w:val="24"/>
          <w:szCs w:val="24"/>
        </w:rPr>
        <w:t xml:space="preserve"> </w:t>
      </w:r>
      <w:r w:rsidR="40711FF5" w:rsidRPr="00B92E7F">
        <w:rPr>
          <w:rFonts w:ascii="Times New Roman" w:hAnsi="Times New Roman" w:cs="Times New Roman"/>
          <w:sz w:val="24"/>
          <w:szCs w:val="24"/>
        </w:rPr>
        <w:t xml:space="preserve">Uue lõike </w:t>
      </w:r>
      <w:r w:rsidR="5855D510" w:rsidRPr="00B92E7F">
        <w:rPr>
          <w:rFonts w:ascii="Times New Roman" w:hAnsi="Times New Roman" w:cs="Times New Roman"/>
          <w:sz w:val="24"/>
          <w:szCs w:val="24"/>
        </w:rPr>
        <w:t>esimese lause kohas</w:t>
      </w:r>
      <w:r w:rsidR="40711FF5" w:rsidRPr="00B92E7F">
        <w:rPr>
          <w:rFonts w:ascii="Times New Roman" w:hAnsi="Times New Roman" w:cs="Times New Roman"/>
          <w:sz w:val="24"/>
          <w:szCs w:val="24"/>
        </w:rPr>
        <w:t>elt võib Finantsinspektsioon, vaatamata ÄS § 394 lõikes 2 sätestatule, määrata audiitori ja nõuda audiitorilt ühinemislepingu ja</w:t>
      </w:r>
      <w:r w:rsidR="3208B012" w:rsidRPr="00B92E7F">
        <w:rPr>
          <w:rFonts w:ascii="Times New Roman" w:hAnsi="Times New Roman" w:cs="Times New Roman"/>
          <w:sz w:val="24"/>
          <w:szCs w:val="24"/>
        </w:rPr>
        <w:t xml:space="preserve"> -a</w:t>
      </w:r>
      <w:r w:rsidR="40711FF5" w:rsidRPr="00B92E7F">
        <w:rPr>
          <w:rFonts w:ascii="Times New Roman" w:hAnsi="Times New Roman" w:cs="Times New Roman"/>
          <w:sz w:val="24"/>
          <w:szCs w:val="24"/>
        </w:rPr>
        <w:t xml:space="preserve">ruande kontrollimise kohta aruande esitamist. </w:t>
      </w:r>
      <w:r w:rsidR="088BA499" w:rsidRPr="00B92E7F">
        <w:rPr>
          <w:rFonts w:ascii="Times New Roman" w:hAnsi="Times New Roman" w:cs="Times New Roman"/>
          <w:sz w:val="24"/>
          <w:szCs w:val="24"/>
        </w:rPr>
        <w:t>Lõike teise lausega võetakse üle seni § 54 lõikes 4 sätestatud nõuded andmetele, mida audiitor peab oma aruandes kajastama (vt MERAS § 55 lõike 4 kehtet</w:t>
      </w:r>
      <w:r w:rsidR="229BEA90" w:rsidRPr="00B92E7F">
        <w:rPr>
          <w:rFonts w:ascii="Times New Roman" w:hAnsi="Times New Roman" w:cs="Times New Roman"/>
          <w:sz w:val="24"/>
          <w:szCs w:val="24"/>
        </w:rPr>
        <w:t xml:space="preserve">uks tunnistamise selgitusi). </w:t>
      </w:r>
    </w:p>
    <w:p w14:paraId="2EFC1D82" w14:textId="369F19AE" w:rsidR="251BA445" w:rsidRPr="00B92E7F" w:rsidRDefault="251BA445" w:rsidP="00B92E7F">
      <w:pPr>
        <w:spacing w:after="0" w:line="240" w:lineRule="auto"/>
        <w:ind w:left="708"/>
        <w:jc w:val="both"/>
        <w:rPr>
          <w:rFonts w:ascii="Times New Roman" w:hAnsi="Times New Roman" w:cs="Times New Roman"/>
          <w:b/>
          <w:bCs/>
          <w:sz w:val="24"/>
          <w:szCs w:val="24"/>
        </w:rPr>
      </w:pPr>
    </w:p>
    <w:p w14:paraId="56F0ED05" w14:textId="70A2A612" w:rsidR="00FA5722" w:rsidRPr="00B92E7F" w:rsidRDefault="486DF790"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3.</w:t>
      </w:r>
      <w:r w:rsidR="64DCA7F9" w:rsidRPr="00B92E7F">
        <w:rPr>
          <w:rFonts w:ascii="Times New Roman" w:hAnsi="Times New Roman" w:cs="Times New Roman"/>
          <w:b/>
          <w:bCs/>
          <w:sz w:val="24"/>
          <w:szCs w:val="24"/>
        </w:rPr>
        <w:t>9</w:t>
      </w:r>
      <w:r w:rsidRPr="00B92E7F">
        <w:rPr>
          <w:rFonts w:ascii="Times New Roman" w:hAnsi="Times New Roman" w:cs="Times New Roman"/>
          <w:b/>
          <w:bCs/>
          <w:sz w:val="24"/>
          <w:szCs w:val="24"/>
        </w:rPr>
        <w:t>. Muudatused rahapesu ja terrorismi rahastamise tõkestamise seaduses</w:t>
      </w:r>
    </w:p>
    <w:p w14:paraId="7AC3A840" w14:textId="3D3D9DA8" w:rsidR="21387190" w:rsidRPr="00B92E7F" w:rsidRDefault="21387190" w:rsidP="00B92E7F">
      <w:pPr>
        <w:spacing w:after="0" w:line="240" w:lineRule="auto"/>
        <w:jc w:val="both"/>
        <w:rPr>
          <w:rFonts w:ascii="Times New Roman" w:hAnsi="Times New Roman" w:cs="Times New Roman"/>
          <w:b/>
          <w:bCs/>
          <w:sz w:val="24"/>
          <w:szCs w:val="24"/>
        </w:rPr>
      </w:pPr>
    </w:p>
    <w:p w14:paraId="63D5B759" w14:textId="5468A1E9" w:rsidR="54F430EE" w:rsidRPr="00B92E7F" w:rsidRDefault="1F847FD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Seaduse täiendamine paragrahviga 62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76EABBA7" w:rsidRPr="00B92E7F">
        <w:rPr>
          <w:rFonts w:ascii="Times New Roman" w:hAnsi="Times New Roman" w:cs="Times New Roman"/>
          <w:sz w:val="24"/>
          <w:szCs w:val="24"/>
        </w:rPr>
        <w:t xml:space="preserve">Uue paragrahviga reguleeritakse Rahapesu Andmebüroo ja Finantsinspektsiooni vahelist koostööd. </w:t>
      </w:r>
    </w:p>
    <w:p w14:paraId="78C193D8" w14:textId="5A09F862" w:rsidR="38C0F80B" w:rsidRPr="00B92E7F" w:rsidRDefault="38C0F80B" w:rsidP="00B92E7F">
      <w:pPr>
        <w:spacing w:after="0" w:line="240" w:lineRule="auto"/>
        <w:jc w:val="both"/>
        <w:rPr>
          <w:rFonts w:ascii="Times New Roman" w:hAnsi="Times New Roman" w:cs="Times New Roman"/>
          <w:sz w:val="24"/>
          <w:szCs w:val="24"/>
        </w:rPr>
      </w:pPr>
    </w:p>
    <w:p w14:paraId="18FDA1D3" w14:textId="3F63E230" w:rsidR="38C0F80B" w:rsidRPr="00B92E7F" w:rsidRDefault="76EABBA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Paragrahviga 62</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kohustatakse Rahapesu Andmebürood esitama Finantsinspektsioonile KAS</w:t>
      </w:r>
      <w:r w:rsidR="01BA76CC" w:rsidRPr="00B92E7F">
        <w:rPr>
          <w:rFonts w:ascii="Times New Roman" w:hAnsi="Times New Roman" w:cs="Times New Roman"/>
          <w:sz w:val="24"/>
          <w:szCs w:val="24"/>
        </w:rPr>
        <w:t xml:space="preserve"> § 37</w:t>
      </w:r>
      <w:r w:rsidR="01BA76CC" w:rsidRPr="00B92E7F">
        <w:rPr>
          <w:rFonts w:ascii="Times New Roman" w:hAnsi="Times New Roman" w:cs="Times New Roman"/>
          <w:sz w:val="24"/>
          <w:szCs w:val="24"/>
          <w:vertAlign w:val="superscript"/>
        </w:rPr>
        <w:t>3</w:t>
      </w:r>
      <w:r w:rsidR="01BA76CC" w:rsidRPr="00B92E7F">
        <w:rPr>
          <w:rFonts w:ascii="Times New Roman" w:hAnsi="Times New Roman" w:cs="Times New Roman"/>
          <w:sz w:val="24"/>
          <w:szCs w:val="24"/>
        </w:rPr>
        <w:t xml:space="preserve"> lõikes 10,</w:t>
      </w:r>
      <w:r w:rsidRPr="00B92E7F">
        <w:rPr>
          <w:rFonts w:ascii="Times New Roman" w:hAnsi="Times New Roman" w:cs="Times New Roman"/>
          <w:sz w:val="24"/>
          <w:szCs w:val="24"/>
        </w:rPr>
        <w:t xml:space="preserve"> § 69 lõikes 1</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ja § 70</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lõikes 2</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nimetatud arvamuse 30 tööpäeva jooksul a</w:t>
      </w:r>
      <w:r w:rsidR="11626F98" w:rsidRPr="00B92E7F">
        <w:rPr>
          <w:rFonts w:ascii="Times New Roman" w:hAnsi="Times New Roman" w:cs="Times New Roman"/>
          <w:sz w:val="24"/>
          <w:szCs w:val="24"/>
        </w:rPr>
        <w:t>rvates Finantsinspektsioonilt</w:t>
      </w:r>
      <w:r w:rsidRPr="00B92E7F">
        <w:rPr>
          <w:rFonts w:ascii="Times New Roman" w:hAnsi="Times New Roman" w:cs="Times New Roman"/>
          <w:sz w:val="24"/>
          <w:szCs w:val="24"/>
        </w:rPr>
        <w:t xml:space="preserve"> vastava taotluse saamisest</w:t>
      </w:r>
      <w:r w:rsidR="5C742686" w:rsidRPr="00B92E7F">
        <w:rPr>
          <w:rFonts w:ascii="Times New Roman" w:hAnsi="Times New Roman" w:cs="Times New Roman"/>
          <w:sz w:val="24"/>
          <w:szCs w:val="24"/>
        </w:rPr>
        <w:t>. Uue sättega võetakse üle CRD VI artikli</w:t>
      </w:r>
      <w:r w:rsidR="291DF236" w:rsidRPr="00B92E7F">
        <w:rPr>
          <w:rFonts w:ascii="Times New Roman" w:hAnsi="Times New Roman" w:cs="Times New Roman"/>
          <w:sz w:val="24"/>
          <w:szCs w:val="24"/>
        </w:rPr>
        <w:t xml:space="preserve"> 27b lõike 3 teine alalõige ja</w:t>
      </w:r>
      <w:r w:rsidR="5C742686" w:rsidRPr="00B92E7F">
        <w:rPr>
          <w:rFonts w:ascii="Times New Roman" w:hAnsi="Times New Roman" w:cs="Times New Roman"/>
          <w:sz w:val="24"/>
          <w:szCs w:val="24"/>
        </w:rPr>
        <w:t xml:space="preserve"> 27j lõike 3 teise alalõige esimene pool</w:t>
      </w:r>
      <w:r w:rsidR="635CDD3E" w:rsidRPr="00B92E7F">
        <w:rPr>
          <w:rFonts w:ascii="Times New Roman" w:hAnsi="Times New Roman" w:cs="Times New Roman"/>
          <w:sz w:val="24"/>
          <w:szCs w:val="24"/>
        </w:rPr>
        <w:t>. Eelviidatud sätetes viidatud arvamus sisaldab Rahapesu Andmebüroo hinnangut selle kohta, ka</w:t>
      </w:r>
      <w:r w:rsidR="58B5BD62" w:rsidRPr="00B92E7F">
        <w:rPr>
          <w:rFonts w:ascii="Times New Roman" w:hAnsi="Times New Roman" w:cs="Times New Roman"/>
          <w:sz w:val="24"/>
          <w:szCs w:val="24"/>
        </w:rPr>
        <w:t xml:space="preserve">s </w:t>
      </w:r>
      <w:r w:rsidR="68E66331" w:rsidRPr="00B92E7F">
        <w:rPr>
          <w:rFonts w:ascii="Times New Roman" w:hAnsi="Times New Roman" w:cs="Times New Roman"/>
          <w:sz w:val="24"/>
          <w:szCs w:val="24"/>
        </w:rPr>
        <w:t xml:space="preserve">olulise osaluse võõrandamine, </w:t>
      </w:r>
      <w:r w:rsidR="58B5BD62" w:rsidRPr="00B92E7F">
        <w:rPr>
          <w:rFonts w:ascii="Times New Roman" w:hAnsi="Times New Roman" w:cs="Times New Roman"/>
          <w:sz w:val="24"/>
          <w:szCs w:val="24"/>
        </w:rPr>
        <w:t xml:space="preserve">ühinemine või jagunemine võib endast kujutada rahapesu või terrorismi </w:t>
      </w:r>
      <w:r w:rsidR="58B5BD62" w:rsidRPr="00B92E7F">
        <w:rPr>
          <w:rFonts w:ascii="Times New Roman" w:hAnsi="Times New Roman" w:cs="Times New Roman"/>
          <w:sz w:val="24"/>
          <w:szCs w:val="24"/>
        </w:rPr>
        <w:lastRenderedPageBreak/>
        <w:t xml:space="preserve">rahastamist. </w:t>
      </w:r>
      <w:r w:rsidR="3E6255F5" w:rsidRPr="00B92E7F">
        <w:rPr>
          <w:rFonts w:ascii="Times New Roman" w:hAnsi="Times New Roman" w:cs="Times New Roman"/>
          <w:sz w:val="24"/>
          <w:szCs w:val="24"/>
        </w:rPr>
        <w:t xml:space="preserve">Arvamuse andmisele kohaldatakse HMS §-s 16 sätestatut. Rahapesu Andmebüroolt </w:t>
      </w:r>
      <w:r w:rsidR="5C552A26" w:rsidRPr="00B92E7F">
        <w:rPr>
          <w:rFonts w:ascii="Times New Roman" w:hAnsi="Times New Roman" w:cs="Times New Roman"/>
          <w:sz w:val="24"/>
          <w:szCs w:val="24"/>
        </w:rPr>
        <w:t>oodatakse adekvaatse</w:t>
      </w:r>
      <w:r w:rsidR="3C4B8725" w:rsidRPr="00B92E7F">
        <w:rPr>
          <w:rFonts w:ascii="Times New Roman" w:hAnsi="Times New Roman" w:cs="Times New Roman"/>
          <w:sz w:val="24"/>
          <w:szCs w:val="24"/>
        </w:rPr>
        <w:t>t</w:t>
      </w:r>
      <w:r w:rsidR="5C552A26" w:rsidRPr="00B92E7F">
        <w:rPr>
          <w:rFonts w:ascii="Times New Roman" w:hAnsi="Times New Roman" w:cs="Times New Roman"/>
          <w:sz w:val="24"/>
          <w:szCs w:val="24"/>
        </w:rPr>
        <w:t xml:space="preserve"> ja sisulis</w:t>
      </w:r>
      <w:r w:rsidR="5456BD21" w:rsidRPr="00B92E7F">
        <w:rPr>
          <w:rFonts w:ascii="Times New Roman" w:hAnsi="Times New Roman" w:cs="Times New Roman"/>
          <w:sz w:val="24"/>
          <w:szCs w:val="24"/>
        </w:rPr>
        <w:t>t</w:t>
      </w:r>
      <w:r w:rsidR="5C552A26" w:rsidRPr="00B92E7F">
        <w:rPr>
          <w:rFonts w:ascii="Times New Roman" w:hAnsi="Times New Roman" w:cs="Times New Roman"/>
          <w:sz w:val="24"/>
          <w:szCs w:val="24"/>
        </w:rPr>
        <w:t xml:space="preserve"> arvamust, milles on antud hinnang sellele, kas ettevõtjate </w:t>
      </w:r>
      <w:r w:rsidR="620ED2D2" w:rsidRPr="00B92E7F">
        <w:rPr>
          <w:rFonts w:ascii="Times New Roman" w:hAnsi="Times New Roman" w:cs="Times New Roman"/>
          <w:sz w:val="24"/>
          <w:szCs w:val="24"/>
        </w:rPr>
        <w:t xml:space="preserve">kavandatavas tegevuses </w:t>
      </w:r>
      <w:r w:rsidR="5C552A26" w:rsidRPr="00B92E7F">
        <w:rPr>
          <w:rFonts w:ascii="Times New Roman" w:hAnsi="Times New Roman" w:cs="Times New Roman"/>
          <w:sz w:val="24"/>
          <w:szCs w:val="24"/>
        </w:rPr>
        <w:t>on rahapesu või terrorismi rahastamise elemente</w:t>
      </w:r>
      <w:r w:rsidR="1EFD3651" w:rsidRPr="00B92E7F">
        <w:rPr>
          <w:rFonts w:ascii="Times New Roman" w:hAnsi="Times New Roman" w:cs="Times New Roman"/>
          <w:sz w:val="24"/>
          <w:szCs w:val="24"/>
        </w:rPr>
        <w:t xml:space="preserve">. </w:t>
      </w:r>
    </w:p>
    <w:p w14:paraId="6039D1A5" w14:textId="77777777" w:rsidR="00FA5722" w:rsidRPr="00B92E7F" w:rsidRDefault="00FA5722" w:rsidP="00B92E7F">
      <w:pPr>
        <w:spacing w:after="0" w:line="240" w:lineRule="auto"/>
        <w:ind w:left="708"/>
        <w:jc w:val="both"/>
        <w:rPr>
          <w:rFonts w:ascii="Times New Roman" w:hAnsi="Times New Roman" w:cs="Times New Roman"/>
          <w:b/>
          <w:bCs/>
          <w:sz w:val="24"/>
          <w:szCs w:val="24"/>
        </w:rPr>
      </w:pPr>
    </w:p>
    <w:p w14:paraId="5525376C" w14:textId="35DC06B6" w:rsidR="00743C8D" w:rsidRPr="00B92E7F" w:rsidRDefault="58AD6F7B"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3.</w:t>
      </w:r>
      <w:r w:rsidR="71DEDC30" w:rsidRPr="00B92E7F">
        <w:rPr>
          <w:rFonts w:ascii="Times New Roman" w:hAnsi="Times New Roman" w:cs="Times New Roman"/>
          <w:b/>
          <w:bCs/>
          <w:sz w:val="24"/>
          <w:szCs w:val="24"/>
        </w:rPr>
        <w:t>10</w:t>
      </w:r>
      <w:r w:rsidRPr="00B92E7F">
        <w:rPr>
          <w:rFonts w:ascii="Times New Roman" w:hAnsi="Times New Roman" w:cs="Times New Roman"/>
          <w:b/>
          <w:bCs/>
          <w:sz w:val="24"/>
          <w:szCs w:val="24"/>
        </w:rPr>
        <w:t xml:space="preserve">. </w:t>
      </w:r>
      <w:r w:rsidR="12DA64BC" w:rsidRPr="00B92E7F">
        <w:rPr>
          <w:rFonts w:ascii="Times New Roman" w:hAnsi="Times New Roman" w:cs="Times New Roman"/>
          <w:b/>
          <w:bCs/>
          <w:sz w:val="24"/>
          <w:szCs w:val="24"/>
        </w:rPr>
        <w:t>Muudatused väärtpaberituru seaduses</w:t>
      </w:r>
    </w:p>
    <w:p w14:paraId="7C33C99C" w14:textId="77777777" w:rsidR="00FA48E3" w:rsidRPr="00B92E7F" w:rsidRDefault="00FA48E3" w:rsidP="00B92E7F">
      <w:pPr>
        <w:spacing w:after="0" w:line="240" w:lineRule="auto"/>
        <w:jc w:val="both"/>
        <w:rPr>
          <w:rFonts w:ascii="Times New Roman" w:hAnsi="Times New Roman" w:cs="Times New Roman"/>
          <w:b/>
          <w:bCs/>
          <w:sz w:val="24"/>
          <w:szCs w:val="24"/>
        </w:rPr>
      </w:pPr>
    </w:p>
    <w:p w14:paraId="414C8950" w14:textId="20D7CEC0" w:rsidR="700328AD" w:rsidRPr="00B92E7F" w:rsidRDefault="700328A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40. </w:t>
      </w:r>
      <w:r w:rsidRPr="00B92E7F">
        <w:rPr>
          <w:rFonts w:ascii="Times New Roman" w:hAnsi="Times New Roman" w:cs="Times New Roman"/>
          <w:sz w:val="24"/>
          <w:szCs w:val="24"/>
        </w:rPr>
        <w:t xml:space="preserve">Kehtiv § 40 reguleerib investeerimisühingu suhtes sätestatud nõudeid. </w:t>
      </w:r>
    </w:p>
    <w:p w14:paraId="54A3C74C" w14:textId="51B30F0D" w:rsidR="614B1CB8" w:rsidRPr="00B92E7F" w:rsidRDefault="614B1CB8" w:rsidP="00B92E7F">
      <w:pPr>
        <w:spacing w:after="0" w:line="240" w:lineRule="auto"/>
        <w:jc w:val="both"/>
        <w:rPr>
          <w:rFonts w:ascii="Times New Roman" w:hAnsi="Times New Roman" w:cs="Times New Roman"/>
          <w:sz w:val="24"/>
          <w:szCs w:val="24"/>
        </w:rPr>
      </w:pPr>
    </w:p>
    <w:p w14:paraId="36495104" w14:textId="78481579" w:rsidR="3A5CE810" w:rsidRPr="00B92E7F" w:rsidRDefault="17029B5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lõigetega 5</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ja 5</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188EB47F" w:rsidRPr="00B92E7F">
        <w:rPr>
          <w:rFonts w:ascii="Times New Roman" w:hAnsi="Times New Roman" w:cs="Times New Roman"/>
          <w:sz w:val="24"/>
          <w:szCs w:val="24"/>
        </w:rPr>
        <w:t xml:space="preserve">Uue </w:t>
      </w:r>
      <w:r w:rsidR="188EB47F" w:rsidRPr="00B92E7F">
        <w:rPr>
          <w:rFonts w:ascii="Times New Roman" w:hAnsi="Times New Roman" w:cs="Times New Roman"/>
          <w:b/>
          <w:bCs/>
          <w:sz w:val="24"/>
          <w:szCs w:val="24"/>
        </w:rPr>
        <w:t>lõike 5</w:t>
      </w:r>
      <w:r w:rsidR="188EB47F" w:rsidRPr="00B92E7F">
        <w:rPr>
          <w:rFonts w:ascii="Times New Roman" w:hAnsi="Times New Roman" w:cs="Times New Roman"/>
          <w:b/>
          <w:bCs/>
          <w:sz w:val="24"/>
          <w:szCs w:val="24"/>
          <w:vertAlign w:val="superscript"/>
        </w:rPr>
        <w:t>1</w:t>
      </w:r>
      <w:r w:rsidR="188EB47F" w:rsidRPr="00B92E7F">
        <w:rPr>
          <w:rFonts w:ascii="Times New Roman" w:hAnsi="Times New Roman" w:cs="Times New Roman"/>
          <w:b/>
          <w:bCs/>
          <w:sz w:val="24"/>
          <w:szCs w:val="24"/>
        </w:rPr>
        <w:t xml:space="preserve"> </w:t>
      </w:r>
      <w:r w:rsidR="188EB47F" w:rsidRPr="00B92E7F">
        <w:rPr>
          <w:rFonts w:ascii="Times New Roman" w:hAnsi="Times New Roman" w:cs="Times New Roman"/>
          <w:sz w:val="24"/>
          <w:szCs w:val="24"/>
        </w:rPr>
        <w:t xml:space="preserve">kohaselt kohaldatakse finantsvaldusettevõtja ja </w:t>
      </w:r>
      <w:proofErr w:type="spellStart"/>
      <w:r w:rsidR="188EB47F" w:rsidRPr="00B92E7F">
        <w:rPr>
          <w:rFonts w:ascii="Times New Roman" w:hAnsi="Times New Roman" w:cs="Times New Roman"/>
          <w:sz w:val="24"/>
          <w:szCs w:val="24"/>
        </w:rPr>
        <w:t>segafinantsvaldusettevõtja</w:t>
      </w:r>
      <w:proofErr w:type="spellEnd"/>
      <w:r w:rsidR="188EB47F" w:rsidRPr="00B92E7F">
        <w:rPr>
          <w:rFonts w:ascii="Times New Roman" w:hAnsi="Times New Roman" w:cs="Times New Roman"/>
          <w:sz w:val="24"/>
          <w:szCs w:val="24"/>
        </w:rPr>
        <w:t xml:space="preserve"> ühinemisele ja jagunemisele VPTS 13. </w:t>
      </w:r>
      <w:r w:rsidR="5C5A12CD" w:rsidRPr="00B92E7F">
        <w:rPr>
          <w:rFonts w:ascii="Times New Roman" w:hAnsi="Times New Roman" w:cs="Times New Roman"/>
          <w:sz w:val="24"/>
          <w:szCs w:val="24"/>
        </w:rPr>
        <w:t>p</w:t>
      </w:r>
      <w:r w:rsidR="188EB47F" w:rsidRPr="00B92E7F">
        <w:rPr>
          <w:rFonts w:ascii="Times New Roman" w:hAnsi="Times New Roman" w:cs="Times New Roman"/>
          <w:sz w:val="24"/>
          <w:szCs w:val="24"/>
        </w:rPr>
        <w:t xml:space="preserve">eatüki 1. jaos sätestatut. </w:t>
      </w:r>
      <w:r w:rsidR="188EB47F" w:rsidRPr="00B92E7F">
        <w:rPr>
          <w:rFonts w:ascii="Times New Roman" w:hAnsi="Times New Roman" w:cs="Times New Roman"/>
          <w:b/>
          <w:bCs/>
          <w:sz w:val="24"/>
          <w:szCs w:val="24"/>
        </w:rPr>
        <w:t>Lõikega 5</w:t>
      </w:r>
      <w:r w:rsidR="188EB47F" w:rsidRPr="00B92E7F">
        <w:rPr>
          <w:rFonts w:ascii="Times New Roman" w:hAnsi="Times New Roman" w:cs="Times New Roman"/>
          <w:b/>
          <w:bCs/>
          <w:sz w:val="24"/>
          <w:szCs w:val="24"/>
          <w:vertAlign w:val="superscript"/>
        </w:rPr>
        <w:t>2</w:t>
      </w:r>
      <w:r w:rsidR="188EB47F" w:rsidRPr="00B92E7F">
        <w:rPr>
          <w:rFonts w:ascii="Times New Roman" w:hAnsi="Times New Roman" w:cs="Times New Roman"/>
          <w:b/>
          <w:bCs/>
          <w:sz w:val="24"/>
          <w:szCs w:val="24"/>
        </w:rPr>
        <w:t xml:space="preserve"> </w:t>
      </w:r>
      <w:r w:rsidR="188EB47F" w:rsidRPr="00B92E7F">
        <w:rPr>
          <w:rFonts w:ascii="Times New Roman" w:hAnsi="Times New Roman" w:cs="Times New Roman"/>
          <w:sz w:val="24"/>
          <w:szCs w:val="24"/>
        </w:rPr>
        <w:t>nähakse ett</w:t>
      </w:r>
      <w:r w:rsidR="65387BA2" w:rsidRPr="00B92E7F">
        <w:rPr>
          <w:rFonts w:ascii="Times New Roman" w:hAnsi="Times New Roman" w:cs="Times New Roman"/>
          <w:sz w:val="24"/>
          <w:szCs w:val="24"/>
        </w:rPr>
        <w:t xml:space="preserve">e VPTS 13. </w:t>
      </w:r>
      <w:r w:rsidR="0783872D" w:rsidRPr="00B92E7F">
        <w:rPr>
          <w:rFonts w:ascii="Times New Roman" w:hAnsi="Times New Roman" w:cs="Times New Roman"/>
          <w:sz w:val="24"/>
          <w:szCs w:val="24"/>
        </w:rPr>
        <w:t>p</w:t>
      </w:r>
      <w:r w:rsidR="65387BA2" w:rsidRPr="00B92E7F">
        <w:rPr>
          <w:rFonts w:ascii="Times New Roman" w:hAnsi="Times New Roman" w:cs="Times New Roman"/>
          <w:sz w:val="24"/>
          <w:szCs w:val="24"/>
        </w:rPr>
        <w:t xml:space="preserve">eatüki 2. jao kohaldamine </w:t>
      </w:r>
      <w:proofErr w:type="spellStart"/>
      <w:r w:rsidR="65387BA2" w:rsidRPr="00B92E7F">
        <w:rPr>
          <w:rFonts w:ascii="Times New Roman" w:hAnsi="Times New Roman" w:cs="Times New Roman"/>
          <w:sz w:val="24"/>
          <w:szCs w:val="24"/>
        </w:rPr>
        <w:t>valdusettevtõja</w:t>
      </w:r>
      <w:proofErr w:type="spellEnd"/>
      <w:r w:rsidR="65387BA2" w:rsidRPr="00B92E7F">
        <w:rPr>
          <w:rFonts w:ascii="Times New Roman" w:hAnsi="Times New Roman" w:cs="Times New Roman"/>
          <w:sz w:val="24"/>
          <w:szCs w:val="24"/>
        </w:rPr>
        <w:t xml:space="preserve"> oluliste varade ja kohustuste ülekandmisele ning </w:t>
      </w:r>
      <w:r w:rsidR="509D5F88" w:rsidRPr="00B92E7F">
        <w:rPr>
          <w:rFonts w:ascii="Times New Roman" w:hAnsi="Times New Roman" w:cs="Times New Roman"/>
          <w:sz w:val="24"/>
          <w:szCs w:val="24"/>
        </w:rPr>
        <w:t>§ 118</w:t>
      </w:r>
      <w:r w:rsidR="509D5F88" w:rsidRPr="00B92E7F">
        <w:rPr>
          <w:rFonts w:ascii="Times New Roman" w:hAnsi="Times New Roman" w:cs="Times New Roman"/>
          <w:sz w:val="24"/>
          <w:szCs w:val="24"/>
          <w:vertAlign w:val="superscript"/>
        </w:rPr>
        <w:t>1</w:t>
      </w:r>
      <w:r w:rsidR="509D5F88" w:rsidRPr="00B92E7F">
        <w:rPr>
          <w:rFonts w:ascii="Times New Roman" w:hAnsi="Times New Roman" w:cs="Times New Roman"/>
          <w:sz w:val="24"/>
          <w:szCs w:val="24"/>
        </w:rPr>
        <w:t xml:space="preserve"> lõike 2 kohaldamise tingimusi (vt analoogselt KAS § 13</w:t>
      </w:r>
      <w:r w:rsidR="0E12B5C2" w:rsidRPr="00B92E7F">
        <w:rPr>
          <w:rFonts w:ascii="Times New Roman" w:hAnsi="Times New Roman" w:cs="Times New Roman"/>
          <w:sz w:val="24"/>
          <w:szCs w:val="24"/>
          <w:vertAlign w:val="superscript"/>
        </w:rPr>
        <w:t>6</w:t>
      </w:r>
      <w:r w:rsidR="509D5F88" w:rsidRPr="00B92E7F">
        <w:rPr>
          <w:rFonts w:ascii="Times New Roman" w:hAnsi="Times New Roman" w:cs="Times New Roman"/>
          <w:sz w:val="24"/>
          <w:szCs w:val="24"/>
        </w:rPr>
        <w:t xml:space="preserve"> lõigete 6 ja 7 lisamise selgitusi). </w:t>
      </w:r>
    </w:p>
    <w:p w14:paraId="2BDF03D5" w14:textId="321E6FE0" w:rsidR="251BA445" w:rsidRPr="00B92E7F" w:rsidRDefault="251BA445" w:rsidP="00B92E7F">
      <w:pPr>
        <w:spacing w:after="0" w:line="240" w:lineRule="auto"/>
        <w:jc w:val="both"/>
        <w:rPr>
          <w:rFonts w:ascii="Times New Roman" w:hAnsi="Times New Roman" w:cs="Times New Roman"/>
          <w:sz w:val="24"/>
          <w:szCs w:val="24"/>
        </w:rPr>
      </w:pPr>
    </w:p>
    <w:p w14:paraId="1B29D630" w14:textId="373B2AAC" w:rsidR="700328AD" w:rsidRPr="00B92E7F" w:rsidRDefault="412B214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lõikega 9. </w:t>
      </w:r>
      <w:r w:rsidR="311A8153" w:rsidRPr="00B92E7F">
        <w:rPr>
          <w:rFonts w:ascii="Times New Roman" w:hAnsi="Times New Roman" w:cs="Times New Roman"/>
          <w:sz w:val="24"/>
          <w:szCs w:val="24"/>
        </w:rPr>
        <w:t>Uue lõike kohaselt kohaldatakse kolmanda riigi konsolideerimisgrupi investeerimisühingu tegevusele KAS §-s 20</w:t>
      </w:r>
      <w:r w:rsidR="311A8153" w:rsidRPr="00B92E7F">
        <w:rPr>
          <w:rFonts w:ascii="Times New Roman" w:hAnsi="Times New Roman" w:cs="Times New Roman"/>
          <w:sz w:val="24"/>
          <w:szCs w:val="24"/>
          <w:vertAlign w:val="superscript"/>
        </w:rPr>
        <w:t>7</w:t>
      </w:r>
      <w:r w:rsidR="311A8153" w:rsidRPr="00B92E7F">
        <w:rPr>
          <w:rFonts w:ascii="Times New Roman" w:hAnsi="Times New Roman" w:cs="Times New Roman"/>
          <w:sz w:val="24"/>
          <w:szCs w:val="24"/>
        </w:rPr>
        <w:t xml:space="preserve"> sätestatut. Sätte lisamise </w:t>
      </w:r>
      <w:r w:rsidR="12695786" w:rsidRPr="00B92E7F">
        <w:rPr>
          <w:rFonts w:ascii="Times New Roman" w:hAnsi="Times New Roman" w:cs="Times New Roman"/>
          <w:sz w:val="24"/>
          <w:szCs w:val="24"/>
        </w:rPr>
        <w:t>põhjuseks on Euroopa Komisjoni märkus, mille ei ole VPTS-iga võetud üle CRD artiklit 21b, mis reguleerib paral</w:t>
      </w:r>
      <w:r w:rsidR="540DB93A" w:rsidRPr="00B92E7F">
        <w:rPr>
          <w:rFonts w:ascii="Times New Roman" w:hAnsi="Times New Roman" w:cs="Times New Roman"/>
          <w:sz w:val="24"/>
          <w:szCs w:val="24"/>
        </w:rPr>
        <w:t xml:space="preserve">leelselt nii kolmanda riigi konsolideerimisgrupi krediidiasutuse ja investeerimisühingu tegevuse aluseid. Artikli 21b </w:t>
      </w:r>
      <w:proofErr w:type="spellStart"/>
      <w:r w:rsidR="540DB93A" w:rsidRPr="00B92E7F">
        <w:rPr>
          <w:rFonts w:ascii="Times New Roman" w:hAnsi="Times New Roman" w:cs="Times New Roman"/>
          <w:sz w:val="24"/>
          <w:szCs w:val="24"/>
        </w:rPr>
        <w:t>sätestuse</w:t>
      </w:r>
      <w:proofErr w:type="spellEnd"/>
      <w:r w:rsidR="540DB93A" w:rsidRPr="00B92E7F">
        <w:rPr>
          <w:rFonts w:ascii="Times New Roman" w:hAnsi="Times New Roman" w:cs="Times New Roman"/>
          <w:sz w:val="24"/>
          <w:szCs w:val="24"/>
        </w:rPr>
        <w:t xml:space="preserve"> leiab KAS §-st 20</w:t>
      </w:r>
      <w:r w:rsidR="540DB93A" w:rsidRPr="00B92E7F">
        <w:rPr>
          <w:rFonts w:ascii="Times New Roman" w:hAnsi="Times New Roman" w:cs="Times New Roman"/>
          <w:sz w:val="24"/>
          <w:szCs w:val="24"/>
          <w:vertAlign w:val="superscript"/>
        </w:rPr>
        <w:t>7</w:t>
      </w:r>
      <w:r w:rsidR="540DB93A" w:rsidRPr="00B92E7F">
        <w:rPr>
          <w:rFonts w:ascii="Times New Roman" w:hAnsi="Times New Roman" w:cs="Times New Roman"/>
          <w:sz w:val="24"/>
          <w:szCs w:val="24"/>
        </w:rPr>
        <w:t>, kuid VPTS-</w:t>
      </w:r>
      <w:proofErr w:type="spellStart"/>
      <w:r w:rsidR="540DB93A" w:rsidRPr="00B92E7F">
        <w:rPr>
          <w:rFonts w:ascii="Times New Roman" w:hAnsi="Times New Roman" w:cs="Times New Roman"/>
          <w:sz w:val="24"/>
          <w:szCs w:val="24"/>
        </w:rPr>
        <w:t>is</w:t>
      </w:r>
      <w:proofErr w:type="spellEnd"/>
      <w:r w:rsidR="540DB93A" w:rsidRPr="00B92E7F">
        <w:rPr>
          <w:rFonts w:ascii="Times New Roman" w:hAnsi="Times New Roman" w:cs="Times New Roman"/>
          <w:sz w:val="24"/>
          <w:szCs w:val="24"/>
        </w:rPr>
        <w:t xml:space="preserve"> puudub </w:t>
      </w:r>
      <w:r w:rsidR="5535EC5B" w:rsidRPr="00B92E7F">
        <w:rPr>
          <w:rFonts w:ascii="Times New Roman" w:hAnsi="Times New Roman" w:cs="Times New Roman"/>
          <w:sz w:val="24"/>
          <w:szCs w:val="24"/>
        </w:rPr>
        <w:t xml:space="preserve">ristviide </w:t>
      </w:r>
      <w:proofErr w:type="spellStart"/>
      <w:r w:rsidR="5535EC5B" w:rsidRPr="00B92E7F">
        <w:rPr>
          <w:rFonts w:ascii="Times New Roman" w:hAnsi="Times New Roman" w:cs="Times New Roman"/>
          <w:sz w:val="24"/>
          <w:szCs w:val="24"/>
        </w:rPr>
        <w:t>KAS-ile</w:t>
      </w:r>
      <w:proofErr w:type="spellEnd"/>
      <w:r w:rsidR="5535EC5B" w:rsidRPr="00B92E7F">
        <w:rPr>
          <w:rFonts w:ascii="Times New Roman" w:hAnsi="Times New Roman" w:cs="Times New Roman"/>
          <w:sz w:val="24"/>
          <w:szCs w:val="24"/>
        </w:rPr>
        <w:t>. Seega esineb seaduses lünk, mida ei o</w:t>
      </w:r>
      <w:r w:rsidR="16C08A81" w:rsidRPr="00B92E7F">
        <w:rPr>
          <w:rFonts w:ascii="Times New Roman" w:hAnsi="Times New Roman" w:cs="Times New Roman"/>
          <w:sz w:val="24"/>
          <w:szCs w:val="24"/>
        </w:rPr>
        <w:t xml:space="preserve">le võimalik ületada VPTS-i tõlgendamise teel. Puuduse eemaldamiseks täiendatakse §-i 40 lõikega 9 ning tehakse viide </w:t>
      </w:r>
      <w:proofErr w:type="spellStart"/>
      <w:r w:rsidR="16C08A81" w:rsidRPr="00B92E7F">
        <w:rPr>
          <w:rFonts w:ascii="Times New Roman" w:hAnsi="Times New Roman" w:cs="Times New Roman"/>
          <w:sz w:val="24"/>
          <w:szCs w:val="24"/>
        </w:rPr>
        <w:t>KAS-i</w:t>
      </w:r>
      <w:proofErr w:type="spellEnd"/>
      <w:r w:rsidR="16C08A81" w:rsidRPr="00B92E7F">
        <w:rPr>
          <w:rFonts w:ascii="Times New Roman" w:hAnsi="Times New Roman" w:cs="Times New Roman"/>
          <w:sz w:val="24"/>
          <w:szCs w:val="24"/>
        </w:rPr>
        <w:t xml:space="preserve"> kohaldamise kohta investeerimisühingu tegevuse aluse kohaldamisel. </w:t>
      </w:r>
    </w:p>
    <w:p w14:paraId="006DD514" w14:textId="5665EAD3" w:rsidR="0E6703AC" w:rsidRPr="00B92E7F" w:rsidRDefault="0E6703AC" w:rsidP="00B92E7F">
      <w:pPr>
        <w:spacing w:after="0" w:line="240" w:lineRule="auto"/>
        <w:jc w:val="both"/>
        <w:rPr>
          <w:rFonts w:ascii="Times New Roman" w:hAnsi="Times New Roman" w:cs="Times New Roman"/>
          <w:sz w:val="24"/>
          <w:szCs w:val="24"/>
        </w:rPr>
      </w:pPr>
    </w:p>
    <w:p w14:paraId="48E768D3" w14:textId="4B8FDF4D" w:rsidR="67DD7F3F" w:rsidRPr="00B92E7F" w:rsidRDefault="67DD7F3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79. </w:t>
      </w:r>
      <w:r w:rsidRPr="00B92E7F">
        <w:rPr>
          <w:rFonts w:ascii="Times New Roman" w:hAnsi="Times New Roman" w:cs="Times New Roman"/>
          <w:sz w:val="24"/>
          <w:szCs w:val="24"/>
        </w:rPr>
        <w:t xml:space="preserve">Kehtiv § 79 sätestab nõuded investeerimisühingu, </w:t>
      </w:r>
      <w:proofErr w:type="spellStart"/>
      <w:r w:rsidRPr="00B92E7F">
        <w:rPr>
          <w:rFonts w:ascii="Times New Roman" w:hAnsi="Times New Roman" w:cs="Times New Roman"/>
          <w:sz w:val="24"/>
          <w:szCs w:val="24"/>
        </w:rPr>
        <w:t>investeerimisvaldusettevõtja</w:t>
      </w:r>
      <w:proofErr w:type="spellEnd"/>
      <w:r w:rsidRPr="00B92E7F">
        <w:rPr>
          <w:rFonts w:ascii="Times New Roman" w:hAnsi="Times New Roman" w:cs="Times New Roman"/>
          <w:sz w:val="24"/>
          <w:szCs w:val="24"/>
        </w:rPr>
        <w:t xml:space="preserve"> ja </w:t>
      </w:r>
      <w:proofErr w:type="spellStart"/>
      <w:r w:rsidRPr="00B92E7F">
        <w:rPr>
          <w:rFonts w:ascii="Times New Roman" w:hAnsi="Times New Roman" w:cs="Times New Roman"/>
          <w:sz w:val="24"/>
          <w:szCs w:val="24"/>
        </w:rPr>
        <w:t>segafinantsvaldusettevõtja</w:t>
      </w:r>
      <w:proofErr w:type="spellEnd"/>
      <w:r w:rsidRPr="00B92E7F">
        <w:rPr>
          <w:rFonts w:ascii="Times New Roman" w:hAnsi="Times New Roman" w:cs="Times New Roman"/>
          <w:sz w:val="24"/>
          <w:szCs w:val="24"/>
        </w:rPr>
        <w:t xml:space="preserve"> juhtide valimisele, pädevusele ja tegevusele. </w:t>
      </w:r>
    </w:p>
    <w:p w14:paraId="0DC48045" w14:textId="7AC1B307" w:rsidR="5451066A" w:rsidRDefault="5451066A" w:rsidP="00B92E7F">
      <w:pPr>
        <w:spacing w:after="0" w:line="240" w:lineRule="auto"/>
        <w:jc w:val="both"/>
        <w:rPr>
          <w:rFonts w:ascii="Times New Roman" w:hAnsi="Times New Roman" w:cs="Times New Roman"/>
          <w:sz w:val="24"/>
          <w:szCs w:val="24"/>
        </w:rPr>
      </w:pPr>
    </w:p>
    <w:p w14:paraId="76127563" w14:textId="3DCA67EB" w:rsidR="00D042D3" w:rsidRDefault="00D042D3" w:rsidP="00B92E7F">
      <w:pPr>
        <w:spacing w:after="0" w:line="240" w:lineRule="auto"/>
        <w:jc w:val="both"/>
        <w:rPr>
          <w:rFonts w:ascii="Times New Roman" w:hAnsi="Times New Roman" w:cs="Times New Roman"/>
          <w:sz w:val="24"/>
          <w:szCs w:val="24"/>
        </w:rPr>
      </w:pPr>
      <w:r w:rsidRPr="00D042D3">
        <w:rPr>
          <w:rFonts w:ascii="Times New Roman" w:hAnsi="Times New Roman" w:cs="Times New Roman"/>
          <w:b/>
          <w:bCs/>
          <w:sz w:val="24"/>
          <w:szCs w:val="24"/>
        </w:rPr>
        <w:t>Paragrahvi</w:t>
      </w:r>
      <w:r w:rsidR="000E03EA">
        <w:rPr>
          <w:rFonts w:ascii="Times New Roman" w:hAnsi="Times New Roman" w:cs="Times New Roman"/>
          <w:b/>
          <w:bCs/>
          <w:sz w:val="24"/>
          <w:szCs w:val="24"/>
        </w:rPr>
        <w:t xml:space="preserve"> </w:t>
      </w:r>
      <w:r w:rsidRPr="00D042D3">
        <w:rPr>
          <w:rFonts w:ascii="Times New Roman" w:hAnsi="Times New Roman" w:cs="Times New Roman"/>
          <w:b/>
          <w:bCs/>
          <w:sz w:val="24"/>
          <w:szCs w:val="24"/>
        </w:rPr>
        <w:t>pealkirja</w:t>
      </w:r>
      <w:r>
        <w:rPr>
          <w:rFonts w:ascii="Times New Roman" w:hAnsi="Times New Roman" w:cs="Times New Roman"/>
          <w:sz w:val="24"/>
          <w:szCs w:val="24"/>
        </w:rPr>
        <w:t xml:space="preserve"> muudetakse nii, et see vastaks sätte sisule – lisaks juhtidele reguleeritakse normis ka võtmeisikutele kohalduvaid nõudeid.</w:t>
      </w:r>
    </w:p>
    <w:p w14:paraId="35677F9D" w14:textId="77777777" w:rsidR="00D042D3" w:rsidRDefault="00D042D3" w:rsidP="00B92E7F">
      <w:pPr>
        <w:spacing w:after="0" w:line="240" w:lineRule="auto"/>
        <w:jc w:val="both"/>
        <w:rPr>
          <w:rFonts w:ascii="Times New Roman" w:hAnsi="Times New Roman" w:cs="Times New Roman"/>
          <w:sz w:val="24"/>
          <w:szCs w:val="24"/>
        </w:rPr>
      </w:pPr>
    </w:p>
    <w:p w14:paraId="662EA695" w14:textId="2A0E8805" w:rsidR="00D042D3" w:rsidRPr="00B92E7F" w:rsidRDefault="00CE14E5"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1 muudatusel on kaks eesmärki. Esiteks </w:t>
      </w:r>
      <w:r w:rsidRPr="00B92E7F">
        <w:rPr>
          <w:rFonts w:ascii="Times New Roman" w:eastAsia="Times New Roman" w:hAnsi="Times New Roman" w:cs="Times New Roman"/>
          <w:color w:val="202020"/>
          <w:sz w:val="24"/>
          <w:szCs w:val="24"/>
        </w:rPr>
        <w:t xml:space="preserve">rõhutatakse, et juhtide nõuetele vastavuse tagamise kohustus on </w:t>
      </w:r>
      <w:r>
        <w:rPr>
          <w:rFonts w:ascii="Times New Roman" w:eastAsia="Times New Roman" w:hAnsi="Times New Roman" w:cs="Times New Roman"/>
          <w:color w:val="202020"/>
          <w:sz w:val="24"/>
          <w:szCs w:val="24"/>
        </w:rPr>
        <w:t xml:space="preserve">investeerimisühingul. Teiseks jäetakse kehtivast sättest välja osa, mis puudutab juhi või võtmeisiku kohustust pühendada </w:t>
      </w:r>
      <w:r w:rsidRPr="00CE14E5">
        <w:rPr>
          <w:rFonts w:ascii="Times New Roman" w:eastAsia="Times New Roman" w:hAnsi="Times New Roman" w:cs="Times New Roman"/>
          <w:color w:val="202020"/>
          <w:sz w:val="24"/>
          <w:szCs w:val="24"/>
        </w:rPr>
        <w:t>piisavalt aega oma tööülesannete täitmiseks</w:t>
      </w:r>
      <w:r>
        <w:rPr>
          <w:rFonts w:ascii="Times New Roman" w:eastAsia="Times New Roman" w:hAnsi="Times New Roman" w:cs="Times New Roman"/>
          <w:color w:val="202020"/>
          <w:sz w:val="24"/>
          <w:szCs w:val="24"/>
        </w:rPr>
        <w:t>. Selline kohustus tuleneb sama paragrahvi lõikest 9, puudub vajadus sätestada seda dubleerivalt ka lõikes 1.</w:t>
      </w:r>
    </w:p>
    <w:p w14:paraId="5AF0148C" w14:textId="38A56E3D" w:rsidR="5451066A" w:rsidRPr="00B92E7F" w:rsidRDefault="5451066A" w:rsidP="00B92E7F">
      <w:pPr>
        <w:spacing w:after="0" w:line="240" w:lineRule="auto"/>
        <w:jc w:val="both"/>
        <w:rPr>
          <w:rFonts w:ascii="Times New Roman" w:hAnsi="Times New Roman" w:cs="Times New Roman"/>
          <w:b/>
          <w:bCs/>
          <w:sz w:val="24"/>
          <w:szCs w:val="24"/>
          <w:highlight w:val="yellow"/>
        </w:rPr>
      </w:pPr>
    </w:p>
    <w:p w14:paraId="519B3BF6" w14:textId="665EAA06" w:rsidR="00AA2BCD" w:rsidRPr="003E1F3F" w:rsidRDefault="580CC829" w:rsidP="00AA2BCD">
      <w:pPr>
        <w:shd w:val="clear" w:color="auto" w:fill="FFFFFF" w:themeFill="background1"/>
        <w:spacing w:after="0" w:line="240" w:lineRule="auto"/>
        <w:jc w:val="both"/>
        <w:rPr>
          <w:rFonts w:ascii="Times New Roman" w:eastAsia="Times New Roman" w:hAnsi="Times New Roman" w:cs="Times New Roman"/>
          <w:sz w:val="24"/>
          <w:szCs w:val="24"/>
        </w:rPr>
      </w:pPr>
      <w:r w:rsidRPr="003E1F3F">
        <w:rPr>
          <w:rFonts w:ascii="Times New Roman" w:hAnsi="Times New Roman" w:cs="Times New Roman"/>
          <w:b/>
          <w:bCs/>
          <w:sz w:val="24"/>
          <w:szCs w:val="24"/>
        </w:rPr>
        <w:t>Paragrahvi täiendamine lõikega 4</w:t>
      </w:r>
      <w:r w:rsidRPr="003E1F3F">
        <w:rPr>
          <w:rFonts w:ascii="Times New Roman" w:hAnsi="Times New Roman" w:cs="Times New Roman"/>
          <w:b/>
          <w:bCs/>
          <w:sz w:val="24"/>
          <w:szCs w:val="24"/>
          <w:vertAlign w:val="superscript"/>
        </w:rPr>
        <w:t>1</w:t>
      </w:r>
      <w:r w:rsidRPr="003E1F3F">
        <w:rPr>
          <w:rFonts w:ascii="Times New Roman" w:hAnsi="Times New Roman" w:cs="Times New Roman"/>
          <w:b/>
          <w:bCs/>
          <w:sz w:val="24"/>
          <w:szCs w:val="24"/>
        </w:rPr>
        <w:t>.</w:t>
      </w:r>
      <w:r w:rsidR="00AA2BCD" w:rsidRPr="00AA2BCD">
        <w:rPr>
          <w:rFonts w:ascii="Times New Roman" w:hAnsi="Times New Roman" w:cs="Times New Roman"/>
          <w:sz w:val="24"/>
          <w:szCs w:val="24"/>
        </w:rPr>
        <w:t xml:space="preserve"> </w:t>
      </w:r>
      <w:r w:rsidR="00AA2BCD">
        <w:rPr>
          <w:rFonts w:ascii="Times New Roman" w:hAnsi="Times New Roman" w:cs="Times New Roman"/>
          <w:sz w:val="24"/>
          <w:szCs w:val="24"/>
        </w:rPr>
        <w:t xml:space="preserve">Sättega </w:t>
      </w:r>
      <w:r w:rsidR="00AA2BCD" w:rsidRPr="00B92E7F">
        <w:rPr>
          <w:rFonts w:ascii="Times New Roman" w:hAnsi="Times New Roman" w:cs="Times New Roman"/>
          <w:sz w:val="24"/>
          <w:szCs w:val="24"/>
        </w:rPr>
        <w:t>kohustatakse</w:t>
      </w:r>
      <w:r w:rsidR="00AA2BCD" w:rsidRPr="00B92E7F">
        <w:rPr>
          <w:rFonts w:ascii="Times New Roman" w:hAnsi="Times New Roman" w:cs="Times New Roman"/>
          <w:b/>
          <w:bCs/>
          <w:sz w:val="24"/>
          <w:szCs w:val="24"/>
        </w:rPr>
        <w:t xml:space="preserve"> </w:t>
      </w:r>
      <w:r w:rsidR="00AA2BCD">
        <w:rPr>
          <w:rFonts w:ascii="Times New Roman" w:hAnsi="Times New Roman" w:cs="Times New Roman"/>
          <w:sz w:val="24"/>
          <w:szCs w:val="24"/>
        </w:rPr>
        <w:t xml:space="preserve">investeerimisühingu </w:t>
      </w:r>
      <w:r w:rsidR="00AA2BCD" w:rsidRPr="00B92E7F">
        <w:rPr>
          <w:rFonts w:ascii="Times New Roman" w:eastAsia="Times New Roman" w:hAnsi="Times New Roman" w:cs="Times New Roman"/>
          <w:color w:val="202020"/>
          <w:sz w:val="24"/>
          <w:szCs w:val="24"/>
        </w:rPr>
        <w:t xml:space="preserve"> juhte tegutsema ausalt ja usaldusväärselt ning olema oma otsuste tegemisel vabad</w:t>
      </w:r>
      <w:r w:rsidR="003E1F3F">
        <w:rPr>
          <w:rFonts w:ascii="Times New Roman" w:eastAsia="Times New Roman" w:hAnsi="Times New Roman" w:cs="Times New Roman"/>
          <w:sz w:val="24"/>
          <w:szCs w:val="24"/>
        </w:rPr>
        <w:t xml:space="preserve">. </w:t>
      </w:r>
      <w:r w:rsidR="00AA2BCD" w:rsidRPr="00B92E7F">
        <w:rPr>
          <w:rFonts w:ascii="Times New Roman" w:eastAsia="Times New Roman" w:hAnsi="Times New Roman" w:cs="Times New Roman"/>
          <w:color w:val="202020"/>
          <w:sz w:val="24"/>
          <w:szCs w:val="24"/>
        </w:rPr>
        <w:t>Lõikega võetakse üle CRD VI artikli 91 lõike 1 esimeses lauses ja lõikes 2a sätestatud nõuded.</w:t>
      </w:r>
    </w:p>
    <w:p w14:paraId="153F084F" w14:textId="447B40F9" w:rsidR="5451066A" w:rsidRPr="00B92E7F" w:rsidRDefault="5451066A" w:rsidP="00B92E7F">
      <w:pPr>
        <w:spacing w:after="0" w:line="240" w:lineRule="auto"/>
        <w:jc w:val="both"/>
        <w:rPr>
          <w:rFonts w:ascii="Times New Roman" w:hAnsi="Times New Roman" w:cs="Times New Roman"/>
          <w:b/>
          <w:bCs/>
          <w:sz w:val="24"/>
          <w:szCs w:val="24"/>
        </w:rPr>
      </w:pPr>
    </w:p>
    <w:p w14:paraId="326EF158" w14:textId="7C87D8A5" w:rsidR="0057129A" w:rsidRPr="00B92E7F" w:rsidRDefault="0060395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w:t>
      </w:r>
      <w:r w:rsidR="005922AE" w:rsidRPr="00B92E7F">
        <w:rPr>
          <w:rFonts w:ascii="Times New Roman" w:hAnsi="Times New Roman" w:cs="Times New Roman"/>
          <w:b/>
          <w:bCs/>
          <w:sz w:val="24"/>
          <w:szCs w:val="24"/>
        </w:rPr>
        <w:t>äiendamine</w:t>
      </w:r>
      <w:r w:rsidRPr="00B92E7F">
        <w:rPr>
          <w:rFonts w:ascii="Times New Roman" w:hAnsi="Times New Roman" w:cs="Times New Roman"/>
          <w:b/>
          <w:bCs/>
          <w:sz w:val="24"/>
          <w:szCs w:val="24"/>
        </w:rPr>
        <w:t xml:space="preserve"> lõigetega 7</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ja 7</w:t>
      </w:r>
      <w:r w:rsidRPr="00B92E7F">
        <w:rPr>
          <w:rFonts w:ascii="Times New Roman" w:hAnsi="Times New Roman" w:cs="Times New Roman"/>
          <w:b/>
          <w:bCs/>
          <w:sz w:val="24"/>
          <w:szCs w:val="24"/>
          <w:vertAlign w:val="superscript"/>
        </w:rPr>
        <w:t>2</w:t>
      </w:r>
      <w:r w:rsidR="005922AE" w:rsidRPr="00B92E7F">
        <w:rPr>
          <w:rFonts w:ascii="Times New Roman" w:hAnsi="Times New Roman" w:cs="Times New Roman"/>
          <w:sz w:val="24"/>
          <w:szCs w:val="24"/>
        </w:rPr>
        <w:t xml:space="preserve">. </w:t>
      </w:r>
      <w:r w:rsidR="27DBAB52" w:rsidRPr="00B92E7F">
        <w:rPr>
          <w:rFonts w:ascii="Times New Roman" w:hAnsi="Times New Roman" w:cs="Times New Roman"/>
          <w:sz w:val="24"/>
          <w:szCs w:val="24"/>
        </w:rPr>
        <w:t>Paragrahvi</w:t>
      </w:r>
      <w:r w:rsidR="00F21B81" w:rsidRPr="00B92E7F">
        <w:rPr>
          <w:rFonts w:ascii="Times New Roman" w:hAnsi="Times New Roman" w:cs="Times New Roman"/>
          <w:sz w:val="24"/>
          <w:szCs w:val="24"/>
        </w:rPr>
        <w:t xml:space="preserve"> lõiked </w:t>
      </w:r>
      <w:r w:rsidR="00662011" w:rsidRPr="00B92E7F">
        <w:rPr>
          <w:rFonts w:ascii="Times New Roman" w:hAnsi="Times New Roman" w:cs="Times New Roman"/>
          <w:sz w:val="24"/>
          <w:szCs w:val="24"/>
        </w:rPr>
        <w:t>5</w:t>
      </w:r>
      <w:r w:rsidR="39B43C70" w:rsidRPr="00B92E7F">
        <w:rPr>
          <w:rFonts w:ascii="Times New Roman" w:eastAsia="Times New Roman" w:hAnsi="Times New Roman" w:cs="Times New Roman"/>
          <w:color w:val="000000" w:themeColor="text1"/>
          <w:sz w:val="24"/>
          <w:szCs w:val="24"/>
        </w:rPr>
        <w:t>–</w:t>
      </w:r>
      <w:r w:rsidR="00194FAD" w:rsidRPr="00B92E7F">
        <w:rPr>
          <w:rFonts w:ascii="Times New Roman" w:hAnsi="Times New Roman" w:cs="Times New Roman"/>
          <w:sz w:val="24"/>
          <w:szCs w:val="24"/>
        </w:rPr>
        <w:t>7</w:t>
      </w:r>
      <w:r w:rsidR="005922AE" w:rsidRPr="00B92E7F">
        <w:rPr>
          <w:rFonts w:ascii="Times New Roman" w:hAnsi="Times New Roman" w:cs="Times New Roman"/>
          <w:sz w:val="24"/>
          <w:szCs w:val="24"/>
        </w:rPr>
        <w:t xml:space="preserve"> </w:t>
      </w:r>
      <w:r w:rsidR="00194FAD" w:rsidRPr="00B92E7F">
        <w:rPr>
          <w:rFonts w:ascii="Times New Roman" w:hAnsi="Times New Roman" w:cs="Times New Roman"/>
          <w:sz w:val="24"/>
          <w:szCs w:val="24"/>
        </w:rPr>
        <w:t xml:space="preserve">näevad ette, millised on </w:t>
      </w:r>
      <w:r w:rsidR="00F21B81" w:rsidRPr="00B92E7F">
        <w:rPr>
          <w:rFonts w:ascii="Times New Roman" w:hAnsi="Times New Roman" w:cs="Times New Roman"/>
          <w:sz w:val="24"/>
          <w:szCs w:val="24"/>
        </w:rPr>
        <w:t xml:space="preserve">investeerimisühingu juhtide </w:t>
      </w:r>
      <w:r w:rsidR="00662011" w:rsidRPr="00B92E7F">
        <w:rPr>
          <w:rFonts w:ascii="Times New Roman" w:hAnsi="Times New Roman" w:cs="Times New Roman"/>
          <w:sz w:val="24"/>
          <w:szCs w:val="24"/>
        </w:rPr>
        <w:t>(nii nõukogu kui juhatuse liikmete)</w:t>
      </w:r>
      <w:r w:rsidR="00194FAD" w:rsidRPr="00B92E7F">
        <w:rPr>
          <w:rFonts w:ascii="Times New Roman" w:hAnsi="Times New Roman" w:cs="Times New Roman"/>
          <w:sz w:val="24"/>
          <w:szCs w:val="24"/>
        </w:rPr>
        <w:t xml:space="preserve"> peamised</w:t>
      </w:r>
      <w:r w:rsidR="00662011" w:rsidRPr="00B92E7F">
        <w:rPr>
          <w:rFonts w:ascii="Times New Roman" w:hAnsi="Times New Roman" w:cs="Times New Roman"/>
          <w:sz w:val="24"/>
          <w:szCs w:val="24"/>
        </w:rPr>
        <w:t xml:space="preserve"> </w:t>
      </w:r>
      <w:r w:rsidR="00F21B81" w:rsidRPr="00B92E7F">
        <w:rPr>
          <w:rFonts w:ascii="Times New Roman" w:hAnsi="Times New Roman" w:cs="Times New Roman"/>
          <w:sz w:val="24"/>
          <w:szCs w:val="24"/>
        </w:rPr>
        <w:t>kohustus</w:t>
      </w:r>
      <w:r w:rsidR="00194FAD" w:rsidRPr="00B92E7F">
        <w:rPr>
          <w:rFonts w:ascii="Times New Roman" w:hAnsi="Times New Roman" w:cs="Times New Roman"/>
          <w:sz w:val="24"/>
          <w:szCs w:val="24"/>
        </w:rPr>
        <w:t>ed oma ühingu juhtimisel</w:t>
      </w:r>
      <w:r w:rsidR="00F21B81" w:rsidRPr="00B92E7F">
        <w:rPr>
          <w:rFonts w:ascii="Times New Roman" w:hAnsi="Times New Roman" w:cs="Times New Roman"/>
          <w:sz w:val="24"/>
          <w:szCs w:val="24"/>
        </w:rPr>
        <w:t>.</w:t>
      </w:r>
      <w:r w:rsidR="00194FAD" w:rsidRPr="00B92E7F">
        <w:rPr>
          <w:rFonts w:ascii="Times New Roman" w:hAnsi="Times New Roman" w:cs="Times New Roman"/>
          <w:sz w:val="24"/>
          <w:szCs w:val="24"/>
        </w:rPr>
        <w:t xml:space="preserve"> Lisaks tuleb arvestada juhtidel ka § 79</w:t>
      </w:r>
      <w:r w:rsidR="00194FAD" w:rsidRPr="00B92E7F">
        <w:rPr>
          <w:rFonts w:ascii="Times New Roman" w:hAnsi="Times New Roman" w:cs="Times New Roman"/>
          <w:sz w:val="24"/>
          <w:szCs w:val="24"/>
          <w:vertAlign w:val="superscript"/>
        </w:rPr>
        <w:t>1</w:t>
      </w:r>
      <w:r w:rsidR="00194FAD" w:rsidRPr="00B92E7F">
        <w:rPr>
          <w:rFonts w:ascii="Times New Roman" w:hAnsi="Times New Roman" w:cs="Times New Roman"/>
          <w:sz w:val="24"/>
          <w:szCs w:val="24"/>
        </w:rPr>
        <w:t xml:space="preserve"> </w:t>
      </w:r>
      <w:r w:rsidR="00A97041" w:rsidRPr="00B92E7F">
        <w:rPr>
          <w:rFonts w:ascii="Times New Roman" w:hAnsi="Times New Roman" w:cs="Times New Roman"/>
          <w:sz w:val="24"/>
          <w:szCs w:val="24"/>
        </w:rPr>
        <w:t>lõikes 3 sätestatuga, kus muu</w:t>
      </w:r>
      <w:r w:rsidR="00825332">
        <w:rPr>
          <w:rFonts w:ascii="Times New Roman" w:hAnsi="Times New Roman" w:cs="Times New Roman"/>
          <w:sz w:val="24"/>
          <w:szCs w:val="24"/>
        </w:rPr>
        <w:t xml:space="preserve"> </w:t>
      </w:r>
      <w:r w:rsidR="00A97041" w:rsidRPr="00B92E7F">
        <w:rPr>
          <w:rFonts w:ascii="Times New Roman" w:hAnsi="Times New Roman" w:cs="Times New Roman"/>
          <w:sz w:val="24"/>
          <w:szCs w:val="24"/>
        </w:rPr>
        <w:t>hulgas viidatakse nõukogu ja juhatuste liikmete kohustuste osas KAS §-dele 52 ja 55</w:t>
      </w:r>
      <w:r w:rsidR="00DD6EED" w:rsidRPr="00B92E7F">
        <w:rPr>
          <w:rFonts w:ascii="Times New Roman" w:hAnsi="Times New Roman" w:cs="Times New Roman"/>
          <w:sz w:val="24"/>
          <w:szCs w:val="24"/>
        </w:rPr>
        <w:t xml:space="preserve"> (ehk kohaldatakse lisaks krediidiasutuste nõukogu ja juhatuse suhtes kehtivaid kohustusi)</w:t>
      </w:r>
      <w:r w:rsidR="00A97041" w:rsidRPr="00B92E7F">
        <w:rPr>
          <w:rFonts w:ascii="Times New Roman" w:hAnsi="Times New Roman" w:cs="Times New Roman"/>
          <w:sz w:val="24"/>
          <w:szCs w:val="24"/>
        </w:rPr>
        <w:t>.</w:t>
      </w:r>
      <w:r w:rsidR="00DD6EED" w:rsidRPr="00B92E7F">
        <w:rPr>
          <w:rFonts w:ascii="Times New Roman" w:hAnsi="Times New Roman" w:cs="Times New Roman"/>
          <w:sz w:val="24"/>
          <w:szCs w:val="24"/>
        </w:rPr>
        <w:t xml:space="preserve"> See lahend ei ole aga piisavalt õigusselge ja subjektil on </w:t>
      </w:r>
      <w:r w:rsidR="00E87359" w:rsidRPr="00B92E7F">
        <w:rPr>
          <w:rFonts w:ascii="Times New Roman" w:hAnsi="Times New Roman" w:cs="Times New Roman"/>
          <w:sz w:val="24"/>
          <w:szCs w:val="24"/>
        </w:rPr>
        <w:t>üsna keeruline aru saada, milliseid kohustusi tema juhid täitma peavad. Seepärast sätestatakse nüüd uute lõigetega 7</w:t>
      </w:r>
      <w:r w:rsidR="00E87359" w:rsidRPr="00B92E7F">
        <w:rPr>
          <w:rFonts w:ascii="Times New Roman" w:hAnsi="Times New Roman" w:cs="Times New Roman"/>
          <w:sz w:val="24"/>
          <w:szCs w:val="24"/>
          <w:vertAlign w:val="superscript"/>
        </w:rPr>
        <w:t>1</w:t>
      </w:r>
      <w:r w:rsidR="00E87359" w:rsidRPr="00B92E7F">
        <w:rPr>
          <w:rFonts w:ascii="Times New Roman" w:hAnsi="Times New Roman" w:cs="Times New Roman"/>
          <w:sz w:val="24"/>
          <w:szCs w:val="24"/>
        </w:rPr>
        <w:t xml:space="preserve"> ja 7</w:t>
      </w:r>
      <w:r w:rsidR="00E87359" w:rsidRPr="00B92E7F">
        <w:rPr>
          <w:rFonts w:ascii="Times New Roman" w:hAnsi="Times New Roman" w:cs="Times New Roman"/>
          <w:sz w:val="24"/>
          <w:szCs w:val="24"/>
          <w:vertAlign w:val="superscript"/>
        </w:rPr>
        <w:t>2</w:t>
      </w:r>
      <w:r w:rsidR="00E87359" w:rsidRPr="00B92E7F">
        <w:rPr>
          <w:rFonts w:ascii="Times New Roman" w:hAnsi="Times New Roman" w:cs="Times New Roman"/>
          <w:sz w:val="24"/>
          <w:szCs w:val="24"/>
        </w:rPr>
        <w:t>, et milliseid kohustusi lisaks olemasolevatele lõigetele 5–7 peavad investeerimisühingu nõukogu ja juhatuse liikmed veel täitma. Lõiked 7</w:t>
      </w:r>
      <w:r w:rsidR="00E87359" w:rsidRPr="00B92E7F">
        <w:rPr>
          <w:rFonts w:ascii="Times New Roman" w:hAnsi="Times New Roman" w:cs="Times New Roman"/>
          <w:sz w:val="24"/>
          <w:szCs w:val="24"/>
          <w:vertAlign w:val="superscript"/>
        </w:rPr>
        <w:t>1</w:t>
      </w:r>
      <w:r w:rsidR="00E87359" w:rsidRPr="00B92E7F">
        <w:rPr>
          <w:rFonts w:ascii="Times New Roman" w:hAnsi="Times New Roman" w:cs="Times New Roman"/>
          <w:sz w:val="24"/>
          <w:szCs w:val="24"/>
        </w:rPr>
        <w:t xml:space="preserve"> ja 7</w:t>
      </w:r>
      <w:r w:rsidR="00E87359" w:rsidRPr="00B92E7F">
        <w:rPr>
          <w:rFonts w:ascii="Times New Roman" w:hAnsi="Times New Roman" w:cs="Times New Roman"/>
          <w:sz w:val="24"/>
          <w:szCs w:val="24"/>
          <w:vertAlign w:val="superscript"/>
        </w:rPr>
        <w:t>2</w:t>
      </w:r>
      <w:r w:rsidR="00E87359" w:rsidRPr="00B92E7F">
        <w:rPr>
          <w:rFonts w:ascii="Times New Roman" w:hAnsi="Times New Roman" w:cs="Times New Roman"/>
          <w:sz w:val="24"/>
          <w:szCs w:val="24"/>
        </w:rPr>
        <w:t xml:space="preserve"> põhinevad omakorda KAS §-del 52 ja 55, samas ei ole n-ö üks-ühele krediidiasutuste juhtide suhtes ettenähtud kohustusi üle toodud</w:t>
      </w:r>
      <w:r w:rsidR="0057129A" w:rsidRPr="00B92E7F">
        <w:rPr>
          <w:rFonts w:ascii="Times New Roman" w:hAnsi="Times New Roman" w:cs="Times New Roman"/>
          <w:sz w:val="24"/>
          <w:szCs w:val="24"/>
        </w:rPr>
        <w:t xml:space="preserve"> investeerimisühingu juhtidele, arvestatud on investeerimisühingute spetsiifikat ja ka seda, et osaliselt on sarnased nõuded ette nähtud juba üldistes regulatsioonides (eelkõige </w:t>
      </w:r>
      <w:r w:rsidR="0057129A" w:rsidRPr="00B92E7F">
        <w:rPr>
          <w:rFonts w:ascii="Times New Roman" w:hAnsi="Times New Roman" w:cs="Times New Roman"/>
          <w:sz w:val="24"/>
          <w:szCs w:val="24"/>
        </w:rPr>
        <w:lastRenderedPageBreak/>
        <w:t>äriseadustikus).</w:t>
      </w:r>
      <w:r w:rsidR="07BC4F96" w:rsidRPr="00B92E7F">
        <w:rPr>
          <w:rFonts w:ascii="Times New Roman" w:hAnsi="Times New Roman" w:cs="Times New Roman"/>
          <w:sz w:val="24"/>
          <w:szCs w:val="24"/>
        </w:rPr>
        <w:t xml:space="preserve"> </w:t>
      </w:r>
      <w:r w:rsidR="0057129A" w:rsidRPr="00B92E7F">
        <w:rPr>
          <w:rFonts w:ascii="Times New Roman" w:hAnsi="Times New Roman" w:cs="Times New Roman"/>
          <w:sz w:val="24"/>
          <w:szCs w:val="24"/>
        </w:rPr>
        <w:t>Antud lõigete lisamise näol kustutatakse omakorda ka viide VPTS § 79</w:t>
      </w:r>
      <w:r w:rsidR="0057129A" w:rsidRPr="00B92E7F">
        <w:rPr>
          <w:rFonts w:ascii="Times New Roman" w:hAnsi="Times New Roman" w:cs="Times New Roman"/>
          <w:sz w:val="24"/>
          <w:szCs w:val="24"/>
          <w:vertAlign w:val="superscript"/>
        </w:rPr>
        <w:t>1</w:t>
      </w:r>
      <w:r w:rsidR="0057129A" w:rsidRPr="00B92E7F">
        <w:rPr>
          <w:rFonts w:ascii="Times New Roman" w:hAnsi="Times New Roman" w:cs="Times New Roman"/>
          <w:sz w:val="24"/>
          <w:szCs w:val="24"/>
        </w:rPr>
        <w:t xml:space="preserve"> lõikes 3 KAS §-dele 52 ja 55. </w:t>
      </w:r>
    </w:p>
    <w:p w14:paraId="141EB407" w14:textId="30178CDC" w:rsidR="2BE43852" w:rsidRPr="00B92E7F" w:rsidRDefault="2BE43852" w:rsidP="00B92E7F">
      <w:pPr>
        <w:spacing w:after="0" w:line="240" w:lineRule="auto"/>
        <w:jc w:val="both"/>
        <w:rPr>
          <w:rFonts w:ascii="Times New Roman" w:hAnsi="Times New Roman" w:cs="Times New Roman"/>
          <w:sz w:val="24"/>
          <w:szCs w:val="24"/>
        </w:rPr>
      </w:pPr>
    </w:p>
    <w:p w14:paraId="37033CC2" w14:textId="008D0847" w:rsidR="003B1B0D" w:rsidRPr="00B92E7F" w:rsidRDefault="003B1B0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Oluline on märkida, et </w:t>
      </w:r>
      <w:r w:rsidR="006E4F24" w:rsidRPr="00B92E7F">
        <w:rPr>
          <w:rFonts w:ascii="Times New Roman" w:hAnsi="Times New Roman" w:cs="Times New Roman"/>
          <w:sz w:val="24"/>
          <w:szCs w:val="24"/>
        </w:rPr>
        <w:t xml:space="preserve">täiesti </w:t>
      </w:r>
      <w:r w:rsidRPr="00B92E7F">
        <w:rPr>
          <w:rFonts w:ascii="Times New Roman" w:hAnsi="Times New Roman" w:cs="Times New Roman"/>
          <w:sz w:val="24"/>
          <w:szCs w:val="24"/>
        </w:rPr>
        <w:t xml:space="preserve">uue nõudena lisatakse </w:t>
      </w:r>
      <w:r w:rsidR="000A579E" w:rsidRPr="00B92E7F">
        <w:rPr>
          <w:rFonts w:ascii="Times New Roman" w:hAnsi="Times New Roman" w:cs="Times New Roman"/>
          <w:sz w:val="24"/>
          <w:szCs w:val="24"/>
        </w:rPr>
        <w:t>§ 7</w:t>
      </w:r>
      <w:r w:rsidR="000A579E" w:rsidRPr="00B92E7F">
        <w:rPr>
          <w:rFonts w:ascii="Times New Roman" w:hAnsi="Times New Roman" w:cs="Times New Roman"/>
          <w:sz w:val="24"/>
          <w:szCs w:val="24"/>
          <w:vertAlign w:val="superscript"/>
        </w:rPr>
        <w:t>2</w:t>
      </w:r>
      <w:r w:rsidR="000A579E" w:rsidRPr="00B92E7F">
        <w:rPr>
          <w:rFonts w:ascii="Times New Roman" w:hAnsi="Times New Roman" w:cs="Times New Roman"/>
          <w:sz w:val="24"/>
          <w:szCs w:val="24"/>
        </w:rPr>
        <w:t xml:space="preserve"> punkt 1 näol kohustus, mille kohaselt peab </w:t>
      </w:r>
      <w:r w:rsidR="006E4F24" w:rsidRPr="00B92E7F">
        <w:rPr>
          <w:rFonts w:ascii="Times New Roman" w:hAnsi="Times New Roman" w:cs="Times New Roman"/>
          <w:sz w:val="24"/>
          <w:szCs w:val="24"/>
        </w:rPr>
        <w:t>investeerimisühingu juhatus kehtestama ja vähemalt iga kahe aasta tagant üle vaatama investeerimisühingu riskide võtmise, juhtimise, jälgimise ning maandamise põhimõtted ja protseduurid</w:t>
      </w:r>
      <w:r w:rsidR="00940FA9" w:rsidRPr="00B92E7F">
        <w:rPr>
          <w:rFonts w:ascii="Times New Roman" w:hAnsi="Times New Roman" w:cs="Times New Roman"/>
          <w:sz w:val="24"/>
          <w:szCs w:val="24"/>
        </w:rPr>
        <w:t xml:space="preserve"> sellisel kujul</w:t>
      </w:r>
      <w:r w:rsidR="006E4F24" w:rsidRPr="00B92E7F">
        <w:rPr>
          <w:rFonts w:ascii="Times New Roman" w:hAnsi="Times New Roman" w:cs="Times New Roman"/>
          <w:sz w:val="24"/>
          <w:szCs w:val="24"/>
        </w:rPr>
        <w:t xml:space="preserve">, mis </w:t>
      </w:r>
      <w:r w:rsidR="00940FA9" w:rsidRPr="00B92E7F">
        <w:rPr>
          <w:rFonts w:ascii="Times New Roman" w:hAnsi="Times New Roman" w:cs="Times New Roman"/>
          <w:sz w:val="24"/>
          <w:szCs w:val="24"/>
        </w:rPr>
        <w:t>muu</w:t>
      </w:r>
      <w:r w:rsidR="00825332">
        <w:rPr>
          <w:rFonts w:ascii="Times New Roman" w:hAnsi="Times New Roman" w:cs="Times New Roman"/>
          <w:sz w:val="24"/>
          <w:szCs w:val="24"/>
        </w:rPr>
        <w:t xml:space="preserve"> </w:t>
      </w:r>
      <w:r w:rsidR="00940FA9" w:rsidRPr="00B92E7F">
        <w:rPr>
          <w:rFonts w:ascii="Times New Roman" w:hAnsi="Times New Roman" w:cs="Times New Roman"/>
          <w:sz w:val="24"/>
          <w:szCs w:val="24"/>
        </w:rPr>
        <w:t xml:space="preserve">hulgas </w:t>
      </w:r>
      <w:r w:rsidR="006E4F24" w:rsidRPr="00B92E7F">
        <w:rPr>
          <w:rFonts w:ascii="Times New Roman" w:hAnsi="Times New Roman" w:cs="Times New Roman"/>
          <w:sz w:val="24"/>
          <w:szCs w:val="24"/>
        </w:rPr>
        <w:t xml:space="preserve">hõlmavad </w:t>
      </w:r>
      <w:r w:rsidR="00940FA9" w:rsidRPr="00B92E7F">
        <w:rPr>
          <w:rFonts w:ascii="Times New Roman" w:hAnsi="Times New Roman" w:cs="Times New Roman"/>
          <w:sz w:val="24"/>
          <w:szCs w:val="24"/>
        </w:rPr>
        <w:t xml:space="preserve">ka ESG </w:t>
      </w:r>
      <w:r w:rsidR="006E4F24" w:rsidRPr="00B92E7F">
        <w:rPr>
          <w:rFonts w:ascii="Times New Roman" w:hAnsi="Times New Roman" w:cs="Times New Roman"/>
          <w:sz w:val="24"/>
          <w:szCs w:val="24"/>
        </w:rPr>
        <w:t>tegurite praegusest ja lühikesest, keskmisest ja pikaajalisest mõjust tingitud riske.</w:t>
      </w:r>
      <w:r w:rsidR="00FC2530" w:rsidRPr="00B92E7F">
        <w:rPr>
          <w:rFonts w:ascii="Times New Roman" w:hAnsi="Times New Roman" w:cs="Times New Roman"/>
          <w:sz w:val="24"/>
          <w:szCs w:val="24"/>
        </w:rPr>
        <w:t xml:space="preserve"> Eeltoodu kehtestatakse sarnaselt krediidiasutustega CRD artikli </w:t>
      </w:r>
      <w:r w:rsidR="00F55E50" w:rsidRPr="00B92E7F">
        <w:rPr>
          <w:rFonts w:ascii="Times New Roman" w:hAnsi="Times New Roman" w:cs="Times New Roman"/>
          <w:sz w:val="24"/>
          <w:szCs w:val="24"/>
        </w:rPr>
        <w:t>76</w:t>
      </w:r>
      <w:r w:rsidR="00825332">
        <w:rPr>
          <w:rFonts w:ascii="Times New Roman" w:hAnsi="Times New Roman" w:cs="Times New Roman"/>
          <w:sz w:val="24"/>
          <w:szCs w:val="24"/>
        </w:rPr>
        <w:t xml:space="preserve"> lõike </w:t>
      </w:r>
      <w:r w:rsidR="00F55E50" w:rsidRPr="00B92E7F">
        <w:rPr>
          <w:rFonts w:ascii="Times New Roman" w:hAnsi="Times New Roman" w:cs="Times New Roman"/>
          <w:sz w:val="24"/>
          <w:szCs w:val="24"/>
        </w:rPr>
        <w:t>1 esimese alalõike</w:t>
      </w:r>
      <w:r w:rsidR="00FC2530" w:rsidRPr="00B92E7F">
        <w:rPr>
          <w:rFonts w:ascii="Times New Roman" w:hAnsi="Times New Roman" w:cs="Times New Roman"/>
          <w:sz w:val="24"/>
          <w:szCs w:val="24"/>
        </w:rPr>
        <w:t xml:space="preserve"> alusel.</w:t>
      </w:r>
    </w:p>
    <w:p w14:paraId="4811E004" w14:textId="308D7838" w:rsidR="2BE43852" w:rsidRPr="00B92E7F" w:rsidRDefault="2BE43852" w:rsidP="00B92E7F">
      <w:pPr>
        <w:spacing w:after="0" w:line="240" w:lineRule="auto"/>
        <w:jc w:val="both"/>
        <w:rPr>
          <w:rFonts w:ascii="Times New Roman" w:hAnsi="Times New Roman" w:cs="Times New Roman"/>
          <w:sz w:val="24"/>
          <w:szCs w:val="24"/>
        </w:rPr>
      </w:pPr>
    </w:p>
    <w:p w14:paraId="1F62335F" w14:textId="6EFAE3B5" w:rsidR="00E92F89" w:rsidRDefault="00BA0AB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Sisuliselt kehtivad investeerimisühingu juhtidele vastavad nõuded ja kohustused läbi mitme erineva direktiivi</w:t>
      </w:r>
      <w:r w:rsidR="004A515C">
        <w:rPr>
          <w:rFonts w:ascii="Times New Roman" w:hAnsi="Times New Roman" w:cs="Times New Roman"/>
          <w:sz w:val="24"/>
          <w:szCs w:val="24"/>
        </w:rPr>
        <w:t xml:space="preserve">, </w:t>
      </w:r>
      <w:r w:rsidRPr="00B92E7F">
        <w:rPr>
          <w:rFonts w:ascii="Times New Roman" w:hAnsi="Times New Roman" w:cs="Times New Roman"/>
          <w:sz w:val="24"/>
          <w:szCs w:val="24"/>
        </w:rPr>
        <w:t>eelkõige läbi</w:t>
      </w:r>
      <w:r w:rsidR="00E92F89">
        <w:rPr>
          <w:rFonts w:ascii="Times New Roman" w:hAnsi="Times New Roman" w:cs="Times New Roman"/>
          <w:sz w:val="24"/>
          <w:szCs w:val="24"/>
        </w:rPr>
        <w:t xml:space="preserve">: </w:t>
      </w:r>
    </w:p>
    <w:p w14:paraId="11D345A2" w14:textId="77777777" w:rsidR="00E92F89" w:rsidRDefault="00E92F89"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BA0AB1" w:rsidRPr="00B92E7F">
        <w:rPr>
          <w:rFonts w:ascii="Times New Roman" w:hAnsi="Times New Roman" w:cs="Times New Roman"/>
          <w:sz w:val="24"/>
          <w:szCs w:val="24"/>
        </w:rPr>
        <w:t xml:space="preserve"> CRD artikli </w:t>
      </w:r>
      <w:r w:rsidR="00DB550E" w:rsidRPr="00B92E7F">
        <w:rPr>
          <w:rFonts w:ascii="Times New Roman" w:hAnsi="Times New Roman" w:cs="Times New Roman"/>
          <w:sz w:val="24"/>
          <w:szCs w:val="24"/>
        </w:rPr>
        <w:t xml:space="preserve">76, </w:t>
      </w:r>
      <w:r w:rsidR="007A1E3F">
        <w:rPr>
          <w:rFonts w:ascii="Times New Roman" w:hAnsi="Times New Roman" w:cs="Times New Roman"/>
          <w:sz w:val="24"/>
          <w:szCs w:val="24"/>
        </w:rPr>
        <w:t xml:space="preserve">artikli </w:t>
      </w:r>
      <w:r w:rsidR="00DB550E" w:rsidRPr="00B92E7F">
        <w:rPr>
          <w:rFonts w:ascii="Times New Roman" w:hAnsi="Times New Roman" w:cs="Times New Roman"/>
          <w:sz w:val="24"/>
          <w:szCs w:val="24"/>
        </w:rPr>
        <w:t>8</w:t>
      </w:r>
      <w:r w:rsidR="00720BEE" w:rsidRPr="00B92E7F">
        <w:rPr>
          <w:rFonts w:ascii="Times New Roman" w:hAnsi="Times New Roman" w:cs="Times New Roman"/>
          <w:sz w:val="24"/>
          <w:szCs w:val="24"/>
        </w:rPr>
        <w:t>6</w:t>
      </w:r>
      <w:r w:rsidR="007A1E3F">
        <w:rPr>
          <w:rFonts w:ascii="Times New Roman" w:hAnsi="Times New Roman" w:cs="Times New Roman"/>
          <w:sz w:val="24"/>
          <w:szCs w:val="24"/>
        </w:rPr>
        <w:t xml:space="preserve"> lõike </w:t>
      </w:r>
      <w:r w:rsidR="00DB550E" w:rsidRPr="00B92E7F">
        <w:rPr>
          <w:rFonts w:ascii="Times New Roman" w:hAnsi="Times New Roman" w:cs="Times New Roman"/>
          <w:sz w:val="24"/>
          <w:szCs w:val="24"/>
        </w:rPr>
        <w:t>2</w:t>
      </w:r>
      <w:r w:rsidR="007A1E3F">
        <w:rPr>
          <w:rFonts w:ascii="Times New Roman" w:hAnsi="Times New Roman" w:cs="Times New Roman"/>
          <w:sz w:val="24"/>
          <w:szCs w:val="24"/>
        </w:rPr>
        <w:t xml:space="preserve"> ning artiklite</w:t>
      </w:r>
      <w:r w:rsidR="003847D3" w:rsidRPr="00B92E7F">
        <w:rPr>
          <w:rFonts w:ascii="Times New Roman" w:hAnsi="Times New Roman" w:cs="Times New Roman"/>
          <w:sz w:val="24"/>
          <w:szCs w:val="24"/>
        </w:rPr>
        <w:t xml:space="preserve"> 8</w:t>
      </w:r>
      <w:r w:rsidR="007A1E3F">
        <w:rPr>
          <w:rFonts w:ascii="Times New Roman" w:hAnsi="Times New Roman" w:cs="Times New Roman"/>
          <w:sz w:val="24"/>
          <w:szCs w:val="24"/>
        </w:rPr>
        <w:t>8 ja</w:t>
      </w:r>
      <w:r w:rsidR="003847D3" w:rsidRPr="00B92E7F">
        <w:rPr>
          <w:rFonts w:ascii="Times New Roman" w:hAnsi="Times New Roman" w:cs="Times New Roman"/>
          <w:sz w:val="24"/>
          <w:szCs w:val="24"/>
        </w:rPr>
        <w:t xml:space="preserve"> </w:t>
      </w:r>
      <w:r w:rsidR="005675E2" w:rsidRPr="00B92E7F">
        <w:rPr>
          <w:rFonts w:ascii="Times New Roman" w:hAnsi="Times New Roman" w:cs="Times New Roman"/>
          <w:sz w:val="24"/>
          <w:szCs w:val="24"/>
        </w:rPr>
        <w:t>91</w:t>
      </w:r>
      <w:r>
        <w:rPr>
          <w:rFonts w:ascii="Times New Roman" w:hAnsi="Times New Roman" w:cs="Times New Roman"/>
          <w:sz w:val="24"/>
          <w:szCs w:val="24"/>
        </w:rPr>
        <w:t xml:space="preserve">; </w:t>
      </w:r>
    </w:p>
    <w:p w14:paraId="6EF0BCFD" w14:textId="6058BD4A" w:rsidR="00E11081" w:rsidRDefault="00E92F89"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649B2">
        <w:rPr>
          <w:rFonts w:ascii="Times New Roman" w:hAnsi="Times New Roman" w:cs="Times New Roman"/>
          <w:sz w:val="24"/>
          <w:szCs w:val="24"/>
        </w:rPr>
        <w:t>Euroopa</w:t>
      </w:r>
      <w:r>
        <w:rPr>
          <w:rFonts w:ascii="Times New Roman" w:hAnsi="Times New Roman" w:cs="Times New Roman"/>
          <w:sz w:val="24"/>
          <w:szCs w:val="24"/>
        </w:rPr>
        <w:t xml:space="preserve"> Parlamendi ja nõukogu direktiivi</w:t>
      </w:r>
      <w:r w:rsidR="00E11081">
        <w:rPr>
          <w:rFonts w:ascii="Times New Roman" w:hAnsi="Times New Roman" w:cs="Times New Roman"/>
          <w:sz w:val="24"/>
          <w:szCs w:val="24"/>
        </w:rPr>
        <w:t xml:space="preserve"> 2019/2034</w:t>
      </w:r>
      <w:r w:rsidR="006A78D1">
        <w:rPr>
          <w:rFonts w:ascii="Times New Roman" w:hAnsi="Times New Roman" w:cs="Times New Roman"/>
          <w:sz w:val="24"/>
          <w:szCs w:val="24"/>
        </w:rPr>
        <w:t>/EL</w:t>
      </w:r>
      <w:r w:rsidR="00EB3442">
        <w:rPr>
          <w:rStyle w:val="Allmrkuseviide"/>
          <w:rFonts w:ascii="Times New Roman" w:hAnsi="Times New Roman" w:cs="Times New Roman"/>
          <w:sz w:val="24"/>
          <w:szCs w:val="24"/>
        </w:rPr>
        <w:footnoteReference w:id="50"/>
      </w:r>
      <w:r w:rsidR="00E11081">
        <w:rPr>
          <w:rFonts w:ascii="Times New Roman" w:hAnsi="Times New Roman" w:cs="Times New Roman"/>
          <w:sz w:val="24"/>
          <w:szCs w:val="24"/>
        </w:rPr>
        <w:t xml:space="preserve"> ehk </w:t>
      </w:r>
      <w:r w:rsidR="00A74A59" w:rsidRPr="00B92E7F">
        <w:rPr>
          <w:rFonts w:ascii="Times New Roman" w:hAnsi="Times New Roman" w:cs="Times New Roman"/>
          <w:sz w:val="24"/>
          <w:szCs w:val="24"/>
        </w:rPr>
        <w:t>investeerimisühingute direktiivi artikli</w:t>
      </w:r>
      <w:r w:rsidR="004A515C">
        <w:rPr>
          <w:rFonts w:ascii="Times New Roman" w:hAnsi="Times New Roman" w:cs="Times New Roman"/>
          <w:sz w:val="24"/>
          <w:szCs w:val="24"/>
        </w:rPr>
        <w:t xml:space="preserve"> </w:t>
      </w:r>
      <w:r w:rsidR="006E32D6" w:rsidRPr="00B92E7F">
        <w:rPr>
          <w:rFonts w:ascii="Times New Roman" w:hAnsi="Times New Roman" w:cs="Times New Roman"/>
          <w:sz w:val="24"/>
          <w:szCs w:val="24"/>
        </w:rPr>
        <w:t>28</w:t>
      </w:r>
      <w:r w:rsidR="004A515C">
        <w:rPr>
          <w:rFonts w:ascii="Times New Roman" w:hAnsi="Times New Roman" w:cs="Times New Roman"/>
          <w:sz w:val="24"/>
          <w:szCs w:val="24"/>
        </w:rPr>
        <w:t xml:space="preserve"> ja</w:t>
      </w:r>
      <w:r w:rsidR="006E32D6" w:rsidRPr="00B92E7F">
        <w:rPr>
          <w:rFonts w:ascii="Times New Roman" w:hAnsi="Times New Roman" w:cs="Times New Roman"/>
          <w:sz w:val="24"/>
          <w:szCs w:val="24"/>
        </w:rPr>
        <w:t xml:space="preserve"> </w:t>
      </w:r>
      <w:r w:rsidR="00000E44" w:rsidRPr="00B92E7F">
        <w:rPr>
          <w:rFonts w:ascii="Times New Roman" w:hAnsi="Times New Roman" w:cs="Times New Roman"/>
          <w:sz w:val="24"/>
          <w:szCs w:val="24"/>
        </w:rPr>
        <w:t>29</w:t>
      </w:r>
      <w:r w:rsidR="004A515C">
        <w:rPr>
          <w:rFonts w:ascii="Times New Roman" w:hAnsi="Times New Roman" w:cs="Times New Roman"/>
          <w:sz w:val="24"/>
          <w:szCs w:val="24"/>
        </w:rPr>
        <w:t xml:space="preserve"> lõike 1;</w:t>
      </w:r>
      <w:r w:rsidR="00000E44" w:rsidRPr="00B92E7F">
        <w:rPr>
          <w:rFonts w:ascii="Times New Roman" w:hAnsi="Times New Roman" w:cs="Times New Roman"/>
          <w:sz w:val="24"/>
          <w:szCs w:val="24"/>
        </w:rPr>
        <w:t xml:space="preserve"> </w:t>
      </w:r>
    </w:p>
    <w:p w14:paraId="2E485BBB" w14:textId="2F13E426" w:rsidR="00BA0AB1" w:rsidRPr="00B92E7F" w:rsidRDefault="00E92F89"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4A3D11">
        <w:rPr>
          <w:rFonts w:ascii="Times New Roman" w:hAnsi="Times New Roman" w:cs="Times New Roman"/>
          <w:sz w:val="24"/>
          <w:szCs w:val="24"/>
        </w:rPr>
        <w:t>Euroopa Parlamendi ja nõukogu direktii</w:t>
      </w:r>
      <w:r w:rsidR="006A78D1">
        <w:rPr>
          <w:rFonts w:ascii="Times New Roman" w:hAnsi="Times New Roman" w:cs="Times New Roman"/>
          <w:sz w:val="24"/>
          <w:szCs w:val="24"/>
        </w:rPr>
        <w:t>vi (EL) 2014/65/EL</w:t>
      </w:r>
      <w:r w:rsidR="00DB3D2C">
        <w:rPr>
          <w:rStyle w:val="Allmrkuseviide"/>
          <w:rFonts w:ascii="Times New Roman" w:hAnsi="Times New Roman" w:cs="Times New Roman"/>
          <w:sz w:val="24"/>
          <w:szCs w:val="24"/>
        </w:rPr>
        <w:footnoteReference w:id="51"/>
      </w:r>
      <w:r w:rsidR="006A78D1">
        <w:rPr>
          <w:rFonts w:ascii="Times New Roman" w:hAnsi="Times New Roman" w:cs="Times New Roman"/>
          <w:sz w:val="24"/>
          <w:szCs w:val="24"/>
        </w:rPr>
        <w:t xml:space="preserve"> ehk </w:t>
      </w:r>
      <w:r w:rsidR="008D08D5" w:rsidRPr="00B92E7F">
        <w:rPr>
          <w:rFonts w:ascii="Times New Roman" w:hAnsi="Times New Roman" w:cs="Times New Roman"/>
          <w:sz w:val="24"/>
          <w:szCs w:val="24"/>
        </w:rPr>
        <w:t>investeerimisteenuste osutamise direktiivi (</w:t>
      </w:r>
      <w:r w:rsidR="00DB3D2C">
        <w:rPr>
          <w:rFonts w:ascii="Times New Roman" w:hAnsi="Times New Roman" w:cs="Times New Roman"/>
          <w:sz w:val="24"/>
          <w:szCs w:val="24"/>
        </w:rPr>
        <w:t xml:space="preserve">nn </w:t>
      </w:r>
      <w:proofErr w:type="spellStart"/>
      <w:r w:rsidR="008D08D5" w:rsidRPr="00B92E7F">
        <w:rPr>
          <w:rFonts w:ascii="Times New Roman" w:hAnsi="Times New Roman" w:cs="Times New Roman"/>
          <w:sz w:val="24"/>
          <w:szCs w:val="24"/>
        </w:rPr>
        <w:t>MiFID</w:t>
      </w:r>
      <w:proofErr w:type="spellEnd"/>
      <w:r w:rsidR="008D08D5" w:rsidRPr="00B92E7F">
        <w:rPr>
          <w:rFonts w:ascii="Times New Roman" w:hAnsi="Times New Roman" w:cs="Times New Roman"/>
          <w:sz w:val="24"/>
          <w:szCs w:val="24"/>
        </w:rPr>
        <w:t>) artikli</w:t>
      </w:r>
      <w:r w:rsidR="00E00948" w:rsidRPr="00B92E7F">
        <w:rPr>
          <w:rFonts w:ascii="Times New Roman" w:hAnsi="Times New Roman" w:cs="Times New Roman"/>
          <w:sz w:val="24"/>
          <w:szCs w:val="24"/>
        </w:rPr>
        <w:t xml:space="preserve"> 9. </w:t>
      </w:r>
    </w:p>
    <w:p w14:paraId="08AA3660" w14:textId="60F2A6DC" w:rsidR="5451066A" w:rsidRPr="00B92E7F" w:rsidRDefault="5451066A" w:rsidP="00B92E7F">
      <w:pPr>
        <w:spacing w:after="0" w:line="240" w:lineRule="auto"/>
        <w:jc w:val="both"/>
        <w:rPr>
          <w:rFonts w:ascii="Times New Roman" w:hAnsi="Times New Roman" w:cs="Times New Roman"/>
          <w:sz w:val="24"/>
          <w:szCs w:val="24"/>
        </w:rPr>
      </w:pPr>
    </w:p>
    <w:p w14:paraId="73C6D1EE" w14:textId="10DF2E60" w:rsidR="0057129A" w:rsidRDefault="48C3116F" w:rsidP="00B92E7F">
      <w:pPr>
        <w:spacing w:after="0" w:line="240" w:lineRule="auto"/>
        <w:jc w:val="both"/>
        <w:rPr>
          <w:rFonts w:ascii="Times New Roman" w:hAnsi="Times New Roman" w:cs="Times New Roman"/>
          <w:b/>
          <w:bCs/>
          <w:sz w:val="24"/>
          <w:szCs w:val="24"/>
        </w:rPr>
      </w:pPr>
      <w:r w:rsidRPr="003E1F3F">
        <w:rPr>
          <w:rFonts w:ascii="Times New Roman" w:hAnsi="Times New Roman" w:cs="Times New Roman"/>
          <w:b/>
          <w:bCs/>
          <w:sz w:val="24"/>
          <w:szCs w:val="24"/>
        </w:rPr>
        <w:t>Paragrahvi täiendamine lõigetega 9</w:t>
      </w:r>
      <w:r w:rsidRPr="003E1F3F">
        <w:rPr>
          <w:rFonts w:ascii="Times New Roman" w:hAnsi="Times New Roman" w:cs="Times New Roman"/>
          <w:b/>
          <w:bCs/>
          <w:sz w:val="24"/>
          <w:szCs w:val="24"/>
          <w:vertAlign w:val="superscript"/>
        </w:rPr>
        <w:t>1</w:t>
      </w:r>
      <w:r w:rsidRPr="003E1F3F">
        <w:rPr>
          <w:rFonts w:ascii="Times New Roman" w:eastAsia="Times New Roman" w:hAnsi="Times New Roman" w:cs="Times New Roman"/>
          <w:b/>
          <w:bCs/>
          <w:color w:val="000000" w:themeColor="text1"/>
          <w:sz w:val="24"/>
          <w:szCs w:val="24"/>
        </w:rPr>
        <w:t>–</w:t>
      </w:r>
      <w:r w:rsidRPr="003E1F3F">
        <w:rPr>
          <w:rFonts w:ascii="Times New Roman" w:hAnsi="Times New Roman" w:cs="Times New Roman"/>
          <w:b/>
          <w:bCs/>
          <w:sz w:val="24"/>
          <w:szCs w:val="24"/>
        </w:rPr>
        <w:t>9</w:t>
      </w:r>
      <w:r w:rsidR="0A042832" w:rsidRPr="003E1F3F">
        <w:rPr>
          <w:rFonts w:ascii="Times New Roman" w:hAnsi="Times New Roman" w:cs="Times New Roman"/>
          <w:b/>
          <w:bCs/>
          <w:sz w:val="24"/>
          <w:szCs w:val="24"/>
          <w:vertAlign w:val="superscript"/>
        </w:rPr>
        <w:t>5</w:t>
      </w:r>
      <w:r w:rsidRPr="003E1F3F">
        <w:rPr>
          <w:rFonts w:ascii="Times New Roman" w:hAnsi="Times New Roman" w:cs="Times New Roman"/>
          <w:b/>
          <w:bCs/>
          <w:sz w:val="24"/>
          <w:szCs w:val="24"/>
        </w:rPr>
        <w:t>.</w:t>
      </w:r>
      <w:r w:rsidR="00236B07" w:rsidRPr="003E1F3F">
        <w:rPr>
          <w:rFonts w:ascii="Times New Roman" w:hAnsi="Times New Roman" w:cs="Times New Roman"/>
          <w:b/>
          <w:bCs/>
          <w:sz w:val="24"/>
          <w:szCs w:val="24"/>
        </w:rPr>
        <w:t xml:space="preserve"> </w:t>
      </w:r>
    </w:p>
    <w:p w14:paraId="4B6B9DA7" w14:textId="77777777" w:rsidR="003E1F3F" w:rsidRDefault="003E1F3F" w:rsidP="00B92E7F">
      <w:pPr>
        <w:spacing w:after="0" w:line="240" w:lineRule="auto"/>
        <w:jc w:val="both"/>
        <w:rPr>
          <w:rFonts w:ascii="Times New Roman" w:hAnsi="Times New Roman" w:cs="Times New Roman"/>
          <w:b/>
          <w:bCs/>
          <w:sz w:val="24"/>
          <w:szCs w:val="24"/>
        </w:rPr>
      </w:pPr>
    </w:p>
    <w:p w14:paraId="438BC688" w14:textId="2B4DCECF" w:rsidR="003E1F3F" w:rsidRPr="00B92E7F" w:rsidRDefault="003E1F3F" w:rsidP="003E1F3F">
      <w:pPr>
        <w:shd w:val="clear" w:color="auto" w:fill="FFFFFF" w:themeFill="background1"/>
        <w:spacing w:after="0" w:line="240" w:lineRule="auto"/>
        <w:jc w:val="both"/>
        <w:rPr>
          <w:rFonts w:ascii="Times New Roman" w:eastAsia="Times New Roman" w:hAnsi="Times New Roman" w:cs="Times New Roman"/>
          <w:color w:val="202020"/>
          <w:sz w:val="24"/>
          <w:szCs w:val="24"/>
        </w:rPr>
      </w:pPr>
      <w:r>
        <w:rPr>
          <w:rFonts w:ascii="Times New Roman" w:hAnsi="Times New Roman" w:cs="Times New Roman"/>
          <w:b/>
          <w:bCs/>
          <w:sz w:val="24"/>
          <w:szCs w:val="24"/>
        </w:rPr>
        <w:t>Lõikega 9</w:t>
      </w:r>
      <w:r>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sidRPr="00B92E7F">
        <w:rPr>
          <w:rFonts w:ascii="Times New Roman" w:hAnsi="Times New Roman" w:cs="Times New Roman"/>
          <w:sz w:val="24"/>
          <w:szCs w:val="24"/>
        </w:rPr>
        <w:t>pannakse</w:t>
      </w:r>
      <w:r w:rsidRPr="00B92E7F">
        <w:rPr>
          <w:rFonts w:ascii="Times New Roman" w:hAnsi="Times New Roman" w:cs="Times New Roman"/>
          <w:b/>
          <w:bCs/>
          <w:sz w:val="24"/>
          <w:szCs w:val="24"/>
        </w:rPr>
        <w:t xml:space="preserve"> </w:t>
      </w:r>
      <w:r>
        <w:rPr>
          <w:rFonts w:ascii="Times New Roman" w:hAnsi="Times New Roman" w:cs="Times New Roman"/>
          <w:sz w:val="24"/>
          <w:szCs w:val="24"/>
        </w:rPr>
        <w:t>investeerimisühingule</w:t>
      </w:r>
      <w:r w:rsidRPr="00B92E7F">
        <w:rPr>
          <w:rFonts w:ascii="Times New Roman" w:eastAsia="Times New Roman" w:hAnsi="Times New Roman" w:cs="Times New Roman"/>
          <w:color w:val="000000" w:themeColor="text1"/>
          <w:sz w:val="24"/>
          <w:szCs w:val="24"/>
        </w:rPr>
        <w:t xml:space="preserve"> kohustus </w:t>
      </w:r>
      <w:r w:rsidRPr="00B92E7F">
        <w:rPr>
          <w:rFonts w:ascii="Times New Roman" w:eastAsia="Times New Roman" w:hAnsi="Times New Roman" w:cs="Times New Roman"/>
          <w:color w:val="202020"/>
          <w:sz w:val="24"/>
          <w:szCs w:val="24"/>
        </w:rPr>
        <w:t>kontrollida, tagada ja vastutada selle eest, et tema juhid vastavad igal ajahetkel juhtidele</w:t>
      </w:r>
      <w:r>
        <w:rPr>
          <w:rFonts w:ascii="Times New Roman" w:eastAsia="Times New Roman" w:hAnsi="Times New Roman" w:cs="Times New Roman"/>
          <w:color w:val="202020"/>
          <w:sz w:val="24"/>
          <w:szCs w:val="24"/>
        </w:rPr>
        <w:t xml:space="preserve"> ja võtmeisikutele</w:t>
      </w:r>
      <w:r w:rsidRPr="00B92E7F">
        <w:rPr>
          <w:rFonts w:ascii="Times New Roman" w:eastAsia="Times New Roman" w:hAnsi="Times New Roman" w:cs="Times New Roman"/>
          <w:color w:val="202020"/>
          <w:sz w:val="24"/>
          <w:szCs w:val="24"/>
        </w:rPr>
        <w:t xml:space="preserve"> kehtestatud nõuetele, rakendades selleks asjakohase asutusesisese sobivushindamise ja dokumenteerides vastava protsessi. </w:t>
      </w:r>
      <w:r>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color w:val="202020"/>
          <w:sz w:val="24"/>
          <w:szCs w:val="24"/>
        </w:rPr>
        <w:t>Sättega võetakse üle CRD VI artikli 91 lõige 1 a alalõige 1.</w:t>
      </w:r>
    </w:p>
    <w:p w14:paraId="65B20493" w14:textId="644C20C7" w:rsidR="003E1F3F" w:rsidRDefault="003E1F3F" w:rsidP="00B92E7F">
      <w:pPr>
        <w:spacing w:after="0" w:line="240" w:lineRule="auto"/>
        <w:jc w:val="both"/>
        <w:rPr>
          <w:rFonts w:ascii="Times New Roman" w:hAnsi="Times New Roman" w:cs="Times New Roman"/>
          <w:sz w:val="24"/>
          <w:szCs w:val="24"/>
        </w:rPr>
      </w:pPr>
    </w:p>
    <w:p w14:paraId="3EC8A9D2" w14:textId="44D56EDA" w:rsidR="00164E01" w:rsidRPr="00B92E7F" w:rsidRDefault="003E1F3F" w:rsidP="00164E01">
      <w:pPr>
        <w:spacing w:after="0" w:line="240" w:lineRule="auto"/>
        <w:jc w:val="both"/>
        <w:rPr>
          <w:rFonts w:ascii="Times New Roman" w:eastAsia="Times New Roman" w:hAnsi="Times New Roman" w:cs="Times New Roman"/>
          <w:color w:val="202020"/>
          <w:sz w:val="24"/>
          <w:szCs w:val="24"/>
        </w:rPr>
      </w:pPr>
      <w:r>
        <w:rPr>
          <w:rFonts w:ascii="Times New Roman" w:hAnsi="Times New Roman" w:cs="Times New Roman"/>
          <w:b/>
          <w:bCs/>
          <w:sz w:val="24"/>
          <w:szCs w:val="24"/>
        </w:rPr>
        <w:t>Lõike</w:t>
      </w:r>
      <w:r w:rsidR="00C44674">
        <w:rPr>
          <w:rFonts w:ascii="Times New Roman" w:hAnsi="Times New Roman" w:cs="Times New Roman"/>
          <w:b/>
          <w:bCs/>
          <w:sz w:val="24"/>
          <w:szCs w:val="24"/>
        </w:rPr>
        <w:t>ga</w:t>
      </w:r>
      <w:r>
        <w:rPr>
          <w:rFonts w:ascii="Times New Roman" w:hAnsi="Times New Roman" w:cs="Times New Roman"/>
          <w:b/>
          <w:bCs/>
          <w:sz w:val="24"/>
          <w:szCs w:val="24"/>
        </w:rPr>
        <w:t xml:space="preserve"> 9</w:t>
      </w:r>
      <w:r>
        <w:rPr>
          <w:rFonts w:ascii="Times New Roman" w:hAnsi="Times New Roman" w:cs="Times New Roman"/>
          <w:b/>
          <w:bCs/>
          <w:sz w:val="24"/>
          <w:szCs w:val="24"/>
          <w:vertAlign w:val="superscript"/>
        </w:rPr>
        <w:t>2</w:t>
      </w:r>
      <w:r>
        <w:rPr>
          <w:rFonts w:ascii="Times New Roman" w:hAnsi="Times New Roman" w:cs="Times New Roman"/>
          <w:sz w:val="24"/>
          <w:szCs w:val="24"/>
        </w:rPr>
        <w:t xml:space="preserve"> </w:t>
      </w:r>
      <w:r w:rsidR="00C44674">
        <w:rPr>
          <w:rFonts w:ascii="Times New Roman" w:hAnsi="Times New Roman" w:cs="Times New Roman"/>
          <w:sz w:val="24"/>
          <w:szCs w:val="24"/>
        </w:rPr>
        <w:t xml:space="preserve">pannakse paika investeerimisühingu läbiviidava sobivushindamise sagedus. Nii näeb norm ette, et </w:t>
      </w:r>
      <w:r w:rsidR="00164E01">
        <w:rPr>
          <w:rFonts w:ascii="Times New Roman" w:eastAsia="Times New Roman" w:hAnsi="Times New Roman" w:cs="Times New Roman"/>
          <w:color w:val="000000" w:themeColor="text1"/>
          <w:sz w:val="24"/>
          <w:szCs w:val="24"/>
        </w:rPr>
        <w:t>investeerimisühing</w:t>
      </w:r>
      <w:r w:rsidR="00164E01" w:rsidRPr="00B92E7F">
        <w:rPr>
          <w:rFonts w:ascii="Times New Roman" w:eastAsia="Times New Roman" w:hAnsi="Times New Roman" w:cs="Times New Roman"/>
          <w:color w:val="202020"/>
          <w:sz w:val="24"/>
          <w:szCs w:val="24"/>
        </w:rPr>
        <w:t xml:space="preserve"> </w:t>
      </w:r>
      <w:r w:rsidR="00C44674" w:rsidRPr="00B92E7F">
        <w:rPr>
          <w:rFonts w:ascii="Times New Roman" w:hAnsi="Times New Roman" w:cs="Times New Roman"/>
          <w:sz w:val="24"/>
          <w:szCs w:val="24"/>
        </w:rPr>
        <w:t>hindab</w:t>
      </w:r>
      <w:r w:rsidR="00C44674" w:rsidRPr="00B92E7F">
        <w:rPr>
          <w:rFonts w:ascii="Times New Roman" w:hAnsi="Times New Roman" w:cs="Times New Roman"/>
          <w:b/>
          <w:bCs/>
          <w:sz w:val="24"/>
          <w:szCs w:val="24"/>
        </w:rPr>
        <w:t xml:space="preserve"> </w:t>
      </w:r>
      <w:r w:rsidR="00164E01" w:rsidRPr="00B92E7F">
        <w:rPr>
          <w:rFonts w:ascii="Times New Roman" w:eastAsia="Times New Roman" w:hAnsi="Times New Roman" w:cs="Times New Roman"/>
          <w:color w:val="202020"/>
          <w:sz w:val="24"/>
          <w:szCs w:val="24"/>
        </w:rPr>
        <w:t>juhtide</w:t>
      </w:r>
      <w:r w:rsidR="00C44674">
        <w:rPr>
          <w:rFonts w:ascii="Times New Roman" w:eastAsia="Times New Roman" w:hAnsi="Times New Roman" w:cs="Times New Roman"/>
          <w:color w:val="202020"/>
          <w:sz w:val="24"/>
          <w:szCs w:val="24"/>
        </w:rPr>
        <w:t xml:space="preserve"> võtmeisikute</w:t>
      </w:r>
      <w:r w:rsidR="00164E01" w:rsidRPr="00B92E7F">
        <w:rPr>
          <w:rFonts w:ascii="Times New Roman" w:eastAsia="Times New Roman" w:hAnsi="Times New Roman" w:cs="Times New Roman"/>
          <w:color w:val="202020"/>
          <w:sz w:val="24"/>
          <w:szCs w:val="24"/>
        </w:rPr>
        <w:t xml:space="preserve"> nõuetele vastavust enne nende valimist ning </w:t>
      </w:r>
      <w:r w:rsidR="00C44674">
        <w:rPr>
          <w:rFonts w:ascii="Times New Roman" w:eastAsia="Times New Roman" w:hAnsi="Times New Roman" w:cs="Times New Roman"/>
          <w:color w:val="202020"/>
          <w:sz w:val="24"/>
          <w:szCs w:val="24"/>
        </w:rPr>
        <w:t>juhul</w:t>
      </w:r>
      <w:r w:rsidR="00164E01" w:rsidRPr="00B92E7F">
        <w:rPr>
          <w:rFonts w:ascii="Times New Roman" w:eastAsia="Times New Roman" w:hAnsi="Times New Roman" w:cs="Times New Roman"/>
          <w:color w:val="202020"/>
          <w:sz w:val="24"/>
          <w:szCs w:val="24"/>
        </w:rPr>
        <w:t>, ku</w:t>
      </w:r>
      <w:r w:rsidR="00C44674">
        <w:rPr>
          <w:rFonts w:ascii="Times New Roman" w:eastAsia="Times New Roman" w:hAnsi="Times New Roman" w:cs="Times New Roman"/>
          <w:color w:val="202020"/>
          <w:sz w:val="24"/>
          <w:szCs w:val="24"/>
        </w:rPr>
        <w:t>i</w:t>
      </w:r>
      <w:r w:rsidR="00164E01" w:rsidRPr="00B92E7F">
        <w:rPr>
          <w:rFonts w:ascii="Times New Roman" w:eastAsia="Times New Roman" w:hAnsi="Times New Roman" w:cs="Times New Roman"/>
          <w:color w:val="202020"/>
          <w:sz w:val="24"/>
          <w:szCs w:val="24"/>
        </w:rPr>
        <w:t xml:space="preserve"> ilmnevad uued faktid või asjaolud. Sobivushindamist tuleb viia läbi regulaarselt. Lõikega </w:t>
      </w:r>
      <w:r w:rsidR="00C44674">
        <w:rPr>
          <w:rFonts w:ascii="Times New Roman" w:eastAsia="Times New Roman" w:hAnsi="Times New Roman" w:cs="Times New Roman"/>
          <w:color w:val="202020"/>
          <w:sz w:val="24"/>
          <w:szCs w:val="24"/>
        </w:rPr>
        <w:t>9</w:t>
      </w:r>
      <w:r w:rsidR="00164E01" w:rsidRPr="00B92E7F">
        <w:rPr>
          <w:rFonts w:ascii="Times New Roman" w:eastAsia="Times New Roman" w:hAnsi="Times New Roman" w:cs="Times New Roman"/>
          <w:color w:val="202020"/>
          <w:sz w:val="24"/>
          <w:szCs w:val="24"/>
          <w:vertAlign w:val="superscript"/>
        </w:rPr>
        <w:t>2</w:t>
      </w:r>
      <w:r w:rsidR="00164E01" w:rsidRPr="00B92E7F">
        <w:rPr>
          <w:rFonts w:ascii="Times New Roman" w:eastAsia="Times New Roman" w:hAnsi="Times New Roman" w:cs="Times New Roman"/>
          <w:color w:val="202020"/>
          <w:sz w:val="24"/>
          <w:szCs w:val="24"/>
        </w:rPr>
        <w:t xml:space="preserve"> võetakse üle CRD VI art</w:t>
      </w:r>
      <w:r w:rsidR="00164E01">
        <w:rPr>
          <w:rFonts w:ascii="Times New Roman" w:eastAsia="Times New Roman" w:hAnsi="Times New Roman" w:cs="Times New Roman"/>
          <w:color w:val="202020"/>
          <w:sz w:val="24"/>
          <w:szCs w:val="24"/>
        </w:rPr>
        <w:t>ikli</w:t>
      </w:r>
      <w:r w:rsidR="00164E01" w:rsidRPr="00B92E7F">
        <w:rPr>
          <w:rFonts w:ascii="Times New Roman" w:eastAsia="Times New Roman" w:hAnsi="Times New Roman" w:cs="Times New Roman"/>
          <w:color w:val="202020"/>
          <w:sz w:val="24"/>
          <w:szCs w:val="24"/>
        </w:rPr>
        <w:t xml:space="preserve"> 91 lõike 6 alalõige 2.</w:t>
      </w:r>
    </w:p>
    <w:p w14:paraId="3327A320" w14:textId="77777777" w:rsidR="00164E01" w:rsidRPr="00B92E7F" w:rsidRDefault="00164E01" w:rsidP="00164E01">
      <w:pPr>
        <w:spacing w:after="0" w:line="240" w:lineRule="auto"/>
        <w:jc w:val="both"/>
        <w:rPr>
          <w:rFonts w:ascii="Times New Roman" w:eastAsia="Times New Roman" w:hAnsi="Times New Roman" w:cs="Times New Roman"/>
          <w:color w:val="202020"/>
          <w:sz w:val="24"/>
          <w:szCs w:val="24"/>
        </w:rPr>
      </w:pPr>
    </w:p>
    <w:p w14:paraId="18C53DD0" w14:textId="313F003F" w:rsidR="00C44674" w:rsidRPr="00253879" w:rsidRDefault="00C44674" w:rsidP="00C44674">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Lõikega 9</w:t>
      </w:r>
      <w:r>
        <w:rPr>
          <w:rFonts w:ascii="Times New Roman" w:hAnsi="Times New Roman" w:cs="Times New Roman"/>
          <w:b/>
          <w:bCs/>
          <w:sz w:val="24"/>
          <w:szCs w:val="24"/>
          <w:vertAlign w:val="superscript"/>
        </w:rPr>
        <w:t>3</w:t>
      </w:r>
      <w:r>
        <w:rPr>
          <w:rFonts w:ascii="Times New Roman" w:hAnsi="Times New Roman" w:cs="Times New Roman"/>
          <w:sz w:val="24"/>
          <w:szCs w:val="24"/>
        </w:rPr>
        <w:t xml:space="preserve"> </w:t>
      </w:r>
      <w:r w:rsidRPr="00B92E7F">
        <w:rPr>
          <w:rFonts w:ascii="Times New Roman" w:eastAsia="Times New Roman" w:hAnsi="Times New Roman" w:cs="Times New Roman"/>
          <w:color w:val="202020"/>
          <w:sz w:val="24"/>
          <w:szCs w:val="24"/>
        </w:rPr>
        <w:t xml:space="preserve">kehtestatakse </w:t>
      </w:r>
      <w:r>
        <w:rPr>
          <w:rFonts w:ascii="Times New Roman" w:eastAsia="Times New Roman" w:hAnsi="Times New Roman" w:cs="Times New Roman"/>
          <w:color w:val="202020"/>
          <w:sz w:val="24"/>
          <w:szCs w:val="24"/>
        </w:rPr>
        <w:t>investeerimisühingule</w:t>
      </w:r>
      <w:r w:rsidRPr="00B92E7F">
        <w:rPr>
          <w:rFonts w:ascii="Times New Roman" w:eastAsia="Times New Roman" w:hAnsi="Times New Roman" w:cs="Times New Roman"/>
          <w:color w:val="202020"/>
          <w:sz w:val="24"/>
          <w:szCs w:val="24"/>
        </w:rPr>
        <w:t xml:space="preserve"> kohustus hoida juhi</w:t>
      </w:r>
      <w:r>
        <w:rPr>
          <w:rFonts w:ascii="Times New Roman" w:eastAsia="Times New Roman" w:hAnsi="Times New Roman" w:cs="Times New Roman"/>
          <w:color w:val="202020"/>
          <w:sz w:val="24"/>
          <w:szCs w:val="24"/>
        </w:rPr>
        <w:t xml:space="preserve"> ja võtmeisiku</w:t>
      </w:r>
      <w:r w:rsidRPr="00B92E7F">
        <w:rPr>
          <w:rFonts w:ascii="Times New Roman" w:eastAsia="Times New Roman" w:hAnsi="Times New Roman" w:cs="Times New Roman"/>
          <w:color w:val="202020"/>
          <w:sz w:val="24"/>
          <w:szCs w:val="24"/>
        </w:rPr>
        <w:t xml:space="preserve"> sobivuse kohta käiv teave ajakohane.</w:t>
      </w:r>
      <w:r>
        <w:rPr>
          <w:rFonts w:ascii="Times New Roman" w:eastAsia="Times New Roman" w:hAnsi="Times New Roman" w:cs="Times New Roman"/>
          <w:sz w:val="24"/>
          <w:szCs w:val="24"/>
        </w:rPr>
        <w:t xml:space="preserve"> </w:t>
      </w:r>
      <w:r w:rsidRPr="00B92E7F">
        <w:rPr>
          <w:rFonts w:ascii="Times New Roman" w:eastAsia="Times New Roman" w:hAnsi="Times New Roman" w:cs="Times New Roman"/>
          <w:color w:val="202020"/>
          <w:sz w:val="24"/>
          <w:szCs w:val="24"/>
        </w:rPr>
        <w:t>Lõikega</w:t>
      </w:r>
      <w:r w:rsidRPr="00B92E7F">
        <w:rPr>
          <w:rFonts w:ascii="Times New Roman" w:eastAsia="Times New Roman" w:hAnsi="Times New Roman" w:cs="Times New Roman"/>
          <w:color w:val="202020"/>
          <w:sz w:val="24"/>
          <w:szCs w:val="24"/>
          <w:vertAlign w:val="superscript"/>
        </w:rPr>
        <w:t xml:space="preserve"> </w:t>
      </w:r>
      <w:r w:rsidRPr="00B92E7F">
        <w:rPr>
          <w:rFonts w:ascii="Times New Roman" w:eastAsia="Times New Roman" w:hAnsi="Times New Roman" w:cs="Times New Roman"/>
          <w:color w:val="202020"/>
          <w:sz w:val="24"/>
          <w:szCs w:val="24"/>
        </w:rPr>
        <w:t>võetakse üle CRD VI art</w:t>
      </w:r>
      <w:r>
        <w:rPr>
          <w:rFonts w:ascii="Times New Roman" w:eastAsia="Times New Roman" w:hAnsi="Times New Roman" w:cs="Times New Roman"/>
          <w:color w:val="202020"/>
          <w:sz w:val="24"/>
          <w:szCs w:val="24"/>
        </w:rPr>
        <w:t>ikli</w:t>
      </w:r>
      <w:r w:rsidRPr="00B92E7F">
        <w:rPr>
          <w:rFonts w:ascii="Times New Roman" w:eastAsia="Times New Roman" w:hAnsi="Times New Roman" w:cs="Times New Roman"/>
          <w:color w:val="202020"/>
          <w:sz w:val="24"/>
          <w:szCs w:val="24"/>
        </w:rPr>
        <w:t xml:space="preserve"> 91 lõige 1c.</w:t>
      </w:r>
    </w:p>
    <w:p w14:paraId="3BDBF7CE" w14:textId="77777777" w:rsidR="00C44674" w:rsidRDefault="00C44674" w:rsidP="00C44674">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6EA913C2" w14:textId="13A5B873" w:rsidR="00C44674" w:rsidRPr="00B92E7F" w:rsidRDefault="00C44674" w:rsidP="00C44674">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 xml:space="preserve">Kui </w:t>
      </w:r>
      <w:r>
        <w:rPr>
          <w:rFonts w:ascii="Times New Roman" w:eastAsia="Times New Roman" w:hAnsi="Times New Roman" w:cs="Times New Roman"/>
          <w:color w:val="202020"/>
          <w:sz w:val="24"/>
          <w:szCs w:val="24"/>
        </w:rPr>
        <w:t>investeerimisühing</w:t>
      </w:r>
      <w:r w:rsidRPr="00B92E7F">
        <w:rPr>
          <w:rFonts w:ascii="Times New Roman" w:eastAsia="Times New Roman" w:hAnsi="Times New Roman" w:cs="Times New Roman"/>
          <w:color w:val="202020"/>
          <w:sz w:val="24"/>
          <w:szCs w:val="24"/>
        </w:rPr>
        <w:t xml:space="preserve"> saab teadlikuks asjaoludest, mille tõttu juht</w:t>
      </w:r>
      <w:r>
        <w:rPr>
          <w:rFonts w:ascii="Times New Roman" w:eastAsia="Times New Roman" w:hAnsi="Times New Roman" w:cs="Times New Roman"/>
          <w:color w:val="202020"/>
          <w:sz w:val="24"/>
          <w:szCs w:val="24"/>
        </w:rPr>
        <w:t xml:space="preserve"> või võtmeisik</w:t>
      </w:r>
      <w:r w:rsidRPr="00B92E7F">
        <w:rPr>
          <w:rFonts w:ascii="Times New Roman" w:eastAsia="Times New Roman" w:hAnsi="Times New Roman" w:cs="Times New Roman"/>
          <w:color w:val="202020"/>
          <w:sz w:val="24"/>
          <w:szCs w:val="24"/>
        </w:rPr>
        <w:t xml:space="preserve"> ei vasta kehtestatud nõuetele, ei tohi seda isikut vastavale positsioonile nimetada. Kui aga juht</w:t>
      </w:r>
      <w:r>
        <w:rPr>
          <w:rFonts w:ascii="Times New Roman" w:eastAsia="Times New Roman" w:hAnsi="Times New Roman" w:cs="Times New Roman"/>
          <w:color w:val="202020"/>
          <w:sz w:val="24"/>
          <w:szCs w:val="24"/>
        </w:rPr>
        <w:t xml:space="preserve"> või võtmeisik</w:t>
      </w:r>
      <w:r w:rsidRPr="00B92E7F">
        <w:rPr>
          <w:rFonts w:ascii="Times New Roman" w:eastAsia="Times New Roman" w:hAnsi="Times New Roman" w:cs="Times New Roman"/>
          <w:color w:val="202020"/>
          <w:sz w:val="24"/>
          <w:szCs w:val="24"/>
        </w:rPr>
        <w:t xml:space="preserve"> on ametisse nimetatud, siis kutsutakse ta viivitamatult tagasi või asjakohasel juhul kohaldatakse muid sobivaid meetmeid </w:t>
      </w:r>
      <w:r w:rsidRPr="00B92E7F">
        <w:rPr>
          <w:rFonts w:ascii="Times New Roman" w:eastAsia="Times New Roman" w:hAnsi="Times New Roman" w:cs="Times New Roman"/>
          <w:b/>
          <w:bCs/>
          <w:color w:val="202020"/>
          <w:sz w:val="24"/>
          <w:szCs w:val="24"/>
        </w:rPr>
        <w:t xml:space="preserve">(lõige </w:t>
      </w:r>
      <w:r>
        <w:rPr>
          <w:rFonts w:ascii="Times New Roman" w:eastAsia="Times New Roman" w:hAnsi="Times New Roman" w:cs="Times New Roman"/>
          <w:b/>
          <w:bCs/>
          <w:color w:val="202020"/>
          <w:sz w:val="24"/>
          <w:szCs w:val="24"/>
        </w:rPr>
        <w:t>9</w:t>
      </w:r>
      <w:r>
        <w:rPr>
          <w:rFonts w:ascii="Times New Roman" w:eastAsia="Times New Roman" w:hAnsi="Times New Roman" w:cs="Times New Roman"/>
          <w:b/>
          <w:bCs/>
          <w:color w:val="202020"/>
          <w:sz w:val="24"/>
          <w:szCs w:val="24"/>
          <w:vertAlign w:val="superscript"/>
        </w:rPr>
        <w:t>4</w:t>
      </w:r>
      <w:r w:rsidRPr="00B92E7F">
        <w:rPr>
          <w:rFonts w:ascii="Times New Roman" w:eastAsia="Times New Roman" w:hAnsi="Times New Roman" w:cs="Times New Roman"/>
          <w:b/>
          <w:bCs/>
          <w:color w:val="202020"/>
          <w:sz w:val="24"/>
          <w:szCs w:val="24"/>
        </w:rPr>
        <w:t>).</w:t>
      </w:r>
      <w:r w:rsidRPr="00B92E7F">
        <w:rPr>
          <w:rFonts w:ascii="Times New Roman" w:eastAsia="Times New Roman" w:hAnsi="Times New Roman" w:cs="Times New Roman"/>
          <w:color w:val="202020"/>
          <w:sz w:val="24"/>
          <w:szCs w:val="24"/>
        </w:rPr>
        <w:t xml:space="preserve"> Selliste meetmete üle otsustab Finantsinspektsioon, olles seejuures seotud HMS-ist tuleneva proportsionaalsuse-nõudega. Lõikega võetakse üle CRD VI art</w:t>
      </w:r>
      <w:r>
        <w:rPr>
          <w:rFonts w:ascii="Times New Roman" w:eastAsia="Times New Roman" w:hAnsi="Times New Roman" w:cs="Times New Roman"/>
          <w:color w:val="202020"/>
          <w:sz w:val="24"/>
          <w:szCs w:val="24"/>
        </w:rPr>
        <w:t>ikli</w:t>
      </w:r>
      <w:r w:rsidRPr="00B92E7F">
        <w:rPr>
          <w:rFonts w:ascii="Times New Roman" w:eastAsia="Times New Roman" w:hAnsi="Times New Roman" w:cs="Times New Roman"/>
          <w:color w:val="202020"/>
          <w:sz w:val="24"/>
          <w:szCs w:val="24"/>
        </w:rPr>
        <w:t xml:space="preserve"> 91 lõige 1b.</w:t>
      </w:r>
    </w:p>
    <w:p w14:paraId="7490F858" w14:textId="4378C9CF" w:rsidR="00C44674" w:rsidRPr="00C44674" w:rsidRDefault="00C44674" w:rsidP="00C44674">
      <w:pPr>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b/>
          <w:bCs/>
          <w:color w:val="202020"/>
          <w:sz w:val="24"/>
          <w:szCs w:val="24"/>
        </w:rPr>
        <w:t>L</w:t>
      </w:r>
      <w:r w:rsidRPr="00B92E7F">
        <w:rPr>
          <w:rFonts w:ascii="Times New Roman" w:eastAsia="Times New Roman" w:hAnsi="Times New Roman" w:cs="Times New Roman"/>
          <w:b/>
          <w:bCs/>
          <w:color w:val="202020"/>
          <w:sz w:val="24"/>
          <w:szCs w:val="24"/>
        </w:rPr>
        <w:t>õike 5</w:t>
      </w:r>
      <w:r w:rsidRPr="00B92E7F">
        <w:rPr>
          <w:rFonts w:ascii="Times New Roman" w:eastAsia="Times New Roman" w:hAnsi="Times New Roman" w:cs="Times New Roman"/>
          <w:b/>
          <w:bCs/>
          <w:color w:val="202020"/>
          <w:sz w:val="24"/>
          <w:szCs w:val="24"/>
          <w:vertAlign w:val="superscript"/>
        </w:rPr>
        <w:t>6</w:t>
      </w:r>
      <w:r w:rsidRPr="00B92E7F">
        <w:rPr>
          <w:rFonts w:ascii="Times New Roman" w:eastAsia="Times New Roman" w:hAnsi="Times New Roman" w:cs="Times New Roman"/>
          <w:b/>
          <w:bCs/>
          <w:color w:val="202020"/>
          <w:sz w:val="24"/>
          <w:szCs w:val="24"/>
        </w:rPr>
        <w:t xml:space="preserve"> </w:t>
      </w:r>
      <w:r w:rsidRPr="00C44674">
        <w:rPr>
          <w:rFonts w:ascii="Times New Roman" w:eastAsia="Times New Roman" w:hAnsi="Times New Roman" w:cs="Times New Roman"/>
          <w:color w:val="202020"/>
          <w:sz w:val="24"/>
          <w:szCs w:val="24"/>
        </w:rPr>
        <w:t xml:space="preserve">kohaselt on investeerimisühingul </w:t>
      </w:r>
      <w:r w:rsidRPr="00B92E7F">
        <w:rPr>
          <w:rFonts w:ascii="Times New Roman" w:eastAsia="Times New Roman" w:hAnsi="Times New Roman" w:cs="Times New Roman"/>
          <w:color w:val="202020"/>
          <w:sz w:val="24"/>
          <w:szCs w:val="24"/>
        </w:rPr>
        <w:t xml:space="preserve">kohustus tagada </w:t>
      </w:r>
      <w:r w:rsidRPr="00B92E7F">
        <w:rPr>
          <w:rFonts w:ascii="Times New Roman" w:eastAsia="Times New Roman" w:hAnsi="Times New Roman" w:cs="Times New Roman"/>
          <w:color w:val="000000" w:themeColor="text1"/>
          <w:sz w:val="24"/>
          <w:szCs w:val="24"/>
        </w:rPr>
        <w:t>võtmeisiku ülesannete nõuetekohane täitmine</w:t>
      </w:r>
      <w:r w:rsidRPr="00B92E7F">
        <w:rPr>
          <w:rFonts w:ascii="Times New Roman" w:eastAsia="Times New Roman" w:hAnsi="Times New Roman" w:cs="Times New Roman"/>
          <w:color w:val="202020"/>
          <w:sz w:val="24"/>
          <w:szCs w:val="24"/>
        </w:rPr>
        <w:t>, mis võib tähendada ka võtmeisiku funktsiooni täitva isiku asendamist.</w:t>
      </w:r>
      <w:r>
        <w:rPr>
          <w:rFonts w:ascii="Times New Roman" w:eastAsia="Times New Roman" w:hAnsi="Times New Roman" w:cs="Times New Roman"/>
          <w:color w:val="202020"/>
          <w:sz w:val="24"/>
          <w:szCs w:val="24"/>
        </w:rPr>
        <w:t xml:space="preserve"> Sättega võetakse üle CRD VI art 91a lõike 3 alalõige 2, mille kohaselt </w:t>
      </w:r>
      <w:r w:rsidRPr="00C44674">
        <w:rPr>
          <w:rFonts w:ascii="Times New Roman" w:hAnsi="Times New Roman" w:cs="Times New Roman"/>
          <w:sz w:val="24"/>
          <w:szCs w:val="24"/>
        </w:rPr>
        <w:t>võtavad üksused kõik vajalikud meetmed selle tagamiseks, et võtmeisiku funktsioon toimiks nagu vaja, sealhulgas asendavad võtmeisiku, kui see isik ei vasta enam sobivuskriteeriumidele ja -nõuetele.</w:t>
      </w:r>
    </w:p>
    <w:p w14:paraId="1BCFE5A6" w14:textId="61E11EE4" w:rsidR="003E1F3F" w:rsidRPr="003E1F3F" w:rsidRDefault="003E1F3F" w:rsidP="00B92E7F">
      <w:pPr>
        <w:spacing w:after="0" w:line="240" w:lineRule="auto"/>
        <w:jc w:val="both"/>
        <w:rPr>
          <w:rFonts w:ascii="Times New Roman" w:hAnsi="Times New Roman" w:cs="Times New Roman"/>
          <w:sz w:val="24"/>
          <w:szCs w:val="24"/>
        </w:rPr>
      </w:pPr>
    </w:p>
    <w:p w14:paraId="44EC0320" w14:textId="69E69C43" w:rsidR="5451066A" w:rsidRDefault="2E42CE6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Paragrahv 79</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79</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sätestab nõuded investeerimisühingu juhtidele ja töötajatele. </w:t>
      </w:r>
    </w:p>
    <w:p w14:paraId="1BD0CD76" w14:textId="77777777" w:rsidR="00236B07" w:rsidRPr="00B92E7F" w:rsidRDefault="00236B07" w:rsidP="00B92E7F">
      <w:pPr>
        <w:spacing w:after="0" w:line="240" w:lineRule="auto"/>
        <w:jc w:val="both"/>
        <w:rPr>
          <w:rFonts w:ascii="Times New Roman" w:hAnsi="Times New Roman" w:cs="Times New Roman"/>
          <w:b/>
          <w:bCs/>
          <w:sz w:val="24"/>
          <w:szCs w:val="24"/>
        </w:rPr>
      </w:pPr>
    </w:p>
    <w:p w14:paraId="5395439B" w14:textId="2D5A4B84" w:rsidR="00320711" w:rsidRPr="00B92E7F" w:rsidRDefault="754E988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00320711" w:rsidRPr="00B92E7F">
        <w:rPr>
          <w:rFonts w:ascii="Times New Roman" w:hAnsi="Times New Roman" w:cs="Times New Roman"/>
          <w:b/>
          <w:bCs/>
          <w:sz w:val="24"/>
          <w:szCs w:val="24"/>
        </w:rPr>
        <w:t xml:space="preserve">õike 1 täiendamine teise lausega. </w:t>
      </w:r>
      <w:r w:rsidR="00320711" w:rsidRPr="00B92E7F">
        <w:rPr>
          <w:rFonts w:ascii="Times New Roman" w:hAnsi="Times New Roman" w:cs="Times New Roman"/>
          <w:sz w:val="24"/>
          <w:szCs w:val="24"/>
        </w:rPr>
        <w:t xml:space="preserve">Praegune lõige 1 näeb ette, et </w:t>
      </w:r>
      <w:r w:rsidR="0030011F" w:rsidRPr="00B92E7F">
        <w:rPr>
          <w:rFonts w:ascii="Times New Roman" w:hAnsi="Times New Roman" w:cs="Times New Roman"/>
          <w:sz w:val="24"/>
          <w:szCs w:val="24"/>
        </w:rPr>
        <w:t>investeerimisühingu juhid ja töötajad on kohustatud tegutsema nendelt oodatava ettenägelikkuse ning asjatundlikkusega vastavalt nende ametikohale esitatavatele nõuetele, lähtudes investeerimisühingu ning selle klientide huvidest. Muudatusega lisatakse uus lause, mille kohaselt i</w:t>
      </w:r>
      <w:r w:rsidR="00320711" w:rsidRPr="00B92E7F">
        <w:rPr>
          <w:rFonts w:ascii="Times New Roman" w:hAnsi="Times New Roman" w:cs="Times New Roman"/>
          <w:sz w:val="24"/>
          <w:szCs w:val="24"/>
        </w:rPr>
        <w:t>nvesteerimisühingu juhid ja töötajad on kohustatud seadma investeerimisühingu ning selle klientide majanduslikud huvid kõrgemale oma isiklikest majanduslikest huvidest.</w:t>
      </w:r>
      <w:r w:rsidR="00171E3C" w:rsidRPr="00B92E7F">
        <w:rPr>
          <w:rFonts w:ascii="Times New Roman" w:hAnsi="Times New Roman" w:cs="Times New Roman"/>
          <w:sz w:val="24"/>
          <w:szCs w:val="24"/>
        </w:rPr>
        <w:t xml:space="preserve"> See nõue on </w:t>
      </w:r>
      <w:r w:rsidR="007E14FF" w:rsidRPr="00B92E7F">
        <w:rPr>
          <w:rFonts w:ascii="Times New Roman" w:hAnsi="Times New Roman" w:cs="Times New Roman"/>
          <w:sz w:val="24"/>
          <w:szCs w:val="24"/>
        </w:rPr>
        <w:t>nähtud ette krediidiasutustele KAS § 48 lõike 5 näol ja kohaldub ka läbi VPTS § 79</w:t>
      </w:r>
      <w:r w:rsidR="007E14FF" w:rsidRPr="00B92E7F">
        <w:rPr>
          <w:rFonts w:ascii="Times New Roman" w:hAnsi="Times New Roman" w:cs="Times New Roman"/>
          <w:sz w:val="24"/>
          <w:szCs w:val="24"/>
          <w:vertAlign w:val="superscript"/>
        </w:rPr>
        <w:t>1</w:t>
      </w:r>
      <w:r w:rsidR="007E14FF" w:rsidRPr="00B92E7F">
        <w:rPr>
          <w:rFonts w:ascii="Times New Roman" w:hAnsi="Times New Roman" w:cs="Times New Roman"/>
          <w:sz w:val="24"/>
          <w:szCs w:val="24"/>
        </w:rPr>
        <w:t xml:space="preserve"> lõike 3 viite ka investeerimisühingutele. Nüüd see viide eelnimetatud sättes kustutakse ja suurema õigusselguse huvides kirjutatakse see kohutus eraldi VPTS-s lahti. Ehk sisuliselt mingit uut kohustust </w:t>
      </w:r>
      <w:r w:rsidR="0021237B" w:rsidRPr="00B92E7F">
        <w:rPr>
          <w:rFonts w:ascii="Times New Roman" w:hAnsi="Times New Roman" w:cs="Times New Roman"/>
          <w:sz w:val="24"/>
          <w:szCs w:val="24"/>
        </w:rPr>
        <w:t>käesoleva muudatusega</w:t>
      </w:r>
      <w:r w:rsidR="007E14FF" w:rsidRPr="00B92E7F">
        <w:rPr>
          <w:rFonts w:ascii="Times New Roman" w:hAnsi="Times New Roman" w:cs="Times New Roman"/>
          <w:sz w:val="24"/>
          <w:szCs w:val="24"/>
        </w:rPr>
        <w:t xml:space="preserve"> investeerimisühingute jaoks ei kaasne.</w:t>
      </w:r>
    </w:p>
    <w:p w14:paraId="4F35B772" w14:textId="77777777" w:rsidR="0057129A" w:rsidRPr="00B92E7F" w:rsidRDefault="0057129A" w:rsidP="00B92E7F">
      <w:pPr>
        <w:spacing w:after="0" w:line="240" w:lineRule="auto"/>
        <w:jc w:val="both"/>
        <w:rPr>
          <w:rFonts w:ascii="Times New Roman" w:hAnsi="Times New Roman" w:cs="Times New Roman"/>
          <w:sz w:val="24"/>
          <w:szCs w:val="24"/>
        </w:rPr>
      </w:pPr>
    </w:p>
    <w:p w14:paraId="136D2B55" w14:textId="62350C20" w:rsidR="44C0CAFA" w:rsidRPr="00B92E7F" w:rsidRDefault="7A24EBA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20F164ED" w:rsidRPr="00B92E7F">
        <w:rPr>
          <w:rFonts w:ascii="Times New Roman" w:hAnsi="Times New Roman" w:cs="Times New Roman"/>
          <w:b/>
          <w:bCs/>
          <w:sz w:val="24"/>
          <w:szCs w:val="24"/>
        </w:rPr>
        <w:t xml:space="preserve">õike 3 </w:t>
      </w:r>
      <w:r w:rsidR="2A0F3D90" w:rsidRPr="00B92E7F">
        <w:rPr>
          <w:rFonts w:ascii="Times New Roman" w:hAnsi="Times New Roman" w:cs="Times New Roman"/>
          <w:b/>
          <w:bCs/>
          <w:sz w:val="24"/>
          <w:szCs w:val="24"/>
        </w:rPr>
        <w:t xml:space="preserve">esimese lause </w:t>
      </w:r>
      <w:r w:rsidR="20F164ED" w:rsidRPr="00B92E7F">
        <w:rPr>
          <w:rFonts w:ascii="Times New Roman" w:hAnsi="Times New Roman" w:cs="Times New Roman"/>
          <w:b/>
          <w:bCs/>
          <w:sz w:val="24"/>
          <w:szCs w:val="24"/>
        </w:rPr>
        <w:t>muutmine.</w:t>
      </w:r>
      <w:r w:rsidR="1B3DF22A" w:rsidRPr="00B92E7F">
        <w:rPr>
          <w:rFonts w:ascii="Times New Roman" w:hAnsi="Times New Roman" w:cs="Times New Roman"/>
          <w:b/>
          <w:bCs/>
          <w:sz w:val="24"/>
          <w:szCs w:val="24"/>
        </w:rPr>
        <w:t xml:space="preserve"> </w:t>
      </w:r>
      <w:r w:rsidR="1B3DF22A" w:rsidRPr="00B92E7F">
        <w:rPr>
          <w:rFonts w:ascii="Times New Roman" w:hAnsi="Times New Roman" w:cs="Times New Roman"/>
          <w:sz w:val="24"/>
          <w:szCs w:val="24"/>
        </w:rPr>
        <w:t>Kehtiv § 79</w:t>
      </w:r>
      <w:r w:rsidR="1B3DF22A" w:rsidRPr="00B92E7F">
        <w:rPr>
          <w:rFonts w:ascii="Times New Roman" w:hAnsi="Times New Roman" w:cs="Times New Roman"/>
          <w:sz w:val="24"/>
          <w:szCs w:val="24"/>
          <w:vertAlign w:val="superscript"/>
        </w:rPr>
        <w:t>1</w:t>
      </w:r>
      <w:r w:rsidR="1B3DF22A" w:rsidRPr="00B92E7F">
        <w:rPr>
          <w:rFonts w:ascii="Times New Roman" w:hAnsi="Times New Roman" w:cs="Times New Roman"/>
          <w:sz w:val="24"/>
          <w:szCs w:val="24"/>
        </w:rPr>
        <w:t xml:space="preserve"> r</w:t>
      </w:r>
      <w:r w:rsidR="3BC5F71C" w:rsidRPr="00B92E7F">
        <w:rPr>
          <w:rFonts w:ascii="Times New Roman" w:hAnsi="Times New Roman" w:cs="Times New Roman"/>
          <w:sz w:val="24"/>
          <w:szCs w:val="24"/>
        </w:rPr>
        <w:t xml:space="preserve">eguleerib investeerimisühingu juhtide ja töötajate suhtes sätestatud nõudeid. </w:t>
      </w:r>
      <w:r w:rsidR="5962A359" w:rsidRPr="00B92E7F">
        <w:rPr>
          <w:rFonts w:ascii="Times New Roman" w:hAnsi="Times New Roman" w:cs="Times New Roman"/>
          <w:sz w:val="24"/>
          <w:szCs w:val="24"/>
        </w:rPr>
        <w:t xml:space="preserve">Selle </w:t>
      </w:r>
      <w:r w:rsidR="78A09DBD" w:rsidRPr="00B92E7F">
        <w:rPr>
          <w:rFonts w:ascii="Times New Roman" w:hAnsi="Times New Roman" w:cs="Times New Roman"/>
          <w:sz w:val="24"/>
          <w:szCs w:val="24"/>
        </w:rPr>
        <w:t>paragrahvi</w:t>
      </w:r>
      <w:r w:rsidR="5962A359" w:rsidRPr="00B92E7F">
        <w:rPr>
          <w:rFonts w:ascii="Times New Roman" w:hAnsi="Times New Roman" w:cs="Times New Roman"/>
          <w:sz w:val="24"/>
          <w:szCs w:val="24"/>
        </w:rPr>
        <w:t xml:space="preserve"> lõige 3 viitab omakorda </w:t>
      </w:r>
      <w:proofErr w:type="spellStart"/>
      <w:r w:rsidR="5962A359" w:rsidRPr="00B92E7F">
        <w:rPr>
          <w:rFonts w:ascii="Times New Roman" w:hAnsi="Times New Roman" w:cs="Times New Roman"/>
          <w:sz w:val="24"/>
          <w:szCs w:val="24"/>
        </w:rPr>
        <w:t>KAS-i</w:t>
      </w:r>
      <w:proofErr w:type="spellEnd"/>
      <w:r w:rsidR="5962A359" w:rsidRPr="00B92E7F">
        <w:rPr>
          <w:rFonts w:ascii="Times New Roman" w:hAnsi="Times New Roman" w:cs="Times New Roman"/>
          <w:sz w:val="24"/>
          <w:szCs w:val="24"/>
        </w:rPr>
        <w:t xml:space="preserve"> vastavatele </w:t>
      </w:r>
      <w:r w:rsidR="51CD64EB" w:rsidRPr="00B92E7F">
        <w:rPr>
          <w:rFonts w:ascii="Times New Roman" w:hAnsi="Times New Roman" w:cs="Times New Roman"/>
          <w:sz w:val="24"/>
          <w:szCs w:val="24"/>
        </w:rPr>
        <w:t>paragrahvidele,</w:t>
      </w:r>
      <w:r w:rsidR="5962A359" w:rsidRPr="00B92E7F">
        <w:rPr>
          <w:rFonts w:ascii="Times New Roman" w:hAnsi="Times New Roman" w:cs="Times New Roman"/>
          <w:sz w:val="24"/>
          <w:szCs w:val="24"/>
        </w:rPr>
        <w:t xml:space="preserve"> mis omakorda näevad ette erinevad nõuded krediidiasutuste juhtidele ja töötajatele</w:t>
      </w:r>
      <w:r w:rsidR="4F84355D" w:rsidRPr="00B92E7F">
        <w:rPr>
          <w:rFonts w:ascii="Times New Roman" w:hAnsi="Times New Roman" w:cs="Times New Roman"/>
          <w:sz w:val="24"/>
          <w:szCs w:val="24"/>
        </w:rPr>
        <w:t>, samuti erin</w:t>
      </w:r>
      <w:r w:rsidR="304E6CC4" w:rsidRPr="00B92E7F">
        <w:rPr>
          <w:rFonts w:ascii="Times New Roman" w:hAnsi="Times New Roman" w:cs="Times New Roman"/>
          <w:sz w:val="24"/>
          <w:szCs w:val="24"/>
        </w:rPr>
        <w:t xml:space="preserve">evatele komiteedele ja </w:t>
      </w:r>
      <w:r w:rsidR="3BE34B08" w:rsidRPr="00B92E7F">
        <w:rPr>
          <w:rFonts w:ascii="Times New Roman" w:hAnsi="Times New Roman" w:cs="Times New Roman"/>
          <w:sz w:val="24"/>
          <w:szCs w:val="24"/>
        </w:rPr>
        <w:t>sisekontrolli funktsioonidele. E</w:t>
      </w:r>
      <w:r w:rsidR="5962A359" w:rsidRPr="00B92E7F">
        <w:rPr>
          <w:rFonts w:ascii="Times New Roman" w:hAnsi="Times New Roman" w:cs="Times New Roman"/>
          <w:sz w:val="24"/>
          <w:szCs w:val="24"/>
        </w:rPr>
        <w:t xml:space="preserve">hk neid samu nõudeid kohaldatakse läbi erinevate </w:t>
      </w:r>
      <w:proofErr w:type="spellStart"/>
      <w:r w:rsidR="5962A359" w:rsidRPr="00B92E7F">
        <w:rPr>
          <w:rFonts w:ascii="Times New Roman" w:hAnsi="Times New Roman" w:cs="Times New Roman"/>
          <w:sz w:val="24"/>
          <w:szCs w:val="24"/>
        </w:rPr>
        <w:t>KAS-i</w:t>
      </w:r>
      <w:proofErr w:type="spellEnd"/>
      <w:r w:rsidR="5962A359" w:rsidRPr="00B92E7F">
        <w:rPr>
          <w:rFonts w:ascii="Times New Roman" w:hAnsi="Times New Roman" w:cs="Times New Roman"/>
          <w:sz w:val="24"/>
          <w:szCs w:val="24"/>
        </w:rPr>
        <w:t xml:space="preserve"> viidete</w:t>
      </w:r>
      <w:r w:rsidR="3BE34B08" w:rsidRPr="00B92E7F">
        <w:rPr>
          <w:rFonts w:ascii="Times New Roman" w:hAnsi="Times New Roman" w:cs="Times New Roman"/>
          <w:sz w:val="24"/>
          <w:szCs w:val="24"/>
        </w:rPr>
        <w:t>s seeläbi</w:t>
      </w:r>
      <w:r w:rsidR="5962A359" w:rsidRPr="00B92E7F">
        <w:rPr>
          <w:rFonts w:ascii="Times New Roman" w:hAnsi="Times New Roman" w:cs="Times New Roman"/>
          <w:sz w:val="24"/>
          <w:szCs w:val="24"/>
        </w:rPr>
        <w:t xml:space="preserve"> ka investeerimisühingu juhtidele ja töötajatele. </w:t>
      </w:r>
      <w:r w:rsidR="7EC56573" w:rsidRPr="00B92E7F">
        <w:rPr>
          <w:rFonts w:ascii="Times New Roman" w:hAnsi="Times New Roman" w:cs="Times New Roman"/>
          <w:sz w:val="24"/>
          <w:szCs w:val="24"/>
        </w:rPr>
        <w:t>Sama</w:t>
      </w:r>
      <w:r w:rsidR="708356E7" w:rsidRPr="00B92E7F">
        <w:rPr>
          <w:rFonts w:ascii="Times New Roman" w:hAnsi="Times New Roman" w:cs="Times New Roman"/>
          <w:sz w:val="24"/>
          <w:szCs w:val="24"/>
        </w:rPr>
        <w:t>s osaliselt on vastavad nõuded investeerimisühingu juhtidele ja töötajatele kehtivas VPTS-</w:t>
      </w:r>
      <w:proofErr w:type="spellStart"/>
      <w:r w:rsidR="473B8269" w:rsidRPr="00B92E7F">
        <w:rPr>
          <w:rFonts w:ascii="Times New Roman" w:hAnsi="Times New Roman" w:cs="Times New Roman"/>
          <w:sz w:val="24"/>
          <w:szCs w:val="24"/>
        </w:rPr>
        <w:t>i</w:t>
      </w:r>
      <w:r w:rsidR="708356E7" w:rsidRPr="00B92E7F">
        <w:rPr>
          <w:rFonts w:ascii="Times New Roman" w:hAnsi="Times New Roman" w:cs="Times New Roman"/>
          <w:sz w:val="24"/>
          <w:szCs w:val="24"/>
        </w:rPr>
        <w:t>s</w:t>
      </w:r>
      <w:proofErr w:type="spellEnd"/>
      <w:r w:rsidR="708356E7" w:rsidRPr="00B92E7F">
        <w:rPr>
          <w:rFonts w:ascii="Times New Roman" w:hAnsi="Times New Roman" w:cs="Times New Roman"/>
          <w:sz w:val="24"/>
          <w:szCs w:val="24"/>
        </w:rPr>
        <w:t xml:space="preserve"> ette nähtud (näiteks §-</w:t>
      </w:r>
      <w:r w:rsidR="5995880E" w:rsidRPr="00B92E7F">
        <w:rPr>
          <w:rFonts w:ascii="Times New Roman" w:hAnsi="Times New Roman" w:cs="Times New Roman"/>
          <w:sz w:val="24"/>
          <w:szCs w:val="24"/>
        </w:rPr>
        <w:t>de</w:t>
      </w:r>
      <w:r w:rsidR="708356E7" w:rsidRPr="00B92E7F">
        <w:rPr>
          <w:rFonts w:ascii="Times New Roman" w:hAnsi="Times New Roman" w:cs="Times New Roman"/>
          <w:sz w:val="24"/>
          <w:szCs w:val="24"/>
        </w:rPr>
        <w:t xml:space="preserve">s 79, </w:t>
      </w:r>
      <w:r w:rsidR="6D8A9E20" w:rsidRPr="00B92E7F">
        <w:rPr>
          <w:rFonts w:ascii="Times New Roman" w:hAnsi="Times New Roman" w:cs="Times New Roman"/>
          <w:sz w:val="24"/>
          <w:szCs w:val="24"/>
        </w:rPr>
        <w:t>83</w:t>
      </w:r>
      <w:r w:rsidR="6D8A9E20" w:rsidRPr="00B92E7F">
        <w:rPr>
          <w:rFonts w:ascii="Times New Roman" w:hAnsi="Times New Roman" w:cs="Times New Roman"/>
          <w:sz w:val="24"/>
          <w:szCs w:val="24"/>
          <w:vertAlign w:val="superscript"/>
        </w:rPr>
        <w:t>2</w:t>
      </w:r>
      <w:r w:rsidR="6D8A9E20" w:rsidRPr="00B92E7F">
        <w:rPr>
          <w:rFonts w:ascii="Times New Roman" w:hAnsi="Times New Roman" w:cs="Times New Roman"/>
          <w:sz w:val="24"/>
          <w:szCs w:val="24"/>
        </w:rPr>
        <w:t xml:space="preserve"> ja 83</w:t>
      </w:r>
      <w:r w:rsidR="6D8A9E20" w:rsidRPr="00B92E7F">
        <w:rPr>
          <w:rFonts w:ascii="Times New Roman" w:hAnsi="Times New Roman" w:cs="Times New Roman"/>
          <w:sz w:val="24"/>
          <w:szCs w:val="24"/>
          <w:vertAlign w:val="superscript"/>
        </w:rPr>
        <w:t>3</w:t>
      </w:r>
      <w:r w:rsidR="6D8A9E20" w:rsidRPr="00B92E7F">
        <w:rPr>
          <w:rFonts w:ascii="Times New Roman" w:hAnsi="Times New Roman" w:cs="Times New Roman"/>
          <w:sz w:val="24"/>
          <w:szCs w:val="24"/>
        </w:rPr>
        <w:t xml:space="preserve">) ning seetõttu on praegune lahendus teatud mõttes ebaühtlane (s.t. et osaliselt tuleb nõuete järgmisel lähtuda </w:t>
      </w:r>
      <w:proofErr w:type="spellStart"/>
      <w:r w:rsidR="6D8A9E20" w:rsidRPr="00B92E7F">
        <w:rPr>
          <w:rFonts w:ascii="Times New Roman" w:hAnsi="Times New Roman" w:cs="Times New Roman"/>
          <w:sz w:val="24"/>
          <w:szCs w:val="24"/>
        </w:rPr>
        <w:t>KAS-s</w:t>
      </w:r>
      <w:proofErr w:type="spellEnd"/>
      <w:r w:rsidR="6D8A9E20" w:rsidRPr="00B92E7F">
        <w:rPr>
          <w:rFonts w:ascii="Times New Roman" w:hAnsi="Times New Roman" w:cs="Times New Roman"/>
          <w:sz w:val="24"/>
          <w:szCs w:val="24"/>
        </w:rPr>
        <w:t xml:space="preserve"> sätestatust). Seepärast </w:t>
      </w:r>
      <w:r w:rsidR="20F164ED" w:rsidRPr="00B92E7F">
        <w:rPr>
          <w:rFonts w:ascii="Times New Roman" w:hAnsi="Times New Roman" w:cs="Times New Roman"/>
          <w:sz w:val="24"/>
          <w:szCs w:val="24"/>
        </w:rPr>
        <w:t xml:space="preserve">antud </w:t>
      </w:r>
      <w:r w:rsidR="2A465657" w:rsidRPr="00B92E7F">
        <w:rPr>
          <w:rFonts w:ascii="Times New Roman" w:hAnsi="Times New Roman" w:cs="Times New Roman"/>
          <w:sz w:val="24"/>
          <w:szCs w:val="24"/>
        </w:rPr>
        <w:t>paragrahvi</w:t>
      </w:r>
      <w:r w:rsidR="20F164ED" w:rsidRPr="00B92E7F">
        <w:rPr>
          <w:rFonts w:ascii="Times New Roman" w:hAnsi="Times New Roman" w:cs="Times New Roman"/>
          <w:sz w:val="24"/>
          <w:szCs w:val="24"/>
        </w:rPr>
        <w:t xml:space="preserve"> lõike 3 muutmisega </w:t>
      </w:r>
      <w:r w:rsidR="6D8A9E20" w:rsidRPr="00B92E7F">
        <w:rPr>
          <w:rFonts w:ascii="Times New Roman" w:hAnsi="Times New Roman" w:cs="Times New Roman"/>
          <w:sz w:val="24"/>
          <w:szCs w:val="24"/>
        </w:rPr>
        <w:t xml:space="preserve">tühistatakse </w:t>
      </w:r>
      <w:r w:rsidR="20F164ED" w:rsidRPr="00B92E7F">
        <w:rPr>
          <w:rFonts w:ascii="Times New Roman" w:hAnsi="Times New Roman" w:cs="Times New Roman"/>
          <w:sz w:val="24"/>
          <w:szCs w:val="24"/>
        </w:rPr>
        <w:t xml:space="preserve">suurem osa viiteid </w:t>
      </w:r>
      <w:proofErr w:type="spellStart"/>
      <w:r w:rsidR="20F164ED" w:rsidRPr="00B92E7F">
        <w:rPr>
          <w:rFonts w:ascii="Times New Roman" w:hAnsi="Times New Roman" w:cs="Times New Roman"/>
          <w:sz w:val="24"/>
          <w:szCs w:val="24"/>
        </w:rPr>
        <w:t>KAS-le</w:t>
      </w:r>
      <w:proofErr w:type="spellEnd"/>
      <w:r w:rsidR="20F164ED" w:rsidRPr="00B92E7F">
        <w:rPr>
          <w:rFonts w:ascii="Times New Roman" w:hAnsi="Times New Roman" w:cs="Times New Roman"/>
          <w:sz w:val="24"/>
          <w:szCs w:val="24"/>
        </w:rPr>
        <w:t xml:space="preserve"> ja vastavad normid avatakse VPTS-</w:t>
      </w:r>
      <w:proofErr w:type="spellStart"/>
      <w:r w:rsidR="43C4B06E" w:rsidRPr="00B92E7F">
        <w:rPr>
          <w:rFonts w:ascii="Times New Roman" w:hAnsi="Times New Roman" w:cs="Times New Roman"/>
          <w:sz w:val="24"/>
          <w:szCs w:val="24"/>
        </w:rPr>
        <w:t>i</w:t>
      </w:r>
      <w:r w:rsidR="20F164ED" w:rsidRPr="00B92E7F">
        <w:rPr>
          <w:rFonts w:ascii="Times New Roman" w:hAnsi="Times New Roman" w:cs="Times New Roman"/>
          <w:sz w:val="24"/>
          <w:szCs w:val="24"/>
        </w:rPr>
        <w:t>s</w:t>
      </w:r>
      <w:proofErr w:type="spellEnd"/>
      <w:r w:rsidR="20F164ED" w:rsidRPr="00B92E7F">
        <w:rPr>
          <w:rFonts w:ascii="Times New Roman" w:hAnsi="Times New Roman" w:cs="Times New Roman"/>
          <w:sz w:val="24"/>
          <w:szCs w:val="24"/>
        </w:rPr>
        <w:t xml:space="preserve"> endas. </w:t>
      </w:r>
    </w:p>
    <w:p w14:paraId="7F80993E" w14:textId="155B261F" w:rsidR="2BE43852" w:rsidRPr="00B92E7F" w:rsidRDefault="2BE43852" w:rsidP="00B92E7F">
      <w:pPr>
        <w:spacing w:after="0" w:line="240" w:lineRule="auto"/>
        <w:jc w:val="both"/>
        <w:rPr>
          <w:rFonts w:ascii="Times New Roman" w:hAnsi="Times New Roman" w:cs="Times New Roman"/>
          <w:sz w:val="24"/>
          <w:szCs w:val="24"/>
        </w:rPr>
      </w:pPr>
    </w:p>
    <w:p w14:paraId="1319B30D" w14:textId="6919EB22" w:rsidR="00BE1485" w:rsidRPr="00B92E7F" w:rsidRDefault="00BE14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Ehk tühistamisele lähevad viited järgmisele </w:t>
      </w:r>
      <w:proofErr w:type="spellStart"/>
      <w:r w:rsidRPr="00B92E7F">
        <w:rPr>
          <w:rFonts w:ascii="Times New Roman" w:hAnsi="Times New Roman" w:cs="Times New Roman"/>
          <w:sz w:val="24"/>
          <w:szCs w:val="24"/>
        </w:rPr>
        <w:t>KAS-i</w:t>
      </w:r>
      <w:proofErr w:type="spellEnd"/>
      <w:r w:rsidRPr="00B92E7F">
        <w:rPr>
          <w:rFonts w:ascii="Times New Roman" w:hAnsi="Times New Roman" w:cs="Times New Roman"/>
          <w:sz w:val="24"/>
          <w:szCs w:val="24"/>
        </w:rPr>
        <w:t xml:space="preserve"> sätetele: KAS § 48 lõiked 4</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–5</w:t>
      </w:r>
      <w:r w:rsidRPr="00B92E7F">
        <w:rPr>
          <w:rFonts w:ascii="Times New Roman" w:hAnsi="Times New Roman" w:cs="Times New Roman"/>
          <w:sz w:val="24"/>
          <w:szCs w:val="24"/>
          <w:vertAlign w:val="superscript"/>
        </w:rPr>
        <w:t>1</w:t>
      </w:r>
      <w:r w:rsidR="00837CAE" w:rsidRPr="00B92E7F">
        <w:rPr>
          <w:rFonts w:ascii="Times New Roman" w:hAnsi="Times New Roman" w:cs="Times New Roman"/>
          <w:sz w:val="24"/>
          <w:szCs w:val="24"/>
        </w:rPr>
        <w:t xml:space="preserve">, </w:t>
      </w:r>
      <w:r w:rsidRPr="00B92E7F">
        <w:rPr>
          <w:rFonts w:ascii="Times New Roman" w:hAnsi="Times New Roman" w:cs="Times New Roman"/>
          <w:sz w:val="24"/>
          <w:szCs w:val="24"/>
        </w:rPr>
        <w:t>§-d 52, 55, 57</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–57</w:t>
      </w:r>
      <w:r w:rsidRPr="00B92E7F">
        <w:rPr>
          <w:rFonts w:ascii="Times New Roman" w:hAnsi="Times New Roman" w:cs="Times New Roman"/>
          <w:sz w:val="24"/>
          <w:szCs w:val="24"/>
          <w:vertAlign w:val="superscript"/>
        </w:rPr>
        <w:t>4</w:t>
      </w:r>
      <w:r w:rsidRPr="00B92E7F">
        <w:rPr>
          <w:rFonts w:ascii="Times New Roman" w:hAnsi="Times New Roman" w:cs="Times New Roman"/>
          <w:sz w:val="24"/>
          <w:szCs w:val="24"/>
        </w:rPr>
        <w:t xml:space="preserve"> ja 58</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 59 lõi</w:t>
      </w:r>
      <w:r w:rsidR="00837CAE" w:rsidRPr="00B92E7F">
        <w:rPr>
          <w:rFonts w:ascii="Times New Roman" w:hAnsi="Times New Roman" w:cs="Times New Roman"/>
          <w:sz w:val="24"/>
          <w:szCs w:val="24"/>
        </w:rPr>
        <w:t>ked</w:t>
      </w:r>
      <w:r w:rsidRPr="00B92E7F">
        <w:rPr>
          <w:rFonts w:ascii="Times New Roman" w:hAnsi="Times New Roman" w:cs="Times New Roman"/>
          <w:sz w:val="24"/>
          <w:szCs w:val="24"/>
        </w:rPr>
        <w:t xml:space="preserve"> 1, 3 ja 4</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 62, § 82 lõi</w:t>
      </w:r>
      <w:r w:rsidR="00837CAE" w:rsidRPr="00B92E7F">
        <w:rPr>
          <w:rFonts w:ascii="Times New Roman" w:hAnsi="Times New Roman" w:cs="Times New Roman"/>
          <w:sz w:val="24"/>
          <w:szCs w:val="24"/>
        </w:rPr>
        <w:t>ked</w:t>
      </w:r>
      <w:r w:rsidRPr="00B92E7F">
        <w:rPr>
          <w:rFonts w:ascii="Times New Roman" w:hAnsi="Times New Roman" w:cs="Times New Roman"/>
          <w:sz w:val="24"/>
          <w:szCs w:val="24"/>
        </w:rPr>
        <w:t xml:space="preserve"> 1–2</w:t>
      </w:r>
      <w:r w:rsidRPr="00B92E7F">
        <w:rPr>
          <w:rFonts w:ascii="Times New Roman" w:hAnsi="Times New Roman" w:cs="Times New Roman"/>
          <w:sz w:val="24"/>
          <w:szCs w:val="24"/>
          <w:vertAlign w:val="superscript"/>
        </w:rPr>
        <w:t>2</w:t>
      </w:r>
      <w:r w:rsidR="00837CAE" w:rsidRPr="00B92E7F">
        <w:rPr>
          <w:rFonts w:ascii="Times New Roman" w:hAnsi="Times New Roman" w:cs="Times New Roman"/>
          <w:sz w:val="24"/>
          <w:szCs w:val="24"/>
        </w:rPr>
        <w:t>.</w:t>
      </w:r>
    </w:p>
    <w:p w14:paraId="1E4B4D72" w14:textId="0D3F9F25" w:rsidR="2BE43852" w:rsidRPr="00B92E7F" w:rsidRDefault="2BE43852" w:rsidP="00B92E7F">
      <w:pPr>
        <w:spacing w:after="0" w:line="240" w:lineRule="auto"/>
        <w:jc w:val="both"/>
        <w:rPr>
          <w:rFonts w:ascii="Times New Roman" w:hAnsi="Times New Roman" w:cs="Times New Roman"/>
          <w:sz w:val="24"/>
          <w:szCs w:val="24"/>
        </w:rPr>
      </w:pPr>
    </w:p>
    <w:p w14:paraId="22E9F5F0" w14:textId="4156BC5C" w:rsidR="00107715" w:rsidRPr="00B92E7F" w:rsidRDefault="656AE41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Siiski</w:t>
      </w:r>
      <w:r w:rsidR="64CD7A2C" w:rsidRPr="00B92E7F">
        <w:rPr>
          <w:rFonts w:ascii="Times New Roman" w:hAnsi="Times New Roman" w:cs="Times New Roman"/>
          <w:sz w:val="24"/>
          <w:szCs w:val="24"/>
        </w:rPr>
        <w:t xml:space="preserve"> VPTS § 79</w:t>
      </w:r>
      <w:r w:rsidR="57FA0720"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w:t>
      </w:r>
      <w:r w:rsidR="64CD7A2C" w:rsidRPr="00B92E7F">
        <w:rPr>
          <w:rFonts w:ascii="Times New Roman" w:hAnsi="Times New Roman" w:cs="Times New Roman"/>
          <w:sz w:val="24"/>
          <w:szCs w:val="24"/>
        </w:rPr>
        <w:t xml:space="preserve">lõikes 3 säilivad viited KAS </w:t>
      </w:r>
      <w:r w:rsidRPr="00B92E7F">
        <w:rPr>
          <w:rFonts w:ascii="Times New Roman" w:hAnsi="Times New Roman" w:cs="Times New Roman"/>
          <w:sz w:val="24"/>
          <w:szCs w:val="24"/>
        </w:rPr>
        <w:t>§ 49 lõige</w:t>
      </w:r>
      <w:r w:rsidR="64CD7A2C" w:rsidRPr="00B92E7F">
        <w:rPr>
          <w:rFonts w:ascii="Times New Roman" w:hAnsi="Times New Roman" w:cs="Times New Roman"/>
          <w:sz w:val="24"/>
          <w:szCs w:val="24"/>
        </w:rPr>
        <w:t>tele</w:t>
      </w:r>
      <w:r w:rsidRPr="00B92E7F">
        <w:rPr>
          <w:rFonts w:ascii="Times New Roman" w:hAnsi="Times New Roman" w:cs="Times New Roman"/>
          <w:sz w:val="24"/>
          <w:szCs w:val="24"/>
        </w:rPr>
        <w:t xml:space="preserve"> 1</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–2, §-</w:t>
      </w:r>
      <w:r w:rsidR="64CD7A2C" w:rsidRPr="00B92E7F">
        <w:rPr>
          <w:rFonts w:ascii="Times New Roman" w:hAnsi="Times New Roman" w:cs="Times New Roman"/>
          <w:sz w:val="24"/>
          <w:szCs w:val="24"/>
        </w:rPr>
        <w:t>le</w:t>
      </w:r>
      <w:r w:rsidRPr="00B92E7F">
        <w:rPr>
          <w:rFonts w:ascii="Times New Roman" w:hAnsi="Times New Roman" w:cs="Times New Roman"/>
          <w:sz w:val="24"/>
          <w:szCs w:val="24"/>
        </w:rPr>
        <w:t xml:space="preserve"> 84 ning § 92</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lõigete</w:t>
      </w:r>
      <w:r w:rsidR="64CD7A2C" w:rsidRPr="00B92E7F">
        <w:rPr>
          <w:rFonts w:ascii="Times New Roman" w:hAnsi="Times New Roman" w:cs="Times New Roman"/>
          <w:sz w:val="24"/>
          <w:szCs w:val="24"/>
        </w:rPr>
        <w:t>le</w:t>
      </w:r>
      <w:r w:rsidRPr="00B92E7F">
        <w:rPr>
          <w:rFonts w:ascii="Times New Roman" w:hAnsi="Times New Roman" w:cs="Times New Roman"/>
          <w:sz w:val="24"/>
          <w:szCs w:val="24"/>
        </w:rPr>
        <w:t xml:space="preserve"> 4 ja 5</w:t>
      </w:r>
      <w:r w:rsidR="64CD7A2C" w:rsidRPr="00B92E7F">
        <w:rPr>
          <w:rFonts w:ascii="Times New Roman" w:hAnsi="Times New Roman" w:cs="Times New Roman"/>
          <w:sz w:val="24"/>
          <w:szCs w:val="24"/>
        </w:rPr>
        <w:t>.</w:t>
      </w:r>
      <w:r w:rsidR="630BB4E5" w:rsidRPr="00B92E7F">
        <w:rPr>
          <w:rFonts w:ascii="Times New Roman" w:hAnsi="Times New Roman" w:cs="Times New Roman"/>
          <w:sz w:val="24"/>
          <w:szCs w:val="24"/>
        </w:rPr>
        <w:t xml:space="preserve"> Eeltoodud </w:t>
      </w:r>
      <w:proofErr w:type="spellStart"/>
      <w:r w:rsidR="630BB4E5" w:rsidRPr="00B92E7F">
        <w:rPr>
          <w:rFonts w:ascii="Times New Roman" w:hAnsi="Times New Roman" w:cs="Times New Roman"/>
          <w:sz w:val="24"/>
          <w:szCs w:val="24"/>
        </w:rPr>
        <w:t>KASi</w:t>
      </w:r>
      <w:proofErr w:type="spellEnd"/>
      <w:r w:rsidR="630BB4E5" w:rsidRPr="00B92E7F">
        <w:rPr>
          <w:rFonts w:ascii="Times New Roman" w:hAnsi="Times New Roman" w:cs="Times New Roman"/>
          <w:sz w:val="24"/>
          <w:szCs w:val="24"/>
        </w:rPr>
        <w:t xml:space="preserve"> sätted näevad ette spetsiifilised nõuded selles osas kas ja mis ametikohtadel võivad juhid veel ametis olla, </w:t>
      </w:r>
      <w:r w:rsidR="12270C7C" w:rsidRPr="00B92E7F">
        <w:rPr>
          <w:rFonts w:ascii="Times New Roman" w:hAnsi="Times New Roman" w:cs="Times New Roman"/>
          <w:sz w:val="24"/>
          <w:szCs w:val="24"/>
        </w:rPr>
        <w:t xml:space="preserve">laenamise nõuded seotud isikutele ja </w:t>
      </w:r>
      <w:r w:rsidR="383B3906" w:rsidRPr="00B92E7F">
        <w:rPr>
          <w:rFonts w:ascii="Times New Roman" w:hAnsi="Times New Roman" w:cs="Times New Roman"/>
          <w:sz w:val="24"/>
          <w:szCs w:val="24"/>
        </w:rPr>
        <w:t xml:space="preserve">juhtide tasustamise kohta vastava info esitamine Finantsinspektsioonile. Ehk eeltoodud nõuete puhul tuleb jätkuvalt investeerimisühingul lähtuda </w:t>
      </w:r>
      <w:proofErr w:type="spellStart"/>
      <w:r w:rsidR="383B3906" w:rsidRPr="00B92E7F">
        <w:rPr>
          <w:rFonts w:ascii="Times New Roman" w:hAnsi="Times New Roman" w:cs="Times New Roman"/>
          <w:sz w:val="24"/>
          <w:szCs w:val="24"/>
        </w:rPr>
        <w:t>KAS-</w:t>
      </w:r>
      <w:r w:rsidR="2A65FBA5" w:rsidRPr="00B92E7F">
        <w:rPr>
          <w:rFonts w:ascii="Times New Roman" w:hAnsi="Times New Roman" w:cs="Times New Roman"/>
          <w:sz w:val="24"/>
          <w:szCs w:val="24"/>
        </w:rPr>
        <w:t>i</w:t>
      </w:r>
      <w:r w:rsidR="383B3906" w:rsidRPr="00B92E7F">
        <w:rPr>
          <w:rFonts w:ascii="Times New Roman" w:hAnsi="Times New Roman" w:cs="Times New Roman"/>
          <w:sz w:val="24"/>
          <w:szCs w:val="24"/>
        </w:rPr>
        <w:t>s</w:t>
      </w:r>
      <w:proofErr w:type="spellEnd"/>
      <w:r w:rsidR="383B3906" w:rsidRPr="00B92E7F">
        <w:rPr>
          <w:rFonts w:ascii="Times New Roman" w:hAnsi="Times New Roman" w:cs="Times New Roman"/>
          <w:sz w:val="24"/>
          <w:szCs w:val="24"/>
        </w:rPr>
        <w:t xml:space="preserve"> sätestatust.</w:t>
      </w:r>
    </w:p>
    <w:p w14:paraId="4695FB4A" w14:textId="77777777" w:rsidR="001B27DB" w:rsidRPr="00B92E7F" w:rsidRDefault="001B27DB" w:rsidP="00B92E7F">
      <w:pPr>
        <w:spacing w:after="0" w:line="240" w:lineRule="auto"/>
        <w:jc w:val="both"/>
        <w:rPr>
          <w:rFonts w:ascii="Times New Roman" w:hAnsi="Times New Roman" w:cs="Times New Roman"/>
          <w:sz w:val="24"/>
          <w:szCs w:val="24"/>
        </w:rPr>
      </w:pPr>
    </w:p>
    <w:p w14:paraId="0F8314F6" w14:textId="6B90191D" w:rsidR="593704BD" w:rsidRPr="00B92E7F" w:rsidRDefault="593704B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79</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79</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reguleerib investeerimisühingu juhtide ja töötajate tasustamist. </w:t>
      </w:r>
    </w:p>
    <w:p w14:paraId="7AEA189E" w14:textId="77D5209B" w:rsidR="5451066A" w:rsidRPr="00B92E7F" w:rsidRDefault="5451066A" w:rsidP="00B92E7F">
      <w:pPr>
        <w:spacing w:after="0" w:line="240" w:lineRule="auto"/>
        <w:jc w:val="both"/>
        <w:rPr>
          <w:rFonts w:ascii="Times New Roman" w:hAnsi="Times New Roman" w:cs="Times New Roman"/>
          <w:b/>
          <w:bCs/>
          <w:sz w:val="24"/>
          <w:szCs w:val="24"/>
        </w:rPr>
      </w:pPr>
    </w:p>
    <w:p w14:paraId="5094FFA8" w14:textId="79129AE0" w:rsidR="4E026022" w:rsidRPr="00B92E7F" w:rsidRDefault="4E02602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punktis 3 ja lõikes 8 asendatakse </w:t>
      </w:r>
      <w:r w:rsidRPr="00B92E7F">
        <w:rPr>
          <w:rFonts w:ascii="Times New Roman" w:hAnsi="Times New Roman" w:cs="Times New Roman"/>
          <w:sz w:val="24"/>
          <w:szCs w:val="24"/>
        </w:rPr>
        <w:t>sõna ,,kontrollifunktsioon</w:t>
      </w:r>
      <w:r w:rsidR="3621D6CC" w:rsidRPr="00B92E7F">
        <w:rPr>
          <w:rFonts w:ascii="Times New Roman" w:hAnsi="Times New Roman" w:cs="Times New Roman"/>
          <w:sz w:val="24"/>
          <w:szCs w:val="24"/>
        </w:rPr>
        <w:t>” sõnaga ,,sisekontrollifunktsioon”.</w:t>
      </w:r>
      <w:r w:rsidR="7B97189D" w:rsidRPr="00B92E7F">
        <w:rPr>
          <w:rFonts w:ascii="Times New Roman" w:hAnsi="Times New Roman" w:cs="Times New Roman"/>
          <w:sz w:val="24"/>
          <w:szCs w:val="24"/>
        </w:rPr>
        <w:t xml:space="preserve"> Vt </w:t>
      </w:r>
      <w:r w:rsidR="004D0537">
        <w:rPr>
          <w:rFonts w:ascii="Times New Roman" w:hAnsi="Times New Roman" w:cs="Times New Roman"/>
          <w:sz w:val="24"/>
          <w:szCs w:val="24"/>
        </w:rPr>
        <w:t>analoogselt</w:t>
      </w:r>
      <w:r w:rsidR="7B97189D" w:rsidRPr="00B92E7F">
        <w:rPr>
          <w:rFonts w:ascii="Times New Roman" w:hAnsi="Times New Roman" w:cs="Times New Roman"/>
          <w:sz w:val="24"/>
          <w:szCs w:val="24"/>
        </w:rPr>
        <w:t xml:space="preserve"> </w:t>
      </w:r>
      <w:r w:rsidR="3482E676" w:rsidRPr="00B92E7F">
        <w:rPr>
          <w:rFonts w:ascii="Times New Roman" w:hAnsi="Times New Roman" w:cs="Times New Roman"/>
          <w:sz w:val="24"/>
          <w:szCs w:val="24"/>
        </w:rPr>
        <w:t>§ 83</w:t>
      </w:r>
      <w:r w:rsidR="7B97189D" w:rsidRPr="00B92E7F">
        <w:rPr>
          <w:rFonts w:ascii="Times New Roman" w:hAnsi="Times New Roman" w:cs="Times New Roman"/>
          <w:sz w:val="24"/>
          <w:szCs w:val="24"/>
        </w:rPr>
        <w:t xml:space="preserve"> muutmise selgitusi.</w:t>
      </w:r>
    </w:p>
    <w:p w14:paraId="53B13B3D" w14:textId="038EC321" w:rsidR="645198D8" w:rsidRPr="00B92E7F" w:rsidRDefault="645198D8" w:rsidP="00B92E7F">
      <w:pPr>
        <w:spacing w:after="0" w:line="240" w:lineRule="auto"/>
        <w:jc w:val="both"/>
        <w:rPr>
          <w:rFonts w:ascii="Times New Roman" w:hAnsi="Times New Roman" w:cs="Times New Roman"/>
          <w:b/>
          <w:bCs/>
          <w:sz w:val="24"/>
          <w:szCs w:val="24"/>
        </w:rPr>
      </w:pPr>
    </w:p>
    <w:p w14:paraId="405CAC84" w14:textId="2F82F8F4" w:rsidR="0078077A" w:rsidRPr="00B92E7F" w:rsidRDefault="7DA9003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71A60B4D" w:rsidRPr="00B92E7F">
        <w:rPr>
          <w:rFonts w:ascii="Times New Roman" w:hAnsi="Times New Roman" w:cs="Times New Roman"/>
          <w:b/>
          <w:bCs/>
          <w:sz w:val="24"/>
          <w:szCs w:val="24"/>
        </w:rPr>
        <w:t>õike 5 kehtetuks tunnistamine.</w:t>
      </w:r>
      <w:r w:rsidR="71A60B4D" w:rsidRPr="00B92E7F">
        <w:rPr>
          <w:rFonts w:ascii="Times New Roman" w:hAnsi="Times New Roman" w:cs="Times New Roman"/>
          <w:sz w:val="24"/>
          <w:szCs w:val="24"/>
        </w:rPr>
        <w:t xml:space="preserve"> </w:t>
      </w:r>
      <w:r w:rsidR="11965FBA" w:rsidRPr="00B92E7F">
        <w:rPr>
          <w:rFonts w:ascii="Times New Roman" w:hAnsi="Times New Roman" w:cs="Times New Roman"/>
          <w:sz w:val="24"/>
          <w:szCs w:val="24"/>
        </w:rPr>
        <w:t>Kehtiv lõige 5 näeb ette, et investeerimisühingu nõukogu kinnitab investeerimisühingu tasustamise põhimõtted ja vaatab need regulaarselt üle. Samuti on selles lõikes sätestatud, et järelevalvet tasustamispoliitika rakendamise üle teostab investeerimisühingu nõukogu, välja arvatud juhul, kui investeerimisühingus on moodustatud töötasukomitee.</w:t>
      </w:r>
      <w:r w:rsidR="1B8ECC6D" w:rsidRPr="00B92E7F">
        <w:rPr>
          <w:rFonts w:ascii="Times New Roman" w:hAnsi="Times New Roman" w:cs="Times New Roman"/>
          <w:sz w:val="24"/>
          <w:szCs w:val="24"/>
        </w:rPr>
        <w:t xml:space="preserve"> Lähtuvalt eeltoodust, kus kõik põhilised nõukogu kohustused n-ö konsolideeritakse ühte </w:t>
      </w:r>
      <w:r w:rsidR="62B5E75C" w:rsidRPr="00B92E7F">
        <w:rPr>
          <w:rFonts w:ascii="Times New Roman" w:hAnsi="Times New Roman" w:cs="Times New Roman"/>
          <w:sz w:val="24"/>
          <w:szCs w:val="24"/>
        </w:rPr>
        <w:t>paragrahvi</w:t>
      </w:r>
      <w:r w:rsidR="1B8ECC6D" w:rsidRPr="00B92E7F">
        <w:rPr>
          <w:rFonts w:ascii="Times New Roman" w:hAnsi="Times New Roman" w:cs="Times New Roman"/>
          <w:sz w:val="24"/>
          <w:szCs w:val="24"/>
        </w:rPr>
        <w:t>, siis saa</w:t>
      </w:r>
      <w:r w:rsidR="0BB5D465" w:rsidRPr="00B92E7F">
        <w:rPr>
          <w:rFonts w:ascii="Times New Roman" w:hAnsi="Times New Roman" w:cs="Times New Roman"/>
          <w:sz w:val="24"/>
          <w:szCs w:val="24"/>
        </w:rPr>
        <w:t>vad need nõuded sisalduma § 7</w:t>
      </w:r>
      <w:r w:rsidR="750396FF" w:rsidRPr="00B92E7F">
        <w:rPr>
          <w:rFonts w:ascii="Times New Roman" w:hAnsi="Times New Roman" w:cs="Times New Roman"/>
          <w:sz w:val="24"/>
          <w:szCs w:val="24"/>
        </w:rPr>
        <w:t>9 lõike 7</w:t>
      </w:r>
      <w:r w:rsidR="750396FF" w:rsidRPr="00B92E7F">
        <w:rPr>
          <w:rFonts w:ascii="Times New Roman" w:hAnsi="Times New Roman" w:cs="Times New Roman"/>
          <w:sz w:val="24"/>
          <w:szCs w:val="24"/>
          <w:vertAlign w:val="superscript"/>
        </w:rPr>
        <w:t>1</w:t>
      </w:r>
      <w:r w:rsidR="750396FF" w:rsidRPr="00B92E7F">
        <w:rPr>
          <w:rFonts w:ascii="Times New Roman" w:hAnsi="Times New Roman" w:cs="Times New Roman"/>
          <w:sz w:val="24"/>
          <w:szCs w:val="24"/>
        </w:rPr>
        <w:t xml:space="preserve"> punktis 3. Seega sisuliselt selle lõike kehtetuks tunnistamisega investeerimisühingu jaoks põhimõttelisi muudatusi ei kaasne.</w:t>
      </w:r>
    </w:p>
    <w:p w14:paraId="175FB2C3" w14:textId="77777777" w:rsidR="0078077A" w:rsidRPr="00B92E7F" w:rsidRDefault="0078077A" w:rsidP="00B92E7F">
      <w:pPr>
        <w:spacing w:after="0" w:line="240" w:lineRule="auto"/>
        <w:jc w:val="both"/>
        <w:rPr>
          <w:rFonts w:ascii="Times New Roman" w:hAnsi="Times New Roman" w:cs="Times New Roman"/>
          <w:sz w:val="24"/>
          <w:szCs w:val="24"/>
        </w:rPr>
      </w:pPr>
    </w:p>
    <w:p w14:paraId="6A7ABA2A" w14:textId="2A59D094" w:rsidR="001B27DB" w:rsidRPr="00B92E7F" w:rsidRDefault="7B08392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Seaduse täiendamine §-ga 79</w:t>
      </w:r>
      <w:r w:rsidRPr="00B92E7F">
        <w:rPr>
          <w:rFonts w:ascii="Times New Roman" w:hAnsi="Times New Roman" w:cs="Times New Roman"/>
          <w:b/>
          <w:bCs/>
          <w:sz w:val="24"/>
          <w:szCs w:val="24"/>
          <w:vertAlign w:val="superscript"/>
        </w:rPr>
        <w:t>5</w:t>
      </w:r>
      <w:r w:rsidRPr="00B92E7F">
        <w:rPr>
          <w:rFonts w:ascii="Times New Roman" w:hAnsi="Times New Roman" w:cs="Times New Roman"/>
          <w:b/>
          <w:bCs/>
          <w:sz w:val="24"/>
          <w:szCs w:val="24"/>
        </w:rPr>
        <w:t>.</w:t>
      </w:r>
      <w:r w:rsidRPr="00B92E7F">
        <w:rPr>
          <w:rFonts w:ascii="Times New Roman" w:hAnsi="Times New Roman" w:cs="Times New Roman"/>
          <w:sz w:val="24"/>
          <w:szCs w:val="24"/>
        </w:rPr>
        <w:t xml:space="preserve"> </w:t>
      </w:r>
      <w:r w:rsidR="7AC47488" w:rsidRPr="00B92E7F">
        <w:rPr>
          <w:rFonts w:ascii="Times New Roman" w:hAnsi="Times New Roman" w:cs="Times New Roman"/>
          <w:sz w:val="24"/>
          <w:szCs w:val="24"/>
        </w:rPr>
        <w:t xml:space="preserve">Uue </w:t>
      </w:r>
      <w:r w:rsidR="5CDD8DEC" w:rsidRPr="00B92E7F">
        <w:rPr>
          <w:rFonts w:ascii="Times New Roman" w:hAnsi="Times New Roman" w:cs="Times New Roman"/>
          <w:sz w:val="24"/>
          <w:szCs w:val="24"/>
        </w:rPr>
        <w:t>paragrahviga</w:t>
      </w:r>
      <w:r w:rsidR="7AC47488" w:rsidRPr="00B92E7F">
        <w:rPr>
          <w:rFonts w:ascii="Times New Roman" w:hAnsi="Times New Roman" w:cs="Times New Roman"/>
          <w:sz w:val="24"/>
          <w:szCs w:val="24"/>
        </w:rPr>
        <w:t xml:space="preserve"> nähakse ette </w:t>
      </w:r>
      <w:proofErr w:type="spellStart"/>
      <w:r w:rsidR="7AC47488" w:rsidRPr="00B92E7F">
        <w:rPr>
          <w:rFonts w:ascii="Times New Roman" w:hAnsi="Times New Roman" w:cs="Times New Roman"/>
          <w:sz w:val="24"/>
          <w:szCs w:val="24"/>
        </w:rPr>
        <w:t>nomineerimiskomitee</w:t>
      </w:r>
      <w:proofErr w:type="spellEnd"/>
      <w:r w:rsidR="7AC47488" w:rsidRPr="00B92E7F">
        <w:rPr>
          <w:rFonts w:ascii="Times New Roman" w:hAnsi="Times New Roman" w:cs="Times New Roman"/>
          <w:sz w:val="24"/>
          <w:szCs w:val="24"/>
        </w:rPr>
        <w:t xml:space="preserve"> moodustamise põhimõtted investeerimisühingus. </w:t>
      </w:r>
      <w:proofErr w:type="spellStart"/>
      <w:r w:rsidR="63BEA264" w:rsidRPr="00B92E7F">
        <w:rPr>
          <w:rFonts w:ascii="Times New Roman" w:hAnsi="Times New Roman" w:cs="Times New Roman"/>
          <w:sz w:val="24"/>
          <w:szCs w:val="24"/>
        </w:rPr>
        <w:t>Nomineerimiskomitee</w:t>
      </w:r>
      <w:proofErr w:type="spellEnd"/>
      <w:r w:rsidR="63BEA264" w:rsidRPr="00B92E7F">
        <w:rPr>
          <w:rFonts w:ascii="Times New Roman" w:hAnsi="Times New Roman" w:cs="Times New Roman"/>
          <w:sz w:val="24"/>
          <w:szCs w:val="24"/>
        </w:rPr>
        <w:t xml:space="preserve"> peamiseks ülesandeks on lihtsustatult investeerimisühingu juhatuse liikme kandidaatide esitamine nõukogule, muu</w:t>
      </w:r>
      <w:r w:rsidR="00295766">
        <w:rPr>
          <w:rFonts w:ascii="Times New Roman" w:hAnsi="Times New Roman" w:cs="Times New Roman"/>
          <w:sz w:val="24"/>
          <w:szCs w:val="24"/>
        </w:rPr>
        <w:t xml:space="preserve"> </w:t>
      </w:r>
      <w:r w:rsidR="63BEA264" w:rsidRPr="00B92E7F">
        <w:rPr>
          <w:rFonts w:ascii="Times New Roman" w:hAnsi="Times New Roman" w:cs="Times New Roman"/>
          <w:sz w:val="24"/>
          <w:szCs w:val="24"/>
        </w:rPr>
        <w:t xml:space="preserve">hulgas arvestades ka n-ö mitmekesisuse nõudeid. </w:t>
      </w:r>
      <w:r w:rsidR="0066EBDA" w:rsidRPr="00B92E7F">
        <w:rPr>
          <w:rFonts w:ascii="Times New Roman" w:hAnsi="Times New Roman" w:cs="Times New Roman"/>
          <w:sz w:val="24"/>
          <w:szCs w:val="24"/>
        </w:rPr>
        <w:t xml:space="preserve">Ka hetkel kehtib investeerimisühingu puhul </w:t>
      </w:r>
      <w:proofErr w:type="spellStart"/>
      <w:r w:rsidR="0066EBDA" w:rsidRPr="00B92E7F">
        <w:rPr>
          <w:rFonts w:ascii="Times New Roman" w:hAnsi="Times New Roman" w:cs="Times New Roman"/>
          <w:sz w:val="24"/>
          <w:szCs w:val="24"/>
        </w:rPr>
        <w:lastRenderedPageBreak/>
        <w:t>nomineerimiskomitee</w:t>
      </w:r>
      <w:proofErr w:type="spellEnd"/>
      <w:r w:rsidR="0066EBDA" w:rsidRPr="00B92E7F">
        <w:rPr>
          <w:rFonts w:ascii="Times New Roman" w:hAnsi="Times New Roman" w:cs="Times New Roman"/>
          <w:sz w:val="24"/>
          <w:szCs w:val="24"/>
        </w:rPr>
        <w:t xml:space="preserve"> moodustamise nõue, kuid seda läbi </w:t>
      </w:r>
      <w:proofErr w:type="spellStart"/>
      <w:r w:rsidR="0066EBDA" w:rsidRPr="00B92E7F">
        <w:rPr>
          <w:rFonts w:ascii="Times New Roman" w:hAnsi="Times New Roman" w:cs="Times New Roman"/>
          <w:sz w:val="24"/>
          <w:szCs w:val="24"/>
        </w:rPr>
        <w:t>viitelise</w:t>
      </w:r>
      <w:proofErr w:type="spellEnd"/>
      <w:r w:rsidR="0066EBDA" w:rsidRPr="00B92E7F">
        <w:rPr>
          <w:rFonts w:ascii="Times New Roman" w:hAnsi="Times New Roman" w:cs="Times New Roman"/>
          <w:sz w:val="24"/>
          <w:szCs w:val="24"/>
        </w:rPr>
        <w:t xml:space="preserve"> lahendi – VPTS § 79</w:t>
      </w:r>
      <w:r w:rsidR="0066EBDA" w:rsidRPr="00B92E7F">
        <w:rPr>
          <w:rFonts w:ascii="Times New Roman" w:hAnsi="Times New Roman" w:cs="Times New Roman"/>
          <w:sz w:val="24"/>
          <w:szCs w:val="24"/>
          <w:vertAlign w:val="superscript"/>
        </w:rPr>
        <w:t>1</w:t>
      </w:r>
      <w:r w:rsidR="0066EBDA" w:rsidRPr="00B92E7F">
        <w:rPr>
          <w:rFonts w:ascii="Times New Roman" w:hAnsi="Times New Roman" w:cs="Times New Roman"/>
          <w:sz w:val="24"/>
          <w:szCs w:val="24"/>
        </w:rPr>
        <w:t xml:space="preserve"> lõige 3 viitab omakorda KAS §-le 62, mille alusel on </w:t>
      </w:r>
      <w:proofErr w:type="spellStart"/>
      <w:r w:rsidR="0066EBDA" w:rsidRPr="00B92E7F">
        <w:rPr>
          <w:rFonts w:ascii="Times New Roman" w:hAnsi="Times New Roman" w:cs="Times New Roman"/>
          <w:sz w:val="24"/>
          <w:szCs w:val="24"/>
        </w:rPr>
        <w:t>nomineerimiskomitee</w:t>
      </w:r>
      <w:proofErr w:type="spellEnd"/>
      <w:r w:rsidR="0066EBDA" w:rsidRPr="00B92E7F">
        <w:rPr>
          <w:rFonts w:ascii="Times New Roman" w:hAnsi="Times New Roman" w:cs="Times New Roman"/>
          <w:sz w:val="24"/>
          <w:szCs w:val="24"/>
        </w:rPr>
        <w:t xml:space="preserve"> </w:t>
      </w:r>
      <w:r w:rsidR="17269123" w:rsidRPr="00B92E7F">
        <w:rPr>
          <w:rFonts w:ascii="Times New Roman" w:hAnsi="Times New Roman" w:cs="Times New Roman"/>
          <w:sz w:val="24"/>
          <w:szCs w:val="24"/>
        </w:rPr>
        <w:t xml:space="preserve">moodustamine krediidiasutuses ette nähtud. Vastavalt aga eespool juba käsitletule </w:t>
      </w:r>
      <w:r w:rsidR="7F0D7059" w:rsidRPr="00B92E7F">
        <w:rPr>
          <w:rFonts w:ascii="Times New Roman" w:hAnsi="Times New Roman" w:cs="Times New Roman"/>
          <w:sz w:val="24"/>
          <w:szCs w:val="24"/>
        </w:rPr>
        <w:t xml:space="preserve">tuuakse vastavad normid n-ö </w:t>
      </w:r>
      <w:proofErr w:type="spellStart"/>
      <w:r w:rsidR="7F0D7059" w:rsidRPr="00B92E7F">
        <w:rPr>
          <w:rFonts w:ascii="Times New Roman" w:hAnsi="Times New Roman" w:cs="Times New Roman"/>
          <w:sz w:val="24"/>
          <w:szCs w:val="24"/>
        </w:rPr>
        <w:t>KAS-</w:t>
      </w:r>
      <w:r w:rsidR="02CBDF78" w:rsidRPr="00B92E7F">
        <w:rPr>
          <w:rFonts w:ascii="Times New Roman" w:hAnsi="Times New Roman" w:cs="Times New Roman"/>
          <w:sz w:val="24"/>
          <w:szCs w:val="24"/>
        </w:rPr>
        <w:t>i</w:t>
      </w:r>
      <w:r w:rsidR="7F0D7059" w:rsidRPr="00B92E7F">
        <w:rPr>
          <w:rFonts w:ascii="Times New Roman" w:hAnsi="Times New Roman" w:cs="Times New Roman"/>
          <w:sz w:val="24"/>
          <w:szCs w:val="24"/>
        </w:rPr>
        <w:t>st</w:t>
      </w:r>
      <w:proofErr w:type="spellEnd"/>
      <w:r w:rsidR="7F0D7059" w:rsidRPr="00B92E7F">
        <w:rPr>
          <w:rFonts w:ascii="Times New Roman" w:hAnsi="Times New Roman" w:cs="Times New Roman"/>
          <w:sz w:val="24"/>
          <w:szCs w:val="24"/>
        </w:rPr>
        <w:t xml:space="preserve"> üle VPTS-i, muu</w:t>
      </w:r>
      <w:r w:rsidR="00295766">
        <w:rPr>
          <w:rFonts w:ascii="Times New Roman" w:hAnsi="Times New Roman" w:cs="Times New Roman"/>
          <w:sz w:val="24"/>
          <w:szCs w:val="24"/>
        </w:rPr>
        <w:t xml:space="preserve"> </w:t>
      </w:r>
      <w:r w:rsidR="7F0D7059" w:rsidRPr="00B92E7F">
        <w:rPr>
          <w:rFonts w:ascii="Times New Roman" w:hAnsi="Times New Roman" w:cs="Times New Roman"/>
          <w:sz w:val="24"/>
          <w:szCs w:val="24"/>
        </w:rPr>
        <w:t>hulgas võttes arvesse investeerimisühingu eripärasid võrreldes krediidiasutusega. Seepärast kustutakse VPTS § 79</w:t>
      </w:r>
      <w:r w:rsidR="7F0D7059" w:rsidRPr="00B92E7F">
        <w:rPr>
          <w:rFonts w:ascii="Times New Roman" w:hAnsi="Times New Roman" w:cs="Times New Roman"/>
          <w:sz w:val="24"/>
          <w:szCs w:val="24"/>
          <w:vertAlign w:val="superscript"/>
        </w:rPr>
        <w:t>1</w:t>
      </w:r>
      <w:r w:rsidR="7F0D7059" w:rsidRPr="00B92E7F">
        <w:rPr>
          <w:rFonts w:ascii="Times New Roman" w:hAnsi="Times New Roman" w:cs="Times New Roman"/>
          <w:sz w:val="24"/>
          <w:szCs w:val="24"/>
        </w:rPr>
        <w:t xml:space="preserve"> lõikes 3 vastav viide ka </w:t>
      </w:r>
      <w:proofErr w:type="spellStart"/>
      <w:r w:rsidR="7F0D7059" w:rsidRPr="00B92E7F">
        <w:rPr>
          <w:rFonts w:ascii="Times New Roman" w:hAnsi="Times New Roman" w:cs="Times New Roman"/>
          <w:sz w:val="24"/>
          <w:szCs w:val="24"/>
        </w:rPr>
        <w:t>KAS-</w:t>
      </w:r>
      <w:r w:rsidR="45A6F8B1" w:rsidRPr="00B92E7F">
        <w:rPr>
          <w:rFonts w:ascii="Times New Roman" w:hAnsi="Times New Roman" w:cs="Times New Roman"/>
          <w:sz w:val="24"/>
          <w:szCs w:val="24"/>
        </w:rPr>
        <w:t>i</w:t>
      </w:r>
      <w:r w:rsidR="7F0D7059" w:rsidRPr="00B92E7F">
        <w:rPr>
          <w:rFonts w:ascii="Times New Roman" w:hAnsi="Times New Roman" w:cs="Times New Roman"/>
          <w:sz w:val="24"/>
          <w:szCs w:val="24"/>
        </w:rPr>
        <w:t>le</w:t>
      </w:r>
      <w:proofErr w:type="spellEnd"/>
      <w:r w:rsidR="7F0D7059" w:rsidRPr="00B92E7F">
        <w:rPr>
          <w:rFonts w:ascii="Times New Roman" w:hAnsi="Times New Roman" w:cs="Times New Roman"/>
          <w:sz w:val="24"/>
          <w:szCs w:val="24"/>
        </w:rPr>
        <w:t>.</w:t>
      </w:r>
      <w:r w:rsidR="31826935" w:rsidRPr="00B92E7F">
        <w:rPr>
          <w:rFonts w:ascii="Times New Roman" w:hAnsi="Times New Roman" w:cs="Times New Roman"/>
          <w:sz w:val="24"/>
          <w:szCs w:val="24"/>
        </w:rPr>
        <w:t xml:space="preserve"> </w:t>
      </w:r>
    </w:p>
    <w:p w14:paraId="7EDC067A" w14:textId="13337C88" w:rsidR="5451066A" w:rsidRPr="00B92E7F" w:rsidRDefault="5451066A" w:rsidP="00B92E7F">
      <w:pPr>
        <w:spacing w:after="0" w:line="240" w:lineRule="auto"/>
        <w:jc w:val="both"/>
        <w:rPr>
          <w:rFonts w:ascii="Times New Roman" w:hAnsi="Times New Roman" w:cs="Times New Roman"/>
          <w:sz w:val="24"/>
          <w:szCs w:val="24"/>
        </w:rPr>
      </w:pPr>
    </w:p>
    <w:p w14:paraId="7A9CBA1E" w14:textId="0366F102" w:rsidR="0B8FAC3B" w:rsidRPr="00C16E8D" w:rsidRDefault="0B8FAC3B" w:rsidP="00B92E7F">
      <w:pPr>
        <w:spacing w:after="0" w:line="240" w:lineRule="auto"/>
        <w:jc w:val="both"/>
        <w:rPr>
          <w:rFonts w:ascii="Times New Roman" w:hAnsi="Times New Roman" w:cs="Times New Roman"/>
          <w:i/>
          <w:iCs/>
          <w:sz w:val="24"/>
          <w:szCs w:val="24"/>
        </w:rPr>
      </w:pPr>
      <w:r w:rsidRPr="00C16E8D">
        <w:rPr>
          <w:rFonts w:ascii="Times New Roman" w:hAnsi="Times New Roman" w:cs="Times New Roman"/>
          <w:b/>
          <w:bCs/>
          <w:sz w:val="24"/>
          <w:szCs w:val="24"/>
        </w:rPr>
        <w:t>Paragrahvi 80 kehtetuks tunnistamine.</w:t>
      </w:r>
      <w:r w:rsidR="00E232B9" w:rsidRPr="00C16E8D">
        <w:rPr>
          <w:rFonts w:ascii="Times New Roman" w:hAnsi="Times New Roman" w:cs="Times New Roman"/>
          <w:b/>
          <w:bCs/>
          <w:sz w:val="24"/>
          <w:szCs w:val="24"/>
        </w:rPr>
        <w:t xml:space="preserve"> </w:t>
      </w:r>
      <w:r w:rsidR="00C16E8D">
        <w:rPr>
          <w:rFonts w:ascii="Times New Roman" w:hAnsi="Times New Roman" w:cs="Times New Roman"/>
          <w:sz w:val="24"/>
          <w:szCs w:val="24"/>
        </w:rPr>
        <w:t>Kehtiv § 80 reguleerib j</w:t>
      </w:r>
      <w:r w:rsidR="00C16E8D" w:rsidRPr="00C16E8D">
        <w:rPr>
          <w:rFonts w:ascii="Times New Roman" w:hAnsi="Times New Roman" w:cs="Times New Roman"/>
          <w:sz w:val="24"/>
          <w:szCs w:val="24"/>
        </w:rPr>
        <w:t>uhtidest ja audiitorist teavitami</w:t>
      </w:r>
      <w:r w:rsidR="00C16E8D">
        <w:rPr>
          <w:rFonts w:ascii="Times New Roman" w:hAnsi="Times New Roman" w:cs="Times New Roman"/>
          <w:sz w:val="24"/>
          <w:szCs w:val="24"/>
        </w:rPr>
        <w:t>st. Juhtidest ja võtmeisikutest teavitamise regulatsioon sisaldub edaspidi §-s 80</w:t>
      </w:r>
      <w:r w:rsidR="00C16E8D">
        <w:rPr>
          <w:rFonts w:ascii="Times New Roman" w:hAnsi="Times New Roman" w:cs="Times New Roman"/>
          <w:sz w:val="24"/>
          <w:szCs w:val="24"/>
          <w:vertAlign w:val="superscript"/>
        </w:rPr>
        <w:t>1</w:t>
      </w:r>
      <w:r w:rsidR="00C16E8D">
        <w:rPr>
          <w:rFonts w:ascii="Times New Roman" w:hAnsi="Times New Roman" w:cs="Times New Roman"/>
          <w:sz w:val="24"/>
          <w:szCs w:val="24"/>
        </w:rPr>
        <w:t xml:space="preserve">. Audiitorist teavitamise kohustust investeerimisühingul edaspidi ei ole, sest sellisel teavitamisel puudub lisandväärtus. </w:t>
      </w:r>
    </w:p>
    <w:p w14:paraId="25DDD5AC" w14:textId="77777777" w:rsidR="00E209C6" w:rsidRPr="00B92E7F" w:rsidRDefault="00E209C6" w:rsidP="00B92E7F">
      <w:pPr>
        <w:spacing w:after="0" w:line="240" w:lineRule="auto"/>
        <w:jc w:val="both"/>
        <w:rPr>
          <w:rFonts w:ascii="Times New Roman" w:hAnsi="Times New Roman" w:cs="Times New Roman"/>
          <w:sz w:val="24"/>
          <w:szCs w:val="24"/>
        </w:rPr>
      </w:pPr>
    </w:p>
    <w:p w14:paraId="38787AF3" w14:textId="4D0398A0" w:rsidR="00C16E8D" w:rsidRDefault="0DFA9A6C" w:rsidP="00B92E7F">
      <w:pPr>
        <w:spacing w:after="0" w:line="240" w:lineRule="auto"/>
        <w:jc w:val="both"/>
        <w:rPr>
          <w:rFonts w:ascii="Times New Roman" w:hAnsi="Times New Roman" w:cs="Times New Roman"/>
          <w:b/>
          <w:bCs/>
          <w:sz w:val="24"/>
          <w:szCs w:val="24"/>
        </w:rPr>
      </w:pPr>
      <w:r w:rsidRPr="00C16E8D">
        <w:rPr>
          <w:rFonts w:ascii="Times New Roman" w:hAnsi="Times New Roman" w:cs="Times New Roman"/>
          <w:b/>
          <w:bCs/>
          <w:sz w:val="24"/>
          <w:szCs w:val="24"/>
        </w:rPr>
        <w:t>Seaduse täiendamine §-dega 80</w:t>
      </w:r>
      <w:r w:rsidRPr="00C16E8D">
        <w:rPr>
          <w:rFonts w:ascii="Times New Roman" w:hAnsi="Times New Roman" w:cs="Times New Roman"/>
          <w:b/>
          <w:bCs/>
          <w:sz w:val="24"/>
          <w:szCs w:val="24"/>
          <w:vertAlign w:val="superscript"/>
        </w:rPr>
        <w:t>1</w:t>
      </w:r>
      <w:r w:rsidRPr="00C16E8D">
        <w:rPr>
          <w:rFonts w:ascii="Times New Roman" w:hAnsi="Times New Roman" w:cs="Times New Roman"/>
          <w:b/>
          <w:bCs/>
          <w:sz w:val="24"/>
          <w:szCs w:val="24"/>
        </w:rPr>
        <w:t xml:space="preserve"> ja 80</w:t>
      </w:r>
      <w:r w:rsidRPr="00C16E8D">
        <w:rPr>
          <w:rFonts w:ascii="Times New Roman" w:hAnsi="Times New Roman" w:cs="Times New Roman"/>
          <w:b/>
          <w:bCs/>
          <w:sz w:val="24"/>
          <w:szCs w:val="24"/>
          <w:vertAlign w:val="superscript"/>
        </w:rPr>
        <w:t>2</w:t>
      </w:r>
      <w:r w:rsidRPr="00C16E8D">
        <w:rPr>
          <w:rFonts w:ascii="Times New Roman" w:hAnsi="Times New Roman" w:cs="Times New Roman"/>
          <w:b/>
          <w:bCs/>
          <w:sz w:val="24"/>
          <w:szCs w:val="24"/>
        </w:rPr>
        <w:t>.</w:t>
      </w:r>
      <w:r w:rsidR="00C16E8D">
        <w:rPr>
          <w:rFonts w:ascii="Times New Roman" w:hAnsi="Times New Roman" w:cs="Times New Roman"/>
          <w:b/>
          <w:bCs/>
          <w:sz w:val="24"/>
          <w:szCs w:val="24"/>
        </w:rPr>
        <w:t xml:space="preserve"> </w:t>
      </w:r>
    </w:p>
    <w:p w14:paraId="7CDEC8EF" w14:textId="77777777" w:rsidR="004D0537" w:rsidRDefault="004D0537" w:rsidP="00B92E7F">
      <w:pPr>
        <w:spacing w:after="0" w:line="240" w:lineRule="auto"/>
        <w:jc w:val="both"/>
        <w:rPr>
          <w:rFonts w:ascii="Times New Roman" w:hAnsi="Times New Roman" w:cs="Times New Roman"/>
          <w:b/>
          <w:bCs/>
          <w:sz w:val="24"/>
          <w:szCs w:val="24"/>
        </w:rPr>
      </w:pPr>
    </w:p>
    <w:p w14:paraId="16F25BAF"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Uute paragrahvidega kehtestatakse reeglid Finantsinspektsiooni teavitamisele ning järelevalveasutuse poolt läbiviidavale sobivusmenetlusele.</w:t>
      </w:r>
    </w:p>
    <w:p w14:paraId="6AB3F5FA"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14F07ADF" w14:textId="2B7F2C4C" w:rsidR="00EF02A3" w:rsidRDefault="00EF02A3" w:rsidP="00EF02A3">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 </w:t>
      </w:r>
      <w:r>
        <w:rPr>
          <w:rFonts w:ascii="Times New Roman" w:eastAsia="Times New Roman" w:hAnsi="Times New Roman" w:cs="Times New Roman"/>
          <w:b/>
          <w:bCs/>
          <w:color w:val="000000" w:themeColor="text1"/>
          <w:sz w:val="24"/>
          <w:szCs w:val="24"/>
        </w:rPr>
        <w:t>80</w:t>
      </w:r>
      <w:r w:rsidRPr="00B92E7F">
        <w:rPr>
          <w:rFonts w:ascii="Times New Roman" w:eastAsia="Times New Roman" w:hAnsi="Times New Roman" w:cs="Times New Roman"/>
          <w:b/>
          <w:bCs/>
          <w:color w:val="000000" w:themeColor="text1"/>
          <w:sz w:val="24"/>
          <w:szCs w:val="24"/>
          <w:vertAlign w:val="superscript"/>
        </w:rPr>
        <w:t xml:space="preserve">1 </w:t>
      </w:r>
      <w:r w:rsidRPr="00B92E7F">
        <w:rPr>
          <w:rFonts w:ascii="Times New Roman" w:eastAsia="Times New Roman" w:hAnsi="Times New Roman" w:cs="Times New Roman"/>
          <w:color w:val="000000" w:themeColor="text1"/>
          <w:sz w:val="24"/>
          <w:szCs w:val="24"/>
        </w:rPr>
        <w:t>reguleerib juhtidest ja võtmeisikutest teavitamist.</w:t>
      </w:r>
    </w:p>
    <w:p w14:paraId="68A68AEF" w14:textId="685BAA32"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 </w:t>
      </w:r>
      <w:r w:rsidRPr="00B92E7F">
        <w:rPr>
          <w:rFonts w:ascii="Times New Roman" w:hAnsi="Times New Roman" w:cs="Times New Roman"/>
          <w:b/>
          <w:bCs/>
          <w:color w:val="000000" w:themeColor="text1"/>
          <w:sz w:val="24"/>
          <w:szCs w:val="24"/>
        </w:rPr>
        <w:t xml:space="preserve"> </w:t>
      </w:r>
      <w:r w:rsidRPr="00B92E7F">
        <w:rPr>
          <w:rFonts w:ascii="Times New Roman" w:hAnsi="Times New Roman" w:cs="Times New Roman"/>
          <w:sz w:val="24"/>
          <w:szCs w:val="24"/>
        </w:rPr>
        <w:br/>
      </w:r>
      <w:r w:rsidRPr="00B92E7F">
        <w:rPr>
          <w:rFonts w:ascii="Times New Roman" w:eastAsia="Times New Roman" w:hAnsi="Times New Roman" w:cs="Times New Roman"/>
          <w:b/>
          <w:bCs/>
          <w:color w:val="202020"/>
          <w:sz w:val="24"/>
          <w:szCs w:val="24"/>
        </w:rPr>
        <w:t>Lõike 1</w:t>
      </w:r>
      <w:r w:rsidRPr="00B92E7F">
        <w:rPr>
          <w:rFonts w:ascii="Times New Roman" w:eastAsia="Times New Roman" w:hAnsi="Times New Roman" w:cs="Times New Roman"/>
          <w:color w:val="202020"/>
          <w:sz w:val="24"/>
          <w:szCs w:val="24"/>
        </w:rPr>
        <w:t xml:space="preserve"> kohaselt </w:t>
      </w:r>
      <w:r w:rsidRPr="00B92E7F">
        <w:rPr>
          <w:rFonts w:ascii="Times New Roman" w:eastAsia="Times New Roman" w:hAnsi="Times New Roman" w:cs="Times New Roman"/>
          <w:color w:val="000000" w:themeColor="text1"/>
          <w:sz w:val="24"/>
          <w:szCs w:val="24"/>
        </w:rPr>
        <w:t xml:space="preserve">teavitab </w:t>
      </w:r>
      <w:r>
        <w:rPr>
          <w:rFonts w:ascii="Times New Roman" w:eastAsia="Times New Roman" w:hAnsi="Times New Roman" w:cs="Times New Roman"/>
          <w:color w:val="000000" w:themeColor="text1"/>
          <w:sz w:val="24"/>
          <w:szCs w:val="24"/>
        </w:rPr>
        <w:t>investeerimisühing</w:t>
      </w:r>
      <w:r w:rsidRPr="00B92E7F">
        <w:rPr>
          <w:rFonts w:ascii="Times New Roman" w:eastAsia="Times New Roman" w:hAnsi="Times New Roman" w:cs="Times New Roman"/>
          <w:color w:val="000000" w:themeColor="text1"/>
          <w:sz w:val="24"/>
          <w:szCs w:val="24"/>
        </w:rPr>
        <w:t xml:space="preserve"> juhi või võtmeisiku valimise, määramise või ametiaja pikendamise kavatsusest Finantsinspektsiooni vähemalt kümme päeva enne selle küsimuse otsustamist ja esitab lõikes 6 nimetatud andmed ja dokumendid. Tähtaja määramisel on arvesse võetud Finantsinspektsiooni vajadust teatud juhtudel sekkuda ja kohaldada meetmeid.</w:t>
      </w:r>
    </w:p>
    <w:p w14:paraId="582CEF6E"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4EEA2B6C" w14:textId="626AD26F" w:rsidR="00EF02A3" w:rsidRPr="00B92E7F" w:rsidRDefault="00EF02A3" w:rsidP="00EF02A3">
      <w:pPr>
        <w:pStyle w:val="Normaallaadveeb"/>
        <w:spacing w:before="0" w:beforeAutospacing="0" w:after="0" w:afterAutospacing="0"/>
        <w:jc w:val="both"/>
        <w:rPr>
          <w:color w:val="000000" w:themeColor="text1"/>
        </w:rPr>
      </w:pPr>
      <w:r w:rsidRPr="00B92E7F">
        <w:rPr>
          <w:b/>
          <w:bCs/>
          <w:color w:val="000000" w:themeColor="text1"/>
        </w:rPr>
        <w:t>Lõike 2</w:t>
      </w:r>
      <w:r w:rsidRPr="00B92E7F">
        <w:rPr>
          <w:color w:val="000000" w:themeColor="text1"/>
        </w:rPr>
        <w:t xml:space="preserve"> alusel teavitab Euroopa Parlamendi ja nõukogu direktiivi (EL) 2024/1619 artikli 91 lõike 1d punktides a–f sätestatud isik (</w:t>
      </w:r>
      <w:r w:rsidRPr="00B92E7F">
        <w:rPr>
          <w:i/>
          <w:iCs/>
          <w:color w:val="000000" w:themeColor="text1"/>
        </w:rPr>
        <w:t xml:space="preserve">oluline </w:t>
      </w:r>
      <w:r>
        <w:rPr>
          <w:i/>
          <w:iCs/>
          <w:color w:val="000000" w:themeColor="text1"/>
        </w:rPr>
        <w:t>investeerimisühing</w:t>
      </w:r>
      <w:r w:rsidRPr="00B92E7F">
        <w:rPr>
          <w:color w:val="000000" w:themeColor="text1"/>
        </w:rPr>
        <w:t xml:space="preserve">) </w:t>
      </w:r>
      <w:r>
        <w:rPr>
          <w:color w:val="000000" w:themeColor="text1"/>
        </w:rPr>
        <w:t>investeerimisühingu</w:t>
      </w:r>
      <w:r w:rsidRPr="00B92E7F">
        <w:rPr>
          <w:color w:val="000000" w:themeColor="text1"/>
        </w:rPr>
        <w:t xml:space="preserve"> juhi </w:t>
      </w:r>
      <w:r w:rsidRPr="00EF02A3">
        <w:rPr>
          <w:color w:val="000000" w:themeColor="text1"/>
        </w:rPr>
        <w:t xml:space="preserve">sisekontrollifunktsiooni juhi ja finantsjuhi </w:t>
      </w:r>
      <w:r w:rsidRPr="00B92E7F">
        <w:rPr>
          <w:color w:val="000000" w:themeColor="text1"/>
        </w:rPr>
        <w:t>valimise või määramise kavatsusest Finantsinspektsiooni, esitades vähemalt kolmkümmend tööpäeva enne juhi ametisse asumise tähtpäeva lõikes 6 nimetatud andmed ja dokumendid. Lõikega võetakse üle CRD VI art</w:t>
      </w:r>
      <w:r>
        <w:rPr>
          <w:color w:val="000000" w:themeColor="text1"/>
        </w:rPr>
        <w:t>ikli</w:t>
      </w:r>
      <w:r w:rsidRPr="00B92E7F">
        <w:rPr>
          <w:color w:val="000000" w:themeColor="text1"/>
        </w:rPr>
        <w:t xml:space="preserve"> 91 lõige 1d.</w:t>
      </w:r>
    </w:p>
    <w:p w14:paraId="0890AD9F" w14:textId="77777777" w:rsidR="00EF02A3" w:rsidRPr="00B92E7F" w:rsidRDefault="00EF02A3" w:rsidP="00EF02A3">
      <w:pPr>
        <w:pStyle w:val="Normaallaadveeb"/>
        <w:spacing w:before="0" w:beforeAutospacing="0" w:after="0" w:afterAutospacing="0"/>
        <w:jc w:val="both"/>
        <w:rPr>
          <w:color w:val="000000" w:themeColor="text1"/>
        </w:rPr>
      </w:pPr>
    </w:p>
    <w:p w14:paraId="31616901" w14:textId="05045D16"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 xml:space="preserve">Lõikes 2 sätestatud tähtaega ei kohaldata, kui enamik juhtorgani liikmetest tuleb asendada uute juhtorgani liikmetega samal ajal ja juhtorganist lahkuvad liikmed peaksid läbi viima uute liikmete sobivushindamise. Sellisel juhul viib </w:t>
      </w:r>
      <w:r>
        <w:rPr>
          <w:color w:val="000000" w:themeColor="text1"/>
        </w:rPr>
        <w:t>investeerimisühing</w:t>
      </w:r>
      <w:r w:rsidRPr="00B92E7F">
        <w:rPr>
          <w:color w:val="000000" w:themeColor="text1"/>
        </w:rPr>
        <w:t xml:space="preserve"> asutusesisese sobivushindamise läbi pärast seda, kui uute ametisse valitud või määratud juhtide volituste tähtpäev on saabunud </w:t>
      </w:r>
      <w:r w:rsidRPr="00B92E7F">
        <w:rPr>
          <w:b/>
          <w:bCs/>
          <w:color w:val="000000" w:themeColor="text1"/>
        </w:rPr>
        <w:t>(lõige 3)</w:t>
      </w:r>
      <w:r w:rsidRPr="00B92E7F">
        <w:rPr>
          <w:color w:val="000000" w:themeColor="text1"/>
        </w:rPr>
        <w:t xml:space="preserve">. </w:t>
      </w:r>
    </w:p>
    <w:p w14:paraId="010626B4" w14:textId="77777777" w:rsidR="00EF02A3" w:rsidRPr="00B92E7F" w:rsidRDefault="00EF02A3" w:rsidP="00EF02A3">
      <w:pPr>
        <w:pStyle w:val="Normaallaadveeb"/>
        <w:spacing w:before="0" w:beforeAutospacing="0" w:after="0" w:afterAutospacing="0"/>
        <w:jc w:val="both"/>
        <w:rPr>
          <w:color w:val="000000" w:themeColor="text1"/>
        </w:rPr>
      </w:pPr>
    </w:p>
    <w:p w14:paraId="64078AF9" w14:textId="77777777"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CRD VI art</w:t>
      </w:r>
      <w:r>
        <w:rPr>
          <w:color w:val="000000" w:themeColor="text1"/>
        </w:rPr>
        <w:t>ikli</w:t>
      </w:r>
      <w:r w:rsidRPr="00B92E7F">
        <w:rPr>
          <w:color w:val="000000" w:themeColor="text1"/>
        </w:rPr>
        <w:t xml:space="preserve"> 91 lõike 1a alalõike 2 kohaselt on antud juhul tegemist sättega, mille kohaldamise osas on liikmesriigile jäetud kaalutlusõigus. Eesti on otsustanud sätte üle võtta, et tagada paindlikkus.</w:t>
      </w:r>
    </w:p>
    <w:p w14:paraId="106B6C85" w14:textId="77777777" w:rsidR="00EF02A3" w:rsidRPr="00B92E7F" w:rsidRDefault="00EF02A3" w:rsidP="00EF02A3">
      <w:pPr>
        <w:pStyle w:val="Normaallaadveeb"/>
        <w:spacing w:before="0" w:beforeAutospacing="0" w:after="0" w:afterAutospacing="0"/>
        <w:jc w:val="both"/>
        <w:rPr>
          <w:color w:val="000000" w:themeColor="text1"/>
        </w:rPr>
      </w:pPr>
    </w:p>
    <w:p w14:paraId="042EE524" w14:textId="21CAEFB1" w:rsidR="00EF02A3" w:rsidRPr="00B92E7F" w:rsidRDefault="00EF02A3" w:rsidP="00EF02A3">
      <w:pPr>
        <w:pStyle w:val="Normaallaadveeb"/>
        <w:spacing w:before="0" w:beforeAutospacing="0" w:after="0" w:afterAutospacing="0"/>
        <w:jc w:val="both"/>
        <w:rPr>
          <w:b/>
          <w:bCs/>
          <w:color w:val="000000" w:themeColor="text1"/>
        </w:rPr>
      </w:pPr>
      <w:r w:rsidRPr="00B92E7F">
        <w:rPr>
          <w:color w:val="000000" w:themeColor="text1"/>
        </w:rPr>
        <w:t xml:space="preserve">Oluline </w:t>
      </w:r>
      <w:r w:rsidR="000079C9">
        <w:rPr>
          <w:color w:val="000000" w:themeColor="text1"/>
        </w:rPr>
        <w:t>investeerimisühing</w:t>
      </w:r>
      <w:r w:rsidRPr="00B92E7F">
        <w:rPr>
          <w:color w:val="000000" w:themeColor="text1"/>
        </w:rPr>
        <w:t xml:space="preserve"> on kohustatud teavitama juhi või võtmeisiku ametiaja pikendamise kavatsusest Finantsinspektsiooni, esitades vähemalt kümme päeva enne selle küsimuse otsustamist lõikes 6  nimetatud andmed ja dokumendid </w:t>
      </w:r>
      <w:r w:rsidRPr="00B92E7F">
        <w:rPr>
          <w:b/>
          <w:bCs/>
          <w:color w:val="000000" w:themeColor="text1"/>
        </w:rPr>
        <w:t>(lõige 4)</w:t>
      </w:r>
      <w:r w:rsidRPr="00B92E7F">
        <w:rPr>
          <w:color w:val="000000" w:themeColor="text1"/>
        </w:rPr>
        <w:t>.</w:t>
      </w:r>
    </w:p>
    <w:p w14:paraId="161939BF" w14:textId="77777777" w:rsidR="00EF02A3" w:rsidRPr="00B92E7F" w:rsidRDefault="00EF02A3" w:rsidP="00EF02A3">
      <w:pPr>
        <w:pStyle w:val="Normaallaadveeb"/>
        <w:spacing w:before="0" w:beforeAutospacing="0" w:after="0" w:afterAutospacing="0"/>
        <w:jc w:val="both"/>
        <w:rPr>
          <w:color w:val="000000" w:themeColor="text1"/>
        </w:rPr>
      </w:pPr>
    </w:p>
    <w:p w14:paraId="60C9198B" w14:textId="10653A4D" w:rsidR="00EF02A3" w:rsidRPr="00B92E7F" w:rsidRDefault="00EF02A3" w:rsidP="00EF02A3">
      <w:pPr>
        <w:pStyle w:val="Normaallaadveeb"/>
        <w:spacing w:before="0" w:beforeAutospacing="0" w:after="0" w:afterAutospacing="0"/>
        <w:jc w:val="both"/>
      </w:pPr>
      <w:r w:rsidRPr="00B92E7F">
        <w:rPr>
          <w:color w:val="000000" w:themeColor="text1"/>
        </w:rPr>
        <w:t>CRD VI art</w:t>
      </w:r>
      <w:r>
        <w:rPr>
          <w:color w:val="000000" w:themeColor="text1"/>
        </w:rPr>
        <w:t>ikli</w:t>
      </w:r>
      <w:r w:rsidRPr="00B92E7F">
        <w:rPr>
          <w:color w:val="000000" w:themeColor="text1"/>
        </w:rPr>
        <w:t xml:space="preserve"> 91 lõige 1d sätestab, et oluline </w:t>
      </w:r>
      <w:r w:rsidR="000079C9">
        <w:rPr>
          <w:color w:val="000000" w:themeColor="text1"/>
        </w:rPr>
        <w:t>investeerimisühing</w:t>
      </w:r>
      <w:r w:rsidRPr="00B92E7F">
        <w:rPr>
          <w:color w:val="000000" w:themeColor="text1"/>
        </w:rPr>
        <w:t xml:space="preserve"> peab sobivustaotluse esitama hiljemalt </w:t>
      </w:r>
      <w:r w:rsidRPr="00B92E7F">
        <w:t xml:space="preserve">30 tööpäeva enne tulevaste liikmete ametisse asumist. Eelnõuga antakse </w:t>
      </w:r>
      <w:r w:rsidR="000079C9">
        <w:rPr>
          <w:color w:val="000000" w:themeColor="text1"/>
        </w:rPr>
        <w:t>investeerimisühingule</w:t>
      </w:r>
      <w:r w:rsidR="000079C9" w:rsidRPr="00B92E7F">
        <w:rPr>
          <w:color w:val="000000" w:themeColor="text1"/>
        </w:rPr>
        <w:t xml:space="preserve"> </w:t>
      </w:r>
      <w:r w:rsidRPr="00B92E7F">
        <w:t>paindlikkust juurde, sätestades teavitamiskohustuse tähtajaks kümme päeva.</w:t>
      </w:r>
    </w:p>
    <w:p w14:paraId="1DE5DC70" w14:textId="77777777" w:rsidR="00EF02A3" w:rsidRPr="00B92E7F" w:rsidRDefault="00EF02A3" w:rsidP="00EF02A3">
      <w:pPr>
        <w:pStyle w:val="Normaallaadveeb"/>
        <w:spacing w:before="0" w:beforeAutospacing="0" w:after="0" w:afterAutospacing="0"/>
        <w:jc w:val="both"/>
        <w:rPr>
          <w:color w:val="000000" w:themeColor="text1"/>
        </w:rPr>
      </w:pPr>
    </w:p>
    <w:p w14:paraId="16468098" w14:textId="0AF736B1" w:rsidR="00EF02A3" w:rsidRPr="0023781B" w:rsidRDefault="00EF02A3" w:rsidP="00EF02A3">
      <w:pPr>
        <w:pStyle w:val="Normaallaadveeb"/>
        <w:spacing w:before="0" w:beforeAutospacing="0" w:after="0" w:afterAutospacing="0"/>
        <w:jc w:val="both"/>
        <w:rPr>
          <w:color w:val="881798"/>
        </w:rPr>
      </w:pPr>
      <w:r w:rsidRPr="00B92E7F">
        <w:rPr>
          <w:b/>
          <w:bCs/>
          <w:color w:val="000000" w:themeColor="text1"/>
        </w:rPr>
        <w:lastRenderedPageBreak/>
        <w:t>Lõige 5</w:t>
      </w:r>
      <w:r w:rsidRPr="00B92E7F">
        <w:rPr>
          <w:color w:val="000000" w:themeColor="text1"/>
        </w:rPr>
        <w:t xml:space="preserve"> kohustab </w:t>
      </w:r>
      <w:r w:rsidR="000079C9">
        <w:rPr>
          <w:color w:val="000000" w:themeColor="text1"/>
        </w:rPr>
        <w:t>investeerimisühingut</w:t>
      </w:r>
      <w:r w:rsidR="000079C9" w:rsidRPr="00B92E7F">
        <w:rPr>
          <w:color w:val="000000" w:themeColor="text1"/>
        </w:rPr>
        <w:t xml:space="preserve"> </w:t>
      </w:r>
      <w:r w:rsidRPr="00B92E7F">
        <w:rPr>
          <w:color w:val="000000" w:themeColor="text1"/>
        </w:rPr>
        <w:t>viivitamata teavitama Finantsinspektsiooni juhi või võtmeisiku sobivust mõjutada võivate uute faktide või muude asjaolude ilmnemisest. Sättega võetakse üle CRD art</w:t>
      </w:r>
      <w:r>
        <w:rPr>
          <w:color w:val="000000" w:themeColor="text1"/>
        </w:rPr>
        <w:t>ikli</w:t>
      </w:r>
      <w:r w:rsidRPr="00B92E7F">
        <w:rPr>
          <w:color w:val="000000" w:themeColor="text1"/>
        </w:rPr>
        <w:t xml:space="preserve"> 91 lõige 1f.</w:t>
      </w:r>
    </w:p>
    <w:p w14:paraId="29BFFAC5"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45043035" w14:textId="3B374377" w:rsidR="00EF02A3" w:rsidRPr="00B92E7F" w:rsidRDefault="00EF02A3" w:rsidP="00EF02A3">
      <w:pPr>
        <w:pStyle w:val="Normaallaadveeb"/>
        <w:spacing w:before="0" w:beforeAutospacing="0" w:after="0" w:afterAutospacing="0"/>
        <w:jc w:val="both"/>
        <w:rPr>
          <w:color w:val="000000" w:themeColor="text1"/>
        </w:rPr>
      </w:pPr>
      <w:r w:rsidRPr="00B92E7F">
        <w:rPr>
          <w:b/>
          <w:bCs/>
          <w:color w:val="000000" w:themeColor="text1"/>
        </w:rPr>
        <w:t xml:space="preserve">Lõikega 6 </w:t>
      </w:r>
      <w:r w:rsidRPr="00B92E7F">
        <w:rPr>
          <w:color w:val="000000" w:themeColor="text1"/>
        </w:rPr>
        <w:t>sätestatakse loetelu andmetest ja dokumentidest, mi</w:t>
      </w:r>
      <w:r w:rsidR="000079C9">
        <w:rPr>
          <w:color w:val="000000" w:themeColor="text1"/>
        </w:rPr>
        <w:t>s</w:t>
      </w:r>
      <w:r w:rsidRPr="00B92E7F">
        <w:rPr>
          <w:color w:val="000000" w:themeColor="text1"/>
        </w:rPr>
        <w:t xml:space="preserve"> tuleb esitada Finantsinspektsioonile</w:t>
      </w:r>
      <w:r w:rsidR="000079C9">
        <w:rPr>
          <w:color w:val="000000" w:themeColor="text1"/>
        </w:rPr>
        <w:t xml:space="preserve"> juhi või</w:t>
      </w:r>
      <w:r w:rsidRPr="00B92E7F">
        <w:rPr>
          <w:color w:val="000000" w:themeColor="text1"/>
        </w:rPr>
        <w:t xml:space="preserve"> võtmeisiku valimiseks või määramiseks. Lõike 6 loetelu kohaselt tuleb esitada järgnev teave: </w:t>
      </w:r>
    </w:p>
    <w:p w14:paraId="4CBA3686" w14:textId="77777777"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1) isiku kirjalik nõusolek ja täidetud sobivusküsimustik;</w:t>
      </w:r>
    </w:p>
    <w:p w14:paraId="1ECA8148" w14:textId="77777777"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2) isiku elulookirjeldus ja üldandmed, juhatuse liikme puhul tema vastutusvaldkonna kirjeldus, ülevaade isiku maine, hariduse, teadmiste, oskuste ja kogemuse ja ettevõtluses osalemise kohta;</w:t>
      </w:r>
    </w:p>
    <w:p w14:paraId="59CE6F63" w14:textId="77777777" w:rsidR="00EF02A3" w:rsidRPr="00B92E7F" w:rsidRDefault="00EF02A3" w:rsidP="00EF02A3">
      <w:pPr>
        <w:pStyle w:val="Normaallaadveeb"/>
        <w:spacing w:before="0" w:beforeAutospacing="0" w:after="0" w:afterAutospacing="0"/>
        <w:rPr>
          <w:color w:val="000000" w:themeColor="text1"/>
        </w:rPr>
      </w:pPr>
      <w:r w:rsidRPr="00B92E7F">
        <w:rPr>
          <w:color w:val="000000" w:themeColor="text1"/>
        </w:rPr>
        <w:t>3) andmed isiku ametiaja ja -koha kohta;</w:t>
      </w:r>
    </w:p>
    <w:p w14:paraId="5F9406B3" w14:textId="08E857E4"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 xml:space="preserve">4) </w:t>
      </w:r>
      <w:r w:rsidR="000079C9">
        <w:rPr>
          <w:color w:val="000000" w:themeColor="text1"/>
        </w:rPr>
        <w:t>investeerimisühingu</w:t>
      </w:r>
      <w:r w:rsidRPr="00B92E7F">
        <w:rPr>
          <w:color w:val="000000" w:themeColor="text1"/>
        </w:rPr>
        <w:t xml:space="preserve"> läbi viidud sobivushindamise dokumendid; </w:t>
      </w:r>
    </w:p>
    <w:p w14:paraId="4CD1E3C8" w14:textId="77777777"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5) andmed äriühingute kohta, milles isiku osalus on suurem kui 20 protsenti;</w:t>
      </w:r>
    </w:p>
    <w:p w14:paraId="2B1C58EF" w14:textId="77777777"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6) andmed võimalike huvide konfliktide ja isiku poolt ametiülesannete täitmisele pühendatava aja kohta;</w:t>
      </w:r>
    </w:p>
    <w:p w14:paraId="798C842A" w14:textId="235FDCB5"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 xml:space="preserve">7) isiku kinnitus, et tal puuduvad </w:t>
      </w:r>
      <w:r w:rsidR="000079C9">
        <w:rPr>
          <w:color w:val="000000" w:themeColor="text1"/>
        </w:rPr>
        <w:t>VPTS-</w:t>
      </w:r>
      <w:proofErr w:type="spellStart"/>
      <w:r w:rsidR="000079C9">
        <w:rPr>
          <w:color w:val="000000" w:themeColor="text1"/>
        </w:rPr>
        <w:t>is</w:t>
      </w:r>
      <w:proofErr w:type="spellEnd"/>
      <w:r w:rsidRPr="00B92E7F">
        <w:rPr>
          <w:color w:val="000000" w:themeColor="text1"/>
        </w:rPr>
        <w:t xml:space="preserve"> sätestatud asjaolud, mis välistavad õiguse olla </w:t>
      </w:r>
      <w:r w:rsidR="000079C9">
        <w:rPr>
          <w:color w:val="000000" w:themeColor="text1"/>
        </w:rPr>
        <w:t xml:space="preserve">investeerimisühingu </w:t>
      </w:r>
      <w:r w:rsidRPr="00B92E7F">
        <w:rPr>
          <w:color w:val="000000" w:themeColor="text1"/>
        </w:rPr>
        <w:t>juht;</w:t>
      </w:r>
    </w:p>
    <w:p w14:paraId="1EB73A11" w14:textId="77777777"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 xml:space="preserve">8) välisriigi kodaniku puhul tema päritolu- või elukohariigi karistusregistri väljavõte või pädeva kohtu- või haldusorgani väljastatud samaväärne dokument, mis ei või olla vanem kui kolm kuud; </w:t>
      </w:r>
    </w:p>
    <w:p w14:paraId="763B6CEC" w14:textId="0D8633B4" w:rsidR="00EF02A3" w:rsidRPr="00B92E7F" w:rsidRDefault="00EF02A3" w:rsidP="00EF02A3">
      <w:pPr>
        <w:pStyle w:val="Normaallaadveeb"/>
        <w:spacing w:before="0" w:beforeAutospacing="0" w:after="0" w:afterAutospacing="0"/>
        <w:jc w:val="both"/>
        <w:rPr>
          <w:color w:val="000000" w:themeColor="text1"/>
        </w:rPr>
      </w:pPr>
      <w:r w:rsidRPr="00B92E7F">
        <w:rPr>
          <w:color w:val="000000" w:themeColor="text1"/>
        </w:rPr>
        <w:t xml:space="preserve">9) juhi ametisse nimetamise kuupäev ja </w:t>
      </w:r>
      <w:r w:rsidR="000079C9">
        <w:rPr>
          <w:color w:val="000000" w:themeColor="text1"/>
        </w:rPr>
        <w:t>VPTS</w:t>
      </w:r>
      <w:r w:rsidRPr="00B92E7F">
        <w:rPr>
          <w:color w:val="000000" w:themeColor="text1"/>
        </w:rPr>
        <w:t xml:space="preserve"> § </w:t>
      </w:r>
      <w:r w:rsidR="000079C9">
        <w:rPr>
          <w:color w:val="000000" w:themeColor="text1"/>
        </w:rPr>
        <w:t>80</w:t>
      </w:r>
      <w:r w:rsidR="000079C9">
        <w:rPr>
          <w:color w:val="000000" w:themeColor="text1"/>
          <w:vertAlign w:val="superscript"/>
        </w:rPr>
        <w:t>1</w:t>
      </w:r>
      <w:r w:rsidRPr="00B92E7F">
        <w:rPr>
          <w:color w:val="000000" w:themeColor="text1"/>
        </w:rPr>
        <w:t xml:space="preserve"> lõikes</w:t>
      </w:r>
      <w:r w:rsidR="000079C9">
        <w:rPr>
          <w:color w:val="000000" w:themeColor="text1"/>
        </w:rPr>
        <w:t xml:space="preserve"> 3</w:t>
      </w:r>
      <w:r w:rsidRPr="00B92E7F">
        <w:rPr>
          <w:color w:val="000000" w:themeColor="text1"/>
        </w:rPr>
        <w:t xml:space="preserve"> sätestatud juhul ametisse asumise kuupäev. </w:t>
      </w:r>
    </w:p>
    <w:p w14:paraId="60CE9643" w14:textId="77777777" w:rsidR="00EF02A3" w:rsidRPr="00B92E7F" w:rsidRDefault="00EF02A3" w:rsidP="00EF02A3">
      <w:pPr>
        <w:pStyle w:val="Normaallaadveeb"/>
        <w:spacing w:before="0" w:beforeAutospacing="0" w:after="0" w:afterAutospacing="0"/>
        <w:jc w:val="both"/>
        <w:rPr>
          <w:color w:val="000000" w:themeColor="text1"/>
        </w:rPr>
      </w:pPr>
    </w:p>
    <w:p w14:paraId="70678458" w14:textId="6E4A6A07" w:rsidR="00EF02A3" w:rsidRPr="00B92E7F" w:rsidRDefault="00EF02A3" w:rsidP="00EF02A3">
      <w:pPr>
        <w:pStyle w:val="Normaallaadveeb"/>
        <w:spacing w:before="0" w:beforeAutospacing="0" w:after="0" w:afterAutospacing="0"/>
        <w:jc w:val="both"/>
      </w:pPr>
      <w:r w:rsidRPr="00B92E7F">
        <w:rPr>
          <w:color w:val="000000" w:themeColor="text1"/>
        </w:rPr>
        <w:t>Loetelu tugineb CRD VI art</w:t>
      </w:r>
      <w:r>
        <w:rPr>
          <w:color w:val="000000" w:themeColor="text1"/>
        </w:rPr>
        <w:t>ikli</w:t>
      </w:r>
      <w:r w:rsidRPr="00B92E7F">
        <w:rPr>
          <w:color w:val="000000" w:themeColor="text1"/>
        </w:rPr>
        <w:t xml:space="preserve"> 91 lõike 1e punktidele </w:t>
      </w:r>
      <w:proofErr w:type="spellStart"/>
      <w:r w:rsidRPr="00B92E7F">
        <w:rPr>
          <w:color w:val="000000" w:themeColor="text1"/>
        </w:rPr>
        <w:t>a-f</w:t>
      </w:r>
      <w:proofErr w:type="spellEnd"/>
      <w:r w:rsidRPr="00B92E7F">
        <w:rPr>
          <w:color w:val="000000" w:themeColor="text1"/>
        </w:rPr>
        <w:t xml:space="preserve">. CRD VI </w:t>
      </w:r>
      <w:r w:rsidR="000079C9">
        <w:rPr>
          <w:color w:val="000000" w:themeColor="text1"/>
        </w:rPr>
        <w:t>ei kehtesta ammendavat loetelu. N</w:t>
      </w:r>
      <w:r w:rsidRPr="00B92E7F">
        <w:rPr>
          <w:color w:val="000000" w:themeColor="text1"/>
        </w:rPr>
        <w:t xml:space="preserve">ii sätestab punkt d, et sobivustaotlusele lisatakse </w:t>
      </w:r>
      <w:r w:rsidRPr="00B92E7F">
        <w:t>kõik muud riigisisese õiguse alusel nõutavad dokumendid niipea, kui need on kättesaadavad ning punkt e kohaselt lisatakse sobivustaotlusele kõik muud pädeva asutuse loetletud dokumendid niipea, kui need on kättesaadavad. Loetelu kehtestamisel on arvestatud Finantsinspektsiooni vajadusega saada sobivusmenetluse läbiviimiseks igakülgset teavet ja dokumente.</w:t>
      </w:r>
    </w:p>
    <w:p w14:paraId="4E4D1569" w14:textId="77777777" w:rsidR="00EF02A3" w:rsidRPr="00B92E7F" w:rsidRDefault="00EF02A3" w:rsidP="00EF02A3">
      <w:pPr>
        <w:pStyle w:val="Normaallaadveeb"/>
        <w:spacing w:before="0" w:beforeAutospacing="0" w:after="0" w:afterAutospacing="0"/>
        <w:jc w:val="both"/>
      </w:pPr>
    </w:p>
    <w:p w14:paraId="7E3B3748" w14:textId="760DF71D" w:rsidR="00EF02A3" w:rsidRDefault="00EF02A3" w:rsidP="00EF02A3">
      <w:pPr>
        <w:pStyle w:val="Normaallaadveeb"/>
        <w:spacing w:before="0" w:beforeAutospacing="0" w:after="0" w:afterAutospacing="0"/>
        <w:jc w:val="both"/>
        <w:rPr>
          <w:color w:val="000000" w:themeColor="text1"/>
        </w:rPr>
      </w:pPr>
      <w:r>
        <w:t>Direktiivi</w:t>
      </w:r>
      <w:r w:rsidRPr="00B92E7F">
        <w:t xml:space="preserve"> art</w:t>
      </w:r>
      <w:r>
        <w:t>ikli</w:t>
      </w:r>
      <w:r w:rsidRPr="00B92E7F">
        <w:t xml:space="preserve"> 91 lõike 10 alalõige 1 sätestab, et </w:t>
      </w:r>
      <w:r w:rsidRPr="00B92E7F">
        <w:rPr>
          <w:color w:val="000000" w:themeColor="text1"/>
        </w:rPr>
        <w:t xml:space="preserve">artiklite 91 ja 91a kohaldamisel töötab EBA oluliste </w:t>
      </w:r>
      <w:r w:rsidR="000079C9">
        <w:rPr>
          <w:color w:val="000000" w:themeColor="text1"/>
        </w:rPr>
        <w:t>finantsinstitutsioonide</w:t>
      </w:r>
      <w:r w:rsidRPr="00B92E7F">
        <w:rPr>
          <w:color w:val="000000" w:themeColor="text1"/>
        </w:rPr>
        <w:t xml:space="preserve"> jaoks välja regulatiivsete tehniliste standardite eelnõu, et täpsustada pädevate asutuste jaoks sobivushindamiseks esitatava sobivusküsimustiku, elulookirjelduste ja asutusesisese sobivushindamise miinimumsisu.</w:t>
      </w:r>
      <w:r w:rsidRPr="00B92E7F">
        <w:t xml:space="preserve"> </w:t>
      </w:r>
      <w:r w:rsidRPr="00B92E7F">
        <w:rPr>
          <w:color w:val="000000" w:themeColor="text1"/>
        </w:rPr>
        <w:t>EBA peab vastava eelnõu komisjonile esitama hiljemalt 2026. aasta 10. juuliks (art</w:t>
      </w:r>
      <w:r>
        <w:rPr>
          <w:color w:val="000000" w:themeColor="text1"/>
        </w:rPr>
        <w:t>ikli</w:t>
      </w:r>
      <w:r w:rsidRPr="00B92E7F">
        <w:rPr>
          <w:color w:val="000000" w:themeColor="text1"/>
        </w:rPr>
        <w:t xml:space="preserve"> 91 lõike 1 alalõige 3).</w:t>
      </w:r>
    </w:p>
    <w:p w14:paraId="40C4B2B4" w14:textId="77777777" w:rsidR="00EF02A3" w:rsidRPr="00B92E7F" w:rsidRDefault="00EF02A3" w:rsidP="00EF02A3">
      <w:pPr>
        <w:pStyle w:val="Normaallaadveeb"/>
        <w:spacing w:before="0" w:beforeAutospacing="0" w:after="0" w:afterAutospacing="0"/>
        <w:jc w:val="both"/>
        <w:rPr>
          <w:color w:val="000000" w:themeColor="text1"/>
        </w:rPr>
      </w:pPr>
    </w:p>
    <w:p w14:paraId="55086C72" w14:textId="77777777" w:rsidR="00EF02A3" w:rsidRPr="00B92E7F" w:rsidRDefault="00EF02A3" w:rsidP="00EF02A3">
      <w:pPr>
        <w:pStyle w:val="Normaallaadveeb"/>
        <w:spacing w:before="0" w:beforeAutospacing="0" w:after="0" w:afterAutospacing="0"/>
        <w:jc w:val="both"/>
        <w:rPr>
          <w:color w:val="000000" w:themeColor="text1"/>
        </w:rPr>
      </w:pPr>
      <w:r w:rsidRPr="00B92E7F">
        <w:rPr>
          <w:b/>
          <w:bCs/>
          <w:color w:val="000000" w:themeColor="text1"/>
        </w:rPr>
        <w:t>Lõikega 7</w:t>
      </w:r>
      <w:r w:rsidRPr="00B92E7F">
        <w:rPr>
          <w:color w:val="000000" w:themeColor="text1"/>
        </w:rPr>
        <w:t xml:space="preserve"> sätestatakse, et nimetatud andmed esitatakse Finantsinspektsiooni kinnitatud vormis ja mahus. Sättega tagatakse CRD VI art</w:t>
      </w:r>
      <w:r>
        <w:rPr>
          <w:color w:val="000000" w:themeColor="text1"/>
        </w:rPr>
        <w:t>ikli</w:t>
      </w:r>
      <w:r w:rsidRPr="00B92E7F">
        <w:rPr>
          <w:color w:val="000000" w:themeColor="text1"/>
        </w:rPr>
        <w:t xml:space="preserve"> 91 lõike 1e alalõike 2 ülevõtmine.</w:t>
      </w:r>
    </w:p>
    <w:p w14:paraId="3F352F13" w14:textId="77777777" w:rsidR="00EF02A3" w:rsidRPr="00B92E7F" w:rsidRDefault="00EF02A3" w:rsidP="00EF02A3">
      <w:pPr>
        <w:pStyle w:val="Normaallaadveeb"/>
        <w:spacing w:before="0" w:beforeAutospacing="0" w:after="0" w:afterAutospacing="0"/>
        <w:jc w:val="both"/>
        <w:rPr>
          <w:color w:val="000000" w:themeColor="text1"/>
        </w:rPr>
      </w:pPr>
    </w:p>
    <w:p w14:paraId="765BC7B0" w14:textId="214C5217" w:rsidR="00EF02A3" w:rsidRPr="00B92E7F" w:rsidRDefault="00EF02A3" w:rsidP="00EF02A3">
      <w:pPr>
        <w:pStyle w:val="Normaallaadveeb"/>
        <w:spacing w:before="0" w:beforeAutospacing="0" w:after="0" w:afterAutospacing="0"/>
        <w:jc w:val="both"/>
        <w:rPr>
          <w:color w:val="000000" w:themeColor="text1"/>
        </w:rPr>
      </w:pPr>
      <w:r w:rsidRPr="00B92E7F">
        <w:rPr>
          <w:b/>
          <w:bCs/>
          <w:color w:val="000000" w:themeColor="text1"/>
        </w:rPr>
        <w:t xml:space="preserve">Lõike  8 </w:t>
      </w:r>
      <w:r w:rsidRPr="00B92E7F">
        <w:rPr>
          <w:color w:val="000000" w:themeColor="text1"/>
        </w:rPr>
        <w:t xml:space="preserve">kohaselt, kui </w:t>
      </w:r>
      <w:r w:rsidR="004C498A">
        <w:rPr>
          <w:color w:val="000000" w:themeColor="text1"/>
        </w:rPr>
        <w:t>investeerimisühingu</w:t>
      </w:r>
      <w:r w:rsidRPr="00B92E7F">
        <w:rPr>
          <w:color w:val="000000" w:themeColor="text1"/>
        </w:rPr>
        <w:t xml:space="preserve"> läbi viidava sobivushindamise käigus selguvad uued asjaolud, mille tõttu juht </w:t>
      </w:r>
      <w:r w:rsidR="004C498A">
        <w:rPr>
          <w:color w:val="000000" w:themeColor="text1"/>
        </w:rPr>
        <w:t xml:space="preserve">või võtmeisik </w:t>
      </w:r>
      <w:r w:rsidRPr="00B92E7F">
        <w:rPr>
          <w:color w:val="000000" w:themeColor="text1"/>
        </w:rPr>
        <w:t xml:space="preserve">ei vasta kehtestatud nõuetele, teavitab </w:t>
      </w:r>
      <w:r w:rsidR="004C498A">
        <w:rPr>
          <w:color w:val="000000" w:themeColor="text1"/>
        </w:rPr>
        <w:t>investeerimisühing</w:t>
      </w:r>
      <w:r w:rsidRPr="00B92E7F">
        <w:rPr>
          <w:color w:val="000000" w:themeColor="text1"/>
        </w:rPr>
        <w:t xml:space="preserve"> sellest viivitamatult Finantsinspektsiooni, et inspektsioonil oleks võimalik vajadusel sekkuda ja meetmeid kohaldada.</w:t>
      </w:r>
      <w:r>
        <w:rPr>
          <w:color w:val="000000" w:themeColor="text1"/>
        </w:rPr>
        <w:t xml:space="preserve"> </w:t>
      </w:r>
      <w:r w:rsidRPr="00B92E7F">
        <w:rPr>
          <w:color w:val="000000" w:themeColor="text1"/>
        </w:rPr>
        <w:t>Lõikega võetakse üle CRD art</w:t>
      </w:r>
      <w:r>
        <w:rPr>
          <w:color w:val="000000" w:themeColor="text1"/>
        </w:rPr>
        <w:t>ikli</w:t>
      </w:r>
      <w:r w:rsidRPr="00B92E7F">
        <w:rPr>
          <w:color w:val="000000" w:themeColor="text1"/>
        </w:rPr>
        <w:t xml:space="preserve"> 91 lõike 1h alalõige 2</w:t>
      </w:r>
    </w:p>
    <w:p w14:paraId="3A089855" w14:textId="77777777" w:rsidR="00EF02A3" w:rsidRPr="00B92E7F" w:rsidRDefault="00EF02A3" w:rsidP="00EF02A3">
      <w:pPr>
        <w:pStyle w:val="Normaallaadveeb"/>
        <w:spacing w:before="0" w:beforeAutospacing="0" w:after="0" w:afterAutospacing="0"/>
        <w:jc w:val="both"/>
        <w:rPr>
          <w:b/>
          <w:bCs/>
          <w:color w:val="000000" w:themeColor="text1"/>
        </w:rPr>
      </w:pPr>
    </w:p>
    <w:p w14:paraId="76C8D635" w14:textId="6E46D698" w:rsidR="00EF02A3" w:rsidRPr="00B92E7F" w:rsidRDefault="00EF02A3" w:rsidP="00EF02A3">
      <w:pPr>
        <w:pStyle w:val="Normaallaadveeb"/>
        <w:spacing w:before="0" w:beforeAutospacing="0" w:after="0" w:afterAutospacing="0"/>
        <w:jc w:val="both"/>
        <w:rPr>
          <w:color w:val="000000" w:themeColor="text1"/>
        </w:rPr>
      </w:pPr>
      <w:r w:rsidRPr="00B92E7F">
        <w:rPr>
          <w:b/>
          <w:bCs/>
          <w:color w:val="000000" w:themeColor="text1"/>
        </w:rPr>
        <w:t xml:space="preserve">Lõike 9 </w:t>
      </w:r>
      <w:r w:rsidRPr="00B92E7F">
        <w:rPr>
          <w:color w:val="000000" w:themeColor="text1"/>
        </w:rPr>
        <w:t xml:space="preserve">kohaselt teavitab </w:t>
      </w:r>
      <w:r w:rsidR="004C498A">
        <w:rPr>
          <w:color w:val="000000" w:themeColor="text1"/>
        </w:rPr>
        <w:t>investeerimisühing</w:t>
      </w:r>
      <w:r w:rsidR="004C498A" w:rsidRPr="00B92E7F">
        <w:rPr>
          <w:color w:val="000000" w:themeColor="text1"/>
        </w:rPr>
        <w:t xml:space="preserve"> </w:t>
      </w:r>
      <w:r w:rsidRPr="00B92E7F">
        <w:rPr>
          <w:color w:val="000000" w:themeColor="text1"/>
        </w:rPr>
        <w:t>Finantsinspektsiooni juhi</w:t>
      </w:r>
      <w:r w:rsidR="004C498A">
        <w:rPr>
          <w:color w:val="000000" w:themeColor="text1"/>
        </w:rPr>
        <w:t xml:space="preserve"> või võtmeisiku</w:t>
      </w:r>
      <w:r w:rsidRPr="00B92E7F">
        <w:rPr>
          <w:color w:val="000000" w:themeColor="text1"/>
        </w:rPr>
        <w:t xml:space="preserve"> tagasiastumisest või tema tagasikutsumise algatamisest enne volituste tähtaja lõppemist vähemalt kümme päeva enne nimetatud küsimuse otsustamist. </w:t>
      </w:r>
    </w:p>
    <w:p w14:paraId="11CEAD96" w14:textId="77777777" w:rsidR="00EF02A3" w:rsidRPr="00B92E7F" w:rsidRDefault="00EF02A3" w:rsidP="00EF02A3">
      <w:pPr>
        <w:pStyle w:val="Normaallaadveeb"/>
        <w:spacing w:before="0" w:beforeAutospacing="0" w:after="0" w:afterAutospacing="0"/>
        <w:jc w:val="both"/>
        <w:rPr>
          <w:color w:val="000000" w:themeColor="text1"/>
        </w:rPr>
      </w:pPr>
    </w:p>
    <w:p w14:paraId="14597667" w14:textId="22FCCC4A" w:rsidR="00EF02A3" w:rsidRPr="00B92E7F" w:rsidRDefault="00EF02A3" w:rsidP="00EF02A3">
      <w:pPr>
        <w:pStyle w:val="Normaallaadveeb"/>
        <w:spacing w:before="0" w:beforeAutospacing="0" w:after="0" w:afterAutospacing="0"/>
        <w:jc w:val="both"/>
        <w:rPr>
          <w:color w:val="000000" w:themeColor="text1"/>
        </w:rPr>
      </w:pPr>
      <w:r w:rsidRPr="00B92E7F">
        <w:rPr>
          <w:b/>
          <w:bCs/>
          <w:color w:val="000000" w:themeColor="text1"/>
        </w:rPr>
        <w:t xml:space="preserve">Paragrahviga </w:t>
      </w:r>
      <w:r w:rsidR="004C498A">
        <w:rPr>
          <w:b/>
          <w:bCs/>
          <w:color w:val="000000" w:themeColor="text1"/>
        </w:rPr>
        <w:t>80</w:t>
      </w:r>
      <w:r w:rsidRPr="00B92E7F">
        <w:rPr>
          <w:b/>
          <w:bCs/>
          <w:color w:val="000000" w:themeColor="text1"/>
          <w:vertAlign w:val="superscript"/>
        </w:rPr>
        <w:t xml:space="preserve">2 </w:t>
      </w:r>
      <w:r w:rsidRPr="00B92E7F">
        <w:rPr>
          <w:color w:val="000000" w:themeColor="text1"/>
        </w:rPr>
        <w:t>reguleeritakse</w:t>
      </w:r>
      <w:r w:rsidRPr="00B92E7F">
        <w:rPr>
          <w:color w:val="000000" w:themeColor="text1"/>
          <w:vertAlign w:val="superscript"/>
        </w:rPr>
        <w:t xml:space="preserve"> </w:t>
      </w:r>
      <w:r w:rsidRPr="00B92E7F">
        <w:rPr>
          <w:color w:val="000000" w:themeColor="text1"/>
        </w:rPr>
        <w:t>Finantsinspektsiooni läbi viidava sobivushindamise menetlust.</w:t>
      </w:r>
    </w:p>
    <w:p w14:paraId="471FFC9F" w14:textId="77777777" w:rsidR="00EF02A3" w:rsidRPr="00B92E7F" w:rsidRDefault="00EF02A3" w:rsidP="00EF02A3">
      <w:pPr>
        <w:pStyle w:val="Normaallaadveeb"/>
        <w:spacing w:before="0" w:beforeAutospacing="0" w:after="0" w:afterAutospacing="0"/>
        <w:jc w:val="both"/>
        <w:rPr>
          <w:color w:val="000000" w:themeColor="text1"/>
        </w:rPr>
      </w:pPr>
    </w:p>
    <w:p w14:paraId="312B4A3C" w14:textId="601AD1EE" w:rsidR="00EF02A3" w:rsidRPr="00B92E7F" w:rsidRDefault="00EF02A3" w:rsidP="00EF02A3">
      <w:pPr>
        <w:pStyle w:val="Normaallaadveeb"/>
        <w:spacing w:before="0" w:beforeAutospacing="0" w:after="0" w:afterAutospacing="0"/>
        <w:jc w:val="both"/>
        <w:rPr>
          <w:color w:val="000000" w:themeColor="text1"/>
        </w:rPr>
      </w:pPr>
      <w:r w:rsidRPr="00B92E7F">
        <w:rPr>
          <w:b/>
          <w:bCs/>
          <w:color w:val="000000" w:themeColor="text1"/>
        </w:rPr>
        <w:t xml:space="preserve">Lõikega 1 </w:t>
      </w:r>
      <w:r w:rsidRPr="00B92E7F">
        <w:rPr>
          <w:color w:val="000000" w:themeColor="text1"/>
        </w:rPr>
        <w:t xml:space="preserve">antakse Finantsinspektsioonile õigus igal ajal, sealhulgas </w:t>
      </w:r>
      <w:r w:rsidR="004C498A">
        <w:rPr>
          <w:color w:val="000000" w:themeColor="text1"/>
        </w:rPr>
        <w:t xml:space="preserve">investeerimisühinguga </w:t>
      </w:r>
      <w:r w:rsidRPr="00B92E7F">
        <w:rPr>
          <w:color w:val="000000" w:themeColor="text1"/>
        </w:rPr>
        <w:t xml:space="preserve">seotud riskide suurenemisel või juhtide ja võtmeisikute kohta uute asjaolude ilmnemisel läbi viia </w:t>
      </w:r>
      <w:r w:rsidR="004C498A">
        <w:rPr>
          <w:color w:val="000000" w:themeColor="text1"/>
        </w:rPr>
        <w:t>investeerimisühingu</w:t>
      </w:r>
      <w:r w:rsidR="004C498A" w:rsidRPr="00B92E7F">
        <w:rPr>
          <w:color w:val="000000" w:themeColor="text1"/>
        </w:rPr>
        <w:t xml:space="preserve"> </w:t>
      </w:r>
      <w:r w:rsidRPr="00B92E7F">
        <w:rPr>
          <w:color w:val="000000" w:themeColor="text1"/>
        </w:rPr>
        <w:t xml:space="preserve">juhi ning võtmeisiku sobivushindamine. </w:t>
      </w:r>
    </w:p>
    <w:p w14:paraId="64CBBDE8" w14:textId="77777777" w:rsidR="00EF02A3" w:rsidRPr="00B92E7F" w:rsidRDefault="00EF02A3" w:rsidP="00EF02A3">
      <w:pPr>
        <w:pStyle w:val="Normaallaadveeb"/>
        <w:spacing w:before="0" w:beforeAutospacing="0" w:after="0" w:afterAutospacing="0"/>
        <w:jc w:val="both"/>
        <w:rPr>
          <w:color w:val="000000" w:themeColor="text1"/>
        </w:rPr>
      </w:pPr>
    </w:p>
    <w:p w14:paraId="77414C83" w14:textId="77777777" w:rsidR="00EF02A3" w:rsidRPr="00B92E7F" w:rsidRDefault="00EF02A3" w:rsidP="00EF02A3">
      <w:pPr>
        <w:pStyle w:val="Normaallaadveeb"/>
        <w:spacing w:before="0" w:beforeAutospacing="0" w:after="0" w:afterAutospacing="0"/>
        <w:jc w:val="both"/>
      </w:pPr>
      <w:r w:rsidRPr="00B92E7F">
        <w:rPr>
          <w:color w:val="000000" w:themeColor="text1"/>
        </w:rPr>
        <w:t>Sättega võetakse üle CRD VI art</w:t>
      </w:r>
      <w:r>
        <w:rPr>
          <w:color w:val="000000" w:themeColor="text1"/>
        </w:rPr>
        <w:t>ikli</w:t>
      </w:r>
      <w:r w:rsidRPr="00B92E7F">
        <w:rPr>
          <w:color w:val="000000" w:themeColor="text1"/>
        </w:rPr>
        <w:t xml:space="preserve"> 91 lõige 1f, mille kohaselt peab l</w:t>
      </w:r>
      <w:r w:rsidRPr="00B92E7F">
        <w:t>iikmesriik tagama, et pädevad asutused hindavad, kas juhtorgani liikmed vastavad alati sama artikli lõigetes 2–6 sätestatud kriteeriumidele ja nõuetele.</w:t>
      </w:r>
    </w:p>
    <w:p w14:paraId="1F2138A0"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58860F7D" w14:textId="495485D7" w:rsidR="00EF02A3" w:rsidRPr="00B92E7F" w:rsidRDefault="00EF02A3" w:rsidP="00EF02A3">
      <w:pPr>
        <w:pStyle w:val="Normaallaadveeb"/>
        <w:spacing w:before="0" w:beforeAutospacing="0" w:after="0" w:afterAutospacing="0"/>
        <w:jc w:val="both"/>
      </w:pPr>
      <w:r w:rsidRPr="00B92E7F">
        <w:rPr>
          <w:b/>
          <w:bCs/>
          <w:color w:val="000000" w:themeColor="text1"/>
        </w:rPr>
        <w:t>Lõike 2</w:t>
      </w:r>
      <w:r w:rsidRPr="00B92E7F">
        <w:rPr>
          <w:color w:val="000000" w:themeColor="text1"/>
        </w:rPr>
        <w:t xml:space="preserve"> kohaselt võib Finantsinspektsioon määrata sobivushindamise läbiviimise tähtaja oluliste </w:t>
      </w:r>
      <w:r w:rsidR="004C498A">
        <w:rPr>
          <w:color w:val="000000" w:themeColor="text1"/>
        </w:rPr>
        <w:t>investeerimisühingute</w:t>
      </w:r>
      <w:r w:rsidR="004C498A" w:rsidRPr="00B92E7F">
        <w:rPr>
          <w:color w:val="000000" w:themeColor="text1"/>
        </w:rPr>
        <w:t xml:space="preserve"> </w:t>
      </w:r>
      <w:r w:rsidRPr="00B92E7F">
        <w:rPr>
          <w:color w:val="000000" w:themeColor="text1"/>
        </w:rPr>
        <w:t xml:space="preserve">juhtide ja võtmeisikute valimisel või määramisel. </w:t>
      </w:r>
      <w:r w:rsidRPr="00B92E7F">
        <w:t>HMS § 33 lõikele 5 tuginedes võib Finantsinspektsioon seda tähtaega omal algatusel ka pikendada.</w:t>
      </w:r>
      <w:r>
        <w:t xml:space="preserve"> </w:t>
      </w:r>
      <w:r w:rsidRPr="00B92E7F">
        <w:t>Lõikega 2 tagatakse CRD VI art</w:t>
      </w:r>
      <w:r>
        <w:t>ikli</w:t>
      </w:r>
      <w:r w:rsidRPr="00B92E7F">
        <w:t xml:space="preserve"> 91 lõike 1j ülevõtmine.</w:t>
      </w:r>
    </w:p>
    <w:p w14:paraId="2A0D258C"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55663E5B" w14:textId="4D66F536" w:rsidR="00EF02A3" w:rsidRDefault="00EF02A3" w:rsidP="00EF02A3">
      <w:pPr>
        <w:pStyle w:val="oj-normal"/>
        <w:spacing w:beforeAutospacing="0" w:after="0" w:afterAutospacing="0"/>
        <w:jc w:val="both"/>
        <w:rPr>
          <w:rFonts w:ascii="Times New Roman" w:eastAsia="Times New Roman" w:hAnsi="Times New Roman" w:cs="Times New Roman"/>
        </w:rPr>
      </w:pPr>
      <w:r w:rsidRPr="00B92E7F">
        <w:rPr>
          <w:rFonts w:ascii="Times New Roman" w:eastAsia="Times New Roman" w:hAnsi="Times New Roman" w:cs="Times New Roman"/>
          <w:color w:val="000000" w:themeColor="text1"/>
        </w:rPr>
        <w:t xml:space="preserve">Kui </w:t>
      </w:r>
      <w:r w:rsidR="004C498A">
        <w:rPr>
          <w:rFonts w:ascii="Times New Roman" w:eastAsia="Times New Roman" w:hAnsi="Times New Roman" w:cs="Times New Roman"/>
          <w:color w:val="000000" w:themeColor="text1"/>
        </w:rPr>
        <w:t>investeerimisühingu</w:t>
      </w:r>
      <w:r w:rsidRPr="00B92E7F">
        <w:rPr>
          <w:rFonts w:ascii="Times New Roman" w:eastAsia="Times New Roman" w:hAnsi="Times New Roman" w:cs="Times New Roman"/>
          <w:color w:val="000000" w:themeColor="text1"/>
        </w:rPr>
        <w:t xml:space="preserve"> esitatud andmed või dokumendid on puudustega, võib Finantsinspektsioon nõuda, et juht või võtmeisik ei asuks ametisse enne kõikide asjakohaste andmete ja dokumentide esitamist</w:t>
      </w:r>
      <w:r w:rsidRPr="00B92E7F">
        <w:rPr>
          <w:rFonts w:ascii="Times New Roman" w:hAnsi="Times New Roman" w:cs="Times New Roman"/>
          <w:b/>
          <w:bCs/>
          <w:color w:val="000000" w:themeColor="text1"/>
        </w:rPr>
        <w:t xml:space="preserve"> </w:t>
      </w:r>
      <w:r w:rsidRPr="00B92E7F">
        <w:rPr>
          <w:rFonts w:ascii="Times New Roman" w:eastAsia="Times New Roman" w:hAnsi="Times New Roman" w:cs="Times New Roman"/>
          <w:b/>
          <w:bCs/>
          <w:color w:val="000000" w:themeColor="text1"/>
        </w:rPr>
        <w:t>(lõige 3)</w:t>
      </w:r>
      <w:r w:rsidRPr="00B92E7F">
        <w:rPr>
          <w:rFonts w:ascii="Times New Roman" w:eastAsia="Times New Roman" w:hAnsi="Times New Roman" w:cs="Times New Roman"/>
          <w:color w:val="000000" w:themeColor="text1"/>
        </w:rPr>
        <w:t>. Sellega võetakse üle CRD VI art</w:t>
      </w:r>
      <w:r>
        <w:rPr>
          <w:rFonts w:ascii="Times New Roman" w:eastAsia="Times New Roman" w:hAnsi="Times New Roman" w:cs="Times New Roman"/>
          <w:color w:val="000000" w:themeColor="text1"/>
        </w:rPr>
        <w:t>ikli</w:t>
      </w:r>
      <w:r w:rsidRPr="00B92E7F">
        <w:rPr>
          <w:rFonts w:ascii="Times New Roman" w:eastAsia="Times New Roman" w:hAnsi="Times New Roman" w:cs="Times New Roman"/>
          <w:color w:val="000000" w:themeColor="text1"/>
        </w:rPr>
        <w:t xml:space="preserve"> 91 lõike 1e alalõige 3, mille kohaselt </w:t>
      </w:r>
      <w:r w:rsidRPr="00B92E7F">
        <w:rPr>
          <w:rFonts w:ascii="Times New Roman" w:eastAsia="Times New Roman" w:hAnsi="Times New Roman" w:cs="Times New Roman"/>
        </w:rPr>
        <w:t xml:space="preserve">võib pädev asutus nõuda, et tulevane liige ei asuks ametisse enne nõutava teabe esitamist, kui tal ei ole </w:t>
      </w:r>
      <w:r>
        <w:rPr>
          <w:rFonts w:ascii="Times New Roman" w:eastAsia="Times New Roman" w:hAnsi="Times New Roman" w:cs="Times New Roman"/>
        </w:rPr>
        <w:t>sama</w:t>
      </w:r>
      <w:r w:rsidRPr="00B92E7F">
        <w:rPr>
          <w:rFonts w:ascii="Times New Roman" w:eastAsia="Times New Roman" w:hAnsi="Times New Roman" w:cs="Times New Roman"/>
        </w:rPr>
        <w:t xml:space="preserve"> lõike esimeses lõigus loetletud dokumentide põhjal sobivushindamise läbiviimiseks piisavalt teavet, välja arvatud juhul, kui kõnealune pädev asutus on veendunud, et sellist teavet ei ole võimalik esitada.</w:t>
      </w:r>
    </w:p>
    <w:p w14:paraId="4E73025F" w14:textId="77777777" w:rsidR="00EF02A3" w:rsidRPr="00B92E7F" w:rsidRDefault="00EF02A3" w:rsidP="00EF02A3">
      <w:pPr>
        <w:pStyle w:val="oj-normal"/>
        <w:spacing w:beforeAutospacing="0" w:after="0" w:afterAutospacing="0"/>
        <w:jc w:val="both"/>
        <w:rPr>
          <w:rFonts w:ascii="Times New Roman" w:eastAsia="Times New Roman" w:hAnsi="Times New Roman" w:cs="Times New Roman"/>
          <w:color w:val="000000" w:themeColor="text1"/>
        </w:rPr>
      </w:pPr>
    </w:p>
    <w:p w14:paraId="2D2EE422" w14:textId="77777777" w:rsidR="00EF02A3" w:rsidRPr="00B92E7F" w:rsidRDefault="00EF02A3" w:rsidP="00EF02A3">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 xml:space="preserve">Lõikes 4 </w:t>
      </w:r>
      <w:r w:rsidRPr="00B92E7F">
        <w:rPr>
          <w:rFonts w:ascii="Times New Roman" w:eastAsia="Times New Roman" w:hAnsi="Times New Roman" w:cs="Times New Roman"/>
          <w:color w:val="000000" w:themeColor="text1"/>
          <w:sz w:val="24"/>
          <w:szCs w:val="24"/>
        </w:rPr>
        <w:t>sätestatakse Finantsinspektsiooni õigus nõuda andmete täpsustamiseks ja kontrollimiseks täiendavaid  andmeid ja dokumente ning seletusi, et oleks tagatud piisava info olemasolu igakülgseks hindamiseks. Ka selle sättega võetakse üle CRD VI art</w:t>
      </w:r>
      <w:r>
        <w:rPr>
          <w:rFonts w:ascii="Times New Roman" w:eastAsia="Times New Roman" w:hAnsi="Times New Roman" w:cs="Times New Roman"/>
          <w:color w:val="000000" w:themeColor="text1"/>
          <w:sz w:val="24"/>
          <w:szCs w:val="24"/>
        </w:rPr>
        <w:t>ikli</w:t>
      </w:r>
      <w:r w:rsidRPr="00B92E7F">
        <w:rPr>
          <w:rFonts w:ascii="Times New Roman" w:eastAsia="Times New Roman" w:hAnsi="Times New Roman" w:cs="Times New Roman"/>
          <w:color w:val="000000" w:themeColor="text1"/>
          <w:sz w:val="24"/>
          <w:szCs w:val="24"/>
        </w:rPr>
        <w:t xml:space="preserve"> 91 lõike 1e alalõige 3.</w:t>
      </w:r>
    </w:p>
    <w:p w14:paraId="7AF2BC39"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4D2BC8AC"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Lõikes 5</w:t>
      </w:r>
      <w:r w:rsidRPr="00B92E7F">
        <w:rPr>
          <w:rFonts w:ascii="Times New Roman" w:eastAsia="Times New Roman" w:hAnsi="Times New Roman" w:cs="Times New Roman"/>
          <w:color w:val="000000" w:themeColor="text1"/>
          <w:sz w:val="24"/>
          <w:szCs w:val="24"/>
        </w:rPr>
        <w:t xml:space="preserve"> antakse Finantsinspektsioonile volitused kontrollida kogutud andmete, sealhulgas isikuandmed, õigsust karistusregistrist ja avalikest allikatest.</w:t>
      </w:r>
    </w:p>
    <w:p w14:paraId="23BE52F7"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107A0348" w14:textId="77777777" w:rsidR="004C498A" w:rsidRDefault="004C498A" w:rsidP="00EF02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VPTS</w:t>
      </w:r>
      <w:r w:rsidR="00EF02A3" w:rsidRPr="00B92E7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79</w:t>
      </w:r>
      <w:r w:rsidR="00EF02A3" w:rsidRPr="00B92E7F">
        <w:rPr>
          <w:rFonts w:ascii="Times New Roman" w:eastAsia="Times New Roman" w:hAnsi="Times New Roman" w:cs="Times New Roman"/>
          <w:sz w:val="24"/>
          <w:szCs w:val="24"/>
        </w:rPr>
        <w:t xml:space="preserve"> lõige </w:t>
      </w:r>
      <w:r>
        <w:rPr>
          <w:rFonts w:ascii="Times New Roman" w:eastAsia="Times New Roman" w:hAnsi="Times New Roman" w:cs="Times New Roman"/>
          <w:sz w:val="24"/>
          <w:szCs w:val="24"/>
        </w:rPr>
        <w:t>1</w:t>
      </w:r>
      <w:r w:rsidR="00EF02A3" w:rsidRPr="00B92E7F">
        <w:rPr>
          <w:rFonts w:ascii="Times New Roman" w:eastAsia="Times New Roman" w:hAnsi="Times New Roman" w:cs="Times New Roman"/>
          <w:b/>
          <w:bCs/>
          <w:sz w:val="24"/>
          <w:szCs w:val="24"/>
        </w:rPr>
        <w:t xml:space="preserve"> </w:t>
      </w:r>
      <w:r w:rsidR="00EF02A3" w:rsidRPr="00B92E7F">
        <w:rPr>
          <w:rFonts w:ascii="Times New Roman" w:eastAsia="Times New Roman" w:hAnsi="Times New Roman" w:cs="Times New Roman"/>
          <w:sz w:val="24"/>
          <w:szCs w:val="24"/>
        </w:rPr>
        <w:t xml:space="preserve">sätestab juhile </w:t>
      </w:r>
      <w:r>
        <w:rPr>
          <w:rFonts w:ascii="Times New Roman" w:eastAsia="Times New Roman" w:hAnsi="Times New Roman" w:cs="Times New Roman"/>
          <w:sz w:val="24"/>
          <w:szCs w:val="24"/>
        </w:rPr>
        <w:t xml:space="preserve">ja </w:t>
      </w:r>
      <w:r w:rsidR="00EF02A3" w:rsidRPr="00B92E7F">
        <w:rPr>
          <w:rFonts w:ascii="Times New Roman" w:eastAsia="Times New Roman" w:hAnsi="Times New Roman" w:cs="Times New Roman"/>
          <w:sz w:val="24"/>
          <w:szCs w:val="24"/>
        </w:rPr>
        <w:t xml:space="preserve">võtmeisikule laitmatu maine nõude. Sama </w:t>
      </w:r>
      <w:r>
        <w:rPr>
          <w:rFonts w:ascii="Times New Roman" w:eastAsia="Times New Roman" w:hAnsi="Times New Roman" w:cs="Times New Roman"/>
          <w:sz w:val="24"/>
          <w:szCs w:val="24"/>
        </w:rPr>
        <w:t>paragrahvi lõige 3</w:t>
      </w:r>
      <w:r w:rsidR="00EF02A3" w:rsidRPr="00B92E7F">
        <w:rPr>
          <w:rFonts w:ascii="Times New Roman" w:eastAsia="Times New Roman" w:hAnsi="Times New Roman" w:cs="Times New Roman"/>
          <w:sz w:val="24"/>
          <w:szCs w:val="24"/>
        </w:rPr>
        <w:t xml:space="preserve"> kehtestab, et isiku maine ei ole laitmatu, kui</w:t>
      </w:r>
      <w:bookmarkStart w:id="45" w:name="para79lg2p1"/>
      <w:r>
        <w:rPr>
          <w:rFonts w:ascii="Times New Roman" w:eastAsia="Times New Roman" w:hAnsi="Times New Roman" w:cs="Times New Roman"/>
          <w:sz w:val="24"/>
          <w:szCs w:val="24"/>
        </w:rPr>
        <w:t>:</w:t>
      </w:r>
    </w:p>
    <w:bookmarkEnd w:id="45"/>
    <w:p w14:paraId="57819775" w14:textId="102E9BCE" w:rsidR="00EF02A3" w:rsidRPr="00B92E7F" w:rsidRDefault="004C498A" w:rsidP="00EF02A3">
      <w:pPr>
        <w:spacing w:after="0" w:line="240" w:lineRule="auto"/>
        <w:jc w:val="both"/>
        <w:rPr>
          <w:rFonts w:ascii="Times New Roman" w:eastAsia="Times New Roman" w:hAnsi="Times New Roman" w:cs="Times New Roman"/>
          <w:sz w:val="24"/>
          <w:szCs w:val="24"/>
        </w:rPr>
      </w:pPr>
      <w:r w:rsidRPr="004C498A">
        <w:rPr>
          <w:rFonts w:ascii="Times New Roman" w:eastAsia="Times New Roman" w:hAnsi="Times New Roman" w:cs="Times New Roman"/>
          <w:sz w:val="24"/>
          <w:szCs w:val="24"/>
        </w:rPr>
        <w:t>1) isiku tegevus või tegevusetus on kaasa toonud investeerimisühingu või muu finantsjärelevalve alla kuuluva isiku pankroti või tegevusloa kehtetuks tunnistamise finantsjärelevalve asutuse algatusel;</w:t>
      </w:r>
      <w:r w:rsidRPr="004C498A">
        <w:rPr>
          <w:rFonts w:ascii="Times New Roman" w:eastAsia="Times New Roman" w:hAnsi="Times New Roman" w:cs="Times New Roman"/>
          <w:sz w:val="24"/>
          <w:szCs w:val="24"/>
        </w:rPr>
        <w:br/>
        <w:t>2) isikut on karistatud esimese astme kuriteo eest ja tema vastavad karistusandmed ei ole karistusregistri seaduse kohaselt karistusregistrist kustutatud;</w:t>
      </w:r>
      <w:r w:rsidRPr="004C498A">
        <w:rPr>
          <w:rFonts w:ascii="Times New Roman" w:eastAsia="Times New Roman" w:hAnsi="Times New Roman" w:cs="Times New Roman"/>
          <w:sz w:val="24"/>
          <w:szCs w:val="24"/>
        </w:rPr>
        <w:br/>
        <w:t>3) kohus on isiku suhtes kohaldanud tegutsemiskeeldu või ettevõtluskeeldu vastavalt karistusseadustiku §-le 49 või 49</w:t>
      </w:r>
      <w:r w:rsidRPr="004C498A">
        <w:rPr>
          <w:rFonts w:ascii="Times New Roman" w:eastAsia="Times New Roman" w:hAnsi="Times New Roman" w:cs="Times New Roman"/>
          <w:sz w:val="24"/>
          <w:szCs w:val="24"/>
          <w:vertAlign w:val="superscript"/>
        </w:rPr>
        <w:t>1</w:t>
      </w:r>
      <w:r w:rsidRPr="004C498A">
        <w:rPr>
          <w:rFonts w:ascii="Times New Roman" w:eastAsia="Times New Roman" w:hAnsi="Times New Roman" w:cs="Times New Roman"/>
          <w:sz w:val="24"/>
          <w:szCs w:val="24"/>
        </w:rPr>
        <w:t>, samuti kui isiku suhtes on kohaldatud seaduses või kohtulahendis ettenähtud ärikeeldu või teataval erialal või ametikohal töötamise keeldu või teda on karistatud sellise keelu rikkumise eest ja tema vastavad karistusandmed ei ole karistusregistri seaduse kohaselt karistusregistrist kustutatud;</w:t>
      </w:r>
      <w:r w:rsidRPr="004C498A">
        <w:rPr>
          <w:rFonts w:ascii="Times New Roman" w:eastAsia="Times New Roman" w:hAnsi="Times New Roman" w:cs="Times New Roman"/>
          <w:sz w:val="24"/>
          <w:szCs w:val="24"/>
        </w:rPr>
        <w:br/>
        <w:t>4) isik ei ole suuteline korraldama investeerimisühingu tegevust selliselt, et klientide huvid oleksid piisavalt kaitstud;</w:t>
      </w:r>
      <w:r w:rsidRPr="004C498A">
        <w:rPr>
          <w:rFonts w:ascii="Times New Roman" w:eastAsia="Times New Roman" w:hAnsi="Times New Roman" w:cs="Times New Roman"/>
          <w:sz w:val="24"/>
          <w:szCs w:val="24"/>
        </w:rPr>
        <w:br/>
        <w:t>5) isik on esitanud inspektsioonile valeteavet või jätnud olulise teabe esitamata;</w:t>
      </w:r>
      <w:r w:rsidRPr="004C498A">
        <w:rPr>
          <w:rFonts w:ascii="Times New Roman" w:eastAsia="Times New Roman" w:hAnsi="Times New Roman" w:cs="Times New Roman"/>
          <w:sz w:val="24"/>
          <w:szCs w:val="24"/>
        </w:rPr>
        <w:br/>
        <w:t>6) isikut on karistatud majandusalase, ametialase, varavastase või avaliku usalduse vastase süüteo eest või terrorikuriteo või selle toimepanemisele suunatud tegevuse rahastamise või toetamise eest ning tema vastavad karistusandmed ei ole karistusregistri seaduse kohaselt karistusregistrist kustutatud või tema suhtes on kohaldatud rahvusvahelist sanktsiooni</w:t>
      </w:r>
      <w:r>
        <w:rPr>
          <w:rFonts w:ascii="Times New Roman" w:eastAsia="Times New Roman" w:hAnsi="Times New Roman" w:cs="Times New Roman"/>
          <w:sz w:val="24"/>
          <w:szCs w:val="24"/>
        </w:rPr>
        <w:t>.</w:t>
      </w:r>
    </w:p>
    <w:p w14:paraId="219C5985" w14:textId="77777777"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0622FA05" w14:textId="40D8F247" w:rsidR="00EF02A3" w:rsidRPr="00B92E7F" w:rsidRDefault="004C498A" w:rsidP="00EF02A3">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Sobivushindamise menetlus</w:t>
      </w:r>
      <w:r w:rsidR="00EF02A3" w:rsidRPr="00B92E7F">
        <w:rPr>
          <w:rFonts w:ascii="Times New Roman" w:eastAsia="Times New Roman" w:hAnsi="Times New Roman" w:cs="Times New Roman"/>
          <w:sz w:val="24"/>
          <w:szCs w:val="24"/>
        </w:rPr>
        <w:t xml:space="preserve"> on kaasusepõhine ning hindamise iseloom ja intensiivsus sõltub hinnatavast isikust endast ja temaga seotud asjaoludest.</w:t>
      </w:r>
    </w:p>
    <w:p w14:paraId="06DE35DC" w14:textId="77777777"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15C4FA90" w14:textId="77777777"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Laitmatu maine hindamisel tugineb Finantsinspektsioon Euroopa Liidu vastavate institutsioonide (</w:t>
      </w:r>
      <w:r>
        <w:rPr>
          <w:rFonts w:ascii="Times New Roman" w:eastAsia="Times New Roman" w:hAnsi="Times New Roman" w:cs="Times New Roman"/>
          <w:sz w:val="24"/>
          <w:szCs w:val="24"/>
        </w:rPr>
        <w:t>EBA</w:t>
      </w:r>
      <w:r w:rsidRPr="00B92E7F">
        <w:rPr>
          <w:rFonts w:ascii="Times New Roman" w:eastAsia="Times New Roman" w:hAnsi="Times New Roman" w:cs="Times New Roman"/>
          <w:sz w:val="24"/>
          <w:szCs w:val="24"/>
        </w:rPr>
        <w:t xml:space="preserve"> ja Euroopa Väärtpaberiturujärelevalve Asutus) ja enda vastavatele juhenditele „Suunised juhtorgani liikmete ja võtmeisikute sobivuse hindamise kohta“</w:t>
      </w:r>
      <w:r>
        <w:rPr>
          <w:rStyle w:val="Allmrkuseviide"/>
          <w:rFonts w:ascii="Times New Roman" w:eastAsia="Times New Roman" w:hAnsi="Times New Roman" w:cs="Times New Roman"/>
          <w:sz w:val="24"/>
          <w:szCs w:val="24"/>
        </w:rPr>
        <w:footnoteReference w:id="52"/>
      </w:r>
      <w:r w:rsidRPr="00B92E7F">
        <w:rPr>
          <w:rFonts w:ascii="Times New Roman" w:eastAsia="Times New Roman" w:hAnsi="Times New Roman" w:cs="Times New Roman"/>
          <w:sz w:val="24"/>
          <w:szCs w:val="24"/>
        </w:rPr>
        <w:t xml:space="preserve"> ning selle alusel koostatud Finantsinspektsiooni sobivusmenetluse läbiviimise juhend</w:t>
      </w:r>
      <w:r>
        <w:rPr>
          <w:rStyle w:val="Allmrkuseviide"/>
          <w:rFonts w:ascii="Times New Roman" w:eastAsia="Times New Roman" w:hAnsi="Times New Roman" w:cs="Times New Roman"/>
          <w:sz w:val="24"/>
          <w:szCs w:val="24"/>
        </w:rPr>
        <w:footnoteReference w:id="53"/>
      </w:r>
      <w:r w:rsidRPr="00B92E7F">
        <w:rPr>
          <w:rFonts w:ascii="Times New Roman" w:eastAsia="Times New Roman" w:hAnsi="Times New Roman" w:cs="Times New Roman"/>
          <w:sz w:val="24"/>
          <w:szCs w:val="24"/>
        </w:rPr>
        <w:t>.</w:t>
      </w:r>
      <w:r w:rsidRPr="00B92E7F">
        <w:rPr>
          <w:rFonts w:ascii="Times New Roman" w:eastAsia="Open Sans" w:hAnsi="Times New Roman" w:cs="Times New Roman"/>
          <w:color w:val="1F2022"/>
          <w:sz w:val="24"/>
          <w:szCs w:val="24"/>
        </w:rPr>
        <w:t xml:space="preserve"> </w:t>
      </w:r>
      <w:r>
        <w:rPr>
          <w:rFonts w:ascii="Times New Roman" w:hAnsi="Times New Roman" w:cs="Times New Roman"/>
          <w:sz w:val="24"/>
          <w:szCs w:val="24"/>
        </w:rPr>
        <w:t xml:space="preserve"> </w:t>
      </w:r>
      <w:r w:rsidRPr="00B92E7F">
        <w:rPr>
          <w:rFonts w:ascii="Times New Roman" w:eastAsia="Times New Roman" w:hAnsi="Times New Roman" w:cs="Times New Roman"/>
          <w:sz w:val="24"/>
          <w:szCs w:val="24"/>
        </w:rPr>
        <w:t>Finantsinspektsiooni sobivusmenetluse juhendi järgi on laitmatu ärialane maine määratlemata õigusmõiste ning seda hindab Finantsinspektsioon iga kord konkreetsete asjaolude põhjal finantsturu ja avalikkuse kaitsmise eesmärgil (FIS § 3)</w:t>
      </w:r>
      <w:r>
        <w:rPr>
          <w:rStyle w:val="Allmrkuseviide"/>
          <w:rFonts w:ascii="Times New Roman" w:eastAsia="Times New Roman" w:hAnsi="Times New Roman" w:cs="Times New Roman"/>
          <w:sz w:val="24"/>
          <w:szCs w:val="24"/>
        </w:rPr>
        <w:footnoteReference w:id="54"/>
      </w:r>
      <w:r w:rsidRPr="00B92E7F">
        <w:rPr>
          <w:rFonts w:ascii="Times New Roman" w:eastAsia="Times New Roman" w:hAnsi="Times New Roman" w:cs="Times New Roman"/>
          <w:sz w:val="24"/>
          <w:szCs w:val="24"/>
        </w:rPr>
        <w:t>.</w:t>
      </w:r>
    </w:p>
    <w:p w14:paraId="40CD1E49" w14:textId="77777777"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180FA44C" w14:textId="77777777"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Laitmatu maine koosneb erinevatest elementidest ning selle hindamisel võtab Finantsinspektsioon arvesse isiku varasemat käitumist – toime pandud või tegemata jäetud tegusid, meedias kajastatut, karistatust, osalust erinevates kohtumenetlustes ja nendega seotust, suhtlust riigiasutustega, osalust ettevõtluses, ühiskondlikku positsiooni, ühiskonna hinnangut vastava isiku suhtes jms. Näiteks võib laitmatut mainet tõendada kohtulahend, mis kinnitab, et ehkki isik oli kohtukaasusega seotud, siis tema tegelikku sisulist seotust asjaga ei tuvastatud või on kohus isiku osas muid tähelepanekuid või järeldusi teinud. Samuti võib selline dokument olla seotud pankrotikaasusega, mis tõendab, et isiku tegevuses pole tuvastatud negatiivseid asjaolusid vms.</w:t>
      </w:r>
      <w:r>
        <w:rPr>
          <w:rStyle w:val="Allmrkuseviide"/>
          <w:rFonts w:ascii="Times New Roman" w:eastAsia="Times New Roman" w:hAnsi="Times New Roman" w:cs="Times New Roman"/>
          <w:sz w:val="24"/>
          <w:szCs w:val="24"/>
        </w:rPr>
        <w:footnoteReference w:id="55"/>
      </w:r>
      <w:r w:rsidRPr="00B92E7F">
        <w:rPr>
          <w:rFonts w:ascii="Times New Roman" w:eastAsia="Times New Roman" w:hAnsi="Times New Roman" w:cs="Times New Roman"/>
          <w:sz w:val="24"/>
          <w:szCs w:val="24"/>
        </w:rPr>
        <w:t xml:space="preserve"> Kitsamas tähenduses puudutab maine mingit kitsamat valdkonda, n</w:t>
      </w:r>
      <w:r>
        <w:rPr>
          <w:rFonts w:ascii="Times New Roman" w:eastAsia="Times New Roman" w:hAnsi="Times New Roman" w:cs="Times New Roman"/>
          <w:sz w:val="24"/>
          <w:szCs w:val="24"/>
        </w:rPr>
        <w:t>äiteks</w:t>
      </w:r>
      <w:r w:rsidRPr="00B92E7F">
        <w:rPr>
          <w:rFonts w:ascii="Times New Roman" w:eastAsia="Times New Roman" w:hAnsi="Times New Roman" w:cs="Times New Roman"/>
          <w:sz w:val="24"/>
          <w:szCs w:val="24"/>
        </w:rPr>
        <w:t xml:space="preserve"> teatud konkreetsel erialal tegutsemist või mingis konkreetses erialasfääris omatavat mainet, mis saab olla kujunenud läbi varasema töökogemuse või muude tegevuste, mis on olnud vastava konkreetse erialaga mingilgi määral seotud.</w:t>
      </w:r>
      <w:r>
        <w:rPr>
          <w:rStyle w:val="Allmrkuseviide"/>
          <w:rFonts w:ascii="Times New Roman" w:eastAsia="Times New Roman" w:hAnsi="Times New Roman" w:cs="Times New Roman"/>
          <w:sz w:val="24"/>
          <w:szCs w:val="24"/>
        </w:rPr>
        <w:footnoteReference w:id="56"/>
      </w:r>
      <w:r w:rsidRPr="00B92E7F">
        <w:rPr>
          <w:rFonts w:ascii="Times New Roman" w:hAnsi="Times New Roman" w:cs="Times New Roman"/>
          <w:sz w:val="24"/>
          <w:szCs w:val="24"/>
        </w:rPr>
        <w:t xml:space="preserve"> </w:t>
      </w:r>
    </w:p>
    <w:p w14:paraId="2B1EBFEB" w14:textId="77777777"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55B558B6" w14:textId="73EFC52C"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Kehtivate karistuste osas saab Finantsinspektsioon teha päringu karistusregistrisse, et kontrollida isiku karistatust.</w:t>
      </w:r>
      <w:r>
        <w:rPr>
          <w:rFonts w:ascii="Times New Roman" w:hAnsi="Times New Roman" w:cs="Times New Roman"/>
          <w:sz w:val="24"/>
          <w:szCs w:val="24"/>
        </w:rPr>
        <w:t xml:space="preserve"> </w:t>
      </w:r>
      <w:r w:rsidRPr="00B92E7F">
        <w:rPr>
          <w:rFonts w:ascii="Times New Roman" w:eastAsia="Times New Roman" w:hAnsi="Times New Roman" w:cs="Times New Roman"/>
          <w:sz w:val="24"/>
          <w:szCs w:val="24"/>
        </w:rPr>
        <w:t>Muude asjaolude kohta kontrollib Finantsinspektsioon asjaolusid n</w:t>
      </w:r>
      <w:r>
        <w:rPr>
          <w:rFonts w:ascii="Times New Roman" w:eastAsia="Times New Roman" w:hAnsi="Times New Roman" w:cs="Times New Roman"/>
          <w:sz w:val="24"/>
          <w:szCs w:val="24"/>
        </w:rPr>
        <w:t>äiteks</w:t>
      </w:r>
      <w:r w:rsidRPr="00B92E7F">
        <w:rPr>
          <w:rFonts w:ascii="Times New Roman" w:eastAsia="Times New Roman" w:hAnsi="Times New Roman" w:cs="Times New Roman"/>
          <w:sz w:val="24"/>
          <w:szCs w:val="24"/>
        </w:rPr>
        <w:t xml:space="preserve"> avalikest kohtulahenditest, meediast kättesaadava info põhjal või isiku enda esitatud teabe alusel.</w:t>
      </w:r>
    </w:p>
    <w:p w14:paraId="29191CC1" w14:textId="77777777" w:rsidR="00EF02A3" w:rsidRPr="00B92E7F"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 </w:t>
      </w:r>
    </w:p>
    <w:p w14:paraId="4370DB66" w14:textId="77777777" w:rsidR="00EF02A3" w:rsidRPr="00835270" w:rsidRDefault="00EF02A3" w:rsidP="00EF02A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Kui isik, kelle mainet Finantsinspektsioon hindab, on olnud teises Euroopa Liidu liikmesriigis finantssektori ettevõtja juht ja teise riigi finantsjärelevalve on hinnangu andnud, siis Finantsinspektsioon saab küsida seda hinnangut või ka isik ise esitada andmed selle hinnangu kohta. Järelevalveasutused teevad ka sel tasandil omavahel koostööd.</w:t>
      </w:r>
    </w:p>
    <w:p w14:paraId="5B9DB63D" w14:textId="77777777" w:rsidR="00EF02A3" w:rsidRPr="00B92E7F" w:rsidRDefault="00EF02A3" w:rsidP="00EF02A3">
      <w:pPr>
        <w:spacing w:after="0" w:line="240" w:lineRule="auto"/>
        <w:jc w:val="both"/>
        <w:rPr>
          <w:rFonts w:ascii="Times New Roman" w:eastAsia="Times New Roman" w:hAnsi="Times New Roman" w:cs="Times New Roman"/>
          <w:color w:val="000000" w:themeColor="text1"/>
          <w:sz w:val="24"/>
          <w:szCs w:val="24"/>
        </w:rPr>
      </w:pPr>
    </w:p>
    <w:p w14:paraId="4EE4FF6E" w14:textId="3E9594AD" w:rsidR="21944555" w:rsidRPr="00B92E7F" w:rsidRDefault="2194455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81. </w:t>
      </w:r>
      <w:r w:rsidRPr="00B92E7F">
        <w:rPr>
          <w:rFonts w:ascii="Times New Roman" w:hAnsi="Times New Roman" w:cs="Times New Roman"/>
          <w:sz w:val="24"/>
          <w:szCs w:val="24"/>
        </w:rPr>
        <w:t xml:space="preserve">Kehtiv § 81 reguleerib investeerimisühingu juhi tagasikutsumist. </w:t>
      </w:r>
    </w:p>
    <w:p w14:paraId="24145B72" w14:textId="2A24EB50" w:rsidR="645198D8" w:rsidRPr="00B92E7F" w:rsidRDefault="645198D8" w:rsidP="00B92E7F">
      <w:pPr>
        <w:spacing w:after="0" w:line="240" w:lineRule="auto"/>
        <w:jc w:val="both"/>
        <w:rPr>
          <w:rFonts w:ascii="Times New Roman" w:hAnsi="Times New Roman" w:cs="Times New Roman"/>
          <w:sz w:val="24"/>
          <w:szCs w:val="24"/>
        </w:rPr>
      </w:pPr>
    </w:p>
    <w:p w14:paraId="161E44C8" w14:textId="7686AEDD" w:rsidR="21944555" w:rsidRPr="00B92E7F" w:rsidRDefault="2194455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pealkirja </w:t>
      </w:r>
      <w:r w:rsidR="4C6C9BB7" w:rsidRPr="00B92E7F">
        <w:rPr>
          <w:rFonts w:ascii="Times New Roman" w:hAnsi="Times New Roman" w:cs="Times New Roman"/>
          <w:b/>
          <w:bCs/>
          <w:sz w:val="24"/>
          <w:szCs w:val="24"/>
        </w:rPr>
        <w:t xml:space="preserve">muudetakse </w:t>
      </w:r>
      <w:r w:rsidR="4C6C9BB7" w:rsidRPr="00B92E7F">
        <w:rPr>
          <w:rFonts w:ascii="Times New Roman" w:hAnsi="Times New Roman" w:cs="Times New Roman"/>
          <w:sz w:val="24"/>
          <w:szCs w:val="24"/>
        </w:rPr>
        <w:t>tulenevalt lõike 1 muutmisest</w:t>
      </w:r>
    </w:p>
    <w:p w14:paraId="3C8E751B" w14:textId="49AB9CDF" w:rsidR="645198D8" w:rsidRPr="00B92E7F" w:rsidRDefault="645198D8" w:rsidP="00B92E7F">
      <w:pPr>
        <w:spacing w:after="0" w:line="240" w:lineRule="auto"/>
        <w:jc w:val="both"/>
        <w:rPr>
          <w:rFonts w:ascii="Times New Roman" w:hAnsi="Times New Roman" w:cs="Times New Roman"/>
          <w:b/>
          <w:bCs/>
          <w:sz w:val="24"/>
          <w:szCs w:val="24"/>
        </w:rPr>
      </w:pPr>
    </w:p>
    <w:p w14:paraId="6CBF1114" w14:textId="17E8DB4C" w:rsidR="21944555" w:rsidRPr="00D47F78" w:rsidRDefault="2194455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 1 muutmine.</w:t>
      </w:r>
      <w:r w:rsidR="006E3CE6">
        <w:rPr>
          <w:rFonts w:ascii="Times New Roman" w:hAnsi="Times New Roman" w:cs="Times New Roman"/>
          <w:b/>
          <w:bCs/>
          <w:sz w:val="24"/>
          <w:szCs w:val="24"/>
        </w:rPr>
        <w:t xml:space="preserve"> </w:t>
      </w:r>
      <w:r w:rsidR="00D47F78">
        <w:rPr>
          <w:rFonts w:ascii="Times New Roman" w:hAnsi="Times New Roman" w:cs="Times New Roman"/>
          <w:sz w:val="24"/>
          <w:szCs w:val="24"/>
        </w:rPr>
        <w:t>Vt analoogselt KAS § 50 muutmise selgitusi.</w:t>
      </w:r>
    </w:p>
    <w:p w14:paraId="0225197E" w14:textId="7EB2391E" w:rsidR="645198D8" w:rsidRPr="00B92E7F" w:rsidRDefault="645198D8" w:rsidP="00B92E7F">
      <w:pPr>
        <w:spacing w:after="0" w:line="240" w:lineRule="auto"/>
        <w:jc w:val="both"/>
        <w:rPr>
          <w:rFonts w:ascii="Times New Roman" w:hAnsi="Times New Roman" w:cs="Times New Roman"/>
          <w:b/>
          <w:bCs/>
          <w:sz w:val="24"/>
          <w:szCs w:val="24"/>
        </w:rPr>
      </w:pPr>
    </w:p>
    <w:p w14:paraId="69B3B4EE" w14:textId="55204FD9" w:rsidR="00940836" w:rsidRPr="00B92E7F" w:rsidRDefault="0094083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Seaduse täiendamine §-ga 8</w:t>
      </w:r>
      <w:r w:rsidR="002431DA" w:rsidRPr="00B92E7F">
        <w:rPr>
          <w:rFonts w:ascii="Times New Roman" w:hAnsi="Times New Roman" w:cs="Times New Roman"/>
          <w:b/>
          <w:bCs/>
          <w:sz w:val="24"/>
          <w:szCs w:val="24"/>
        </w:rPr>
        <w:t>1</w:t>
      </w:r>
      <w:r w:rsidR="002431DA"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213AB0BA" w:rsidRPr="00B92E7F">
        <w:rPr>
          <w:rFonts w:ascii="Times New Roman" w:hAnsi="Times New Roman" w:cs="Times New Roman"/>
          <w:sz w:val="24"/>
          <w:szCs w:val="24"/>
        </w:rPr>
        <w:t>Uue par</w:t>
      </w:r>
      <w:r w:rsidRPr="00B92E7F">
        <w:rPr>
          <w:rFonts w:ascii="Times New Roman" w:hAnsi="Times New Roman" w:cs="Times New Roman"/>
          <w:sz w:val="24"/>
          <w:szCs w:val="24"/>
        </w:rPr>
        <w:t>a</w:t>
      </w:r>
      <w:r w:rsidR="213AB0BA" w:rsidRPr="00B92E7F">
        <w:rPr>
          <w:rFonts w:ascii="Times New Roman" w:hAnsi="Times New Roman" w:cs="Times New Roman"/>
          <w:sz w:val="24"/>
          <w:szCs w:val="24"/>
        </w:rPr>
        <w:t>grahviga</w:t>
      </w:r>
      <w:r w:rsidRPr="00B92E7F">
        <w:rPr>
          <w:rFonts w:ascii="Times New Roman" w:hAnsi="Times New Roman" w:cs="Times New Roman"/>
          <w:sz w:val="24"/>
          <w:szCs w:val="24"/>
        </w:rPr>
        <w:t xml:space="preserve"> nähakse ette nõuded investeerimisühingu riskide juhtimisele ja kontrollile.</w:t>
      </w:r>
      <w:r w:rsidRPr="00B92E7F">
        <w:rPr>
          <w:rFonts w:ascii="Times New Roman" w:hAnsi="Times New Roman" w:cs="Times New Roman"/>
          <w:b/>
          <w:bCs/>
          <w:sz w:val="24"/>
          <w:szCs w:val="24"/>
        </w:rPr>
        <w:t xml:space="preserve"> </w:t>
      </w:r>
      <w:r w:rsidR="00364E71" w:rsidRPr="00B92E7F">
        <w:rPr>
          <w:rFonts w:ascii="Times New Roman" w:hAnsi="Times New Roman" w:cs="Times New Roman"/>
          <w:sz w:val="24"/>
          <w:szCs w:val="24"/>
        </w:rPr>
        <w:t>Kehtiv VPTS § 79</w:t>
      </w:r>
      <w:r w:rsidR="00364E71" w:rsidRPr="00B92E7F">
        <w:rPr>
          <w:rFonts w:ascii="Times New Roman" w:hAnsi="Times New Roman" w:cs="Times New Roman"/>
          <w:sz w:val="24"/>
          <w:szCs w:val="24"/>
          <w:vertAlign w:val="superscript"/>
        </w:rPr>
        <w:t>1</w:t>
      </w:r>
      <w:r w:rsidR="00364E71" w:rsidRPr="00B92E7F">
        <w:rPr>
          <w:rFonts w:ascii="Times New Roman" w:hAnsi="Times New Roman" w:cs="Times New Roman"/>
          <w:sz w:val="24"/>
          <w:szCs w:val="24"/>
        </w:rPr>
        <w:t xml:space="preserve"> lõige 3 viitab hetkel selles osas KAS § </w:t>
      </w:r>
      <w:r w:rsidR="00775338" w:rsidRPr="00B92E7F">
        <w:rPr>
          <w:rFonts w:ascii="Times New Roman" w:hAnsi="Times New Roman" w:cs="Times New Roman"/>
          <w:sz w:val="24"/>
          <w:szCs w:val="24"/>
        </w:rPr>
        <w:t xml:space="preserve">82 </w:t>
      </w:r>
      <w:r w:rsidR="000F663E" w:rsidRPr="00B92E7F">
        <w:rPr>
          <w:rFonts w:ascii="Times New Roman" w:hAnsi="Times New Roman" w:cs="Times New Roman"/>
          <w:sz w:val="24"/>
          <w:szCs w:val="24"/>
        </w:rPr>
        <w:t>lõigetele 1 kuni 2</w:t>
      </w:r>
      <w:r w:rsidR="001020A4" w:rsidRPr="00B92E7F">
        <w:rPr>
          <w:rFonts w:ascii="Times New Roman" w:hAnsi="Times New Roman" w:cs="Times New Roman"/>
          <w:sz w:val="24"/>
          <w:szCs w:val="24"/>
          <w:vertAlign w:val="superscript"/>
        </w:rPr>
        <w:t>2</w:t>
      </w:r>
      <w:r w:rsidR="000F663E" w:rsidRPr="00B92E7F">
        <w:rPr>
          <w:rFonts w:ascii="Times New Roman" w:hAnsi="Times New Roman" w:cs="Times New Roman"/>
          <w:sz w:val="24"/>
          <w:szCs w:val="24"/>
        </w:rPr>
        <w:t>.</w:t>
      </w:r>
      <w:r w:rsidR="00855089" w:rsidRPr="00B92E7F">
        <w:rPr>
          <w:rFonts w:ascii="Times New Roman" w:hAnsi="Times New Roman" w:cs="Times New Roman"/>
          <w:sz w:val="24"/>
          <w:szCs w:val="24"/>
        </w:rPr>
        <w:t xml:space="preserve"> </w:t>
      </w:r>
      <w:r w:rsidR="009756F3">
        <w:rPr>
          <w:rFonts w:ascii="Times New Roman" w:hAnsi="Times New Roman" w:cs="Times New Roman"/>
          <w:sz w:val="24"/>
          <w:szCs w:val="24"/>
        </w:rPr>
        <w:t>E</w:t>
      </w:r>
      <w:r w:rsidR="00855089" w:rsidRPr="00B92E7F">
        <w:rPr>
          <w:rFonts w:ascii="Times New Roman" w:hAnsi="Times New Roman" w:cs="Times New Roman"/>
          <w:sz w:val="24"/>
          <w:szCs w:val="24"/>
        </w:rPr>
        <w:t xml:space="preserve">elnõuga täiendatakse KAS §-i 82 mitmete uute n-ö riskielementidega, eelkõige mis on seotud investeerimisega </w:t>
      </w:r>
      <w:proofErr w:type="spellStart"/>
      <w:r w:rsidR="00855089" w:rsidRPr="00B92E7F">
        <w:rPr>
          <w:rFonts w:ascii="Times New Roman" w:hAnsi="Times New Roman" w:cs="Times New Roman"/>
          <w:sz w:val="24"/>
          <w:szCs w:val="24"/>
        </w:rPr>
        <w:t>krüptovaradesse</w:t>
      </w:r>
      <w:proofErr w:type="spellEnd"/>
      <w:r w:rsidR="00855089" w:rsidRPr="00B92E7F">
        <w:rPr>
          <w:rFonts w:ascii="Times New Roman" w:hAnsi="Times New Roman" w:cs="Times New Roman"/>
          <w:sz w:val="24"/>
          <w:szCs w:val="24"/>
        </w:rPr>
        <w:t xml:space="preserve"> ja ESG teguritest tulenevate </w:t>
      </w:r>
      <w:r w:rsidR="00855089" w:rsidRPr="00B92E7F">
        <w:rPr>
          <w:rFonts w:ascii="Times New Roman" w:hAnsi="Times New Roman" w:cs="Times New Roman"/>
          <w:sz w:val="24"/>
          <w:szCs w:val="24"/>
        </w:rPr>
        <w:lastRenderedPageBreak/>
        <w:t>riskidega. Neid samu nõudeid tuleb kohaldada ka investeerimisühingute suhtes. Et nende nõuete kohaldamine oleks investeerimisühingute jaoks õigusselgem ja arusaadavam, siis loobutakse</w:t>
      </w:r>
      <w:r w:rsidR="001B5FB2">
        <w:rPr>
          <w:rFonts w:ascii="Times New Roman" w:hAnsi="Times New Roman" w:cs="Times New Roman"/>
          <w:sz w:val="24"/>
          <w:szCs w:val="24"/>
        </w:rPr>
        <w:t xml:space="preserve"> </w:t>
      </w:r>
      <w:r w:rsidR="00855089" w:rsidRPr="00B92E7F">
        <w:rPr>
          <w:rFonts w:ascii="Times New Roman" w:hAnsi="Times New Roman" w:cs="Times New Roman"/>
          <w:sz w:val="24"/>
          <w:szCs w:val="24"/>
        </w:rPr>
        <w:t xml:space="preserve">viitamisest </w:t>
      </w:r>
      <w:proofErr w:type="spellStart"/>
      <w:r w:rsidR="00855089" w:rsidRPr="00B92E7F">
        <w:rPr>
          <w:rFonts w:ascii="Times New Roman" w:hAnsi="Times New Roman" w:cs="Times New Roman"/>
          <w:sz w:val="24"/>
          <w:szCs w:val="24"/>
        </w:rPr>
        <w:t>KAS-i</w:t>
      </w:r>
      <w:proofErr w:type="spellEnd"/>
      <w:r w:rsidR="00855089" w:rsidRPr="00B92E7F">
        <w:rPr>
          <w:rFonts w:ascii="Times New Roman" w:hAnsi="Times New Roman" w:cs="Times New Roman"/>
          <w:sz w:val="24"/>
          <w:szCs w:val="24"/>
        </w:rPr>
        <w:t xml:space="preserve"> vastavatele normidele ja põhilised riskijuhtimise </w:t>
      </w:r>
      <w:r w:rsidR="00917B25" w:rsidRPr="00B92E7F">
        <w:rPr>
          <w:rFonts w:ascii="Times New Roman" w:hAnsi="Times New Roman" w:cs="Times New Roman"/>
          <w:sz w:val="24"/>
          <w:szCs w:val="24"/>
        </w:rPr>
        <w:t xml:space="preserve">nõuded </w:t>
      </w:r>
      <w:r w:rsidR="001B5FB2">
        <w:rPr>
          <w:rFonts w:ascii="Times New Roman" w:hAnsi="Times New Roman" w:cs="Times New Roman"/>
          <w:sz w:val="24"/>
          <w:szCs w:val="24"/>
        </w:rPr>
        <w:t>sätestatakse</w:t>
      </w:r>
      <w:r w:rsidR="00917B25" w:rsidRPr="00B92E7F">
        <w:rPr>
          <w:rFonts w:ascii="Times New Roman" w:hAnsi="Times New Roman" w:cs="Times New Roman"/>
          <w:sz w:val="24"/>
          <w:szCs w:val="24"/>
        </w:rPr>
        <w:t xml:space="preserve"> investeerimisühingutele eraldi uue </w:t>
      </w:r>
      <w:r w:rsidR="104F442C" w:rsidRPr="00B92E7F">
        <w:rPr>
          <w:rFonts w:ascii="Times New Roman" w:hAnsi="Times New Roman" w:cs="Times New Roman"/>
          <w:sz w:val="24"/>
          <w:szCs w:val="24"/>
        </w:rPr>
        <w:t>paragrahvi</w:t>
      </w:r>
      <w:r w:rsidR="00917B25" w:rsidRPr="00B92E7F">
        <w:rPr>
          <w:rFonts w:ascii="Times New Roman" w:hAnsi="Times New Roman" w:cs="Times New Roman"/>
          <w:sz w:val="24"/>
          <w:szCs w:val="24"/>
        </w:rPr>
        <w:t xml:space="preserve"> lisamise näol.</w:t>
      </w:r>
    </w:p>
    <w:p w14:paraId="6F3209F2" w14:textId="5250B407" w:rsidR="5451066A" w:rsidRPr="00B92E7F" w:rsidRDefault="5451066A" w:rsidP="00B92E7F">
      <w:pPr>
        <w:spacing w:after="0" w:line="240" w:lineRule="auto"/>
        <w:jc w:val="both"/>
        <w:rPr>
          <w:rFonts w:ascii="Times New Roman" w:hAnsi="Times New Roman" w:cs="Times New Roman"/>
          <w:sz w:val="24"/>
          <w:szCs w:val="24"/>
        </w:rPr>
      </w:pPr>
    </w:p>
    <w:p w14:paraId="0D5C14DA" w14:textId="429E4DBC" w:rsidR="6BE3F5C3" w:rsidRPr="00B92E7F" w:rsidRDefault="6BE3F5C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82. </w:t>
      </w:r>
      <w:r w:rsidRPr="00B92E7F">
        <w:rPr>
          <w:rFonts w:ascii="Times New Roman" w:hAnsi="Times New Roman" w:cs="Times New Roman"/>
          <w:sz w:val="24"/>
          <w:szCs w:val="24"/>
        </w:rPr>
        <w:t xml:space="preserve">Kehtiv § 82 sätestab nõuded investeerimisühingu </w:t>
      </w:r>
      <w:proofErr w:type="spellStart"/>
      <w:r w:rsidRPr="00B92E7F">
        <w:rPr>
          <w:rFonts w:ascii="Times New Roman" w:hAnsi="Times New Roman" w:cs="Times New Roman"/>
          <w:sz w:val="24"/>
          <w:szCs w:val="24"/>
        </w:rPr>
        <w:t>sise</w:t>
      </w:r>
      <w:proofErr w:type="spellEnd"/>
      <w:r w:rsidRPr="00B92E7F">
        <w:rPr>
          <w:rFonts w:ascii="Times New Roman" w:hAnsi="Times New Roman" w:cs="Times New Roman"/>
          <w:sz w:val="24"/>
          <w:szCs w:val="24"/>
        </w:rPr>
        <w:t>-eeskirjadele.</w:t>
      </w:r>
    </w:p>
    <w:p w14:paraId="513925A8" w14:textId="5DC40C52" w:rsidR="5451066A" w:rsidRPr="00B92E7F" w:rsidRDefault="5451066A" w:rsidP="00B92E7F">
      <w:pPr>
        <w:spacing w:after="0" w:line="240" w:lineRule="auto"/>
        <w:jc w:val="both"/>
        <w:rPr>
          <w:rFonts w:ascii="Times New Roman" w:hAnsi="Times New Roman" w:cs="Times New Roman"/>
          <w:sz w:val="24"/>
          <w:szCs w:val="24"/>
        </w:rPr>
      </w:pPr>
    </w:p>
    <w:p w14:paraId="20B181F5" w14:textId="112924AB" w:rsidR="1940D19C" w:rsidRPr="00B43786" w:rsidRDefault="1940D19C" w:rsidP="00B92E7F">
      <w:pPr>
        <w:spacing w:after="0" w:line="240" w:lineRule="auto"/>
        <w:jc w:val="both"/>
        <w:rPr>
          <w:rFonts w:ascii="Times New Roman" w:eastAsia="Times New Roman" w:hAnsi="Times New Roman" w:cs="Times New Roman"/>
          <w:sz w:val="24"/>
          <w:szCs w:val="24"/>
          <w:highlight w:val="yellow"/>
        </w:rPr>
      </w:pPr>
      <w:r w:rsidRPr="002E50D9">
        <w:rPr>
          <w:rFonts w:ascii="Times New Roman" w:hAnsi="Times New Roman" w:cs="Times New Roman"/>
          <w:b/>
          <w:bCs/>
          <w:sz w:val="24"/>
          <w:szCs w:val="24"/>
        </w:rPr>
        <w:t xml:space="preserve">Lõike 3 täiendamine punktidega </w:t>
      </w:r>
      <w:r w:rsidRPr="002E50D9">
        <w:rPr>
          <w:rFonts w:ascii="Times New Roman" w:eastAsia="Times New Roman" w:hAnsi="Times New Roman" w:cs="Times New Roman"/>
          <w:b/>
          <w:bCs/>
          <w:color w:val="000000" w:themeColor="text1"/>
          <w:sz w:val="24"/>
          <w:szCs w:val="24"/>
        </w:rPr>
        <w:t>2</w:t>
      </w:r>
      <w:r w:rsidRPr="002E50D9">
        <w:rPr>
          <w:rFonts w:ascii="Times New Roman" w:eastAsia="Times New Roman" w:hAnsi="Times New Roman" w:cs="Times New Roman"/>
          <w:b/>
          <w:bCs/>
          <w:color w:val="000000" w:themeColor="text1"/>
          <w:sz w:val="24"/>
          <w:szCs w:val="24"/>
          <w:vertAlign w:val="superscript"/>
        </w:rPr>
        <w:t>1</w:t>
      </w:r>
      <w:r w:rsidRPr="002E50D9">
        <w:rPr>
          <w:rFonts w:ascii="Times New Roman" w:eastAsia="Times New Roman" w:hAnsi="Times New Roman" w:cs="Times New Roman"/>
          <w:b/>
          <w:bCs/>
          <w:color w:val="000000" w:themeColor="text1"/>
          <w:sz w:val="24"/>
          <w:szCs w:val="24"/>
        </w:rPr>
        <w:t>–2</w:t>
      </w:r>
      <w:r w:rsidRPr="002E50D9">
        <w:rPr>
          <w:rFonts w:ascii="Times New Roman" w:eastAsia="Times New Roman" w:hAnsi="Times New Roman" w:cs="Times New Roman"/>
          <w:b/>
          <w:bCs/>
          <w:color w:val="000000" w:themeColor="text1"/>
          <w:sz w:val="24"/>
          <w:szCs w:val="24"/>
          <w:vertAlign w:val="superscript"/>
        </w:rPr>
        <w:t xml:space="preserve">4 </w:t>
      </w:r>
      <w:r w:rsidRPr="002E50D9">
        <w:rPr>
          <w:rFonts w:ascii="Times New Roman" w:eastAsia="Times New Roman" w:hAnsi="Times New Roman" w:cs="Times New Roman"/>
          <w:b/>
          <w:bCs/>
          <w:color w:val="000000" w:themeColor="text1"/>
          <w:sz w:val="24"/>
          <w:szCs w:val="24"/>
        </w:rPr>
        <w:t>.</w:t>
      </w:r>
      <w:r w:rsidR="00D511C3">
        <w:rPr>
          <w:rFonts w:ascii="Times New Roman" w:eastAsia="Times New Roman" w:hAnsi="Times New Roman" w:cs="Times New Roman"/>
          <w:b/>
          <w:bCs/>
          <w:color w:val="000000" w:themeColor="text1"/>
          <w:sz w:val="24"/>
          <w:szCs w:val="24"/>
        </w:rPr>
        <w:t xml:space="preserve"> </w:t>
      </w:r>
      <w:r w:rsidR="00B43786">
        <w:rPr>
          <w:rFonts w:ascii="Times New Roman" w:eastAsia="Times New Roman" w:hAnsi="Times New Roman" w:cs="Times New Roman"/>
          <w:color w:val="000000" w:themeColor="text1"/>
          <w:sz w:val="24"/>
          <w:szCs w:val="24"/>
        </w:rPr>
        <w:t>Vt analoogselt KAS § 63 lõike 2 punktide</w:t>
      </w:r>
      <w:r w:rsidR="00A40CFB">
        <w:rPr>
          <w:rFonts w:ascii="Times New Roman" w:eastAsia="Times New Roman" w:hAnsi="Times New Roman" w:cs="Times New Roman"/>
          <w:color w:val="000000" w:themeColor="text1"/>
          <w:sz w:val="24"/>
          <w:szCs w:val="24"/>
        </w:rPr>
        <w:t xml:space="preserve"> </w:t>
      </w:r>
      <w:r w:rsidR="00B43692">
        <w:rPr>
          <w:rFonts w:ascii="Times New Roman" w:eastAsia="Times New Roman" w:hAnsi="Times New Roman" w:cs="Times New Roman"/>
          <w:color w:val="000000" w:themeColor="text1"/>
          <w:sz w:val="24"/>
          <w:szCs w:val="24"/>
        </w:rPr>
        <w:t>3</w:t>
      </w:r>
      <w:r w:rsidR="00B43692" w:rsidRPr="00B43692">
        <w:rPr>
          <w:rFonts w:ascii="Times New Roman" w:eastAsia="Times New Roman" w:hAnsi="Times New Roman" w:cs="Times New Roman"/>
          <w:color w:val="000000" w:themeColor="text1"/>
          <w:sz w:val="24"/>
          <w:szCs w:val="24"/>
          <w:vertAlign w:val="superscript"/>
        </w:rPr>
        <w:t>2</w:t>
      </w:r>
      <w:r w:rsidR="00B43692">
        <w:rPr>
          <w:rFonts w:ascii="Times New Roman" w:eastAsia="Times New Roman" w:hAnsi="Times New Roman" w:cs="Times New Roman"/>
          <w:color w:val="000000" w:themeColor="text1"/>
          <w:sz w:val="24"/>
          <w:szCs w:val="24"/>
        </w:rPr>
        <w:t xml:space="preserve">, </w:t>
      </w:r>
      <w:r w:rsidR="00A40CFB">
        <w:rPr>
          <w:rFonts w:ascii="Times New Roman" w:eastAsia="Times New Roman" w:hAnsi="Times New Roman" w:cs="Times New Roman"/>
          <w:color w:val="000000" w:themeColor="text1"/>
          <w:sz w:val="24"/>
          <w:szCs w:val="24"/>
        </w:rPr>
        <w:t>4</w:t>
      </w:r>
      <w:r w:rsidR="00A40CFB" w:rsidRPr="00B43692">
        <w:rPr>
          <w:rFonts w:ascii="Times New Roman" w:eastAsia="Times New Roman" w:hAnsi="Times New Roman" w:cs="Times New Roman"/>
          <w:color w:val="000000" w:themeColor="text1"/>
          <w:sz w:val="24"/>
          <w:szCs w:val="24"/>
          <w:vertAlign w:val="superscript"/>
        </w:rPr>
        <w:t>2</w:t>
      </w:r>
      <w:r w:rsidR="00A40CFB">
        <w:rPr>
          <w:rFonts w:ascii="Times New Roman" w:eastAsia="Times New Roman" w:hAnsi="Times New Roman" w:cs="Times New Roman"/>
          <w:color w:val="000000" w:themeColor="text1"/>
          <w:sz w:val="24"/>
          <w:szCs w:val="24"/>
        </w:rPr>
        <w:t xml:space="preserve"> ja 4</w:t>
      </w:r>
      <w:r w:rsidR="00A40CFB" w:rsidRPr="00B43692">
        <w:rPr>
          <w:rFonts w:ascii="Times New Roman" w:eastAsia="Times New Roman" w:hAnsi="Times New Roman" w:cs="Times New Roman"/>
          <w:color w:val="000000" w:themeColor="text1"/>
          <w:sz w:val="24"/>
          <w:szCs w:val="24"/>
          <w:vertAlign w:val="superscript"/>
        </w:rPr>
        <w:t>3</w:t>
      </w:r>
      <w:r w:rsidR="00A40CFB">
        <w:rPr>
          <w:rFonts w:ascii="Times New Roman" w:eastAsia="Times New Roman" w:hAnsi="Times New Roman" w:cs="Times New Roman"/>
          <w:color w:val="000000" w:themeColor="text1"/>
          <w:sz w:val="24"/>
          <w:szCs w:val="24"/>
        </w:rPr>
        <w:t xml:space="preserve"> </w:t>
      </w:r>
      <w:r w:rsidR="00B43692">
        <w:rPr>
          <w:rFonts w:ascii="Times New Roman" w:eastAsia="Times New Roman" w:hAnsi="Times New Roman" w:cs="Times New Roman"/>
          <w:color w:val="000000" w:themeColor="text1"/>
          <w:sz w:val="24"/>
          <w:szCs w:val="24"/>
        </w:rPr>
        <w:t>lisamise selgitusi.</w:t>
      </w:r>
    </w:p>
    <w:p w14:paraId="752E2F63" w14:textId="4839392E" w:rsidR="5451066A" w:rsidRPr="00B92E7F" w:rsidRDefault="5451066A" w:rsidP="00B92E7F">
      <w:pPr>
        <w:spacing w:after="0" w:line="240" w:lineRule="auto"/>
        <w:jc w:val="both"/>
        <w:rPr>
          <w:rFonts w:ascii="Times New Roman" w:hAnsi="Times New Roman" w:cs="Times New Roman"/>
          <w:b/>
          <w:bCs/>
          <w:sz w:val="24"/>
          <w:szCs w:val="24"/>
        </w:rPr>
      </w:pPr>
    </w:p>
    <w:p w14:paraId="37D54F01" w14:textId="34EEA34E" w:rsidR="00917B25" w:rsidRPr="00B92E7F" w:rsidRDefault="6BE3F5C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0050574C" w:rsidRPr="00B92E7F">
        <w:rPr>
          <w:rFonts w:ascii="Times New Roman" w:hAnsi="Times New Roman" w:cs="Times New Roman"/>
          <w:b/>
          <w:bCs/>
          <w:sz w:val="24"/>
          <w:szCs w:val="24"/>
        </w:rPr>
        <w:t xml:space="preserve">õike 3 punkt 3 muutmine. </w:t>
      </w:r>
      <w:r w:rsidR="0050574C" w:rsidRPr="00B92E7F">
        <w:rPr>
          <w:rFonts w:ascii="Times New Roman" w:hAnsi="Times New Roman" w:cs="Times New Roman"/>
          <w:sz w:val="24"/>
          <w:szCs w:val="24"/>
        </w:rPr>
        <w:t xml:space="preserve">Kehtiv § 82 näeb investeerimisühingule ette </w:t>
      </w:r>
      <w:proofErr w:type="spellStart"/>
      <w:r w:rsidR="0050574C" w:rsidRPr="00B92E7F">
        <w:rPr>
          <w:rFonts w:ascii="Times New Roman" w:hAnsi="Times New Roman" w:cs="Times New Roman"/>
          <w:sz w:val="24"/>
          <w:szCs w:val="24"/>
        </w:rPr>
        <w:t>sise</w:t>
      </w:r>
      <w:proofErr w:type="spellEnd"/>
      <w:r w:rsidR="0050574C" w:rsidRPr="00B92E7F">
        <w:rPr>
          <w:rFonts w:ascii="Times New Roman" w:hAnsi="Times New Roman" w:cs="Times New Roman"/>
          <w:sz w:val="24"/>
          <w:szCs w:val="24"/>
        </w:rPr>
        <w:t>-eeskirjade kehtestamise nõude ja selle sisu</w:t>
      </w:r>
      <w:r w:rsidR="01DA0983" w:rsidRPr="00B92E7F">
        <w:rPr>
          <w:rFonts w:ascii="Times New Roman" w:hAnsi="Times New Roman" w:cs="Times New Roman"/>
          <w:sz w:val="24"/>
          <w:szCs w:val="24"/>
        </w:rPr>
        <w:t xml:space="preserve"> ning </w:t>
      </w:r>
      <w:r w:rsidR="00820A34" w:rsidRPr="00B92E7F">
        <w:rPr>
          <w:rFonts w:ascii="Times New Roman" w:hAnsi="Times New Roman" w:cs="Times New Roman"/>
          <w:sz w:val="24"/>
          <w:szCs w:val="24"/>
        </w:rPr>
        <w:t>lõi</w:t>
      </w:r>
      <w:r w:rsidR="4F3E90A0" w:rsidRPr="00B92E7F">
        <w:rPr>
          <w:rFonts w:ascii="Times New Roman" w:hAnsi="Times New Roman" w:cs="Times New Roman"/>
          <w:sz w:val="24"/>
          <w:szCs w:val="24"/>
        </w:rPr>
        <w:t>k</w:t>
      </w:r>
      <w:r w:rsidR="00820A34" w:rsidRPr="00B92E7F">
        <w:rPr>
          <w:rFonts w:ascii="Times New Roman" w:hAnsi="Times New Roman" w:cs="Times New Roman"/>
          <w:sz w:val="24"/>
          <w:szCs w:val="24"/>
        </w:rPr>
        <w:t xml:space="preserve">e 3 punkt 3 näeb omakorda hetkel ette, et </w:t>
      </w:r>
      <w:proofErr w:type="spellStart"/>
      <w:r w:rsidR="00820A34" w:rsidRPr="00B92E7F">
        <w:rPr>
          <w:rFonts w:ascii="Times New Roman" w:hAnsi="Times New Roman" w:cs="Times New Roman"/>
          <w:sz w:val="24"/>
          <w:szCs w:val="24"/>
        </w:rPr>
        <w:t>sise</w:t>
      </w:r>
      <w:proofErr w:type="spellEnd"/>
      <w:r w:rsidR="00820A34" w:rsidRPr="00B92E7F">
        <w:rPr>
          <w:rFonts w:ascii="Times New Roman" w:hAnsi="Times New Roman" w:cs="Times New Roman"/>
          <w:sz w:val="24"/>
          <w:szCs w:val="24"/>
        </w:rPr>
        <w:t xml:space="preserve">-eeskirjadega tuleb </w:t>
      </w:r>
      <w:r w:rsidR="006F571C" w:rsidRPr="00B92E7F">
        <w:rPr>
          <w:rFonts w:ascii="Times New Roman" w:hAnsi="Times New Roman" w:cs="Times New Roman"/>
          <w:sz w:val="24"/>
          <w:szCs w:val="24"/>
        </w:rPr>
        <w:t>muu</w:t>
      </w:r>
      <w:r w:rsidR="00295766">
        <w:rPr>
          <w:rFonts w:ascii="Times New Roman" w:hAnsi="Times New Roman" w:cs="Times New Roman"/>
          <w:sz w:val="24"/>
          <w:szCs w:val="24"/>
        </w:rPr>
        <w:t xml:space="preserve"> </w:t>
      </w:r>
      <w:r w:rsidR="006F571C" w:rsidRPr="00B92E7F">
        <w:rPr>
          <w:rFonts w:ascii="Times New Roman" w:hAnsi="Times New Roman" w:cs="Times New Roman"/>
          <w:sz w:val="24"/>
          <w:szCs w:val="24"/>
        </w:rPr>
        <w:t xml:space="preserve">hulgas </w:t>
      </w:r>
      <w:r w:rsidR="00820A34" w:rsidRPr="00B92E7F">
        <w:rPr>
          <w:rFonts w:ascii="Times New Roman" w:hAnsi="Times New Roman" w:cs="Times New Roman"/>
          <w:sz w:val="24"/>
          <w:szCs w:val="24"/>
        </w:rPr>
        <w:t xml:space="preserve">panna paika </w:t>
      </w:r>
      <w:r w:rsidR="006F571C" w:rsidRPr="00B92E7F">
        <w:rPr>
          <w:rFonts w:ascii="Times New Roman" w:hAnsi="Times New Roman" w:cs="Times New Roman"/>
          <w:sz w:val="24"/>
          <w:szCs w:val="24"/>
        </w:rPr>
        <w:t xml:space="preserve">ka </w:t>
      </w:r>
      <w:r w:rsidR="00820A34" w:rsidRPr="00B92E7F">
        <w:rPr>
          <w:rFonts w:ascii="Times New Roman" w:hAnsi="Times New Roman" w:cs="Times New Roman"/>
          <w:sz w:val="24"/>
          <w:szCs w:val="24"/>
        </w:rPr>
        <w:t>töötajate valikukriteeriumid, töö- või ametiülesanded</w:t>
      </w:r>
      <w:r w:rsidR="006F571C" w:rsidRPr="00B92E7F">
        <w:rPr>
          <w:rFonts w:ascii="Times New Roman" w:hAnsi="Times New Roman" w:cs="Times New Roman"/>
          <w:sz w:val="24"/>
          <w:szCs w:val="24"/>
        </w:rPr>
        <w:t xml:space="preserve"> ning samuti</w:t>
      </w:r>
      <w:r w:rsidR="00820A34" w:rsidRPr="00B92E7F">
        <w:rPr>
          <w:rFonts w:ascii="Times New Roman" w:hAnsi="Times New Roman" w:cs="Times New Roman"/>
          <w:sz w:val="24"/>
          <w:szCs w:val="24"/>
        </w:rPr>
        <w:t xml:space="preserve"> alluvussuhted</w:t>
      </w:r>
      <w:r w:rsidR="006F571C" w:rsidRPr="00B92E7F">
        <w:rPr>
          <w:rFonts w:ascii="Times New Roman" w:hAnsi="Times New Roman" w:cs="Times New Roman"/>
          <w:sz w:val="24"/>
          <w:szCs w:val="24"/>
        </w:rPr>
        <w:t>.</w:t>
      </w:r>
      <w:r w:rsidR="009A157C" w:rsidRPr="00B92E7F">
        <w:rPr>
          <w:rFonts w:ascii="Times New Roman" w:hAnsi="Times New Roman" w:cs="Times New Roman"/>
          <w:sz w:val="24"/>
          <w:szCs w:val="24"/>
        </w:rPr>
        <w:t xml:space="preserve"> </w:t>
      </w:r>
      <w:r w:rsidR="001B5FB2">
        <w:rPr>
          <w:rFonts w:ascii="Times New Roman" w:hAnsi="Times New Roman" w:cs="Times New Roman"/>
          <w:sz w:val="24"/>
          <w:szCs w:val="24"/>
        </w:rPr>
        <w:t>Eelnõuga</w:t>
      </w:r>
      <w:r w:rsidR="009A157C" w:rsidRPr="00B92E7F">
        <w:rPr>
          <w:rFonts w:ascii="Times New Roman" w:hAnsi="Times New Roman" w:cs="Times New Roman"/>
          <w:sz w:val="24"/>
          <w:szCs w:val="24"/>
        </w:rPr>
        <w:t xml:space="preserve"> muudetakse punkti</w:t>
      </w:r>
      <w:r w:rsidR="001B5FB2">
        <w:rPr>
          <w:rFonts w:ascii="Times New Roman" w:hAnsi="Times New Roman" w:cs="Times New Roman"/>
          <w:sz w:val="24"/>
          <w:szCs w:val="24"/>
        </w:rPr>
        <w:t xml:space="preserve"> 3</w:t>
      </w:r>
      <w:r w:rsidR="009A157C" w:rsidRPr="00B92E7F">
        <w:rPr>
          <w:rFonts w:ascii="Times New Roman" w:hAnsi="Times New Roman" w:cs="Times New Roman"/>
          <w:sz w:val="24"/>
          <w:szCs w:val="24"/>
        </w:rPr>
        <w:t xml:space="preserve"> </w:t>
      </w:r>
      <w:r w:rsidR="001B5FB2">
        <w:rPr>
          <w:rFonts w:ascii="Times New Roman" w:hAnsi="Times New Roman" w:cs="Times New Roman"/>
          <w:sz w:val="24"/>
          <w:szCs w:val="24"/>
        </w:rPr>
        <w:t>selliselt</w:t>
      </w:r>
      <w:r w:rsidR="009A157C" w:rsidRPr="00B92E7F">
        <w:rPr>
          <w:rFonts w:ascii="Times New Roman" w:hAnsi="Times New Roman" w:cs="Times New Roman"/>
          <w:sz w:val="24"/>
          <w:szCs w:val="24"/>
        </w:rPr>
        <w:t xml:space="preserve">, et lisaks alluvussuhetele tuleb laiemalt näha ette ka </w:t>
      </w:r>
      <w:r w:rsidR="00933C32" w:rsidRPr="00B92E7F">
        <w:rPr>
          <w:rFonts w:ascii="Times New Roman" w:hAnsi="Times New Roman" w:cs="Times New Roman"/>
          <w:sz w:val="24"/>
          <w:szCs w:val="24"/>
        </w:rPr>
        <w:t>selge organisatsiooniline struktuur</w:t>
      </w:r>
      <w:r w:rsidR="009C5B47" w:rsidRPr="00B92E7F">
        <w:rPr>
          <w:rFonts w:ascii="Times New Roman" w:hAnsi="Times New Roman" w:cs="Times New Roman"/>
          <w:sz w:val="24"/>
          <w:szCs w:val="24"/>
        </w:rPr>
        <w:t xml:space="preserve"> ning</w:t>
      </w:r>
      <w:r w:rsidR="00933C32" w:rsidRPr="00B92E7F">
        <w:rPr>
          <w:rFonts w:ascii="Times New Roman" w:hAnsi="Times New Roman" w:cs="Times New Roman"/>
          <w:sz w:val="24"/>
          <w:szCs w:val="24"/>
        </w:rPr>
        <w:t xml:space="preserve"> läbipaistvad ja järjepidevad vastutusalad</w:t>
      </w:r>
      <w:r w:rsidR="009C5B47" w:rsidRPr="00B92E7F">
        <w:rPr>
          <w:rFonts w:ascii="Times New Roman" w:hAnsi="Times New Roman" w:cs="Times New Roman"/>
          <w:sz w:val="24"/>
          <w:szCs w:val="24"/>
        </w:rPr>
        <w:t>.</w:t>
      </w:r>
      <w:r w:rsidR="009A157C" w:rsidRPr="00B92E7F">
        <w:rPr>
          <w:rFonts w:ascii="Times New Roman" w:hAnsi="Times New Roman" w:cs="Times New Roman"/>
          <w:sz w:val="24"/>
          <w:szCs w:val="24"/>
        </w:rPr>
        <w:t xml:space="preserve"> </w:t>
      </w:r>
    </w:p>
    <w:p w14:paraId="5D51E606" w14:textId="77777777" w:rsidR="00631B07" w:rsidRPr="00B92E7F" w:rsidRDefault="00631B07" w:rsidP="00B92E7F">
      <w:pPr>
        <w:spacing w:after="0" w:line="240" w:lineRule="auto"/>
        <w:jc w:val="both"/>
        <w:rPr>
          <w:rFonts w:ascii="Times New Roman" w:hAnsi="Times New Roman" w:cs="Times New Roman"/>
          <w:sz w:val="24"/>
          <w:szCs w:val="24"/>
        </w:rPr>
      </w:pPr>
    </w:p>
    <w:p w14:paraId="1D842C8C" w14:textId="3143DA42" w:rsidR="003E4AEF" w:rsidRPr="00B92E7F" w:rsidRDefault="6D41138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00631B07" w:rsidRPr="00B92E7F">
        <w:rPr>
          <w:rFonts w:ascii="Times New Roman" w:hAnsi="Times New Roman" w:cs="Times New Roman"/>
          <w:b/>
          <w:bCs/>
          <w:sz w:val="24"/>
          <w:szCs w:val="24"/>
        </w:rPr>
        <w:t>õi</w:t>
      </w:r>
      <w:r w:rsidR="00FE7757" w:rsidRPr="00B92E7F">
        <w:rPr>
          <w:rFonts w:ascii="Times New Roman" w:hAnsi="Times New Roman" w:cs="Times New Roman"/>
          <w:b/>
          <w:bCs/>
          <w:sz w:val="24"/>
          <w:szCs w:val="24"/>
        </w:rPr>
        <w:t>ke</w:t>
      </w:r>
      <w:r w:rsidR="00631B07" w:rsidRPr="00B92E7F">
        <w:rPr>
          <w:rFonts w:ascii="Times New Roman" w:hAnsi="Times New Roman" w:cs="Times New Roman"/>
          <w:b/>
          <w:bCs/>
          <w:sz w:val="24"/>
          <w:szCs w:val="24"/>
        </w:rPr>
        <w:t xml:space="preserve"> 3 täiendamine punktidega </w:t>
      </w:r>
      <w:r w:rsidR="001A0195" w:rsidRPr="00B92E7F">
        <w:rPr>
          <w:rFonts w:ascii="Times New Roman" w:hAnsi="Times New Roman" w:cs="Times New Roman"/>
          <w:b/>
          <w:bCs/>
          <w:sz w:val="24"/>
          <w:szCs w:val="24"/>
        </w:rPr>
        <w:t>3</w:t>
      </w:r>
      <w:r w:rsidR="00631B07" w:rsidRPr="00B92E7F">
        <w:rPr>
          <w:rFonts w:ascii="Times New Roman" w:hAnsi="Times New Roman" w:cs="Times New Roman"/>
          <w:b/>
          <w:bCs/>
          <w:sz w:val="24"/>
          <w:szCs w:val="24"/>
          <w:vertAlign w:val="superscript"/>
        </w:rPr>
        <w:t>1</w:t>
      </w:r>
      <w:r w:rsidR="00631B07" w:rsidRPr="00B92E7F">
        <w:rPr>
          <w:rFonts w:ascii="Times New Roman" w:hAnsi="Times New Roman" w:cs="Times New Roman"/>
          <w:b/>
          <w:bCs/>
          <w:sz w:val="24"/>
          <w:szCs w:val="24"/>
        </w:rPr>
        <w:t>–</w:t>
      </w:r>
      <w:r w:rsidR="001A0195" w:rsidRPr="00B92E7F">
        <w:rPr>
          <w:rFonts w:ascii="Times New Roman" w:hAnsi="Times New Roman" w:cs="Times New Roman"/>
          <w:b/>
          <w:bCs/>
          <w:sz w:val="24"/>
          <w:szCs w:val="24"/>
        </w:rPr>
        <w:t>3</w:t>
      </w:r>
      <w:r w:rsidR="00631B07" w:rsidRPr="00B92E7F">
        <w:rPr>
          <w:rFonts w:ascii="Times New Roman" w:hAnsi="Times New Roman" w:cs="Times New Roman"/>
          <w:b/>
          <w:bCs/>
          <w:sz w:val="24"/>
          <w:szCs w:val="24"/>
          <w:vertAlign w:val="superscript"/>
        </w:rPr>
        <w:t>3</w:t>
      </w:r>
      <w:r w:rsidR="00631B07" w:rsidRPr="00B92E7F">
        <w:rPr>
          <w:rFonts w:ascii="Times New Roman" w:hAnsi="Times New Roman" w:cs="Times New Roman"/>
          <w:b/>
          <w:bCs/>
          <w:sz w:val="24"/>
          <w:szCs w:val="24"/>
        </w:rPr>
        <w:t>.</w:t>
      </w:r>
      <w:r w:rsidR="00631B07" w:rsidRPr="00B92E7F">
        <w:rPr>
          <w:rFonts w:ascii="Times New Roman" w:hAnsi="Times New Roman" w:cs="Times New Roman"/>
          <w:sz w:val="24"/>
          <w:szCs w:val="24"/>
        </w:rPr>
        <w:t xml:space="preserve"> </w:t>
      </w:r>
      <w:r w:rsidR="00A95F85">
        <w:rPr>
          <w:rFonts w:ascii="Times New Roman" w:hAnsi="Times New Roman" w:cs="Times New Roman"/>
          <w:sz w:val="24"/>
          <w:szCs w:val="24"/>
        </w:rPr>
        <w:t>Eelnõug</w:t>
      </w:r>
      <w:r w:rsidR="003E4AEF" w:rsidRPr="00B92E7F">
        <w:rPr>
          <w:rFonts w:ascii="Times New Roman" w:hAnsi="Times New Roman" w:cs="Times New Roman"/>
          <w:sz w:val="24"/>
          <w:szCs w:val="24"/>
        </w:rPr>
        <w:t>a n</w:t>
      </w:r>
      <w:r w:rsidR="007957E2" w:rsidRPr="00B92E7F">
        <w:rPr>
          <w:rFonts w:ascii="Times New Roman" w:hAnsi="Times New Roman" w:cs="Times New Roman"/>
          <w:sz w:val="24"/>
          <w:szCs w:val="24"/>
        </w:rPr>
        <w:t xml:space="preserve">ähakse ette uued </w:t>
      </w:r>
      <w:r w:rsidR="00A95F85">
        <w:rPr>
          <w:rFonts w:ascii="Times New Roman" w:hAnsi="Times New Roman" w:cs="Times New Roman"/>
          <w:sz w:val="24"/>
          <w:szCs w:val="24"/>
        </w:rPr>
        <w:t>nõuded ja kohustused</w:t>
      </w:r>
      <w:r w:rsidR="007957E2" w:rsidRPr="00B92E7F">
        <w:rPr>
          <w:rFonts w:ascii="Times New Roman" w:hAnsi="Times New Roman" w:cs="Times New Roman"/>
          <w:sz w:val="24"/>
          <w:szCs w:val="24"/>
        </w:rPr>
        <w:t>, mis pea</w:t>
      </w:r>
      <w:r w:rsidR="00A95F85">
        <w:rPr>
          <w:rFonts w:ascii="Times New Roman" w:hAnsi="Times New Roman" w:cs="Times New Roman"/>
          <w:sz w:val="24"/>
          <w:szCs w:val="24"/>
        </w:rPr>
        <w:t>vad</w:t>
      </w:r>
      <w:r w:rsidR="007957E2" w:rsidRPr="00B92E7F">
        <w:rPr>
          <w:rFonts w:ascii="Times New Roman" w:hAnsi="Times New Roman" w:cs="Times New Roman"/>
          <w:sz w:val="24"/>
          <w:szCs w:val="24"/>
        </w:rPr>
        <w:t xml:space="preserve"> investeerimisühingu </w:t>
      </w:r>
      <w:proofErr w:type="spellStart"/>
      <w:r w:rsidR="007957E2" w:rsidRPr="00B92E7F">
        <w:rPr>
          <w:rFonts w:ascii="Times New Roman" w:hAnsi="Times New Roman" w:cs="Times New Roman"/>
          <w:sz w:val="24"/>
          <w:szCs w:val="24"/>
        </w:rPr>
        <w:t>sise</w:t>
      </w:r>
      <w:proofErr w:type="spellEnd"/>
      <w:r w:rsidR="007957E2" w:rsidRPr="00B92E7F">
        <w:rPr>
          <w:rFonts w:ascii="Times New Roman" w:hAnsi="Times New Roman" w:cs="Times New Roman"/>
          <w:sz w:val="24"/>
          <w:szCs w:val="24"/>
        </w:rPr>
        <w:t xml:space="preserve">-eeskirjades sisalduma. </w:t>
      </w:r>
    </w:p>
    <w:p w14:paraId="53CE3581" w14:textId="536AC372" w:rsidR="003E4AEF" w:rsidRPr="00B92E7F" w:rsidRDefault="003E4AEF" w:rsidP="00B92E7F">
      <w:pPr>
        <w:spacing w:after="0" w:line="240" w:lineRule="auto"/>
        <w:jc w:val="both"/>
        <w:rPr>
          <w:rFonts w:ascii="Times New Roman" w:hAnsi="Times New Roman" w:cs="Times New Roman"/>
          <w:sz w:val="24"/>
          <w:szCs w:val="24"/>
        </w:rPr>
      </w:pPr>
    </w:p>
    <w:p w14:paraId="2B991CE5" w14:textId="1C6345D4" w:rsidR="003E4AEF" w:rsidRPr="00B92E7F" w:rsidRDefault="007957E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Es</w:t>
      </w:r>
      <w:r w:rsidR="001A0195" w:rsidRPr="00B92E7F">
        <w:rPr>
          <w:rFonts w:ascii="Times New Roman" w:hAnsi="Times New Roman" w:cs="Times New Roman"/>
          <w:sz w:val="24"/>
          <w:szCs w:val="24"/>
        </w:rPr>
        <w:t xml:space="preserve">iteks nähakse </w:t>
      </w:r>
      <w:r w:rsidR="001A0195" w:rsidRPr="00B92E7F">
        <w:rPr>
          <w:rFonts w:ascii="Times New Roman" w:hAnsi="Times New Roman" w:cs="Times New Roman"/>
          <w:b/>
          <w:bCs/>
          <w:sz w:val="24"/>
          <w:szCs w:val="24"/>
        </w:rPr>
        <w:t>punkt 3</w:t>
      </w:r>
      <w:r w:rsidR="001A0195" w:rsidRPr="00B92E7F">
        <w:rPr>
          <w:rFonts w:ascii="Times New Roman" w:hAnsi="Times New Roman" w:cs="Times New Roman"/>
          <w:b/>
          <w:bCs/>
          <w:sz w:val="24"/>
          <w:szCs w:val="24"/>
          <w:vertAlign w:val="superscript"/>
        </w:rPr>
        <w:t>1</w:t>
      </w:r>
      <w:r w:rsidR="001A0195" w:rsidRPr="00B92E7F">
        <w:rPr>
          <w:rFonts w:ascii="Times New Roman" w:hAnsi="Times New Roman" w:cs="Times New Roman"/>
          <w:sz w:val="24"/>
          <w:szCs w:val="24"/>
        </w:rPr>
        <w:t xml:space="preserve"> alusel ette, et </w:t>
      </w:r>
      <w:proofErr w:type="spellStart"/>
      <w:r w:rsidR="001A0195" w:rsidRPr="00B92E7F">
        <w:rPr>
          <w:rFonts w:ascii="Times New Roman" w:hAnsi="Times New Roman" w:cs="Times New Roman"/>
          <w:sz w:val="24"/>
          <w:szCs w:val="24"/>
        </w:rPr>
        <w:t>sise</w:t>
      </w:r>
      <w:proofErr w:type="spellEnd"/>
      <w:r w:rsidR="001A0195" w:rsidRPr="00B92E7F">
        <w:rPr>
          <w:rFonts w:ascii="Times New Roman" w:hAnsi="Times New Roman" w:cs="Times New Roman"/>
          <w:sz w:val="24"/>
          <w:szCs w:val="24"/>
        </w:rPr>
        <w:t>-eeskirjad peavad sisa</w:t>
      </w:r>
      <w:r w:rsidR="008E6110" w:rsidRPr="00B92E7F">
        <w:rPr>
          <w:rFonts w:ascii="Times New Roman" w:hAnsi="Times New Roman" w:cs="Times New Roman"/>
          <w:sz w:val="24"/>
          <w:szCs w:val="24"/>
        </w:rPr>
        <w:t xml:space="preserve">ldama </w:t>
      </w:r>
      <w:r w:rsidR="003E4AEF" w:rsidRPr="00B92E7F">
        <w:rPr>
          <w:rFonts w:ascii="Times New Roman" w:hAnsi="Times New Roman" w:cs="Times New Roman"/>
          <w:sz w:val="24"/>
          <w:szCs w:val="24"/>
        </w:rPr>
        <w:t>investeerimisühingu juhtide ja töötajate tasustamise põhimõtte</w:t>
      </w:r>
      <w:r w:rsidR="009539FE" w:rsidRPr="00B92E7F">
        <w:rPr>
          <w:rFonts w:ascii="Times New Roman" w:hAnsi="Times New Roman" w:cs="Times New Roman"/>
          <w:sz w:val="24"/>
          <w:szCs w:val="24"/>
        </w:rPr>
        <w:t>i</w:t>
      </w:r>
      <w:r w:rsidR="003E4AEF" w:rsidRPr="00B92E7F">
        <w:rPr>
          <w:rFonts w:ascii="Times New Roman" w:hAnsi="Times New Roman" w:cs="Times New Roman"/>
          <w:sz w:val="24"/>
          <w:szCs w:val="24"/>
        </w:rPr>
        <w:t>d</w:t>
      </w:r>
      <w:r w:rsidR="00C7552E" w:rsidRPr="00B92E7F">
        <w:rPr>
          <w:rFonts w:ascii="Times New Roman" w:hAnsi="Times New Roman" w:cs="Times New Roman"/>
          <w:sz w:val="24"/>
          <w:szCs w:val="24"/>
        </w:rPr>
        <w:t>, sealhulgas mis puudutab tulemustasusid</w:t>
      </w:r>
      <w:r w:rsidR="00EE2052" w:rsidRPr="00B92E7F">
        <w:rPr>
          <w:rFonts w:ascii="Times New Roman" w:hAnsi="Times New Roman" w:cs="Times New Roman"/>
          <w:sz w:val="24"/>
          <w:szCs w:val="24"/>
        </w:rPr>
        <w:t>. Ning seda sellisel k</w:t>
      </w:r>
      <w:r w:rsidR="003739AE" w:rsidRPr="00B92E7F">
        <w:rPr>
          <w:rFonts w:ascii="Times New Roman" w:hAnsi="Times New Roman" w:cs="Times New Roman"/>
          <w:sz w:val="24"/>
          <w:szCs w:val="24"/>
        </w:rPr>
        <w:t>ujul</w:t>
      </w:r>
      <w:r w:rsidR="003E4AEF" w:rsidRPr="00B92E7F">
        <w:rPr>
          <w:rFonts w:ascii="Times New Roman" w:hAnsi="Times New Roman" w:cs="Times New Roman"/>
          <w:sz w:val="24"/>
          <w:szCs w:val="24"/>
        </w:rPr>
        <w:t xml:space="preserve">, mis </w:t>
      </w:r>
      <w:r w:rsidR="003739AE" w:rsidRPr="00B92E7F">
        <w:rPr>
          <w:rFonts w:ascii="Times New Roman" w:hAnsi="Times New Roman" w:cs="Times New Roman"/>
          <w:sz w:val="24"/>
          <w:szCs w:val="24"/>
        </w:rPr>
        <w:t>peavad olema ka</w:t>
      </w:r>
      <w:r w:rsidR="003E4AEF" w:rsidRPr="00B92E7F">
        <w:rPr>
          <w:rFonts w:ascii="Times New Roman" w:hAnsi="Times New Roman" w:cs="Times New Roman"/>
          <w:sz w:val="24"/>
          <w:szCs w:val="24"/>
        </w:rPr>
        <w:t xml:space="preserve"> kooskõlas usaldusväärse ja tõhusa riskijuhtimisega</w:t>
      </w:r>
      <w:r w:rsidR="00C7552E" w:rsidRPr="00B92E7F">
        <w:rPr>
          <w:rFonts w:ascii="Times New Roman" w:hAnsi="Times New Roman" w:cs="Times New Roman"/>
          <w:sz w:val="24"/>
          <w:szCs w:val="24"/>
        </w:rPr>
        <w:t>. Seejuures tuleb</w:t>
      </w:r>
      <w:r w:rsidR="003E4AEF" w:rsidRPr="00B92E7F">
        <w:rPr>
          <w:rFonts w:ascii="Times New Roman" w:hAnsi="Times New Roman" w:cs="Times New Roman"/>
          <w:sz w:val="24"/>
          <w:szCs w:val="24"/>
        </w:rPr>
        <w:t xml:space="preserve"> arvestad</w:t>
      </w:r>
      <w:r w:rsidR="00C7552E" w:rsidRPr="00B92E7F">
        <w:rPr>
          <w:rFonts w:ascii="Times New Roman" w:hAnsi="Times New Roman" w:cs="Times New Roman"/>
          <w:sz w:val="24"/>
          <w:szCs w:val="24"/>
        </w:rPr>
        <w:t>a</w:t>
      </w:r>
      <w:r w:rsidR="003E4AEF" w:rsidRPr="00B92E7F">
        <w:rPr>
          <w:rFonts w:ascii="Times New Roman" w:hAnsi="Times New Roman" w:cs="Times New Roman"/>
          <w:sz w:val="24"/>
          <w:szCs w:val="24"/>
        </w:rPr>
        <w:t xml:space="preserve"> </w:t>
      </w:r>
      <w:r w:rsidR="00C7552E" w:rsidRPr="00B92E7F">
        <w:rPr>
          <w:rFonts w:ascii="Times New Roman" w:hAnsi="Times New Roman" w:cs="Times New Roman"/>
          <w:sz w:val="24"/>
          <w:szCs w:val="24"/>
        </w:rPr>
        <w:t xml:space="preserve">ka </w:t>
      </w:r>
      <w:r w:rsidR="003E4AEF" w:rsidRPr="00B92E7F">
        <w:rPr>
          <w:rFonts w:ascii="Times New Roman" w:hAnsi="Times New Roman" w:cs="Times New Roman"/>
          <w:sz w:val="24"/>
          <w:szCs w:val="24"/>
        </w:rPr>
        <w:t xml:space="preserve"> investeerimisühingu riskiisu seoses </w:t>
      </w:r>
      <w:r w:rsidR="00C7552E" w:rsidRPr="00B92E7F">
        <w:rPr>
          <w:rFonts w:ascii="Times New Roman" w:hAnsi="Times New Roman" w:cs="Times New Roman"/>
          <w:sz w:val="24"/>
          <w:szCs w:val="24"/>
        </w:rPr>
        <w:t xml:space="preserve">ESG </w:t>
      </w:r>
      <w:r w:rsidR="003E4AEF" w:rsidRPr="00B92E7F">
        <w:rPr>
          <w:rFonts w:ascii="Times New Roman" w:hAnsi="Times New Roman" w:cs="Times New Roman"/>
          <w:sz w:val="24"/>
          <w:szCs w:val="24"/>
        </w:rPr>
        <w:t>riskidega</w:t>
      </w:r>
      <w:r w:rsidR="00C7552E" w:rsidRPr="00B92E7F">
        <w:rPr>
          <w:rFonts w:ascii="Times New Roman" w:hAnsi="Times New Roman" w:cs="Times New Roman"/>
          <w:sz w:val="24"/>
          <w:szCs w:val="24"/>
        </w:rPr>
        <w:t>.</w:t>
      </w:r>
    </w:p>
    <w:p w14:paraId="2BD5E188" w14:textId="49520D56" w:rsidR="5451066A" w:rsidRPr="00B92E7F" w:rsidRDefault="5451066A" w:rsidP="00B92E7F">
      <w:pPr>
        <w:spacing w:after="0" w:line="240" w:lineRule="auto"/>
        <w:jc w:val="both"/>
        <w:rPr>
          <w:rFonts w:ascii="Times New Roman" w:hAnsi="Times New Roman" w:cs="Times New Roman"/>
          <w:sz w:val="24"/>
          <w:szCs w:val="24"/>
        </w:rPr>
      </w:pPr>
    </w:p>
    <w:p w14:paraId="2BF636F6" w14:textId="5140014D" w:rsidR="003E4AEF" w:rsidRPr="00B92E7F" w:rsidRDefault="002A175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Teiseks nähakse uue </w:t>
      </w:r>
      <w:r w:rsidRPr="00B92E7F">
        <w:rPr>
          <w:rFonts w:ascii="Times New Roman" w:hAnsi="Times New Roman" w:cs="Times New Roman"/>
          <w:b/>
          <w:bCs/>
          <w:sz w:val="24"/>
          <w:szCs w:val="24"/>
        </w:rPr>
        <w:t>punkti 3</w:t>
      </w:r>
      <w:r w:rsidRPr="00B92E7F">
        <w:rPr>
          <w:rFonts w:ascii="Times New Roman" w:hAnsi="Times New Roman" w:cs="Times New Roman"/>
          <w:b/>
          <w:bCs/>
          <w:sz w:val="24"/>
          <w:szCs w:val="24"/>
          <w:vertAlign w:val="superscript"/>
        </w:rPr>
        <w:t>2</w:t>
      </w:r>
      <w:r w:rsidRPr="00B92E7F">
        <w:rPr>
          <w:rFonts w:ascii="Times New Roman" w:hAnsi="Times New Roman" w:cs="Times New Roman"/>
          <w:sz w:val="24"/>
          <w:szCs w:val="24"/>
        </w:rPr>
        <w:t xml:space="preserve"> näol ette, et </w:t>
      </w:r>
      <w:proofErr w:type="spellStart"/>
      <w:r w:rsidRPr="00B92E7F">
        <w:rPr>
          <w:rFonts w:ascii="Times New Roman" w:hAnsi="Times New Roman" w:cs="Times New Roman"/>
          <w:sz w:val="24"/>
          <w:szCs w:val="24"/>
        </w:rPr>
        <w:t>sise</w:t>
      </w:r>
      <w:proofErr w:type="spellEnd"/>
      <w:r w:rsidRPr="00B92E7F">
        <w:rPr>
          <w:rFonts w:ascii="Times New Roman" w:hAnsi="Times New Roman" w:cs="Times New Roman"/>
          <w:sz w:val="24"/>
          <w:szCs w:val="24"/>
        </w:rPr>
        <w:t xml:space="preserve">-eeskirjades peab sisalduma </w:t>
      </w:r>
      <w:r w:rsidR="0011455B" w:rsidRPr="00B92E7F">
        <w:rPr>
          <w:rFonts w:ascii="Times New Roman" w:hAnsi="Times New Roman" w:cs="Times New Roman"/>
          <w:sz w:val="24"/>
          <w:szCs w:val="24"/>
        </w:rPr>
        <w:t xml:space="preserve">see, et kuidas hinnatakse juhtide (nii nõukogu kui juhatuse liikmete) ja </w:t>
      </w:r>
      <w:r w:rsidR="003E4AEF" w:rsidRPr="00B92E7F">
        <w:rPr>
          <w:rFonts w:ascii="Times New Roman" w:hAnsi="Times New Roman" w:cs="Times New Roman"/>
          <w:sz w:val="24"/>
          <w:szCs w:val="24"/>
        </w:rPr>
        <w:t>võtmeisikute</w:t>
      </w:r>
      <w:r w:rsidR="0011455B" w:rsidRPr="00B92E7F">
        <w:rPr>
          <w:rFonts w:ascii="Times New Roman" w:hAnsi="Times New Roman" w:cs="Times New Roman"/>
          <w:sz w:val="24"/>
          <w:szCs w:val="24"/>
        </w:rPr>
        <w:t xml:space="preserve"> (näiteks finantsjuhi)</w:t>
      </w:r>
      <w:r w:rsidR="003E4AEF" w:rsidRPr="00B92E7F">
        <w:rPr>
          <w:rFonts w:ascii="Times New Roman" w:hAnsi="Times New Roman" w:cs="Times New Roman"/>
          <w:sz w:val="24"/>
          <w:szCs w:val="24"/>
        </w:rPr>
        <w:t xml:space="preserve"> sobivus</w:t>
      </w:r>
      <w:r w:rsidR="0011455B" w:rsidRPr="00B92E7F">
        <w:rPr>
          <w:rFonts w:ascii="Times New Roman" w:hAnsi="Times New Roman" w:cs="Times New Roman"/>
          <w:sz w:val="24"/>
          <w:szCs w:val="24"/>
        </w:rPr>
        <w:t>t oma ametikohtadele.</w:t>
      </w:r>
    </w:p>
    <w:p w14:paraId="485DB167" w14:textId="34B8D464" w:rsidR="5451066A" w:rsidRPr="00B92E7F" w:rsidRDefault="5451066A" w:rsidP="00B92E7F">
      <w:pPr>
        <w:spacing w:after="0" w:line="240" w:lineRule="auto"/>
        <w:jc w:val="both"/>
        <w:rPr>
          <w:rFonts w:ascii="Times New Roman" w:hAnsi="Times New Roman" w:cs="Times New Roman"/>
          <w:sz w:val="24"/>
          <w:szCs w:val="24"/>
        </w:rPr>
      </w:pPr>
    </w:p>
    <w:p w14:paraId="4F576B1C" w14:textId="5B8F5DE1" w:rsidR="00631B07" w:rsidRPr="00B92E7F" w:rsidRDefault="0011455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Kolmandaks nähakse </w:t>
      </w:r>
      <w:r w:rsidR="00C4195C" w:rsidRPr="00B92E7F">
        <w:rPr>
          <w:rFonts w:ascii="Times New Roman" w:hAnsi="Times New Roman" w:cs="Times New Roman"/>
          <w:sz w:val="24"/>
          <w:szCs w:val="24"/>
        </w:rPr>
        <w:t xml:space="preserve">uue </w:t>
      </w:r>
      <w:r w:rsidR="00C4195C" w:rsidRPr="00B92E7F">
        <w:rPr>
          <w:rFonts w:ascii="Times New Roman" w:hAnsi="Times New Roman" w:cs="Times New Roman"/>
          <w:b/>
          <w:bCs/>
          <w:sz w:val="24"/>
          <w:szCs w:val="24"/>
        </w:rPr>
        <w:t>punkt 3</w:t>
      </w:r>
      <w:r w:rsidR="00C4195C" w:rsidRPr="00B92E7F">
        <w:rPr>
          <w:rFonts w:ascii="Times New Roman" w:hAnsi="Times New Roman" w:cs="Times New Roman"/>
          <w:b/>
          <w:bCs/>
          <w:sz w:val="24"/>
          <w:szCs w:val="24"/>
          <w:vertAlign w:val="superscript"/>
        </w:rPr>
        <w:t>3</w:t>
      </w:r>
      <w:r w:rsidR="00C4195C" w:rsidRPr="00B92E7F">
        <w:rPr>
          <w:rFonts w:ascii="Times New Roman" w:hAnsi="Times New Roman" w:cs="Times New Roman"/>
          <w:sz w:val="24"/>
          <w:szCs w:val="24"/>
        </w:rPr>
        <w:t xml:space="preserve"> alusel ette</w:t>
      </w:r>
      <w:r w:rsidR="00132826" w:rsidRPr="00B92E7F">
        <w:rPr>
          <w:rFonts w:ascii="Times New Roman" w:hAnsi="Times New Roman" w:cs="Times New Roman"/>
          <w:sz w:val="24"/>
          <w:szCs w:val="24"/>
        </w:rPr>
        <w:t xml:space="preserve"> see, et </w:t>
      </w:r>
      <w:proofErr w:type="spellStart"/>
      <w:r w:rsidR="00132826" w:rsidRPr="00B92E7F">
        <w:rPr>
          <w:rFonts w:ascii="Times New Roman" w:hAnsi="Times New Roman" w:cs="Times New Roman"/>
          <w:sz w:val="24"/>
          <w:szCs w:val="24"/>
        </w:rPr>
        <w:t>sise</w:t>
      </w:r>
      <w:proofErr w:type="spellEnd"/>
      <w:r w:rsidR="00132826" w:rsidRPr="00B92E7F">
        <w:rPr>
          <w:rFonts w:ascii="Times New Roman" w:hAnsi="Times New Roman" w:cs="Times New Roman"/>
          <w:sz w:val="24"/>
          <w:szCs w:val="24"/>
        </w:rPr>
        <w:t xml:space="preserve">-kirjad peavad </w:t>
      </w:r>
      <w:r w:rsidR="00946C26" w:rsidRPr="00B92E7F">
        <w:rPr>
          <w:rFonts w:ascii="Times New Roman" w:hAnsi="Times New Roman" w:cs="Times New Roman"/>
          <w:sz w:val="24"/>
          <w:szCs w:val="24"/>
        </w:rPr>
        <w:t xml:space="preserve">kehtestama ka </w:t>
      </w:r>
      <w:r w:rsidR="003E4AEF" w:rsidRPr="00B92E7F">
        <w:rPr>
          <w:rFonts w:ascii="Times New Roman" w:hAnsi="Times New Roman" w:cs="Times New Roman"/>
          <w:sz w:val="24"/>
          <w:szCs w:val="24"/>
        </w:rPr>
        <w:t>võrgu- ja infosüsteemide taristu kor</w:t>
      </w:r>
      <w:r w:rsidR="00D92790" w:rsidRPr="00B92E7F">
        <w:rPr>
          <w:rFonts w:ascii="Times New Roman" w:hAnsi="Times New Roman" w:cs="Times New Roman"/>
          <w:sz w:val="24"/>
          <w:szCs w:val="24"/>
        </w:rPr>
        <w:t>r</w:t>
      </w:r>
      <w:r w:rsidR="003E4AEF" w:rsidRPr="00B92E7F">
        <w:rPr>
          <w:rFonts w:ascii="Times New Roman" w:hAnsi="Times New Roman" w:cs="Times New Roman"/>
          <w:sz w:val="24"/>
          <w:szCs w:val="24"/>
        </w:rPr>
        <w:t>a, mis luuakse ja mida juhitakse vastavalt</w:t>
      </w:r>
      <w:r w:rsidR="00D92790" w:rsidRPr="00B92E7F">
        <w:rPr>
          <w:rFonts w:ascii="Times New Roman" w:hAnsi="Times New Roman" w:cs="Times New Roman"/>
          <w:sz w:val="24"/>
          <w:szCs w:val="24"/>
        </w:rPr>
        <w:t xml:space="preserve"> D</w:t>
      </w:r>
      <w:r w:rsidR="1AE4739D" w:rsidRPr="00B92E7F">
        <w:rPr>
          <w:rFonts w:ascii="Times New Roman" w:hAnsi="Times New Roman" w:cs="Times New Roman"/>
          <w:sz w:val="24"/>
          <w:szCs w:val="24"/>
        </w:rPr>
        <w:t>O</w:t>
      </w:r>
      <w:r w:rsidR="00D92790" w:rsidRPr="00B92E7F">
        <w:rPr>
          <w:rFonts w:ascii="Times New Roman" w:hAnsi="Times New Roman" w:cs="Times New Roman"/>
          <w:sz w:val="24"/>
          <w:szCs w:val="24"/>
        </w:rPr>
        <w:t>RA määrusele.</w:t>
      </w:r>
    </w:p>
    <w:p w14:paraId="4B1B9460" w14:textId="77777777" w:rsidR="002A303D" w:rsidRPr="00B92E7F" w:rsidRDefault="002A303D" w:rsidP="00B92E7F">
      <w:pPr>
        <w:spacing w:after="0" w:line="240" w:lineRule="auto"/>
        <w:jc w:val="both"/>
        <w:rPr>
          <w:rFonts w:ascii="Times New Roman" w:hAnsi="Times New Roman" w:cs="Times New Roman"/>
          <w:sz w:val="24"/>
          <w:szCs w:val="24"/>
        </w:rPr>
      </w:pPr>
    </w:p>
    <w:p w14:paraId="454D8121" w14:textId="09F330EB" w:rsidR="002A303D" w:rsidRPr="00B92E7F" w:rsidRDefault="002A303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w:t>
      </w:r>
      <w:r w:rsidR="7A4B5B0D" w:rsidRPr="00B92E7F">
        <w:rPr>
          <w:rFonts w:ascii="Times New Roman" w:hAnsi="Times New Roman" w:cs="Times New Roman"/>
          <w:b/>
          <w:bCs/>
          <w:sz w:val="24"/>
          <w:szCs w:val="24"/>
        </w:rPr>
        <w:t xml:space="preserve"> </w:t>
      </w:r>
      <w:r w:rsidRPr="00B92E7F">
        <w:rPr>
          <w:rFonts w:ascii="Times New Roman" w:hAnsi="Times New Roman" w:cs="Times New Roman"/>
          <w:b/>
          <w:bCs/>
          <w:sz w:val="24"/>
          <w:szCs w:val="24"/>
        </w:rPr>
        <w:t xml:space="preserve">täiendamine lõikega 4. </w:t>
      </w:r>
      <w:r w:rsidR="00A95F85">
        <w:rPr>
          <w:rFonts w:ascii="Times New Roman" w:hAnsi="Times New Roman" w:cs="Times New Roman"/>
          <w:sz w:val="24"/>
          <w:szCs w:val="24"/>
        </w:rPr>
        <w:t>T</w:t>
      </w:r>
      <w:r w:rsidR="005C293C" w:rsidRPr="00B92E7F">
        <w:rPr>
          <w:rFonts w:ascii="Times New Roman" w:hAnsi="Times New Roman" w:cs="Times New Roman"/>
          <w:sz w:val="24"/>
          <w:szCs w:val="24"/>
        </w:rPr>
        <w:t>äiendusega viidatakse eelmise</w:t>
      </w:r>
      <w:r w:rsidRPr="00B92E7F">
        <w:rPr>
          <w:rFonts w:ascii="Times New Roman" w:hAnsi="Times New Roman" w:cs="Times New Roman"/>
          <w:sz w:val="24"/>
          <w:szCs w:val="24"/>
        </w:rPr>
        <w:t xml:space="preserve"> lõike 3 punkti</w:t>
      </w:r>
      <w:r w:rsidR="005C293C" w:rsidRPr="00B92E7F">
        <w:rPr>
          <w:rFonts w:ascii="Times New Roman" w:hAnsi="Times New Roman" w:cs="Times New Roman"/>
          <w:sz w:val="24"/>
          <w:szCs w:val="24"/>
        </w:rPr>
        <w:t>le</w:t>
      </w:r>
      <w:r w:rsidRPr="00B92E7F">
        <w:rPr>
          <w:rFonts w:ascii="Times New Roman" w:hAnsi="Times New Roman" w:cs="Times New Roman"/>
          <w:sz w:val="24"/>
          <w:szCs w:val="24"/>
        </w:rPr>
        <w:t xml:space="preserve"> 3</w:t>
      </w:r>
      <w:r w:rsidRPr="00B92E7F">
        <w:rPr>
          <w:rFonts w:ascii="Times New Roman" w:hAnsi="Times New Roman" w:cs="Times New Roman"/>
          <w:sz w:val="24"/>
          <w:szCs w:val="24"/>
          <w:vertAlign w:val="superscript"/>
        </w:rPr>
        <w:t>1</w:t>
      </w:r>
      <w:r w:rsidR="005C293C" w:rsidRPr="00B92E7F">
        <w:rPr>
          <w:rFonts w:ascii="Times New Roman" w:hAnsi="Times New Roman" w:cs="Times New Roman"/>
          <w:sz w:val="24"/>
          <w:szCs w:val="24"/>
        </w:rPr>
        <w:t xml:space="preserve">, mis käsitleb juhtide ja töötajate tasustamise põhimõtteid. </w:t>
      </w:r>
      <w:r w:rsidR="00A95F85">
        <w:rPr>
          <w:rFonts w:ascii="Times New Roman" w:hAnsi="Times New Roman" w:cs="Times New Roman"/>
          <w:sz w:val="24"/>
          <w:szCs w:val="24"/>
        </w:rPr>
        <w:t>Lõikega</w:t>
      </w:r>
      <w:r w:rsidR="005C293C" w:rsidRPr="00B92E7F">
        <w:rPr>
          <w:rFonts w:ascii="Times New Roman" w:hAnsi="Times New Roman" w:cs="Times New Roman"/>
          <w:sz w:val="24"/>
          <w:szCs w:val="24"/>
        </w:rPr>
        <w:t xml:space="preserve"> 4 nähakse ette, et vastavad</w:t>
      </w:r>
      <w:r w:rsidRPr="00B92E7F">
        <w:rPr>
          <w:rFonts w:ascii="Times New Roman" w:hAnsi="Times New Roman" w:cs="Times New Roman"/>
          <w:sz w:val="24"/>
          <w:szCs w:val="24"/>
        </w:rPr>
        <w:t xml:space="preserve"> põhimõtted peavad olema sooneutraalsed.</w:t>
      </w:r>
      <w:r w:rsidR="00A37C5F" w:rsidRPr="00B92E7F">
        <w:rPr>
          <w:rFonts w:ascii="Times New Roman" w:hAnsi="Times New Roman" w:cs="Times New Roman"/>
          <w:sz w:val="24"/>
          <w:szCs w:val="24"/>
        </w:rPr>
        <w:t xml:space="preserve"> See nõue põhineb CRD VI artikli 74</w:t>
      </w:r>
      <w:r w:rsidR="4D95967F" w:rsidRPr="00B92E7F">
        <w:rPr>
          <w:rFonts w:ascii="Times New Roman" w:hAnsi="Times New Roman" w:cs="Times New Roman"/>
          <w:sz w:val="24"/>
          <w:szCs w:val="24"/>
        </w:rPr>
        <w:t xml:space="preserve"> lõike </w:t>
      </w:r>
      <w:r w:rsidR="00A37C5F" w:rsidRPr="00B92E7F">
        <w:rPr>
          <w:rFonts w:ascii="Times New Roman" w:hAnsi="Times New Roman" w:cs="Times New Roman"/>
          <w:sz w:val="24"/>
          <w:szCs w:val="24"/>
        </w:rPr>
        <w:t>1 teisel alalõikel.</w:t>
      </w:r>
    </w:p>
    <w:p w14:paraId="0104F230" w14:textId="6DE9BC5D" w:rsidR="5451066A" w:rsidRPr="00B92E7F" w:rsidRDefault="5451066A" w:rsidP="00B92E7F">
      <w:pPr>
        <w:spacing w:after="0" w:line="240" w:lineRule="auto"/>
        <w:jc w:val="both"/>
        <w:rPr>
          <w:rFonts w:ascii="Times New Roman" w:hAnsi="Times New Roman" w:cs="Times New Roman"/>
          <w:sz w:val="24"/>
          <w:szCs w:val="24"/>
        </w:rPr>
      </w:pPr>
    </w:p>
    <w:p w14:paraId="52B54F5A" w14:textId="14E9C33B" w:rsidR="4E5F429F" w:rsidRPr="00B92E7F" w:rsidRDefault="4E5F429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82</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82</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reguleerib investeerimisühingu sisemise kapitali ja likviidsuse piisamise hindamise protsessi.</w:t>
      </w:r>
    </w:p>
    <w:p w14:paraId="50C9202F" w14:textId="7A53A15B" w:rsidR="003F525F" w:rsidRPr="00B92E7F" w:rsidRDefault="003F525F" w:rsidP="00B92E7F">
      <w:pPr>
        <w:spacing w:after="0" w:line="240" w:lineRule="auto"/>
        <w:jc w:val="both"/>
        <w:rPr>
          <w:rFonts w:ascii="Times New Roman" w:hAnsi="Times New Roman" w:cs="Times New Roman"/>
          <w:sz w:val="24"/>
          <w:szCs w:val="24"/>
        </w:rPr>
      </w:pPr>
    </w:p>
    <w:p w14:paraId="2E44E845" w14:textId="6B438533" w:rsidR="003F525F" w:rsidRPr="00B92E7F" w:rsidRDefault="4E5F429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003F525F" w:rsidRPr="00B92E7F">
        <w:rPr>
          <w:rFonts w:ascii="Times New Roman" w:hAnsi="Times New Roman" w:cs="Times New Roman"/>
          <w:b/>
          <w:bCs/>
          <w:sz w:val="24"/>
          <w:szCs w:val="24"/>
        </w:rPr>
        <w:t>õike 1 täiendamine teise lausega.</w:t>
      </w:r>
      <w:r w:rsidR="003F525F" w:rsidRPr="00B92E7F">
        <w:rPr>
          <w:rFonts w:ascii="Times New Roman" w:hAnsi="Times New Roman" w:cs="Times New Roman"/>
          <w:sz w:val="24"/>
          <w:szCs w:val="24"/>
        </w:rPr>
        <w:t xml:space="preserve"> </w:t>
      </w:r>
      <w:r w:rsidR="00E71A89" w:rsidRPr="00B92E7F">
        <w:rPr>
          <w:rFonts w:ascii="Times New Roman" w:hAnsi="Times New Roman" w:cs="Times New Roman"/>
          <w:sz w:val="24"/>
          <w:szCs w:val="24"/>
        </w:rPr>
        <w:t>Kehtiv VPTS § 82</w:t>
      </w:r>
      <w:r w:rsidR="00E71A89" w:rsidRPr="00B92E7F">
        <w:rPr>
          <w:rFonts w:ascii="Times New Roman" w:hAnsi="Times New Roman" w:cs="Times New Roman"/>
          <w:sz w:val="24"/>
          <w:szCs w:val="24"/>
          <w:vertAlign w:val="superscript"/>
        </w:rPr>
        <w:t>2</w:t>
      </w:r>
      <w:r w:rsidR="00E71A89" w:rsidRPr="00B92E7F">
        <w:rPr>
          <w:rFonts w:ascii="Times New Roman" w:hAnsi="Times New Roman" w:cs="Times New Roman"/>
          <w:sz w:val="24"/>
          <w:szCs w:val="24"/>
        </w:rPr>
        <w:t xml:space="preserve"> näeb ette investeerimisühingu sisemise kapitali ja likviidsuse piisavuse hindamise protsessi. Selle lõige 1 sätestab, et investeerimisühingu kõik olulised riskid peavad olema igal hetkel adekvaatselt kaetud omavahenditega. Muudatusega lisatakse lõikesse 1 uus lause, mille kohaselt peab i</w:t>
      </w:r>
      <w:r w:rsidR="003F525F" w:rsidRPr="00B92E7F">
        <w:rPr>
          <w:rFonts w:ascii="Times New Roman" w:hAnsi="Times New Roman" w:cs="Times New Roman"/>
          <w:sz w:val="24"/>
          <w:szCs w:val="24"/>
        </w:rPr>
        <w:t xml:space="preserve">nvesteerimisühing võtma </w:t>
      </w:r>
      <w:r w:rsidR="00E71A89" w:rsidRPr="00B92E7F">
        <w:rPr>
          <w:rFonts w:ascii="Times New Roman" w:hAnsi="Times New Roman" w:cs="Times New Roman"/>
          <w:sz w:val="24"/>
          <w:szCs w:val="24"/>
        </w:rPr>
        <w:t xml:space="preserve">ESG </w:t>
      </w:r>
      <w:r w:rsidR="003F525F" w:rsidRPr="00B92E7F">
        <w:rPr>
          <w:rFonts w:ascii="Times New Roman" w:hAnsi="Times New Roman" w:cs="Times New Roman"/>
          <w:sz w:val="24"/>
          <w:szCs w:val="24"/>
        </w:rPr>
        <w:t>riskide katmisel arvesse lühi-, kesk- ja pikaajalist perspektiivi.</w:t>
      </w:r>
      <w:r w:rsidR="00E71A89" w:rsidRPr="00B92E7F">
        <w:rPr>
          <w:rFonts w:ascii="Times New Roman" w:hAnsi="Times New Roman" w:cs="Times New Roman"/>
          <w:sz w:val="24"/>
          <w:szCs w:val="24"/>
        </w:rPr>
        <w:t xml:space="preserve"> Muudatus põhineb CRD</w:t>
      </w:r>
      <w:r w:rsidR="00BC0D99" w:rsidRPr="00B92E7F">
        <w:rPr>
          <w:rFonts w:ascii="Times New Roman" w:hAnsi="Times New Roman" w:cs="Times New Roman"/>
          <w:sz w:val="24"/>
          <w:szCs w:val="24"/>
        </w:rPr>
        <w:t xml:space="preserve"> VI</w:t>
      </w:r>
      <w:r w:rsidR="00E71A89" w:rsidRPr="00B92E7F">
        <w:rPr>
          <w:rFonts w:ascii="Times New Roman" w:hAnsi="Times New Roman" w:cs="Times New Roman"/>
          <w:sz w:val="24"/>
          <w:szCs w:val="24"/>
        </w:rPr>
        <w:t xml:space="preserve"> artikli</w:t>
      </w:r>
      <w:r w:rsidR="00BC0D99" w:rsidRPr="00B92E7F">
        <w:rPr>
          <w:rFonts w:ascii="Times New Roman" w:hAnsi="Times New Roman" w:cs="Times New Roman"/>
          <w:sz w:val="24"/>
          <w:szCs w:val="24"/>
        </w:rPr>
        <w:t xml:space="preserve"> 73</w:t>
      </w:r>
      <w:r w:rsidR="4EF88782" w:rsidRPr="00B92E7F">
        <w:rPr>
          <w:rFonts w:ascii="Times New Roman" w:hAnsi="Times New Roman" w:cs="Times New Roman"/>
          <w:sz w:val="24"/>
          <w:szCs w:val="24"/>
        </w:rPr>
        <w:t xml:space="preserve"> lõike </w:t>
      </w:r>
      <w:r w:rsidR="00BC0D99" w:rsidRPr="00B92E7F">
        <w:rPr>
          <w:rFonts w:ascii="Times New Roman" w:hAnsi="Times New Roman" w:cs="Times New Roman"/>
          <w:sz w:val="24"/>
          <w:szCs w:val="24"/>
        </w:rPr>
        <w:t>1</w:t>
      </w:r>
      <w:r w:rsidR="6FF0D2F1" w:rsidRPr="00B92E7F">
        <w:rPr>
          <w:rFonts w:ascii="Times New Roman" w:hAnsi="Times New Roman" w:cs="Times New Roman"/>
          <w:sz w:val="24"/>
          <w:szCs w:val="24"/>
        </w:rPr>
        <w:t xml:space="preserve"> </w:t>
      </w:r>
      <w:r w:rsidR="00BC0D99" w:rsidRPr="00B92E7F">
        <w:rPr>
          <w:rFonts w:ascii="Times New Roman" w:hAnsi="Times New Roman" w:cs="Times New Roman"/>
          <w:sz w:val="24"/>
          <w:szCs w:val="24"/>
        </w:rPr>
        <w:t>teisel lausel.</w:t>
      </w:r>
    </w:p>
    <w:p w14:paraId="1FFB4294" w14:textId="77777777" w:rsidR="00E209C6" w:rsidRPr="00B92E7F" w:rsidRDefault="00E209C6" w:rsidP="00B92E7F">
      <w:pPr>
        <w:spacing w:after="0" w:line="240" w:lineRule="auto"/>
        <w:jc w:val="both"/>
        <w:rPr>
          <w:rFonts w:ascii="Times New Roman" w:hAnsi="Times New Roman" w:cs="Times New Roman"/>
          <w:sz w:val="24"/>
          <w:szCs w:val="24"/>
        </w:rPr>
      </w:pPr>
    </w:p>
    <w:p w14:paraId="0980A399" w14:textId="235E8BBA" w:rsidR="00C806CA" w:rsidRPr="00B92E7F" w:rsidRDefault="00C806C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w:t>
      </w:r>
      <w:r w:rsidR="37926CBF" w:rsidRPr="00B92E7F">
        <w:rPr>
          <w:rFonts w:ascii="Times New Roman" w:hAnsi="Times New Roman" w:cs="Times New Roman"/>
          <w:b/>
          <w:bCs/>
          <w:sz w:val="24"/>
          <w:szCs w:val="24"/>
        </w:rPr>
        <w:t>3</w:t>
      </w:r>
      <w:r w:rsidRPr="00B92E7F">
        <w:rPr>
          <w:rFonts w:ascii="Times New Roman" w:hAnsi="Times New Roman" w:cs="Times New Roman"/>
          <w:b/>
          <w:bCs/>
          <w:sz w:val="24"/>
          <w:szCs w:val="24"/>
        </w:rPr>
        <w:t xml:space="preserve">. </w:t>
      </w:r>
      <w:r w:rsidR="00720C24" w:rsidRPr="00B92E7F">
        <w:rPr>
          <w:rFonts w:ascii="Times New Roman" w:hAnsi="Times New Roman" w:cs="Times New Roman"/>
          <w:sz w:val="24"/>
          <w:szCs w:val="24"/>
        </w:rPr>
        <w:t xml:space="preserve">Kehtiv § 83 </w:t>
      </w:r>
      <w:r w:rsidR="2CDBCD1C" w:rsidRPr="00B92E7F">
        <w:rPr>
          <w:rFonts w:ascii="Times New Roman" w:hAnsi="Times New Roman" w:cs="Times New Roman"/>
          <w:sz w:val="24"/>
          <w:szCs w:val="24"/>
        </w:rPr>
        <w:t>sätestab nõuded investeerimisühingu sisekontrolli süsteemile.</w:t>
      </w:r>
    </w:p>
    <w:p w14:paraId="79E01A0B" w14:textId="51FC05CA" w:rsidR="00C806CA" w:rsidRPr="00B92E7F" w:rsidRDefault="00C806CA" w:rsidP="00B92E7F">
      <w:pPr>
        <w:spacing w:after="0" w:line="240" w:lineRule="auto"/>
        <w:jc w:val="both"/>
        <w:rPr>
          <w:rFonts w:ascii="Times New Roman" w:hAnsi="Times New Roman" w:cs="Times New Roman"/>
          <w:sz w:val="24"/>
          <w:szCs w:val="24"/>
        </w:rPr>
      </w:pPr>
    </w:p>
    <w:p w14:paraId="18459B52" w14:textId="0C5637DB" w:rsidR="00C806CA" w:rsidRPr="00B92E7F" w:rsidRDefault="2CDBCD1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Paragrahv 83 </w:t>
      </w:r>
      <w:r w:rsidR="00720C24" w:rsidRPr="00B92E7F">
        <w:rPr>
          <w:rFonts w:ascii="Times New Roman" w:hAnsi="Times New Roman" w:cs="Times New Roman"/>
          <w:sz w:val="24"/>
          <w:szCs w:val="24"/>
        </w:rPr>
        <w:t xml:space="preserve">sätestab üsna lakooniliselt, et investeerimisühingus peab toimima piisav sisekontrolli süsteem, mille eesmärk on tagada tema tegevuse vastavus kehtivatele eeskirjadele </w:t>
      </w:r>
      <w:r w:rsidR="00720C24" w:rsidRPr="00B92E7F">
        <w:rPr>
          <w:rFonts w:ascii="Times New Roman" w:hAnsi="Times New Roman" w:cs="Times New Roman"/>
          <w:sz w:val="24"/>
          <w:szCs w:val="24"/>
        </w:rPr>
        <w:lastRenderedPageBreak/>
        <w:t xml:space="preserve">ja vastuvõetud otsustele investeerimisühingu kõigil juhtimis- ja tegevustasanditel. Lisaks on </w:t>
      </w:r>
      <w:proofErr w:type="spellStart"/>
      <w:r w:rsidR="00720C24" w:rsidRPr="00B92E7F">
        <w:rPr>
          <w:rFonts w:ascii="Times New Roman" w:hAnsi="Times New Roman" w:cs="Times New Roman"/>
          <w:sz w:val="24"/>
          <w:szCs w:val="24"/>
        </w:rPr>
        <w:t>k</w:t>
      </w:r>
      <w:r w:rsidR="5E666113" w:rsidRPr="00B92E7F">
        <w:rPr>
          <w:rFonts w:ascii="Times New Roman" w:hAnsi="Times New Roman" w:cs="Times New Roman"/>
          <w:sz w:val="24"/>
          <w:szCs w:val="24"/>
        </w:rPr>
        <w:t>paragrahvis</w:t>
      </w:r>
      <w:proofErr w:type="spellEnd"/>
      <w:r w:rsidR="00720C24" w:rsidRPr="00B92E7F">
        <w:rPr>
          <w:rFonts w:ascii="Times New Roman" w:hAnsi="Times New Roman" w:cs="Times New Roman"/>
          <w:sz w:val="24"/>
          <w:szCs w:val="24"/>
        </w:rPr>
        <w:t xml:space="preserve"> ette nähtud, et sisekontrolli süsteemi kuulub vähemalt vastavuskontrolli funktsioon ja olemasolul siseauditi üksuse tegevus.</w:t>
      </w:r>
      <w:r w:rsidR="00C806CA" w:rsidRPr="00B92E7F">
        <w:rPr>
          <w:rFonts w:ascii="Times New Roman" w:hAnsi="Times New Roman" w:cs="Times New Roman"/>
          <w:sz w:val="24"/>
          <w:szCs w:val="24"/>
        </w:rPr>
        <w:t xml:space="preserve"> </w:t>
      </w:r>
    </w:p>
    <w:p w14:paraId="6178BD18" w14:textId="77777777" w:rsidR="00720C24" w:rsidRPr="00B92E7F" w:rsidRDefault="00720C24" w:rsidP="00B92E7F">
      <w:pPr>
        <w:spacing w:after="0" w:line="240" w:lineRule="auto"/>
        <w:jc w:val="both"/>
        <w:rPr>
          <w:rFonts w:ascii="Times New Roman" w:hAnsi="Times New Roman" w:cs="Times New Roman"/>
          <w:sz w:val="24"/>
          <w:szCs w:val="24"/>
        </w:rPr>
      </w:pPr>
    </w:p>
    <w:p w14:paraId="14B55111" w14:textId="106E6420" w:rsidR="00720C24" w:rsidRPr="00B92E7F" w:rsidRDefault="00A95F85" w:rsidP="00B92E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w:t>
      </w:r>
      <w:r w:rsidR="00720C24" w:rsidRPr="00B92E7F">
        <w:rPr>
          <w:rFonts w:ascii="Times New Roman" w:hAnsi="Times New Roman" w:cs="Times New Roman"/>
          <w:sz w:val="24"/>
          <w:szCs w:val="24"/>
        </w:rPr>
        <w:t xml:space="preserve"> </w:t>
      </w:r>
      <w:r w:rsidR="00720C24" w:rsidRPr="00B92E7F">
        <w:rPr>
          <w:rFonts w:ascii="Times New Roman" w:hAnsi="Times New Roman" w:cs="Times New Roman"/>
          <w:b/>
          <w:bCs/>
          <w:sz w:val="24"/>
          <w:szCs w:val="24"/>
        </w:rPr>
        <w:t xml:space="preserve">muudetakse </w:t>
      </w:r>
      <w:r w:rsidR="1C7FC3AE" w:rsidRPr="00B92E7F">
        <w:rPr>
          <w:rFonts w:ascii="Times New Roman" w:hAnsi="Times New Roman" w:cs="Times New Roman"/>
          <w:b/>
          <w:bCs/>
          <w:sz w:val="24"/>
          <w:szCs w:val="24"/>
        </w:rPr>
        <w:t>§-i 83</w:t>
      </w:r>
      <w:r w:rsidR="00720C24" w:rsidRPr="00B92E7F">
        <w:rPr>
          <w:rFonts w:ascii="Times New Roman" w:hAnsi="Times New Roman" w:cs="Times New Roman"/>
          <w:b/>
          <w:bCs/>
          <w:sz w:val="24"/>
          <w:szCs w:val="24"/>
        </w:rPr>
        <w:t xml:space="preserve"> </w:t>
      </w:r>
      <w:r w:rsidR="00720C24" w:rsidRPr="00B92E7F">
        <w:rPr>
          <w:rFonts w:ascii="Times New Roman" w:hAnsi="Times New Roman" w:cs="Times New Roman"/>
          <w:sz w:val="24"/>
          <w:szCs w:val="24"/>
        </w:rPr>
        <w:t xml:space="preserve">olulises ulatuses. </w:t>
      </w:r>
      <w:r w:rsidR="00D02A37" w:rsidRPr="00B92E7F">
        <w:rPr>
          <w:rFonts w:ascii="Times New Roman" w:hAnsi="Times New Roman" w:cs="Times New Roman"/>
          <w:sz w:val="24"/>
          <w:szCs w:val="24"/>
        </w:rPr>
        <w:t xml:space="preserve">Esiteks nähakse </w:t>
      </w:r>
      <w:r w:rsidR="00D02A37" w:rsidRPr="00B92E7F">
        <w:rPr>
          <w:rFonts w:ascii="Times New Roman" w:hAnsi="Times New Roman" w:cs="Times New Roman"/>
          <w:b/>
          <w:bCs/>
          <w:sz w:val="24"/>
          <w:szCs w:val="24"/>
        </w:rPr>
        <w:t>lõikega 1</w:t>
      </w:r>
      <w:r w:rsidR="00D02A37" w:rsidRPr="00B92E7F">
        <w:rPr>
          <w:rFonts w:ascii="Times New Roman" w:hAnsi="Times New Roman" w:cs="Times New Roman"/>
          <w:sz w:val="24"/>
          <w:szCs w:val="24"/>
        </w:rPr>
        <w:t xml:space="preserve"> ette proportsionaalsuse põhimõtte. Ehk sisekontrolli süsteemi moodustamisel tuleb lihtsustatult pidada silmas ka investeerimisühingu suurust.</w:t>
      </w:r>
    </w:p>
    <w:p w14:paraId="5295E5AE" w14:textId="77777777" w:rsidR="00C806CA" w:rsidRPr="00B92E7F" w:rsidRDefault="00C806CA" w:rsidP="00B92E7F">
      <w:pPr>
        <w:spacing w:after="0" w:line="240" w:lineRule="auto"/>
        <w:jc w:val="both"/>
        <w:rPr>
          <w:rFonts w:ascii="Times New Roman" w:hAnsi="Times New Roman" w:cs="Times New Roman"/>
          <w:sz w:val="24"/>
          <w:szCs w:val="24"/>
        </w:rPr>
      </w:pPr>
    </w:p>
    <w:p w14:paraId="5B99355A" w14:textId="4F2B2BF9" w:rsidR="00C806CA" w:rsidRPr="00B92E7F" w:rsidRDefault="00D02A37" w:rsidP="00B92E7F">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b/>
          <w:bCs/>
          <w:sz w:val="24"/>
          <w:szCs w:val="24"/>
        </w:rPr>
        <w:t>Lõikega 2</w:t>
      </w:r>
      <w:r w:rsidRPr="00B92E7F">
        <w:rPr>
          <w:rFonts w:ascii="Times New Roman" w:hAnsi="Times New Roman" w:cs="Times New Roman"/>
          <w:sz w:val="24"/>
          <w:szCs w:val="24"/>
        </w:rPr>
        <w:t xml:space="preserve"> nähakse ette, et i</w:t>
      </w:r>
      <w:r w:rsidR="00C806CA" w:rsidRPr="00B92E7F">
        <w:rPr>
          <w:rFonts w:ascii="Times New Roman" w:hAnsi="Times New Roman" w:cs="Times New Roman"/>
          <w:sz w:val="24"/>
          <w:szCs w:val="24"/>
        </w:rPr>
        <w:t>nvesteerimisühingu</w:t>
      </w:r>
      <w:r w:rsidR="00C806CA" w:rsidRPr="00B92E7F">
        <w:rPr>
          <w:rFonts w:ascii="Times New Roman" w:eastAsia="Times New Roman" w:hAnsi="Times New Roman" w:cs="Times New Roman"/>
          <w:color w:val="202020"/>
          <w:sz w:val="24"/>
          <w:szCs w:val="24"/>
        </w:rPr>
        <w:t xml:space="preserve"> sisekontrolli süsteem peab</w:t>
      </w:r>
      <w:r w:rsidR="00787EEC" w:rsidRPr="00B92E7F">
        <w:rPr>
          <w:rFonts w:ascii="Times New Roman" w:eastAsia="Times New Roman" w:hAnsi="Times New Roman" w:cs="Times New Roman"/>
          <w:color w:val="202020"/>
          <w:sz w:val="24"/>
          <w:szCs w:val="24"/>
        </w:rPr>
        <w:t xml:space="preserve"> lihtsustatult</w:t>
      </w:r>
      <w:r w:rsidR="00C806CA" w:rsidRPr="00B92E7F">
        <w:rPr>
          <w:rFonts w:ascii="Times New Roman" w:eastAsia="Times New Roman" w:hAnsi="Times New Roman" w:cs="Times New Roman"/>
          <w:color w:val="202020"/>
          <w:sz w:val="24"/>
          <w:szCs w:val="24"/>
        </w:rPr>
        <w:t xml:space="preserve"> hõlmama kõiki tasandeid</w:t>
      </w:r>
      <w:r w:rsidR="00787EEC" w:rsidRPr="00B92E7F">
        <w:rPr>
          <w:rFonts w:ascii="Times New Roman" w:eastAsia="Times New Roman" w:hAnsi="Times New Roman" w:cs="Times New Roman"/>
          <w:color w:val="202020"/>
          <w:sz w:val="24"/>
          <w:szCs w:val="24"/>
        </w:rPr>
        <w:t>.</w:t>
      </w:r>
    </w:p>
    <w:p w14:paraId="1FA0A22D" w14:textId="77777777" w:rsidR="00C806CA" w:rsidRPr="00B92E7F" w:rsidRDefault="00C806CA" w:rsidP="00B92E7F">
      <w:pPr>
        <w:spacing w:after="0" w:line="240" w:lineRule="auto"/>
        <w:jc w:val="both"/>
        <w:rPr>
          <w:rFonts w:ascii="Times New Roman" w:hAnsi="Times New Roman" w:cs="Times New Roman"/>
          <w:sz w:val="24"/>
          <w:szCs w:val="24"/>
        </w:rPr>
      </w:pPr>
    </w:p>
    <w:p w14:paraId="707A6213" w14:textId="1BA82E57" w:rsidR="00C806CA" w:rsidRPr="00B92E7F" w:rsidRDefault="00787EE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Lõikes 3</w:t>
      </w:r>
      <w:r w:rsidRPr="00B92E7F">
        <w:rPr>
          <w:rFonts w:ascii="Times New Roman" w:hAnsi="Times New Roman" w:cs="Times New Roman"/>
          <w:sz w:val="24"/>
          <w:szCs w:val="24"/>
        </w:rPr>
        <w:t xml:space="preserve"> sätestatakse sarnaselt </w:t>
      </w:r>
      <w:r w:rsidR="00AF08B9">
        <w:rPr>
          <w:rFonts w:ascii="Times New Roman" w:hAnsi="Times New Roman" w:cs="Times New Roman"/>
          <w:sz w:val="24"/>
          <w:szCs w:val="24"/>
        </w:rPr>
        <w:t>KAS</w:t>
      </w:r>
      <w:r w:rsidRPr="00B92E7F">
        <w:rPr>
          <w:rFonts w:ascii="Times New Roman" w:hAnsi="Times New Roman" w:cs="Times New Roman"/>
          <w:sz w:val="24"/>
          <w:szCs w:val="24"/>
        </w:rPr>
        <w:t xml:space="preserve"> §-le </w:t>
      </w:r>
      <w:r w:rsidR="001870E1" w:rsidRPr="00B92E7F">
        <w:rPr>
          <w:rFonts w:ascii="Times New Roman" w:hAnsi="Times New Roman" w:cs="Times New Roman"/>
          <w:sz w:val="24"/>
          <w:szCs w:val="24"/>
        </w:rPr>
        <w:t>59 lõikega 3</w:t>
      </w:r>
      <w:r w:rsidR="00446C2C" w:rsidRPr="00B92E7F">
        <w:rPr>
          <w:rFonts w:ascii="Times New Roman" w:hAnsi="Times New Roman" w:cs="Times New Roman"/>
          <w:sz w:val="24"/>
          <w:szCs w:val="24"/>
        </w:rPr>
        <w:t>, et s</w:t>
      </w:r>
      <w:r w:rsidR="00C806CA" w:rsidRPr="00B92E7F">
        <w:rPr>
          <w:rFonts w:ascii="Times New Roman" w:hAnsi="Times New Roman" w:cs="Times New Roman"/>
          <w:sz w:val="24"/>
          <w:szCs w:val="24"/>
        </w:rPr>
        <w:t xml:space="preserve">isekontrolli süsteem koosneb </w:t>
      </w:r>
      <w:r w:rsidR="00446C2C" w:rsidRPr="00B92E7F">
        <w:rPr>
          <w:rFonts w:ascii="Times New Roman" w:hAnsi="Times New Roman" w:cs="Times New Roman"/>
          <w:sz w:val="24"/>
          <w:szCs w:val="24"/>
        </w:rPr>
        <w:t xml:space="preserve">kolmest üksusest/funktsioonist – </w:t>
      </w:r>
      <w:r w:rsidR="00C806CA" w:rsidRPr="00B92E7F">
        <w:rPr>
          <w:rFonts w:ascii="Times New Roman" w:hAnsi="Times New Roman" w:cs="Times New Roman"/>
          <w:sz w:val="24"/>
          <w:szCs w:val="24"/>
        </w:rPr>
        <w:t>siseauditi</w:t>
      </w:r>
      <w:r w:rsidR="00446C2C" w:rsidRPr="00B92E7F">
        <w:rPr>
          <w:rFonts w:ascii="Times New Roman" w:hAnsi="Times New Roman" w:cs="Times New Roman"/>
          <w:sz w:val="24"/>
          <w:szCs w:val="24"/>
        </w:rPr>
        <w:t xml:space="preserve"> </w:t>
      </w:r>
      <w:r w:rsidR="00C806CA" w:rsidRPr="00B92E7F">
        <w:rPr>
          <w:rFonts w:ascii="Times New Roman" w:hAnsi="Times New Roman" w:cs="Times New Roman"/>
          <w:sz w:val="24"/>
          <w:szCs w:val="24"/>
        </w:rPr>
        <w:t xml:space="preserve">üksusest ning riskikontrolli ja vastavuskontrolli funktsioonidest. </w:t>
      </w:r>
      <w:r w:rsidR="00446C2C" w:rsidRPr="00B92E7F">
        <w:rPr>
          <w:rFonts w:ascii="Times New Roman" w:hAnsi="Times New Roman" w:cs="Times New Roman"/>
          <w:sz w:val="24"/>
          <w:szCs w:val="24"/>
        </w:rPr>
        <w:t>Samuti sätestatakse, et need</w:t>
      </w:r>
      <w:r w:rsidR="00C806CA" w:rsidRPr="00B92E7F">
        <w:rPr>
          <w:rFonts w:ascii="Times New Roman" w:hAnsi="Times New Roman" w:cs="Times New Roman"/>
          <w:sz w:val="24"/>
          <w:szCs w:val="24"/>
        </w:rPr>
        <w:t xml:space="preserve"> funktsioonid peavad olema sõltumatud ja </w:t>
      </w:r>
      <w:r w:rsidR="00446C2C" w:rsidRPr="00B92E7F">
        <w:rPr>
          <w:rFonts w:ascii="Times New Roman" w:hAnsi="Times New Roman" w:cs="Times New Roman"/>
          <w:sz w:val="24"/>
          <w:szCs w:val="24"/>
        </w:rPr>
        <w:t>ei või olla seotud</w:t>
      </w:r>
      <w:r w:rsidR="00C806CA" w:rsidRPr="00B92E7F">
        <w:rPr>
          <w:rFonts w:ascii="Times New Roman" w:hAnsi="Times New Roman" w:cs="Times New Roman"/>
          <w:sz w:val="24"/>
          <w:szCs w:val="24"/>
        </w:rPr>
        <w:t xml:space="preserve"> riskide võtmisega.</w:t>
      </w:r>
      <w:r w:rsidR="001870E1" w:rsidRPr="00B92E7F">
        <w:rPr>
          <w:rFonts w:ascii="Times New Roman" w:hAnsi="Times New Roman" w:cs="Times New Roman"/>
          <w:sz w:val="24"/>
          <w:szCs w:val="24"/>
        </w:rPr>
        <w:t xml:space="preserve"> Sisekontrolli definitsioon põhineb CRD VI artikli 3</w:t>
      </w:r>
      <w:r w:rsidR="00AF08B9">
        <w:rPr>
          <w:rFonts w:ascii="Times New Roman" w:hAnsi="Times New Roman" w:cs="Times New Roman"/>
          <w:sz w:val="24"/>
          <w:szCs w:val="24"/>
        </w:rPr>
        <w:t xml:space="preserve"> lõike </w:t>
      </w:r>
      <w:r w:rsidR="001870E1" w:rsidRPr="00B92E7F">
        <w:rPr>
          <w:rFonts w:ascii="Times New Roman" w:hAnsi="Times New Roman" w:cs="Times New Roman"/>
          <w:sz w:val="24"/>
          <w:szCs w:val="24"/>
        </w:rPr>
        <w:t>1 punktil 9b.</w:t>
      </w:r>
    </w:p>
    <w:p w14:paraId="221168EB" w14:textId="77777777" w:rsidR="00C806CA" w:rsidRPr="00B92E7F" w:rsidRDefault="00C806CA" w:rsidP="00B92E7F">
      <w:pPr>
        <w:spacing w:after="0" w:line="240" w:lineRule="auto"/>
        <w:jc w:val="both"/>
        <w:rPr>
          <w:rFonts w:ascii="Times New Roman" w:hAnsi="Times New Roman" w:cs="Times New Roman"/>
          <w:sz w:val="24"/>
          <w:szCs w:val="24"/>
        </w:rPr>
      </w:pPr>
    </w:p>
    <w:p w14:paraId="10F2B626" w14:textId="4BE4AB40" w:rsidR="007919F0" w:rsidRPr="00B92E7F" w:rsidRDefault="001870E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Lõikega 4</w:t>
      </w:r>
      <w:r w:rsidRPr="00B92E7F">
        <w:rPr>
          <w:rFonts w:ascii="Times New Roman" w:hAnsi="Times New Roman" w:cs="Times New Roman"/>
          <w:sz w:val="24"/>
          <w:szCs w:val="24"/>
        </w:rPr>
        <w:t xml:space="preserve"> sätestatakse, et s</w:t>
      </w:r>
      <w:r w:rsidR="00C806CA" w:rsidRPr="00B92E7F">
        <w:rPr>
          <w:rFonts w:ascii="Times New Roman" w:hAnsi="Times New Roman" w:cs="Times New Roman"/>
          <w:sz w:val="24"/>
          <w:szCs w:val="24"/>
        </w:rPr>
        <w:t>isekontrolli funktsioonide täitjad peavad</w:t>
      </w:r>
      <w:r w:rsidR="007949B8" w:rsidRPr="00B92E7F">
        <w:rPr>
          <w:rFonts w:ascii="Times New Roman" w:hAnsi="Times New Roman" w:cs="Times New Roman"/>
          <w:sz w:val="24"/>
          <w:szCs w:val="24"/>
        </w:rPr>
        <w:t xml:space="preserve"> lihtsustatult </w:t>
      </w:r>
      <w:r w:rsidR="00D6299E" w:rsidRPr="00B92E7F">
        <w:rPr>
          <w:rFonts w:ascii="Times New Roman" w:hAnsi="Times New Roman" w:cs="Times New Roman"/>
          <w:sz w:val="24"/>
          <w:szCs w:val="24"/>
        </w:rPr>
        <w:t xml:space="preserve">tagama, et kõik olulised riskid tuvastatakse ja </w:t>
      </w:r>
      <w:r w:rsidR="007919F0" w:rsidRPr="00B92E7F">
        <w:rPr>
          <w:rFonts w:ascii="Times New Roman" w:hAnsi="Times New Roman" w:cs="Times New Roman"/>
          <w:sz w:val="24"/>
          <w:szCs w:val="24"/>
        </w:rPr>
        <w:t xml:space="preserve">selle info ka edasi andma juhtidele. </w:t>
      </w:r>
      <w:r w:rsidR="00C95BA3" w:rsidRPr="00B92E7F">
        <w:rPr>
          <w:rFonts w:ascii="Times New Roman" w:hAnsi="Times New Roman" w:cs="Times New Roman"/>
          <w:sz w:val="24"/>
          <w:szCs w:val="24"/>
        </w:rPr>
        <w:t xml:space="preserve">See nõue on samamoodi sätestatud ka </w:t>
      </w:r>
      <w:r w:rsidR="00AF08B9">
        <w:rPr>
          <w:rFonts w:ascii="Times New Roman" w:hAnsi="Times New Roman" w:cs="Times New Roman"/>
          <w:sz w:val="24"/>
          <w:szCs w:val="24"/>
        </w:rPr>
        <w:t>KAS</w:t>
      </w:r>
      <w:r w:rsidR="00C95BA3" w:rsidRPr="00B92E7F">
        <w:rPr>
          <w:rFonts w:ascii="Times New Roman" w:hAnsi="Times New Roman" w:cs="Times New Roman"/>
          <w:sz w:val="24"/>
          <w:szCs w:val="24"/>
        </w:rPr>
        <w:t xml:space="preserve"> § 59 lõikes 4 ja põhineb omakorda CRD VI artikli 76</w:t>
      </w:r>
      <w:r w:rsidR="00AF08B9">
        <w:rPr>
          <w:rFonts w:ascii="Times New Roman" w:hAnsi="Times New Roman" w:cs="Times New Roman"/>
          <w:sz w:val="24"/>
          <w:szCs w:val="24"/>
        </w:rPr>
        <w:t xml:space="preserve"> lõike </w:t>
      </w:r>
      <w:r w:rsidR="00C95BA3" w:rsidRPr="00B92E7F">
        <w:rPr>
          <w:rFonts w:ascii="Times New Roman" w:hAnsi="Times New Roman" w:cs="Times New Roman"/>
          <w:sz w:val="24"/>
          <w:szCs w:val="24"/>
        </w:rPr>
        <w:t xml:space="preserve">5 punktidel a ja </w:t>
      </w:r>
      <w:proofErr w:type="spellStart"/>
      <w:r w:rsidR="00C95BA3" w:rsidRPr="00B92E7F">
        <w:rPr>
          <w:rFonts w:ascii="Times New Roman" w:hAnsi="Times New Roman" w:cs="Times New Roman"/>
          <w:sz w:val="24"/>
          <w:szCs w:val="24"/>
        </w:rPr>
        <w:t>b.</w:t>
      </w:r>
      <w:proofErr w:type="spellEnd"/>
      <w:r w:rsidR="00C95BA3" w:rsidRPr="00B92E7F">
        <w:rPr>
          <w:rFonts w:ascii="Times New Roman" w:hAnsi="Times New Roman" w:cs="Times New Roman"/>
          <w:sz w:val="24"/>
          <w:szCs w:val="24"/>
        </w:rPr>
        <w:t xml:space="preserve"> </w:t>
      </w:r>
    </w:p>
    <w:p w14:paraId="736E6170" w14:textId="4F3205FF" w:rsidR="00C806CA" w:rsidRPr="00B92E7F" w:rsidRDefault="00C806CA" w:rsidP="00B92E7F">
      <w:pPr>
        <w:spacing w:after="0" w:line="240" w:lineRule="auto"/>
        <w:jc w:val="both"/>
        <w:rPr>
          <w:rFonts w:ascii="Times New Roman" w:hAnsi="Times New Roman" w:cs="Times New Roman"/>
          <w:sz w:val="24"/>
          <w:szCs w:val="24"/>
        </w:rPr>
      </w:pPr>
    </w:p>
    <w:p w14:paraId="5FB2A518" w14:textId="53596FDD" w:rsidR="00C806CA" w:rsidRPr="00B92E7F" w:rsidRDefault="00C95B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Lõige 5</w:t>
      </w:r>
      <w:r w:rsidRPr="00B92E7F">
        <w:rPr>
          <w:rFonts w:ascii="Times New Roman" w:hAnsi="Times New Roman" w:cs="Times New Roman"/>
          <w:sz w:val="24"/>
          <w:szCs w:val="24"/>
        </w:rPr>
        <w:t xml:space="preserve"> näeb ette, et s</w:t>
      </w:r>
      <w:r w:rsidR="00C806CA" w:rsidRPr="00B92E7F">
        <w:rPr>
          <w:rFonts w:ascii="Times New Roman" w:hAnsi="Times New Roman" w:cs="Times New Roman"/>
          <w:sz w:val="24"/>
          <w:szCs w:val="24"/>
        </w:rPr>
        <w:t>iseauditi üksus</w:t>
      </w:r>
      <w:r w:rsidRPr="00B92E7F">
        <w:rPr>
          <w:rFonts w:ascii="Times New Roman" w:hAnsi="Times New Roman" w:cs="Times New Roman"/>
          <w:sz w:val="24"/>
          <w:szCs w:val="24"/>
        </w:rPr>
        <w:t xml:space="preserve"> peab olema täiesti sõltumatu s.</w:t>
      </w:r>
      <w:r w:rsidR="00C806CA" w:rsidRPr="00B92E7F">
        <w:rPr>
          <w:rFonts w:ascii="Times New Roman" w:hAnsi="Times New Roman" w:cs="Times New Roman"/>
          <w:sz w:val="24"/>
          <w:szCs w:val="24"/>
        </w:rPr>
        <w:t>t</w:t>
      </w:r>
      <w:r w:rsidRPr="00B92E7F">
        <w:rPr>
          <w:rFonts w:ascii="Times New Roman" w:hAnsi="Times New Roman" w:cs="Times New Roman"/>
          <w:sz w:val="24"/>
          <w:szCs w:val="24"/>
        </w:rPr>
        <w:t xml:space="preserve">. seda </w:t>
      </w:r>
      <w:r w:rsidR="00C806CA" w:rsidRPr="00B92E7F">
        <w:rPr>
          <w:rFonts w:ascii="Times New Roman" w:hAnsi="Times New Roman" w:cs="Times New Roman"/>
          <w:sz w:val="24"/>
          <w:szCs w:val="24"/>
        </w:rPr>
        <w:t xml:space="preserve">ei või </w:t>
      </w:r>
      <w:r w:rsidRPr="00B92E7F">
        <w:rPr>
          <w:rFonts w:ascii="Times New Roman" w:hAnsi="Times New Roman" w:cs="Times New Roman"/>
          <w:sz w:val="24"/>
          <w:szCs w:val="24"/>
        </w:rPr>
        <w:t xml:space="preserve">n-ö kokku panna </w:t>
      </w:r>
      <w:r w:rsidR="00C806CA" w:rsidRPr="00B92E7F">
        <w:rPr>
          <w:rFonts w:ascii="Times New Roman" w:hAnsi="Times New Roman" w:cs="Times New Roman"/>
          <w:sz w:val="24"/>
          <w:szCs w:val="24"/>
        </w:rPr>
        <w:t xml:space="preserve">investeerimisühingu ühegi muu äriliini või kontrollfunktsiooniga. </w:t>
      </w:r>
      <w:r w:rsidR="00251F53" w:rsidRPr="00B92E7F">
        <w:rPr>
          <w:rFonts w:ascii="Times New Roman" w:hAnsi="Times New Roman" w:cs="Times New Roman"/>
          <w:sz w:val="24"/>
          <w:szCs w:val="24"/>
        </w:rPr>
        <w:t xml:space="preserve">Samamoodi on see sätestatud ka </w:t>
      </w:r>
      <w:r w:rsidR="00AF08B9">
        <w:rPr>
          <w:rFonts w:ascii="Times New Roman" w:hAnsi="Times New Roman" w:cs="Times New Roman"/>
          <w:sz w:val="24"/>
          <w:szCs w:val="24"/>
        </w:rPr>
        <w:t>KAS</w:t>
      </w:r>
      <w:r w:rsidR="00251F53" w:rsidRPr="00B92E7F">
        <w:rPr>
          <w:rFonts w:ascii="Times New Roman" w:hAnsi="Times New Roman" w:cs="Times New Roman"/>
          <w:sz w:val="24"/>
          <w:szCs w:val="24"/>
        </w:rPr>
        <w:t xml:space="preserve"> § 59 lõikes 5 ja see nõue põhineb CRD VI artikli 76</w:t>
      </w:r>
      <w:r w:rsidR="00AF08B9">
        <w:rPr>
          <w:rFonts w:ascii="Times New Roman" w:hAnsi="Times New Roman" w:cs="Times New Roman"/>
          <w:sz w:val="24"/>
          <w:szCs w:val="24"/>
        </w:rPr>
        <w:t xml:space="preserve"> lõike </w:t>
      </w:r>
      <w:r w:rsidR="00251F53" w:rsidRPr="00B92E7F">
        <w:rPr>
          <w:rFonts w:ascii="Times New Roman" w:hAnsi="Times New Roman" w:cs="Times New Roman"/>
          <w:sz w:val="24"/>
          <w:szCs w:val="24"/>
        </w:rPr>
        <w:t>6 neljandal alalõikel.</w:t>
      </w:r>
    </w:p>
    <w:p w14:paraId="6AFFB3AA" w14:textId="795A5B10" w:rsidR="00251F53" w:rsidRPr="00B92E7F" w:rsidRDefault="00251F53" w:rsidP="00B92E7F">
      <w:pPr>
        <w:spacing w:after="0" w:line="240" w:lineRule="auto"/>
        <w:jc w:val="both"/>
        <w:rPr>
          <w:rFonts w:ascii="Times New Roman" w:hAnsi="Times New Roman" w:cs="Times New Roman"/>
          <w:sz w:val="24"/>
          <w:szCs w:val="24"/>
        </w:rPr>
      </w:pPr>
    </w:p>
    <w:p w14:paraId="0327B61C" w14:textId="62B42998" w:rsidR="00C806CA" w:rsidRPr="00B92E7F" w:rsidRDefault="00697BE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Lõikes 6</w:t>
      </w:r>
      <w:r w:rsidRPr="00B92E7F">
        <w:rPr>
          <w:rFonts w:ascii="Times New Roman" w:hAnsi="Times New Roman" w:cs="Times New Roman"/>
          <w:sz w:val="24"/>
          <w:szCs w:val="24"/>
        </w:rPr>
        <w:t xml:space="preserve"> nähakse erinevalt lõikest 5 ette, et v</w:t>
      </w:r>
      <w:r w:rsidR="00C806CA" w:rsidRPr="00B92E7F">
        <w:rPr>
          <w:rFonts w:ascii="Times New Roman" w:hAnsi="Times New Roman" w:cs="Times New Roman"/>
          <w:sz w:val="24"/>
          <w:szCs w:val="24"/>
        </w:rPr>
        <w:t xml:space="preserve">astavuskontrolli funktsiooni võib </w:t>
      </w:r>
      <w:r w:rsidRPr="00B92E7F">
        <w:rPr>
          <w:rFonts w:ascii="Times New Roman" w:hAnsi="Times New Roman" w:cs="Times New Roman"/>
          <w:sz w:val="24"/>
          <w:szCs w:val="24"/>
        </w:rPr>
        <w:t xml:space="preserve">n-ö kokku panna </w:t>
      </w:r>
      <w:r w:rsidR="00C806CA" w:rsidRPr="00B92E7F">
        <w:rPr>
          <w:rFonts w:ascii="Times New Roman" w:hAnsi="Times New Roman" w:cs="Times New Roman"/>
          <w:sz w:val="24"/>
          <w:szCs w:val="24"/>
        </w:rPr>
        <w:t>mõne muu kontrolli teostava üksusega</w:t>
      </w:r>
      <w:r w:rsidRPr="00B92E7F">
        <w:rPr>
          <w:rFonts w:ascii="Times New Roman" w:hAnsi="Times New Roman" w:cs="Times New Roman"/>
          <w:sz w:val="24"/>
          <w:szCs w:val="24"/>
        </w:rPr>
        <w:t xml:space="preserve">. Sel juhul tuleb lihtsustatult arvestada ka </w:t>
      </w:r>
      <w:r w:rsidR="00C806CA" w:rsidRPr="00B92E7F">
        <w:rPr>
          <w:rFonts w:ascii="Times New Roman" w:hAnsi="Times New Roman" w:cs="Times New Roman"/>
          <w:sz w:val="24"/>
          <w:szCs w:val="24"/>
        </w:rPr>
        <w:t xml:space="preserve">investeerimisühingu </w:t>
      </w:r>
      <w:r w:rsidRPr="00B92E7F">
        <w:rPr>
          <w:rFonts w:ascii="Times New Roman" w:hAnsi="Times New Roman" w:cs="Times New Roman"/>
          <w:sz w:val="24"/>
          <w:szCs w:val="24"/>
        </w:rPr>
        <w:t>suurust ja selline kokkupanemine ei tohi mõjutada</w:t>
      </w:r>
      <w:r w:rsidR="00C806CA" w:rsidRPr="00B92E7F">
        <w:rPr>
          <w:rFonts w:ascii="Times New Roman" w:hAnsi="Times New Roman" w:cs="Times New Roman"/>
          <w:sz w:val="24"/>
          <w:szCs w:val="24"/>
        </w:rPr>
        <w:t xml:space="preserve"> vastavuskontrolli teostaja sõltumatust ja suutlikkust täita oma ülesandeid.</w:t>
      </w:r>
    </w:p>
    <w:p w14:paraId="2581F2B7" w14:textId="77777777" w:rsidR="00697BE3" w:rsidRPr="00B92E7F" w:rsidRDefault="00697BE3" w:rsidP="00B92E7F">
      <w:pPr>
        <w:spacing w:after="0" w:line="240" w:lineRule="auto"/>
        <w:jc w:val="both"/>
        <w:rPr>
          <w:rFonts w:ascii="Times New Roman" w:hAnsi="Times New Roman" w:cs="Times New Roman"/>
          <w:sz w:val="24"/>
          <w:szCs w:val="24"/>
        </w:rPr>
      </w:pPr>
    </w:p>
    <w:p w14:paraId="05492636" w14:textId="4362E95C" w:rsidR="00C806CA" w:rsidRPr="00B92E7F" w:rsidRDefault="2DB95A10" w:rsidP="00B92E7F">
      <w:pPr>
        <w:spacing w:after="0" w:line="240" w:lineRule="auto"/>
        <w:jc w:val="both"/>
        <w:rPr>
          <w:rFonts w:ascii="Times New Roman" w:hAnsi="Times New Roman" w:cs="Times New Roman"/>
          <w:sz w:val="24"/>
          <w:szCs w:val="24"/>
          <w:highlight w:val="yellow"/>
        </w:rPr>
      </w:pPr>
      <w:r w:rsidRPr="00B92E7F">
        <w:rPr>
          <w:rFonts w:ascii="Times New Roman" w:hAnsi="Times New Roman" w:cs="Times New Roman"/>
          <w:b/>
          <w:bCs/>
          <w:sz w:val="24"/>
          <w:szCs w:val="24"/>
        </w:rPr>
        <w:t>Lõikes 7</w:t>
      </w:r>
      <w:r w:rsidRPr="00B92E7F">
        <w:rPr>
          <w:rFonts w:ascii="Times New Roman" w:hAnsi="Times New Roman" w:cs="Times New Roman"/>
          <w:sz w:val="24"/>
          <w:szCs w:val="24"/>
        </w:rPr>
        <w:t xml:space="preserve"> nähakse ette </w:t>
      </w:r>
      <w:proofErr w:type="spellStart"/>
      <w:r w:rsidRPr="00B92E7F">
        <w:rPr>
          <w:rFonts w:ascii="Times New Roman" w:hAnsi="Times New Roman" w:cs="Times New Roman"/>
          <w:sz w:val="24"/>
          <w:szCs w:val="24"/>
        </w:rPr>
        <w:t>viiteline</w:t>
      </w:r>
      <w:proofErr w:type="spellEnd"/>
      <w:r w:rsidRPr="00B92E7F">
        <w:rPr>
          <w:rFonts w:ascii="Times New Roman" w:hAnsi="Times New Roman" w:cs="Times New Roman"/>
          <w:sz w:val="24"/>
          <w:szCs w:val="24"/>
        </w:rPr>
        <w:t xml:space="preserve"> norm, kus i</w:t>
      </w:r>
      <w:r w:rsidR="7EA8AA14" w:rsidRPr="00B92E7F">
        <w:rPr>
          <w:rFonts w:ascii="Times New Roman" w:hAnsi="Times New Roman" w:cs="Times New Roman"/>
          <w:sz w:val="24"/>
          <w:szCs w:val="24"/>
        </w:rPr>
        <w:t>nvesteerimisühingu sisekontrolli funktsioone täitvate isikute õiguste ja kohustuse osas kohaldatakse krediidiasutuste seaduse §-des 6</w:t>
      </w:r>
      <w:r w:rsidR="4DC01194" w:rsidRPr="00B92E7F">
        <w:rPr>
          <w:rFonts w:ascii="Times New Roman" w:hAnsi="Times New Roman" w:cs="Times New Roman"/>
          <w:sz w:val="24"/>
          <w:szCs w:val="24"/>
        </w:rPr>
        <w:t>0</w:t>
      </w:r>
      <w:r w:rsidR="7EA8AA14" w:rsidRPr="00B92E7F">
        <w:rPr>
          <w:rFonts w:ascii="Times New Roman" w:hAnsi="Times New Roman" w:cs="Times New Roman"/>
          <w:sz w:val="24"/>
          <w:szCs w:val="24"/>
        </w:rPr>
        <w:t xml:space="preserve"> ja 6</w:t>
      </w:r>
      <w:r w:rsidR="4DC01194" w:rsidRPr="00B92E7F">
        <w:rPr>
          <w:rFonts w:ascii="Times New Roman" w:hAnsi="Times New Roman" w:cs="Times New Roman"/>
          <w:sz w:val="24"/>
          <w:szCs w:val="24"/>
        </w:rPr>
        <w:t>1</w:t>
      </w:r>
      <w:r w:rsidR="7EA8AA14" w:rsidRPr="00B92E7F">
        <w:rPr>
          <w:rFonts w:ascii="Times New Roman" w:hAnsi="Times New Roman" w:cs="Times New Roman"/>
          <w:sz w:val="24"/>
          <w:szCs w:val="24"/>
        </w:rPr>
        <w:t xml:space="preserve"> krediidiasutuse sisekontrolli funktsioone täitvate isikute kohta sätestatut.</w:t>
      </w:r>
    </w:p>
    <w:p w14:paraId="0D42B18C" w14:textId="2871F45E" w:rsidR="645198D8" w:rsidRPr="00B92E7F" w:rsidRDefault="645198D8" w:rsidP="00B92E7F">
      <w:pPr>
        <w:spacing w:after="0" w:line="240" w:lineRule="auto"/>
        <w:jc w:val="both"/>
        <w:rPr>
          <w:rFonts w:ascii="Times New Roman" w:hAnsi="Times New Roman" w:cs="Times New Roman"/>
          <w:sz w:val="24"/>
          <w:szCs w:val="24"/>
        </w:rPr>
      </w:pPr>
    </w:p>
    <w:p w14:paraId="4489B66E" w14:textId="590AF0A2" w:rsidR="00FC43E7" w:rsidRPr="00B92E7F" w:rsidRDefault="00FC43E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Seaduse täiendamine §-ga 83</w:t>
      </w:r>
      <w:r w:rsidRPr="00B92E7F">
        <w:rPr>
          <w:rFonts w:ascii="Times New Roman" w:hAnsi="Times New Roman" w:cs="Times New Roman"/>
          <w:b/>
          <w:bCs/>
          <w:sz w:val="24"/>
          <w:szCs w:val="24"/>
          <w:vertAlign w:val="superscript"/>
        </w:rPr>
        <w:t>4</w:t>
      </w:r>
      <w:r w:rsidRPr="00B92E7F">
        <w:rPr>
          <w:rFonts w:ascii="Times New Roman" w:hAnsi="Times New Roman" w:cs="Times New Roman"/>
          <w:b/>
          <w:bCs/>
          <w:sz w:val="24"/>
          <w:szCs w:val="24"/>
        </w:rPr>
        <w:t>.</w:t>
      </w:r>
      <w:r w:rsidR="02C444C9" w:rsidRPr="00B92E7F">
        <w:rPr>
          <w:rFonts w:ascii="Times New Roman" w:hAnsi="Times New Roman" w:cs="Times New Roman"/>
          <w:b/>
          <w:bCs/>
          <w:sz w:val="24"/>
          <w:szCs w:val="24"/>
        </w:rPr>
        <w:t xml:space="preserve"> </w:t>
      </w:r>
      <w:r w:rsidR="02C444C9" w:rsidRPr="00B92E7F">
        <w:rPr>
          <w:rFonts w:ascii="Times New Roman" w:hAnsi="Times New Roman" w:cs="Times New Roman"/>
          <w:sz w:val="24"/>
          <w:szCs w:val="24"/>
        </w:rPr>
        <w:t xml:space="preserve">Uue paragrahviga sätestatakse riskikontrolli ja vastavuskontrolli ülesanded. </w:t>
      </w:r>
    </w:p>
    <w:p w14:paraId="583F87B2" w14:textId="4C2541F9" w:rsidR="00C806CA" w:rsidRPr="00B92E7F" w:rsidRDefault="00C806CA" w:rsidP="00B92E7F">
      <w:pPr>
        <w:spacing w:after="0" w:line="240" w:lineRule="auto"/>
        <w:jc w:val="both"/>
        <w:rPr>
          <w:rFonts w:ascii="Times New Roman" w:hAnsi="Times New Roman" w:cs="Times New Roman"/>
          <w:sz w:val="24"/>
          <w:szCs w:val="24"/>
        </w:rPr>
      </w:pPr>
    </w:p>
    <w:p w14:paraId="4FD82F5A" w14:textId="53E3C168" w:rsidR="005C03B2" w:rsidRDefault="4CE45AF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VPTS-i </w:t>
      </w:r>
      <w:r w:rsidR="294FB3BB" w:rsidRPr="00B92E7F">
        <w:rPr>
          <w:rFonts w:ascii="Times New Roman" w:hAnsi="Times New Roman" w:cs="Times New Roman"/>
          <w:sz w:val="24"/>
          <w:szCs w:val="24"/>
        </w:rPr>
        <w:t>§ 83</w:t>
      </w:r>
      <w:r w:rsidR="294FB3BB"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mis puudutab v</w:t>
      </w:r>
      <w:r w:rsidR="294FB3BB" w:rsidRPr="00B92E7F">
        <w:rPr>
          <w:rFonts w:ascii="Times New Roman" w:hAnsi="Times New Roman" w:cs="Times New Roman"/>
          <w:sz w:val="24"/>
          <w:szCs w:val="24"/>
        </w:rPr>
        <w:t>astavuskontrolli funktsioon</w:t>
      </w:r>
      <w:r w:rsidRPr="00B92E7F">
        <w:rPr>
          <w:rFonts w:ascii="Times New Roman" w:hAnsi="Times New Roman" w:cs="Times New Roman"/>
          <w:sz w:val="24"/>
          <w:szCs w:val="24"/>
        </w:rPr>
        <w:t>i</w:t>
      </w:r>
      <w:r w:rsidR="5000E6F8" w:rsidRPr="00B92E7F">
        <w:rPr>
          <w:rFonts w:ascii="Times New Roman" w:hAnsi="Times New Roman" w:cs="Times New Roman"/>
          <w:sz w:val="24"/>
          <w:szCs w:val="24"/>
        </w:rPr>
        <w:t xml:space="preserve">, </w:t>
      </w:r>
      <w:r w:rsidRPr="00B92E7F">
        <w:rPr>
          <w:rFonts w:ascii="Times New Roman" w:hAnsi="Times New Roman" w:cs="Times New Roman"/>
          <w:sz w:val="24"/>
          <w:szCs w:val="24"/>
        </w:rPr>
        <w:t>tunnista</w:t>
      </w:r>
      <w:r w:rsidR="083BC8F3" w:rsidRPr="00B92E7F">
        <w:rPr>
          <w:rFonts w:ascii="Times New Roman" w:hAnsi="Times New Roman" w:cs="Times New Roman"/>
          <w:sz w:val="24"/>
          <w:szCs w:val="24"/>
        </w:rPr>
        <w:t>ti</w:t>
      </w:r>
      <w:r w:rsidRPr="00B92E7F">
        <w:rPr>
          <w:rFonts w:ascii="Times New Roman" w:hAnsi="Times New Roman" w:cs="Times New Roman"/>
          <w:sz w:val="24"/>
          <w:szCs w:val="24"/>
        </w:rPr>
        <w:t xml:space="preserve"> kehtetuks 2017. </w:t>
      </w:r>
      <w:r w:rsidR="70128157" w:rsidRPr="00B92E7F">
        <w:rPr>
          <w:rFonts w:ascii="Times New Roman" w:hAnsi="Times New Roman" w:cs="Times New Roman"/>
          <w:sz w:val="24"/>
          <w:szCs w:val="24"/>
        </w:rPr>
        <w:t>aastal seetõttu,</w:t>
      </w:r>
      <w:r w:rsidRPr="00B92E7F">
        <w:rPr>
          <w:rFonts w:ascii="Times New Roman" w:hAnsi="Times New Roman" w:cs="Times New Roman"/>
          <w:sz w:val="24"/>
          <w:szCs w:val="24"/>
        </w:rPr>
        <w:t xml:space="preserve"> et toona </w:t>
      </w:r>
      <w:r w:rsidR="2C613821" w:rsidRPr="00B92E7F">
        <w:rPr>
          <w:rFonts w:ascii="Times New Roman" w:hAnsi="Times New Roman" w:cs="Times New Roman"/>
          <w:sz w:val="24"/>
          <w:szCs w:val="24"/>
        </w:rPr>
        <w:t>reguleeriti vastavus</w:t>
      </w:r>
      <w:r w:rsidR="46C25A81" w:rsidRPr="00B92E7F">
        <w:rPr>
          <w:rFonts w:ascii="Times New Roman" w:hAnsi="Times New Roman" w:cs="Times New Roman"/>
          <w:sz w:val="24"/>
          <w:szCs w:val="24"/>
        </w:rPr>
        <w:t>kontrolli E</w:t>
      </w:r>
      <w:r w:rsidR="38C3227F" w:rsidRPr="00B92E7F">
        <w:rPr>
          <w:rFonts w:ascii="Times New Roman" w:hAnsi="Times New Roman" w:cs="Times New Roman"/>
          <w:sz w:val="24"/>
          <w:szCs w:val="24"/>
        </w:rPr>
        <w:t xml:space="preserve">uroopa Komisjoni </w:t>
      </w:r>
      <w:r w:rsidR="46C25A81" w:rsidRPr="00B92E7F">
        <w:rPr>
          <w:rFonts w:ascii="Times New Roman" w:hAnsi="Times New Roman" w:cs="Times New Roman"/>
          <w:sz w:val="24"/>
          <w:szCs w:val="24"/>
        </w:rPr>
        <w:t>otsekohalduvas määruses</w:t>
      </w:r>
      <w:r w:rsidR="194F460E" w:rsidRPr="00B92E7F">
        <w:rPr>
          <w:rFonts w:ascii="Times New Roman" w:hAnsi="Times New Roman" w:cs="Times New Roman"/>
          <w:sz w:val="24"/>
          <w:szCs w:val="24"/>
        </w:rPr>
        <w:t xml:space="preserve"> (EL)</w:t>
      </w:r>
      <w:r w:rsidR="46C25A81" w:rsidRPr="00B92E7F">
        <w:rPr>
          <w:rFonts w:ascii="Times New Roman" w:hAnsi="Times New Roman" w:cs="Times New Roman"/>
          <w:sz w:val="24"/>
          <w:szCs w:val="24"/>
        </w:rPr>
        <w:t xml:space="preserve"> 2017/565.</w:t>
      </w:r>
      <w:r w:rsidR="007B3961" w:rsidRPr="00B92E7F">
        <w:rPr>
          <w:rStyle w:val="Allmrkuseviide"/>
          <w:rFonts w:ascii="Times New Roman" w:hAnsi="Times New Roman" w:cs="Times New Roman"/>
          <w:sz w:val="24"/>
          <w:szCs w:val="24"/>
        </w:rPr>
        <w:footnoteReference w:id="57"/>
      </w:r>
      <w:r w:rsidR="46C25A81" w:rsidRPr="00B92E7F">
        <w:rPr>
          <w:rFonts w:ascii="Times New Roman" w:hAnsi="Times New Roman" w:cs="Times New Roman"/>
          <w:sz w:val="24"/>
          <w:szCs w:val="24"/>
        </w:rPr>
        <w:t xml:space="preserve"> See on ka jätkuvalt nii, kuid CRD VI näeb lisaks krediidiasutustele ka investeerimisühingute riskikontrolli ja vastavuskontrolli funktsioonide täitjatele uued ülesanded.</w:t>
      </w:r>
    </w:p>
    <w:p w14:paraId="37A6227B" w14:textId="77777777" w:rsidR="00105629" w:rsidRPr="00B92E7F" w:rsidRDefault="00105629" w:rsidP="00B92E7F">
      <w:pPr>
        <w:spacing w:after="0" w:line="240" w:lineRule="auto"/>
        <w:jc w:val="both"/>
        <w:rPr>
          <w:rFonts w:ascii="Times New Roman" w:hAnsi="Times New Roman" w:cs="Times New Roman"/>
          <w:sz w:val="24"/>
          <w:szCs w:val="24"/>
        </w:rPr>
      </w:pPr>
    </w:p>
    <w:p w14:paraId="35E68D7D" w14:textId="33EE3008" w:rsidR="005C03B2" w:rsidRPr="00B92E7F" w:rsidRDefault="2CEA91CE"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Lõikega</w:t>
      </w:r>
      <w:r w:rsidR="64D6296D" w:rsidRPr="00B92E7F">
        <w:rPr>
          <w:rFonts w:ascii="Times New Roman" w:hAnsi="Times New Roman" w:cs="Times New Roman"/>
          <w:b/>
          <w:bCs/>
          <w:sz w:val="24"/>
          <w:szCs w:val="24"/>
        </w:rPr>
        <w:t xml:space="preserve"> 1 </w:t>
      </w:r>
      <w:r w:rsidR="64D6296D" w:rsidRPr="00B92E7F">
        <w:rPr>
          <w:rFonts w:ascii="Times New Roman" w:hAnsi="Times New Roman" w:cs="Times New Roman"/>
          <w:sz w:val="24"/>
          <w:szCs w:val="24"/>
        </w:rPr>
        <w:t xml:space="preserve">nähakse ette riskikontrolli funktsiooni </w:t>
      </w:r>
      <w:r w:rsidR="7C46D907" w:rsidRPr="00B92E7F">
        <w:rPr>
          <w:rFonts w:ascii="Times New Roman" w:hAnsi="Times New Roman" w:cs="Times New Roman"/>
          <w:sz w:val="24"/>
          <w:szCs w:val="24"/>
        </w:rPr>
        <w:t>või</w:t>
      </w:r>
      <w:r w:rsidR="64D6296D" w:rsidRPr="00B92E7F">
        <w:rPr>
          <w:rFonts w:ascii="Times New Roman" w:hAnsi="Times New Roman" w:cs="Times New Roman"/>
          <w:sz w:val="24"/>
          <w:szCs w:val="24"/>
        </w:rPr>
        <w:t xml:space="preserve"> selle täitja ülesanded. Lihtsustatult </w:t>
      </w:r>
      <w:r w:rsidR="51B6C191" w:rsidRPr="00B92E7F">
        <w:rPr>
          <w:rFonts w:ascii="Times New Roman" w:hAnsi="Times New Roman" w:cs="Times New Roman"/>
          <w:sz w:val="24"/>
          <w:szCs w:val="24"/>
        </w:rPr>
        <w:t>öeldes</w:t>
      </w:r>
      <w:r w:rsidR="3C9E2082" w:rsidRPr="00B92E7F">
        <w:rPr>
          <w:rFonts w:ascii="Times New Roman" w:hAnsi="Times New Roman" w:cs="Times New Roman"/>
          <w:sz w:val="24"/>
          <w:szCs w:val="24"/>
        </w:rPr>
        <w:t xml:space="preserve"> peab riskikontrolli funkt</w:t>
      </w:r>
      <w:r w:rsidR="322BA800" w:rsidRPr="00B92E7F">
        <w:rPr>
          <w:rFonts w:ascii="Times New Roman" w:hAnsi="Times New Roman" w:cs="Times New Roman"/>
          <w:sz w:val="24"/>
          <w:szCs w:val="24"/>
        </w:rPr>
        <w:t xml:space="preserve">sioon ja selle täitja tuvastama investeerimisühingut mõjutavad riskid </w:t>
      </w:r>
      <w:r w:rsidR="322BA800" w:rsidRPr="00B92E7F">
        <w:rPr>
          <w:rFonts w:ascii="Times New Roman" w:hAnsi="Times New Roman" w:cs="Times New Roman"/>
          <w:b/>
          <w:bCs/>
          <w:sz w:val="24"/>
          <w:szCs w:val="24"/>
        </w:rPr>
        <w:lastRenderedPageBreak/>
        <w:t>(punkt 1)</w:t>
      </w:r>
      <w:r w:rsidR="322BA800" w:rsidRPr="00B92E7F">
        <w:rPr>
          <w:rFonts w:ascii="Times New Roman" w:hAnsi="Times New Roman" w:cs="Times New Roman"/>
          <w:sz w:val="24"/>
          <w:szCs w:val="24"/>
        </w:rPr>
        <w:t>, kon</w:t>
      </w:r>
      <w:r w:rsidR="70408CA7" w:rsidRPr="00B92E7F">
        <w:rPr>
          <w:rFonts w:ascii="Times New Roman" w:hAnsi="Times New Roman" w:cs="Times New Roman"/>
          <w:sz w:val="24"/>
          <w:szCs w:val="24"/>
        </w:rPr>
        <w:t xml:space="preserve">trollima riskide kindlaksmääramist ja juhtimist </w:t>
      </w:r>
      <w:r w:rsidR="70408CA7" w:rsidRPr="00B92E7F">
        <w:rPr>
          <w:rFonts w:ascii="Times New Roman" w:hAnsi="Times New Roman" w:cs="Times New Roman"/>
          <w:b/>
          <w:bCs/>
          <w:sz w:val="24"/>
          <w:szCs w:val="24"/>
        </w:rPr>
        <w:t>(punkt 2)</w:t>
      </w:r>
      <w:r w:rsidR="70408CA7" w:rsidRPr="00B92E7F">
        <w:rPr>
          <w:rFonts w:ascii="Times New Roman" w:hAnsi="Times New Roman" w:cs="Times New Roman"/>
          <w:sz w:val="24"/>
          <w:szCs w:val="24"/>
        </w:rPr>
        <w:t xml:space="preserve">, omama ülevaadet neist </w:t>
      </w:r>
      <w:r w:rsidR="70408CA7" w:rsidRPr="00B92E7F">
        <w:rPr>
          <w:rFonts w:ascii="Times New Roman" w:hAnsi="Times New Roman" w:cs="Times New Roman"/>
          <w:b/>
          <w:bCs/>
          <w:sz w:val="24"/>
          <w:szCs w:val="24"/>
        </w:rPr>
        <w:t>(punkt 3)</w:t>
      </w:r>
      <w:r w:rsidR="70408CA7" w:rsidRPr="00B92E7F">
        <w:rPr>
          <w:rFonts w:ascii="Times New Roman" w:hAnsi="Times New Roman" w:cs="Times New Roman"/>
          <w:sz w:val="24"/>
          <w:szCs w:val="24"/>
        </w:rPr>
        <w:t xml:space="preserve"> ning </w:t>
      </w:r>
      <w:r w:rsidR="739A92B2" w:rsidRPr="00B92E7F">
        <w:rPr>
          <w:rFonts w:ascii="Times New Roman" w:hAnsi="Times New Roman" w:cs="Times New Roman"/>
          <w:sz w:val="24"/>
          <w:szCs w:val="24"/>
        </w:rPr>
        <w:t xml:space="preserve">jagama nendega seotud teavet investeerimisühingu nõukogule </w:t>
      </w:r>
      <w:r w:rsidR="739A92B2" w:rsidRPr="00B92E7F">
        <w:rPr>
          <w:rFonts w:ascii="Times New Roman" w:hAnsi="Times New Roman" w:cs="Times New Roman"/>
          <w:b/>
          <w:bCs/>
          <w:sz w:val="24"/>
          <w:szCs w:val="24"/>
        </w:rPr>
        <w:t>(punkt 4)</w:t>
      </w:r>
      <w:r w:rsidR="739A92B2" w:rsidRPr="00B92E7F">
        <w:rPr>
          <w:rFonts w:ascii="Times New Roman" w:hAnsi="Times New Roman" w:cs="Times New Roman"/>
          <w:sz w:val="24"/>
          <w:szCs w:val="24"/>
        </w:rPr>
        <w:t xml:space="preserve">. Lõikega 1 võetakse üle CRD VI artikli 76 lõike 5 punkt </w:t>
      </w:r>
      <w:proofErr w:type="spellStart"/>
      <w:r w:rsidR="739A92B2" w:rsidRPr="00B92E7F">
        <w:rPr>
          <w:rFonts w:ascii="Times New Roman" w:hAnsi="Times New Roman" w:cs="Times New Roman"/>
          <w:sz w:val="24"/>
          <w:szCs w:val="24"/>
        </w:rPr>
        <w:t>c.</w:t>
      </w:r>
      <w:proofErr w:type="spellEnd"/>
      <w:r w:rsidR="739A92B2" w:rsidRPr="00B92E7F">
        <w:rPr>
          <w:rFonts w:ascii="Times New Roman" w:hAnsi="Times New Roman" w:cs="Times New Roman"/>
          <w:sz w:val="24"/>
          <w:szCs w:val="24"/>
        </w:rPr>
        <w:t xml:space="preserve"> </w:t>
      </w:r>
      <w:r w:rsidR="3C9E2082" w:rsidRPr="00B92E7F">
        <w:rPr>
          <w:rFonts w:ascii="Times New Roman" w:hAnsi="Times New Roman" w:cs="Times New Roman"/>
          <w:sz w:val="24"/>
          <w:szCs w:val="24"/>
        </w:rPr>
        <w:t xml:space="preserve"> </w:t>
      </w:r>
    </w:p>
    <w:p w14:paraId="07A1FD87" w14:textId="0E1321CD" w:rsidR="007B3961" w:rsidRPr="00B92E7F" w:rsidRDefault="007B3961" w:rsidP="00B92E7F">
      <w:pPr>
        <w:spacing w:after="0" w:line="240" w:lineRule="auto"/>
        <w:jc w:val="both"/>
        <w:rPr>
          <w:rFonts w:ascii="Times New Roman" w:hAnsi="Times New Roman" w:cs="Times New Roman"/>
          <w:sz w:val="24"/>
          <w:szCs w:val="24"/>
        </w:rPr>
      </w:pPr>
    </w:p>
    <w:p w14:paraId="1BECE630" w14:textId="32027F53" w:rsidR="00286E9A" w:rsidRPr="00B92E7F" w:rsidRDefault="4870E6F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574026F0" w:rsidRPr="00B92E7F">
        <w:rPr>
          <w:rFonts w:ascii="Times New Roman" w:hAnsi="Times New Roman" w:cs="Times New Roman"/>
          <w:b/>
          <w:bCs/>
          <w:sz w:val="24"/>
          <w:szCs w:val="24"/>
        </w:rPr>
        <w:t>õikega 2</w:t>
      </w:r>
      <w:r w:rsidR="36877EC2" w:rsidRPr="00B92E7F">
        <w:rPr>
          <w:rFonts w:ascii="Times New Roman" w:hAnsi="Times New Roman" w:cs="Times New Roman"/>
          <w:b/>
          <w:bCs/>
          <w:sz w:val="24"/>
          <w:szCs w:val="24"/>
        </w:rPr>
        <w:t xml:space="preserve"> </w:t>
      </w:r>
      <w:r w:rsidR="36877EC2" w:rsidRPr="00B92E7F">
        <w:rPr>
          <w:rFonts w:ascii="Times New Roman" w:hAnsi="Times New Roman" w:cs="Times New Roman"/>
          <w:sz w:val="24"/>
          <w:szCs w:val="24"/>
        </w:rPr>
        <w:t>sätestatakse</w:t>
      </w:r>
      <w:r w:rsidR="36877EC2" w:rsidRPr="00B92E7F">
        <w:rPr>
          <w:rFonts w:ascii="Times New Roman" w:hAnsi="Times New Roman" w:cs="Times New Roman"/>
          <w:b/>
          <w:bCs/>
          <w:sz w:val="24"/>
          <w:szCs w:val="24"/>
        </w:rPr>
        <w:t xml:space="preserve"> </w:t>
      </w:r>
      <w:r w:rsidR="574026F0" w:rsidRPr="00B92E7F">
        <w:rPr>
          <w:rFonts w:ascii="Times New Roman" w:hAnsi="Times New Roman" w:cs="Times New Roman"/>
          <w:sz w:val="24"/>
          <w:szCs w:val="24"/>
        </w:rPr>
        <w:t xml:space="preserve">vastavuskontrolli funktsiooni või selle täitja ülesanded. Lihtsustatult </w:t>
      </w:r>
      <w:r w:rsidR="0241E099" w:rsidRPr="00B92E7F">
        <w:rPr>
          <w:rFonts w:ascii="Times New Roman" w:hAnsi="Times New Roman" w:cs="Times New Roman"/>
          <w:sz w:val="24"/>
          <w:szCs w:val="24"/>
        </w:rPr>
        <w:t xml:space="preserve">tuleb kontrollida, et investeerimisühingu juhid ja töötajad ei eksiks </w:t>
      </w:r>
      <w:r w:rsidR="0500BD52" w:rsidRPr="00B92E7F">
        <w:rPr>
          <w:rFonts w:ascii="Times New Roman" w:hAnsi="Times New Roman" w:cs="Times New Roman"/>
          <w:sz w:val="24"/>
          <w:szCs w:val="24"/>
        </w:rPr>
        <w:t xml:space="preserve">investeerimisühingu suhtes kohaldatavatest </w:t>
      </w:r>
      <w:r w:rsidR="0241E099" w:rsidRPr="00B92E7F">
        <w:rPr>
          <w:rFonts w:ascii="Times New Roman" w:hAnsi="Times New Roman" w:cs="Times New Roman"/>
          <w:sz w:val="24"/>
          <w:szCs w:val="24"/>
        </w:rPr>
        <w:t>õigusaktides</w:t>
      </w:r>
      <w:r w:rsidR="618491A5" w:rsidRPr="00B92E7F">
        <w:rPr>
          <w:rFonts w:ascii="Times New Roman" w:hAnsi="Times New Roman" w:cs="Times New Roman"/>
          <w:sz w:val="24"/>
          <w:szCs w:val="24"/>
        </w:rPr>
        <w:t>t</w:t>
      </w:r>
      <w:r w:rsidR="0241E099" w:rsidRPr="00B92E7F">
        <w:rPr>
          <w:rFonts w:ascii="Times New Roman" w:hAnsi="Times New Roman" w:cs="Times New Roman"/>
          <w:sz w:val="24"/>
          <w:szCs w:val="24"/>
        </w:rPr>
        <w:t xml:space="preserve"> ja n-ö mittesiduvas</w:t>
      </w:r>
      <w:r w:rsidR="4A0BD96E" w:rsidRPr="00B92E7F">
        <w:rPr>
          <w:rFonts w:ascii="Times New Roman" w:hAnsi="Times New Roman" w:cs="Times New Roman"/>
          <w:sz w:val="24"/>
          <w:szCs w:val="24"/>
        </w:rPr>
        <w:t>t</w:t>
      </w:r>
      <w:r w:rsidR="0241E099" w:rsidRPr="00B92E7F">
        <w:rPr>
          <w:rFonts w:ascii="Times New Roman" w:hAnsi="Times New Roman" w:cs="Times New Roman"/>
          <w:sz w:val="24"/>
          <w:szCs w:val="24"/>
        </w:rPr>
        <w:t xml:space="preserve"> reeglistikus</w:t>
      </w:r>
      <w:r w:rsidR="397350DA" w:rsidRPr="00B92E7F">
        <w:rPr>
          <w:rFonts w:ascii="Times New Roman" w:hAnsi="Times New Roman" w:cs="Times New Roman"/>
          <w:sz w:val="24"/>
          <w:szCs w:val="24"/>
        </w:rPr>
        <w:t xml:space="preserve">t (näiteks </w:t>
      </w:r>
      <w:proofErr w:type="spellStart"/>
      <w:r w:rsidR="397350DA" w:rsidRPr="00B92E7F">
        <w:rPr>
          <w:rFonts w:ascii="Times New Roman" w:hAnsi="Times New Roman" w:cs="Times New Roman"/>
          <w:sz w:val="24"/>
          <w:szCs w:val="24"/>
        </w:rPr>
        <w:t>sise</w:t>
      </w:r>
      <w:proofErr w:type="spellEnd"/>
      <w:r w:rsidR="397350DA" w:rsidRPr="00B92E7F">
        <w:rPr>
          <w:rFonts w:ascii="Times New Roman" w:hAnsi="Times New Roman" w:cs="Times New Roman"/>
          <w:sz w:val="24"/>
          <w:szCs w:val="24"/>
        </w:rPr>
        <w:t>-eeskirjad, investeerimisühingu hea tava jms)</w:t>
      </w:r>
      <w:r w:rsidR="0241E099" w:rsidRPr="00B92E7F">
        <w:rPr>
          <w:rFonts w:ascii="Times New Roman" w:hAnsi="Times New Roman" w:cs="Times New Roman"/>
          <w:sz w:val="24"/>
          <w:szCs w:val="24"/>
        </w:rPr>
        <w:t xml:space="preserve"> ettenähtud nõuete vastu. </w:t>
      </w:r>
    </w:p>
    <w:p w14:paraId="6C722817" w14:textId="196E5365" w:rsidR="007B3961" w:rsidRPr="00B92E7F" w:rsidRDefault="007B3961" w:rsidP="00B92E7F">
      <w:pPr>
        <w:spacing w:after="0" w:line="240" w:lineRule="auto"/>
        <w:jc w:val="both"/>
        <w:rPr>
          <w:rFonts w:ascii="Times New Roman" w:hAnsi="Times New Roman" w:cs="Times New Roman"/>
          <w:sz w:val="24"/>
          <w:szCs w:val="24"/>
        </w:rPr>
      </w:pPr>
    </w:p>
    <w:p w14:paraId="7278E6A0" w14:textId="28C61758" w:rsidR="007B3961" w:rsidRPr="00B92E7F" w:rsidRDefault="22E2501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30FCDF1F" w:rsidRPr="00B92E7F">
        <w:rPr>
          <w:rFonts w:ascii="Times New Roman" w:hAnsi="Times New Roman" w:cs="Times New Roman"/>
          <w:b/>
          <w:bCs/>
          <w:sz w:val="24"/>
          <w:szCs w:val="24"/>
        </w:rPr>
        <w:t>õikega 3</w:t>
      </w:r>
      <w:r w:rsidR="30FCDF1F" w:rsidRPr="00B92E7F">
        <w:rPr>
          <w:rFonts w:ascii="Times New Roman" w:hAnsi="Times New Roman" w:cs="Times New Roman"/>
          <w:sz w:val="24"/>
          <w:szCs w:val="24"/>
        </w:rPr>
        <w:t xml:space="preserve"> nähakse ette pedagoogilise suunitlusega norm, milles viidatakse, et tä</w:t>
      </w:r>
      <w:r w:rsidR="10ADC21F" w:rsidRPr="00B92E7F">
        <w:rPr>
          <w:rFonts w:ascii="Times New Roman" w:hAnsi="Times New Roman" w:cs="Times New Roman"/>
          <w:sz w:val="24"/>
          <w:szCs w:val="24"/>
        </w:rPr>
        <w:t xml:space="preserve">psemad vastavuskontrolli nõuded on sätestatud </w:t>
      </w:r>
      <w:r w:rsidR="30FCDF1F" w:rsidRPr="00B92E7F">
        <w:rPr>
          <w:rFonts w:ascii="Times New Roman" w:hAnsi="Times New Roman" w:cs="Times New Roman"/>
          <w:sz w:val="24"/>
          <w:szCs w:val="24"/>
        </w:rPr>
        <w:t>määruse</w:t>
      </w:r>
      <w:r w:rsidR="10ADC21F" w:rsidRPr="00B92E7F">
        <w:rPr>
          <w:rFonts w:ascii="Times New Roman" w:hAnsi="Times New Roman" w:cs="Times New Roman"/>
          <w:sz w:val="24"/>
          <w:szCs w:val="24"/>
        </w:rPr>
        <w:t xml:space="preserve"> </w:t>
      </w:r>
      <w:r w:rsidR="11618D59" w:rsidRPr="00B92E7F">
        <w:rPr>
          <w:rFonts w:ascii="Times New Roman" w:hAnsi="Times New Roman" w:cs="Times New Roman"/>
          <w:sz w:val="24"/>
          <w:szCs w:val="24"/>
        </w:rPr>
        <w:t xml:space="preserve">(EL) </w:t>
      </w:r>
      <w:r w:rsidR="10ADC21F" w:rsidRPr="00B92E7F">
        <w:rPr>
          <w:rFonts w:ascii="Times New Roman" w:hAnsi="Times New Roman" w:cs="Times New Roman"/>
          <w:sz w:val="24"/>
          <w:szCs w:val="24"/>
        </w:rPr>
        <w:t>2017/565 artiklis 22.</w:t>
      </w:r>
    </w:p>
    <w:p w14:paraId="43D22274" w14:textId="1519FD68" w:rsidR="007B3961" w:rsidRPr="00B92E7F" w:rsidRDefault="007B3961" w:rsidP="00B92E7F">
      <w:pPr>
        <w:spacing w:after="0" w:line="240" w:lineRule="auto"/>
        <w:jc w:val="both"/>
        <w:rPr>
          <w:rFonts w:ascii="Times New Roman" w:hAnsi="Times New Roman" w:cs="Times New Roman"/>
          <w:sz w:val="24"/>
          <w:szCs w:val="24"/>
        </w:rPr>
      </w:pPr>
    </w:p>
    <w:p w14:paraId="79431921" w14:textId="11E82E57" w:rsidR="79401B35" w:rsidRPr="00B92E7F" w:rsidRDefault="79401B3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83</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83</w:t>
      </w:r>
      <w:r w:rsidRPr="00B92E7F">
        <w:rPr>
          <w:rFonts w:ascii="Times New Roman" w:hAnsi="Times New Roman" w:cs="Times New Roman"/>
          <w:sz w:val="24"/>
          <w:szCs w:val="24"/>
          <w:vertAlign w:val="superscript"/>
        </w:rPr>
        <w:t>2</w:t>
      </w:r>
      <w:r w:rsidRPr="00B92E7F">
        <w:rPr>
          <w:rFonts w:ascii="Times New Roman" w:hAnsi="Times New Roman" w:cs="Times New Roman"/>
          <w:sz w:val="24"/>
          <w:szCs w:val="24"/>
        </w:rPr>
        <w:t xml:space="preserve"> sätestab nõuded siseauditi üksusele. </w:t>
      </w:r>
    </w:p>
    <w:p w14:paraId="78D88E95" w14:textId="457666A3" w:rsidR="5451066A" w:rsidRPr="00B92E7F" w:rsidRDefault="5451066A" w:rsidP="00B92E7F">
      <w:pPr>
        <w:spacing w:after="0" w:line="240" w:lineRule="auto"/>
        <w:jc w:val="both"/>
        <w:rPr>
          <w:rFonts w:ascii="Times New Roman" w:hAnsi="Times New Roman" w:cs="Times New Roman"/>
          <w:sz w:val="24"/>
          <w:szCs w:val="24"/>
        </w:rPr>
      </w:pPr>
    </w:p>
    <w:p w14:paraId="5C4BE22D" w14:textId="7E8D42EC" w:rsidR="00DF6297" w:rsidRPr="00B92E7F" w:rsidRDefault="00DF629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1</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w:t>
      </w:r>
      <w:r w:rsidRPr="00B92E7F">
        <w:rPr>
          <w:rFonts w:ascii="Times New Roman" w:hAnsi="Times New Roman" w:cs="Times New Roman"/>
          <w:sz w:val="24"/>
          <w:szCs w:val="24"/>
        </w:rPr>
        <w:t xml:space="preserve"> </w:t>
      </w:r>
      <w:r w:rsidR="00F3306D" w:rsidRPr="00B92E7F">
        <w:rPr>
          <w:rFonts w:ascii="Times New Roman" w:hAnsi="Times New Roman" w:cs="Times New Roman"/>
          <w:sz w:val="24"/>
          <w:szCs w:val="24"/>
        </w:rPr>
        <w:t>Kehtiv VPTS § 83</w:t>
      </w:r>
      <w:r w:rsidR="00F3306D" w:rsidRPr="00B92E7F">
        <w:rPr>
          <w:rFonts w:ascii="Times New Roman" w:hAnsi="Times New Roman" w:cs="Times New Roman"/>
          <w:sz w:val="24"/>
          <w:szCs w:val="24"/>
          <w:vertAlign w:val="superscript"/>
        </w:rPr>
        <w:t>2</w:t>
      </w:r>
      <w:r w:rsidR="00F3306D" w:rsidRPr="00B92E7F">
        <w:rPr>
          <w:rFonts w:ascii="Times New Roman" w:hAnsi="Times New Roman" w:cs="Times New Roman"/>
          <w:sz w:val="24"/>
          <w:szCs w:val="24"/>
        </w:rPr>
        <w:t xml:space="preserve"> näeb ette nõuded siseauditi üksusele. </w:t>
      </w:r>
      <w:r w:rsidR="00A95F85">
        <w:rPr>
          <w:rFonts w:ascii="Times New Roman" w:hAnsi="Times New Roman" w:cs="Times New Roman"/>
          <w:sz w:val="24"/>
          <w:szCs w:val="24"/>
        </w:rPr>
        <w:t>Eelnõuga</w:t>
      </w:r>
      <w:r w:rsidR="00F3306D" w:rsidRPr="00B92E7F">
        <w:rPr>
          <w:rFonts w:ascii="Times New Roman" w:hAnsi="Times New Roman" w:cs="Times New Roman"/>
          <w:sz w:val="24"/>
          <w:szCs w:val="24"/>
        </w:rPr>
        <w:t xml:space="preserve"> lisatakse uus lõige 1</w:t>
      </w:r>
      <w:r w:rsidR="00F3306D" w:rsidRPr="00B92E7F">
        <w:rPr>
          <w:rFonts w:ascii="Times New Roman" w:hAnsi="Times New Roman" w:cs="Times New Roman"/>
          <w:sz w:val="24"/>
          <w:szCs w:val="24"/>
          <w:vertAlign w:val="superscript"/>
        </w:rPr>
        <w:t>1</w:t>
      </w:r>
      <w:r w:rsidR="00F3306D" w:rsidRPr="00B92E7F">
        <w:rPr>
          <w:rFonts w:ascii="Times New Roman" w:hAnsi="Times New Roman" w:cs="Times New Roman"/>
          <w:sz w:val="24"/>
          <w:szCs w:val="24"/>
        </w:rPr>
        <w:t>, mille kohaselt peab</w:t>
      </w:r>
      <w:r w:rsidRPr="00B92E7F">
        <w:rPr>
          <w:rFonts w:ascii="Times New Roman" w:hAnsi="Times New Roman" w:cs="Times New Roman"/>
          <w:sz w:val="24"/>
          <w:szCs w:val="24"/>
        </w:rPr>
        <w:t xml:space="preserve"> </w:t>
      </w:r>
      <w:r w:rsidR="00F3306D" w:rsidRPr="00B92E7F">
        <w:rPr>
          <w:rFonts w:ascii="Times New Roman" w:hAnsi="Times New Roman" w:cs="Times New Roman"/>
          <w:sz w:val="24"/>
          <w:szCs w:val="24"/>
        </w:rPr>
        <w:t>s</w:t>
      </w:r>
      <w:r w:rsidRPr="00B92E7F">
        <w:rPr>
          <w:rFonts w:ascii="Times New Roman" w:hAnsi="Times New Roman" w:cs="Times New Roman"/>
          <w:sz w:val="24"/>
          <w:szCs w:val="24"/>
        </w:rPr>
        <w:t>iseauditi üksuse ülesannete täitja peab muu</w:t>
      </w:r>
      <w:r w:rsidR="00295766">
        <w:rPr>
          <w:rFonts w:ascii="Times New Roman" w:hAnsi="Times New Roman" w:cs="Times New Roman"/>
          <w:sz w:val="24"/>
          <w:szCs w:val="24"/>
        </w:rPr>
        <w:t xml:space="preserve"> </w:t>
      </w:r>
      <w:r w:rsidRPr="00B92E7F">
        <w:rPr>
          <w:rFonts w:ascii="Times New Roman" w:hAnsi="Times New Roman" w:cs="Times New Roman"/>
          <w:sz w:val="24"/>
          <w:szCs w:val="24"/>
        </w:rPr>
        <w:t>hulgas jälgima kogu investeerimisühingu tegevust ja andma sõltumatu ülevaate investeerimisühingu riskistrateegia efektiivsest rakendamisest</w:t>
      </w:r>
      <w:r w:rsidR="00F3306D" w:rsidRPr="00B92E7F">
        <w:rPr>
          <w:rFonts w:ascii="Times New Roman" w:hAnsi="Times New Roman" w:cs="Times New Roman"/>
          <w:sz w:val="24"/>
          <w:szCs w:val="24"/>
        </w:rPr>
        <w:t xml:space="preserve">. </w:t>
      </w:r>
      <w:r w:rsidR="00034C94" w:rsidRPr="00B92E7F">
        <w:rPr>
          <w:rFonts w:ascii="Times New Roman" w:hAnsi="Times New Roman" w:cs="Times New Roman"/>
          <w:sz w:val="24"/>
          <w:szCs w:val="24"/>
        </w:rPr>
        <w:t>See on samamoodi sätestatud ka krediidiasutuste seaduse § 59</w:t>
      </w:r>
      <w:r w:rsidR="00034C94" w:rsidRPr="00B92E7F">
        <w:rPr>
          <w:rFonts w:ascii="Times New Roman" w:hAnsi="Times New Roman" w:cs="Times New Roman"/>
          <w:sz w:val="24"/>
          <w:szCs w:val="24"/>
          <w:vertAlign w:val="superscript"/>
        </w:rPr>
        <w:t>1</w:t>
      </w:r>
      <w:r w:rsidR="00034C94" w:rsidRPr="00B92E7F">
        <w:rPr>
          <w:rFonts w:ascii="Times New Roman" w:hAnsi="Times New Roman" w:cs="Times New Roman"/>
          <w:sz w:val="24"/>
          <w:szCs w:val="24"/>
        </w:rPr>
        <w:t xml:space="preserve"> lõike 1 punktis 1 ja põhineb omakorda CRD VI artikli 76</w:t>
      </w:r>
      <w:r w:rsidR="00105629">
        <w:rPr>
          <w:rFonts w:ascii="Times New Roman" w:hAnsi="Times New Roman" w:cs="Times New Roman"/>
          <w:sz w:val="24"/>
          <w:szCs w:val="24"/>
        </w:rPr>
        <w:t xml:space="preserve"> lõike </w:t>
      </w:r>
      <w:r w:rsidR="00034C94" w:rsidRPr="00B92E7F">
        <w:rPr>
          <w:rFonts w:ascii="Times New Roman" w:hAnsi="Times New Roman" w:cs="Times New Roman"/>
          <w:sz w:val="24"/>
          <w:szCs w:val="24"/>
        </w:rPr>
        <w:t xml:space="preserve">5 punktil </w:t>
      </w:r>
      <w:proofErr w:type="spellStart"/>
      <w:r w:rsidR="00034C94" w:rsidRPr="00B92E7F">
        <w:rPr>
          <w:rFonts w:ascii="Times New Roman" w:hAnsi="Times New Roman" w:cs="Times New Roman"/>
          <w:sz w:val="24"/>
          <w:szCs w:val="24"/>
        </w:rPr>
        <w:t>d.</w:t>
      </w:r>
      <w:proofErr w:type="spellEnd"/>
    </w:p>
    <w:p w14:paraId="52EE6684" w14:textId="77777777" w:rsidR="00562275" w:rsidRPr="00B92E7F" w:rsidRDefault="00562275" w:rsidP="00B92E7F">
      <w:pPr>
        <w:spacing w:after="0" w:line="240" w:lineRule="auto"/>
        <w:jc w:val="both"/>
        <w:rPr>
          <w:rFonts w:ascii="Times New Roman" w:hAnsi="Times New Roman" w:cs="Times New Roman"/>
          <w:sz w:val="24"/>
          <w:szCs w:val="24"/>
        </w:rPr>
      </w:pPr>
    </w:p>
    <w:p w14:paraId="08FA12CE" w14:textId="304EB2A4" w:rsidR="00562275" w:rsidRPr="00B92E7F" w:rsidRDefault="16B018ED" w:rsidP="00B92E7F">
      <w:pPr>
        <w:spacing w:after="0" w:line="240" w:lineRule="auto"/>
        <w:jc w:val="both"/>
        <w:rPr>
          <w:rFonts w:ascii="Times New Roman" w:hAnsi="Times New Roman" w:cs="Times New Roman"/>
          <w:sz w:val="24"/>
          <w:szCs w:val="24"/>
        </w:rPr>
      </w:pPr>
      <w:r w:rsidRPr="002C4907">
        <w:rPr>
          <w:rFonts w:ascii="Times New Roman" w:hAnsi="Times New Roman" w:cs="Times New Roman"/>
          <w:b/>
          <w:bCs/>
          <w:sz w:val="24"/>
          <w:szCs w:val="24"/>
        </w:rPr>
        <w:t>L</w:t>
      </w:r>
      <w:r w:rsidR="00562275" w:rsidRPr="002C4907">
        <w:rPr>
          <w:rFonts w:ascii="Times New Roman" w:hAnsi="Times New Roman" w:cs="Times New Roman"/>
          <w:b/>
          <w:bCs/>
          <w:sz w:val="24"/>
          <w:szCs w:val="24"/>
        </w:rPr>
        <w:t xml:space="preserve">õigete 4 ja 5 kehtetuks tunnistamine. </w:t>
      </w:r>
      <w:r w:rsidR="00C73AF7" w:rsidRPr="002C4907">
        <w:rPr>
          <w:rFonts w:ascii="Times New Roman" w:hAnsi="Times New Roman" w:cs="Times New Roman"/>
          <w:sz w:val="24"/>
          <w:szCs w:val="24"/>
        </w:rPr>
        <w:t>Kehtiva lõikega 4 on ette nähtud, et investeerimisühingu juhatus peab tagama siseauditi üksuse ülesannete täitjale kõik tema ülesannete täitmiseks vajalikud õigused ja töötingimused, sealhulgas õiguse saada selgitusi ja teavet investeerimisühingu juhtidelt ning õiguse jälgida avastatud puuduste kõrvaldamist ja tehtud ettepanekute täitmist. Kehtiva lõikega 5 on ette nähtud, et  siseauditi üksuse ülesannete täitja on kohustatud talle investeerimisühingu kohta teatavaks saanud teabe, mis osutab õigusrikkumisele või klientide huvide kahjustamisele, edastama investeerimisühingu juhtidele ning inspektsioonile.</w:t>
      </w:r>
      <w:r w:rsidR="0046481B" w:rsidRPr="002C4907">
        <w:rPr>
          <w:rFonts w:ascii="Times New Roman" w:hAnsi="Times New Roman" w:cs="Times New Roman"/>
          <w:sz w:val="24"/>
          <w:szCs w:val="24"/>
        </w:rPr>
        <w:t xml:space="preserve"> Kuna VPTS § 83 uues lõikes 7 nähakse ette, et investeerimisühingu  sisekontrolli funktsioone täitvate isikute õiguste ja kohustuse osas kohaldatakse krediidiasutuste seaduse §-des 60 ja 61 krediidiasutuse sisekontrolli funktsioone täitvate isikute kohta sätestatut, siis ei ole antud lõigetes enam eraldi vaja siseauditi ülesannete täitja õigusi ja kohustusi ette näha.</w:t>
      </w:r>
      <w:r w:rsidR="0046481B" w:rsidRPr="00B92E7F">
        <w:rPr>
          <w:rFonts w:ascii="Times New Roman" w:hAnsi="Times New Roman" w:cs="Times New Roman"/>
          <w:sz w:val="24"/>
          <w:szCs w:val="24"/>
        </w:rPr>
        <w:t xml:space="preserve"> </w:t>
      </w:r>
    </w:p>
    <w:p w14:paraId="6CDA98FD" w14:textId="5D4F767A" w:rsidR="5451066A" w:rsidRPr="00B92E7F" w:rsidRDefault="5451066A" w:rsidP="00B92E7F">
      <w:pPr>
        <w:spacing w:after="0" w:line="240" w:lineRule="auto"/>
        <w:jc w:val="both"/>
        <w:rPr>
          <w:rFonts w:ascii="Times New Roman" w:hAnsi="Times New Roman" w:cs="Times New Roman"/>
          <w:sz w:val="24"/>
          <w:szCs w:val="24"/>
        </w:rPr>
      </w:pPr>
    </w:p>
    <w:p w14:paraId="6990F75F" w14:textId="6A899F32" w:rsidR="5EA78E65" w:rsidRPr="00B92E7F" w:rsidRDefault="5EA78E6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83</w:t>
      </w:r>
      <w:r w:rsidRPr="00B92E7F">
        <w:rPr>
          <w:rFonts w:ascii="Times New Roman" w:hAnsi="Times New Roman" w:cs="Times New Roman"/>
          <w:b/>
          <w:bCs/>
          <w:sz w:val="24"/>
          <w:szCs w:val="24"/>
          <w:vertAlign w:val="superscript"/>
        </w:rPr>
        <w:t>3</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Kehtiv § 83</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sätestab nõuded investeerimisühingu nõukogu ja riskikomitee kohustustele seoses riskide käsitlemisega.</w:t>
      </w:r>
    </w:p>
    <w:p w14:paraId="7EE45650" w14:textId="77777777" w:rsidR="0046481B" w:rsidRPr="00B92E7F" w:rsidRDefault="0046481B" w:rsidP="00B92E7F">
      <w:pPr>
        <w:spacing w:after="0" w:line="240" w:lineRule="auto"/>
        <w:jc w:val="both"/>
        <w:rPr>
          <w:rFonts w:ascii="Times New Roman" w:hAnsi="Times New Roman" w:cs="Times New Roman"/>
          <w:sz w:val="24"/>
          <w:szCs w:val="24"/>
        </w:rPr>
      </w:pPr>
    </w:p>
    <w:p w14:paraId="05C0E56D" w14:textId="17D8C87E" w:rsidR="0046481B" w:rsidRPr="00B92E7F" w:rsidRDefault="0046481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w:t>
      </w:r>
      <w:r w:rsidR="16D24614" w:rsidRPr="00B92E7F">
        <w:rPr>
          <w:rFonts w:ascii="Times New Roman" w:hAnsi="Times New Roman" w:cs="Times New Roman"/>
          <w:b/>
          <w:bCs/>
          <w:sz w:val="24"/>
          <w:szCs w:val="24"/>
        </w:rPr>
        <w:t xml:space="preserve"> </w:t>
      </w:r>
      <w:r w:rsidRPr="00B92E7F">
        <w:rPr>
          <w:rFonts w:ascii="Times New Roman" w:hAnsi="Times New Roman" w:cs="Times New Roman"/>
          <w:b/>
          <w:bCs/>
          <w:sz w:val="24"/>
          <w:szCs w:val="24"/>
        </w:rPr>
        <w:t xml:space="preserve">pealkirja muutmine. </w:t>
      </w:r>
      <w:r w:rsidR="004F15DB">
        <w:rPr>
          <w:rFonts w:ascii="Times New Roman" w:hAnsi="Times New Roman" w:cs="Times New Roman"/>
          <w:sz w:val="24"/>
          <w:szCs w:val="24"/>
        </w:rPr>
        <w:t>Paragrahvi pealkiri</w:t>
      </w:r>
      <w:r w:rsidRPr="00B92E7F">
        <w:rPr>
          <w:rFonts w:ascii="Times New Roman" w:hAnsi="Times New Roman" w:cs="Times New Roman"/>
          <w:sz w:val="24"/>
          <w:szCs w:val="24"/>
        </w:rPr>
        <w:t xml:space="preserve"> asendatakse pealkirjaga „Riskide käsitlus, riskikomitee ja auditikomitee“. Seda põhjusel, et </w:t>
      </w:r>
      <w:r w:rsidR="00105629">
        <w:rPr>
          <w:rFonts w:ascii="Times New Roman" w:hAnsi="Times New Roman" w:cs="Times New Roman"/>
          <w:sz w:val="24"/>
          <w:szCs w:val="24"/>
        </w:rPr>
        <w:t>paragrahvi</w:t>
      </w:r>
      <w:r w:rsidRPr="00B92E7F">
        <w:rPr>
          <w:rFonts w:ascii="Times New Roman" w:hAnsi="Times New Roman" w:cs="Times New Roman"/>
          <w:sz w:val="24"/>
          <w:szCs w:val="24"/>
        </w:rPr>
        <w:t xml:space="preserve"> sisu laieneb vastavalt.</w:t>
      </w:r>
    </w:p>
    <w:p w14:paraId="5CC57D20" w14:textId="77777777" w:rsidR="0046481B" w:rsidRPr="00B92E7F" w:rsidRDefault="0046481B" w:rsidP="00B92E7F">
      <w:pPr>
        <w:spacing w:after="0" w:line="240" w:lineRule="auto"/>
        <w:jc w:val="both"/>
        <w:rPr>
          <w:rFonts w:ascii="Times New Roman" w:hAnsi="Times New Roman" w:cs="Times New Roman"/>
          <w:sz w:val="24"/>
          <w:szCs w:val="24"/>
        </w:rPr>
      </w:pPr>
    </w:p>
    <w:p w14:paraId="5257CA41" w14:textId="118CB6FF" w:rsidR="00CE2485" w:rsidRPr="00B92E7F" w:rsidRDefault="7A1647F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Lõ</w:t>
      </w:r>
      <w:r w:rsidR="0046481B" w:rsidRPr="00B92E7F">
        <w:rPr>
          <w:rFonts w:ascii="Times New Roman" w:hAnsi="Times New Roman" w:cs="Times New Roman"/>
          <w:b/>
          <w:bCs/>
          <w:sz w:val="24"/>
          <w:szCs w:val="24"/>
        </w:rPr>
        <w:t xml:space="preserve">igete 1 ja 2 kehtetuks tunnistamine. </w:t>
      </w:r>
      <w:r w:rsidR="0046481B" w:rsidRPr="00B92E7F">
        <w:rPr>
          <w:rFonts w:ascii="Times New Roman" w:hAnsi="Times New Roman" w:cs="Times New Roman"/>
          <w:sz w:val="24"/>
          <w:szCs w:val="24"/>
        </w:rPr>
        <w:t>Kehtiva VPTS § 83</w:t>
      </w:r>
      <w:r w:rsidR="0046481B" w:rsidRPr="00B92E7F">
        <w:rPr>
          <w:rFonts w:ascii="Times New Roman" w:hAnsi="Times New Roman" w:cs="Times New Roman"/>
          <w:sz w:val="24"/>
          <w:szCs w:val="24"/>
          <w:vertAlign w:val="superscript"/>
        </w:rPr>
        <w:t>3</w:t>
      </w:r>
      <w:r w:rsidR="0046481B" w:rsidRPr="00B92E7F">
        <w:rPr>
          <w:rFonts w:ascii="Times New Roman" w:hAnsi="Times New Roman" w:cs="Times New Roman"/>
          <w:sz w:val="24"/>
          <w:szCs w:val="24"/>
        </w:rPr>
        <w:t xml:space="preserve"> lõige 1 näeb ette, et investeerimisühingu nõukogu kinnitab ja vaatab regulaarselt üle investeerimisühingu riskivalmiduse ning potentsiaalsete riskide juhtimise, jälgimise ja maandamise strateegiad ja põhimõtted, võttes arvesse makromajanduslikku keskkonda ja investeerimisühingu äritsüklit. </w:t>
      </w:r>
      <w:r w:rsidR="00CE2485" w:rsidRPr="00B92E7F">
        <w:rPr>
          <w:rFonts w:ascii="Times New Roman" w:hAnsi="Times New Roman" w:cs="Times New Roman"/>
          <w:sz w:val="24"/>
          <w:szCs w:val="24"/>
        </w:rPr>
        <w:t>CRD VI artikli 76</w:t>
      </w:r>
      <w:r w:rsidR="004F15DB">
        <w:rPr>
          <w:rFonts w:ascii="Times New Roman" w:hAnsi="Times New Roman" w:cs="Times New Roman"/>
          <w:sz w:val="24"/>
          <w:szCs w:val="24"/>
        </w:rPr>
        <w:t xml:space="preserve"> lõike </w:t>
      </w:r>
      <w:r w:rsidR="00CE2485" w:rsidRPr="00B92E7F">
        <w:rPr>
          <w:rFonts w:ascii="Times New Roman" w:hAnsi="Times New Roman" w:cs="Times New Roman"/>
          <w:sz w:val="24"/>
          <w:szCs w:val="24"/>
        </w:rPr>
        <w:t>1 teise alalõike kohaselt on see pigem juhatuse ülesannete ja seetõtu sätestatakse see kohustus VPTS § 79 lõike 7</w:t>
      </w:r>
      <w:r w:rsidR="00CE2485" w:rsidRPr="00B92E7F">
        <w:rPr>
          <w:rFonts w:ascii="Times New Roman" w:hAnsi="Times New Roman" w:cs="Times New Roman"/>
          <w:sz w:val="24"/>
          <w:szCs w:val="24"/>
          <w:vertAlign w:val="superscript"/>
        </w:rPr>
        <w:t>2</w:t>
      </w:r>
      <w:r w:rsidR="00CE2485" w:rsidRPr="00B92E7F">
        <w:rPr>
          <w:rFonts w:ascii="Times New Roman" w:hAnsi="Times New Roman" w:cs="Times New Roman"/>
          <w:sz w:val="24"/>
          <w:szCs w:val="24"/>
        </w:rPr>
        <w:t xml:space="preserve"> punktis 1.</w:t>
      </w:r>
    </w:p>
    <w:p w14:paraId="4277BD85" w14:textId="5C2312CD" w:rsidR="5451066A" w:rsidRPr="00B92E7F" w:rsidRDefault="5451066A" w:rsidP="00B92E7F">
      <w:pPr>
        <w:spacing w:after="0" w:line="240" w:lineRule="auto"/>
        <w:jc w:val="both"/>
        <w:rPr>
          <w:rFonts w:ascii="Times New Roman" w:hAnsi="Times New Roman" w:cs="Times New Roman"/>
          <w:sz w:val="24"/>
          <w:szCs w:val="24"/>
        </w:rPr>
      </w:pPr>
    </w:p>
    <w:p w14:paraId="79F59384" w14:textId="739CE168" w:rsidR="0046481B" w:rsidRPr="00B92E7F" w:rsidRDefault="0046481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Kehtiva VPTS § 83</w:t>
      </w:r>
      <w:r w:rsidRPr="00B92E7F">
        <w:rPr>
          <w:rFonts w:ascii="Times New Roman" w:hAnsi="Times New Roman" w:cs="Times New Roman"/>
          <w:sz w:val="24"/>
          <w:szCs w:val="24"/>
          <w:vertAlign w:val="superscript"/>
        </w:rPr>
        <w:t>3</w:t>
      </w:r>
      <w:r w:rsidRPr="00B92E7F">
        <w:rPr>
          <w:rFonts w:ascii="Times New Roman" w:hAnsi="Times New Roman" w:cs="Times New Roman"/>
          <w:sz w:val="24"/>
          <w:szCs w:val="24"/>
        </w:rPr>
        <w:t xml:space="preserve"> lõige 2 näeb ette, et investeerimisühingu nõukogu peab pühendama piisavalt aega ja vahendeid, et tagada </w:t>
      </w:r>
      <w:r w:rsidR="00A95F85">
        <w:rPr>
          <w:rFonts w:ascii="Times New Roman" w:hAnsi="Times New Roman" w:cs="Times New Roman"/>
          <w:sz w:val="24"/>
          <w:szCs w:val="24"/>
        </w:rPr>
        <w:t>sama</w:t>
      </w:r>
      <w:r w:rsidRPr="00B92E7F">
        <w:rPr>
          <w:rFonts w:ascii="Times New Roman" w:hAnsi="Times New Roman" w:cs="Times New Roman"/>
          <w:sz w:val="24"/>
          <w:szCs w:val="24"/>
        </w:rPr>
        <w:t xml:space="preserve"> paragrahvi lõikes 1 nimetatud ülesannete nõuetekohane täitmine. </w:t>
      </w:r>
      <w:r w:rsidR="00CE2485" w:rsidRPr="00B92E7F">
        <w:rPr>
          <w:rFonts w:ascii="Times New Roman" w:hAnsi="Times New Roman" w:cs="Times New Roman"/>
          <w:sz w:val="24"/>
          <w:szCs w:val="24"/>
        </w:rPr>
        <w:t>Sisuliselt sisaldub juba taoline pühendumise kohustus kehtiva VPTS</w:t>
      </w:r>
      <w:r w:rsidRPr="00B92E7F">
        <w:rPr>
          <w:rFonts w:ascii="Times New Roman" w:hAnsi="Times New Roman" w:cs="Times New Roman"/>
          <w:sz w:val="24"/>
          <w:szCs w:val="24"/>
        </w:rPr>
        <w:t xml:space="preserve"> §-</w:t>
      </w:r>
      <w:r w:rsidR="00CE2485" w:rsidRPr="00B92E7F">
        <w:rPr>
          <w:rFonts w:ascii="Times New Roman" w:hAnsi="Times New Roman" w:cs="Times New Roman"/>
          <w:sz w:val="24"/>
          <w:szCs w:val="24"/>
        </w:rPr>
        <w:t>s</w:t>
      </w:r>
      <w:r w:rsidRPr="00B92E7F">
        <w:rPr>
          <w:rFonts w:ascii="Times New Roman" w:hAnsi="Times New Roman" w:cs="Times New Roman"/>
          <w:sz w:val="24"/>
          <w:szCs w:val="24"/>
        </w:rPr>
        <w:t xml:space="preserve"> 79.</w:t>
      </w:r>
    </w:p>
    <w:p w14:paraId="4ACFF6F0" w14:textId="77777777" w:rsidR="00CE2485" w:rsidRPr="00B92E7F" w:rsidRDefault="00CE2485" w:rsidP="00B92E7F">
      <w:pPr>
        <w:spacing w:after="0" w:line="240" w:lineRule="auto"/>
        <w:jc w:val="both"/>
        <w:rPr>
          <w:rFonts w:ascii="Times New Roman" w:hAnsi="Times New Roman" w:cs="Times New Roman"/>
          <w:sz w:val="24"/>
          <w:szCs w:val="24"/>
        </w:rPr>
      </w:pPr>
    </w:p>
    <w:p w14:paraId="3778A115" w14:textId="6F50FD83" w:rsidR="00CE2485" w:rsidRPr="00B92E7F" w:rsidRDefault="63ED51F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L</w:t>
      </w:r>
      <w:r w:rsidR="00CE2485" w:rsidRPr="00B92E7F">
        <w:rPr>
          <w:rFonts w:ascii="Times New Roman" w:hAnsi="Times New Roman" w:cs="Times New Roman"/>
          <w:b/>
          <w:bCs/>
          <w:sz w:val="24"/>
          <w:szCs w:val="24"/>
        </w:rPr>
        <w:t>õike 5 täiendamine punktidega 3 ja 4.</w:t>
      </w:r>
      <w:r w:rsidR="00CE2485" w:rsidRPr="00B92E7F">
        <w:rPr>
          <w:rFonts w:ascii="Times New Roman" w:hAnsi="Times New Roman" w:cs="Times New Roman"/>
          <w:sz w:val="24"/>
          <w:szCs w:val="24"/>
        </w:rPr>
        <w:t xml:space="preserve"> Kehtiv lõige 5 näeb ette, mis peab kuuluma riskikomitee pädevusse. </w:t>
      </w:r>
      <w:r w:rsidR="00A95F85">
        <w:rPr>
          <w:rFonts w:ascii="Times New Roman" w:hAnsi="Times New Roman" w:cs="Times New Roman"/>
          <w:sz w:val="24"/>
          <w:szCs w:val="24"/>
        </w:rPr>
        <w:t>Eelnõuga</w:t>
      </w:r>
      <w:r w:rsidR="00CE2485" w:rsidRPr="00B92E7F">
        <w:rPr>
          <w:rFonts w:ascii="Times New Roman" w:hAnsi="Times New Roman" w:cs="Times New Roman"/>
          <w:sz w:val="24"/>
          <w:szCs w:val="24"/>
        </w:rPr>
        <w:t xml:space="preserve"> täiendatakse seda loetelu esiteks punktiga 3, mille kohaselt peab lihtsustatult kontrollima, et kas investeerimisühingu klientide tasude võtmise poliitikas arvestatakse ka piisavalt investeerimisühingu ärimudelit ja riskijuhtimise põhimõtteid. Samasisuline norm on ettenähtud ka krediidiasutustele vastavalt KAS § 58 lõike 3 punktis 3. </w:t>
      </w:r>
    </w:p>
    <w:p w14:paraId="49386E8E" w14:textId="02F92F7B" w:rsidR="5451066A" w:rsidRPr="00B92E7F" w:rsidRDefault="5451066A" w:rsidP="00B92E7F">
      <w:pPr>
        <w:spacing w:after="0" w:line="240" w:lineRule="auto"/>
        <w:jc w:val="both"/>
        <w:rPr>
          <w:rFonts w:ascii="Times New Roman" w:hAnsi="Times New Roman" w:cs="Times New Roman"/>
          <w:sz w:val="24"/>
          <w:szCs w:val="24"/>
        </w:rPr>
      </w:pPr>
    </w:p>
    <w:p w14:paraId="0A29178E" w14:textId="26E506EB" w:rsidR="00CE2485" w:rsidRPr="00B92E7F" w:rsidRDefault="00CE24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Teiseks, uus punkt 4 näeb ette, et kontrollida tuleb ka seda kas investeerimisühingu juhtide ja töötajate tasustamisel makstavate boonuste puhul võetakse arvesse erinevaid riske, muu</w:t>
      </w:r>
      <w:r w:rsidR="00295766">
        <w:rPr>
          <w:rFonts w:ascii="Times New Roman" w:hAnsi="Times New Roman" w:cs="Times New Roman"/>
          <w:sz w:val="24"/>
          <w:szCs w:val="24"/>
        </w:rPr>
        <w:t xml:space="preserve"> </w:t>
      </w:r>
      <w:r w:rsidRPr="00B92E7F">
        <w:rPr>
          <w:rFonts w:ascii="Times New Roman" w:hAnsi="Times New Roman" w:cs="Times New Roman"/>
          <w:sz w:val="24"/>
          <w:szCs w:val="24"/>
        </w:rPr>
        <w:t>hulgas mis tulenevad ESG tegurite mõjust. See norm põhineb CRD VI artikli 76</w:t>
      </w:r>
      <w:r w:rsidR="5D0819A9" w:rsidRPr="00B92E7F">
        <w:rPr>
          <w:rFonts w:ascii="Times New Roman" w:hAnsi="Times New Roman" w:cs="Times New Roman"/>
          <w:sz w:val="24"/>
          <w:szCs w:val="24"/>
        </w:rPr>
        <w:t xml:space="preserve"> lõike </w:t>
      </w:r>
      <w:r w:rsidRPr="00B92E7F">
        <w:rPr>
          <w:rFonts w:ascii="Times New Roman" w:hAnsi="Times New Roman" w:cs="Times New Roman"/>
          <w:sz w:val="24"/>
          <w:szCs w:val="24"/>
        </w:rPr>
        <w:t>4 teise alalõike teisel lausel.</w:t>
      </w:r>
    </w:p>
    <w:p w14:paraId="2B75D88D" w14:textId="77777777" w:rsidR="00CE2485" w:rsidRPr="00B92E7F" w:rsidRDefault="00CE2485" w:rsidP="00B92E7F">
      <w:pPr>
        <w:spacing w:after="0" w:line="240" w:lineRule="auto"/>
        <w:jc w:val="both"/>
        <w:rPr>
          <w:rFonts w:ascii="Times New Roman" w:hAnsi="Times New Roman" w:cs="Times New Roman"/>
          <w:sz w:val="24"/>
          <w:szCs w:val="24"/>
        </w:rPr>
      </w:pPr>
    </w:p>
    <w:p w14:paraId="565628B1" w14:textId="7E86738A" w:rsidR="000E1C19" w:rsidRPr="00B92E7F" w:rsidRDefault="00CE248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lõigetega 8 ja 9.</w:t>
      </w:r>
      <w:r w:rsidRPr="00B92E7F">
        <w:rPr>
          <w:rFonts w:ascii="Times New Roman" w:hAnsi="Times New Roman" w:cs="Times New Roman"/>
          <w:sz w:val="24"/>
          <w:szCs w:val="24"/>
        </w:rPr>
        <w:t xml:space="preserve"> </w:t>
      </w:r>
      <w:r w:rsidR="000E1C19" w:rsidRPr="00B92E7F">
        <w:rPr>
          <w:rFonts w:ascii="Times New Roman" w:hAnsi="Times New Roman" w:cs="Times New Roman"/>
          <w:sz w:val="24"/>
          <w:szCs w:val="24"/>
        </w:rPr>
        <w:t xml:space="preserve">Uue </w:t>
      </w:r>
      <w:r w:rsidR="000E1C19" w:rsidRPr="00B92E7F">
        <w:rPr>
          <w:rFonts w:ascii="Times New Roman" w:hAnsi="Times New Roman" w:cs="Times New Roman"/>
          <w:b/>
          <w:bCs/>
          <w:sz w:val="24"/>
          <w:szCs w:val="24"/>
        </w:rPr>
        <w:t>lõikega 8</w:t>
      </w:r>
      <w:r w:rsidR="000E1C19" w:rsidRPr="00B92E7F">
        <w:rPr>
          <w:rFonts w:ascii="Times New Roman" w:hAnsi="Times New Roman" w:cs="Times New Roman"/>
          <w:sz w:val="24"/>
          <w:szCs w:val="24"/>
        </w:rPr>
        <w:t xml:space="preserve"> nähakse ette auditikomitee moodustamise kohustus ja auditikomitee peamised ülesanded. Need kohustused kehtivad ka tegelikult juba täna läbi </w:t>
      </w:r>
      <w:proofErr w:type="spellStart"/>
      <w:r w:rsidR="000E1C19" w:rsidRPr="00B92E7F">
        <w:rPr>
          <w:rFonts w:ascii="Times New Roman" w:hAnsi="Times New Roman" w:cs="Times New Roman"/>
          <w:sz w:val="24"/>
          <w:szCs w:val="24"/>
        </w:rPr>
        <w:t>viitelise</w:t>
      </w:r>
      <w:proofErr w:type="spellEnd"/>
      <w:r w:rsidR="000E1C19" w:rsidRPr="00B92E7F">
        <w:rPr>
          <w:rFonts w:ascii="Times New Roman" w:hAnsi="Times New Roman" w:cs="Times New Roman"/>
          <w:sz w:val="24"/>
          <w:szCs w:val="24"/>
        </w:rPr>
        <w:t xml:space="preserve"> normi VPTS § 79</w:t>
      </w:r>
      <w:r w:rsidR="000E1C19" w:rsidRPr="00B92E7F">
        <w:rPr>
          <w:rFonts w:ascii="Times New Roman" w:hAnsi="Times New Roman" w:cs="Times New Roman"/>
          <w:sz w:val="24"/>
          <w:szCs w:val="24"/>
          <w:vertAlign w:val="superscript"/>
        </w:rPr>
        <w:t>1</w:t>
      </w:r>
      <w:r w:rsidR="000E1C19" w:rsidRPr="00B92E7F">
        <w:rPr>
          <w:rFonts w:ascii="Times New Roman" w:hAnsi="Times New Roman" w:cs="Times New Roman"/>
          <w:sz w:val="24"/>
          <w:szCs w:val="24"/>
        </w:rPr>
        <w:t xml:space="preserve"> lõike 3 näol (kus viidatakse KAS §-le 62). Kuna aga eespool vastav viide tühistatakse, siis avatakse siin need kohustused investeerimisühingu jaoks eraldi.</w:t>
      </w:r>
    </w:p>
    <w:p w14:paraId="66D1D925" w14:textId="3161B5AC" w:rsidR="68671E84" w:rsidRPr="00B92E7F" w:rsidRDefault="68671E84" w:rsidP="00B92E7F">
      <w:pPr>
        <w:spacing w:after="0" w:line="240" w:lineRule="auto"/>
        <w:jc w:val="both"/>
        <w:rPr>
          <w:rFonts w:ascii="Times New Roman" w:hAnsi="Times New Roman" w:cs="Times New Roman"/>
          <w:sz w:val="24"/>
          <w:szCs w:val="24"/>
        </w:rPr>
      </w:pPr>
    </w:p>
    <w:p w14:paraId="497CE06D" w14:textId="759E50F0" w:rsidR="00CE2485" w:rsidRPr="00B92E7F" w:rsidRDefault="000E1C1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Uue </w:t>
      </w:r>
      <w:r w:rsidRPr="00B92E7F">
        <w:rPr>
          <w:rFonts w:ascii="Times New Roman" w:hAnsi="Times New Roman" w:cs="Times New Roman"/>
          <w:b/>
          <w:bCs/>
          <w:sz w:val="24"/>
          <w:szCs w:val="24"/>
        </w:rPr>
        <w:t>lõikega 9</w:t>
      </w:r>
      <w:r w:rsidRPr="00B92E7F">
        <w:rPr>
          <w:rFonts w:ascii="Times New Roman" w:hAnsi="Times New Roman" w:cs="Times New Roman"/>
          <w:sz w:val="24"/>
          <w:szCs w:val="24"/>
        </w:rPr>
        <w:t xml:space="preserve"> nähakse ette, et kes peavad olema riskikomitee ja auditikomitee liikmed. Need moodustatakse üldjuhul nõukogu liikmetest, sealhulgas sõltumatutest nõukogu liikmetest. Auditikomitee liikmeteks võivad nõukogu liikmete asemel samas olla ka muud nõukogu määratud isikud, välja arvatud investeerimisühingu juhatuse liikmed ja krediidiasutuse töötajad. Sisuliselt kehtivad need koosseisulised nõuded ka juba täna investeerimisühingu suhtes, jällegi läbi VPTS § 79</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lõike 3, kus viidatake KAS §-le 62.</w:t>
      </w:r>
    </w:p>
    <w:p w14:paraId="30C46780" w14:textId="01C39BC7" w:rsidR="68671E84" w:rsidRPr="00B92E7F" w:rsidRDefault="68671E84" w:rsidP="00B92E7F">
      <w:pPr>
        <w:spacing w:after="0" w:line="240" w:lineRule="auto"/>
        <w:jc w:val="both"/>
        <w:rPr>
          <w:rFonts w:ascii="Times New Roman" w:hAnsi="Times New Roman" w:cs="Times New Roman"/>
          <w:sz w:val="24"/>
          <w:szCs w:val="24"/>
        </w:rPr>
      </w:pPr>
    </w:p>
    <w:p w14:paraId="2BC3EF74" w14:textId="1506B8A2" w:rsidR="000E1C19" w:rsidRPr="00B92E7F" w:rsidRDefault="000E1C1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Ehk kokkuvõttes nende uute lõigetega investeerimisühingute jaoks põhimõttelisi muudatusi ei kaasne, suureneb aga õigusselgus.</w:t>
      </w:r>
    </w:p>
    <w:p w14:paraId="7144A4C0" w14:textId="633D93D0" w:rsidR="5451066A" w:rsidRPr="00B92E7F" w:rsidRDefault="5451066A" w:rsidP="00B92E7F">
      <w:pPr>
        <w:spacing w:after="0" w:line="240" w:lineRule="auto"/>
        <w:jc w:val="both"/>
        <w:rPr>
          <w:rFonts w:ascii="Times New Roman" w:hAnsi="Times New Roman" w:cs="Times New Roman"/>
          <w:sz w:val="24"/>
          <w:szCs w:val="24"/>
        </w:rPr>
      </w:pPr>
    </w:p>
    <w:p w14:paraId="46D7E7F2" w14:textId="07C96D1D" w:rsidR="462C9EE7" w:rsidRDefault="004D0537" w:rsidP="00B92E7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9. peatüki täiendamine 3. jaoga. </w:t>
      </w:r>
    </w:p>
    <w:p w14:paraId="1E906722" w14:textId="77777777" w:rsidR="004D0537" w:rsidRDefault="004D0537" w:rsidP="00B92E7F">
      <w:pPr>
        <w:spacing w:after="0" w:line="240" w:lineRule="auto"/>
        <w:jc w:val="both"/>
        <w:rPr>
          <w:rFonts w:ascii="Times New Roman" w:hAnsi="Times New Roman" w:cs="Times New Roman"/>
          <w:b/>
          <w:bCs/>
          <w:sz w:val="24"/>
          <w:szCs w:val="24"/>
        </w:rPr>
      </w:pPr>
    </w:p>
    <w:p w14:paraId="3C5E3F6A" w14:textId="6E009EC5" w:rsidR="00D62183" w:rsidRPr="00B92E7F" w:rsidRDefault="00D62183" w:rsidP="00D62183">
      <w:pPr>
        <w:spacing w:after="0" w:line="240" w:lineRule="auto"/>
        <w:jc w:val="both"/>
        <w:rPr>
          <w:rFonts w:ascii="Times New Roman" w:eastAsia="Times New Roman" w:hAnsi="Times New Roman" w:cs="Times New Roman"/>
          <w:color w:val="202020"/>
          <w:sz w:val="24"/>
          <w:szCs w:val="24"/>
        </w:rPr>
      </w:pPr>
      <w:r w:rsidRPr="00B92E7F">
        <w:rPr>
          <w:rFonts w:ascii="Times New Roman" w:hAnsi="Times New Roman" w:cs="Times New Roman"/>
          <w:sz w:val="24"/>
          <w:szCs w:val="24"/>
        </w:rPr>
        <w:t xml:space="preserve">Uus </w:t>
      </w:r>
      <w:r w:rsidR="004D0537">
        <w:rPr>
          <w:rFonts w:ascii="Times New Roman" w:hAnsi="Times New Roman" w:cs="Times New Roman"/>
          <w:sz w:val="24"/>
          <w:szCs w:val="24"/>
        </w:rPr>
        <w:t>jagu</w:t>
      </w:r>
      <w:r w:rsidRPr="00B92E7F">
        <w:rPr>
          <w:rFonts w:ascii="Times New Roman" w:hAnsi="Times New Roman" w:cs="Times New Roman"/>
          <w:sz w:val="24"/>
          <w:szCs w:val="24"/>
        </w:rPr>
        <w:t xml:space="preserve"> reguleerib osaluse omandamist ja võõrandamist </w:t>
      </w:r>
      <w:r w:rsidRPr="00B92E7F">
        <w:rPr>
          <w:rFonts w:ascii="Times New Roman" w:eastAsia="Times New Roman" w:hAnsi="Times New Roman" w:cs="Times New Roman"/>
          <w:color w:val="202020"/>
          <w:sz w:val="24"/>
          <w:szCs w:val="24"/>
        </w:rPr>
        <w:t xml:space="preserve">olukorras, kus omandajaks on </w:t>
      </w:r>
      <w:r>
        <w:rPr>
          <w:rFonts w:ascii="Times New Roman" w:eastAsia="Times New Roman" w:hAnsi="Times New Roman" w:cs="Times New Roman"/>
          <w:color w:val="202020"/>
          <w:sz w:val="24"/>
          <w:szCs w:val="24"/>
        </w:rPr>
        <w:t>investeerimisühing.</w:t>
      </w:r>
      <w:r w:rsidR="004D0537">
        <w:rPr>
          <w:rFonts w:ascii="Times New Roman" w:eastAsia="Times New Roman" w:hAnsi="Times New Roman" w:cs="Times New Roman"/>
          <w:color w:val="202020"/>
          <w:sz w:val="24"/>
          <w:szCs w:val="24"/>
        </w:rPr>
        <w:t xml:space="preserve"> 3. jao</w:t>
      </w:r>
      <w:r w:rsidRPr="00B92E7F">
        <w:rPr>
          <w:rFonts w:ascii="Times New Roman" w:eastAsia="Times New Roman" w:hAnsi="Times New Roman" w:cs="Times New Roman"/>
          <w:color w:val="202020"/>
          <w:sz w:val="24"/>
          <w:szCs w:val="24"/>
        </w:rPr>
        <w:t xml:space="preserve"> eesmärk on luua selged reeglid olukorraks, kus </w:t>
      </w:r>
      <w:r>
        <w:rPr>
          <w:rFonts w:ascii="Times New Roman" w:eastAsia="Times New Roman" w:hAnsi="Times New Roman" w:cs="Times New Roman"/>
          <w:color w:val="202020"/>
          <w:sz w:val="24"/>
          <w:szCs w:val="24"/>
        </w:rPr>
        <w:t>investeerimisühing</w:t>
      </w:r>
      <w:r w:rsidRPr="00B92E7F">
        <w:rPr>
          <w:rFonts w:ascii="Times New Roman" w:eastAsia="Times New Roman" w:hAnsi="Times New Roman" w:cs="Times New Roman"/>
          <w:color w:val="202020"/>
          <w:sz w:val="24"/>
          <w:szCs w:val="24"/>
        </w:rPr>
        <w:t xml:space="preserve"> omandab tähtsust omava künnisega osaluse mõnes ettevõtjas ning tagada seeläbi selgus ja õiguskindlus Finantsinspektsiooni läbi viidava hindamise menetluse ja selle tulemuste suhtes.</w:t>
      </w:r>
    </w:p>
    <w:p w14:paraId="06B3A86B" w14:textId="77777777" w:rsidR="00D62183" w:rsidRPr="00B92E7F" w:rsidRDefault="00D62183" w:rsidP="00D62183">
      <w:pPr>
        <w:spacing w:after="0" w:line="240" w:lineRule="auto"/>
        <w:jc w:val="both"/>
        <w:rPr>
          <w:rFonts w:ascii="Times New Roman" w:eastAsia="Times New Roman" w:hAnsi="Times New Roman" w:cs="Times New Roman"/>
          <w:color w:val="202020"/>
          <w:sz w:val="24"/>
          <w:szCs w:val="24"/>
        </w:rPr>
      </w:pPr>
    </w:p>
    <w:p w14:paraId="3550BB5B" w14:textId="2AA711BF"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b/>
          <w:bCs/>
          <w:color w:val="000000" w:themeColor="text1"/>
          <w:sz w:val="24"/>
          <w:szCs w:val="24"/>
        </w:rPr>
        <w:t xml:space="preserve">Paragrahviga </w:t>
      </w:r>
      <w:r>
        <w:rPr>
          <w:rFonts w:ascii="Times New Roman" w:eastAsia="Times New Roman" w:hAnsi="Times New Roman" w:cs="Times New Roman"/>
          <w:b/>
          <w:bCs/>
          <w:color w:val="000000" w:themeColor="text1"/>
          <w:sz w:val="24"/>
          <w:szCs w:val="24"/>
        </w:rPr>
        <w:t>83</w:t>
      </w:r>
      <w:r>
        <w:rPr>
          <w:rFonts w:ascii="Times New Roman" w:eastAsia="Times New Roman" w:hAnsi="Times New Roman" w:cs="Times New Roman"/>
          <w:b/>
          <w:bCs/>
          <w:color w:val="000000" w:themeColor="text1"/>
          <w:sz w:val="24"/>
          <w:szCs w:val="24"/>
          <w:vertAlign w:val="superscript"/>
        </w:rPr>
        <w:t>4</w:t>
      </w:r>
      <w:r w:rsidRPr="00B92E7F">
        <w:rPr>
          <w:rFonts w:ascii="Times New Roman" w:eastAsia="Times New Roman" w:hAnsi="Times New Roman" w:cs="Times New Roman"/>
          <w:b/>
          <w:bCs/>
          <w:color w:val="000000" w:themeColor="text1"/>
          <w:sz w:val="24"/>
          <w:szCs w:val="24"/>
          <w:vertAlign w:val="superscript"/>
        </w:rPr>
        <w:t xml:space="preserve"> </w:t>
      </w:r>
      <w:r w:rsidRPr="00B92E7F">
        <w:rPr>
          <w:rFonts w:ascii="Times New Roman" w:eastAsia="Times New Roman" w:hAnsi="Times New Roman" w:cs="Times New Roman"/>
          <w:color w:val="000000" w:themeColor="text1"/>
          <w:sz w:val="24"/>
          <w:szCs w:val="24"/>
        </w:rPr>
        <w:t>sätestatakse reeglid osaluse omandamisest teavitamisele, sealhulgas esitatavatele andmetele.</w:t>
      </w:r>
    </w:p>
    <w:p w14:paraId="75306B85" w14:textId="77777777" w:rsidR="00D62183" w:rsidRPr="00B92E7F" w:rsidRDefault="00D62183" w:rsidP="00D62183">
      <w:pPr>
        <w:shd w:val="clear" w:color="auto" w:fill="FFFFFF" w:themeFill="background1"/>
        <w:spacing w:after="0" w:line="240" w:lineRule="auto"/>
        <w:jc w:val="both"/>
        <w:rPr>
          <w:rFonts w:ascii="Times New Roman" w:hAnsi="Times New Roman" w:cs="Times New Roman"/>
          <w:sz w:val="24"/>
          <w:szCs w:val="24"/>
        </w:rPr>
      </w:pPr>
    </w:p>
    <w:p w14:paraId="5D99C8DF" w14:textId="2878C0BC"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r w:rsidRPr="00B92E7F">
        <w:rPr>
          <w:rFonts w:ascii="Times New Roman" w:hAnsi="Times New Roman" w:cs="Times New Roman"/>
          <w:b/>
          <w:bCs/>
          <w:sz w:val="24"/>
          <w:szCs w:val="24"/>
        </w:rPr>
        <w:t>Lõike 1</w:t>
      </w:r>
      <w:r w:rsidRPr="00B92E7F">
        <w:rPr>
          <w:rFonts w:ascii="Times New Roman" w:hAnsi="Times New Roman" w:cs="Times New Roman"/>
          <w:sz w:val="24"/>
          <w:szCs w:val="24"/>
        </w:rPr>
        <w:t xml:space="preserve"> kohaselt peab </w:t>
      </w:r>
      <w:r>
        <w:rPr>
          <w:rFonts w:ascii="Times New Roman" w:eastAsia="Times New Roman" w:hAnsi="Times New Roman" w:cs="Times New Roman"/>
          <w:color w:val="202020"/>
          <w:sz w:val="24"/>
          <w:szCs w:val="24"/>
        </w:rPr>
        <w:t>investeerimisühing</w:t>
      </w:r>
      <w:r w:rsidRPr="00B92E7F">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i/>
          <w:iCs/>
          <w:color w:val="202020"/>
          <w:sz w:val="24"/>
          <w:szCs w:val="24"/>
        </w:rPr>
        <w:t>kavandav omandaja</w:t>
      </w:r>
      <w:r w:rsidRPr="00B92E7F">
        <w:rPr>
          <w:rFonts w:ascii="Times New Roman" w:eastAsia="Times New Roman" w:hAnsi="Times New Roman" w:cs="Times New Roman"/>
          <w:color w:val="202020"/>
          <w:sz w:val="24"/>
          <w:szCs w:val="24"/>
        </w:rPr>
        <w:t xml:space="preserve">), kes soovib otseselt või kaudselt osaluse omandada või suurendada osalust nii, et see ületab 15 protsenti kavandava omandaja aktsepteeritud kapitalist (edaspidi ka </w:t>
      </w:r>
      <w:r w:rsidRPr="00B92E7F">
        <w:rPr>
          <w:rFonts w:ascii="Times New Roman" w:eastAsia="Times New Roman" w:hAnsi="Times New Roman" w:cs="Times New Roman"/>
          <w:i/>
          <w:iCs/>
          <w:color w:val="202020"/>
          <w:sz w:val="24"/>
          <w:szCs w:val="24"/>
        </w:rPr>
        <w:t>kavandatav omandamine</w:t>
      </w:r>
      <w:r w:rsidRPr="00B92E7F">
        <w:rPr>
          <w:rFonts w:ascii="Times New Roman" w:eastAsia="Times New Roman" w:hAnsi="Times New Roman" w:cs="Times New Roman"/>
          <w:color w:val="202020"/>
          <w:sz w:val="24"/>
          <w:szCs w:val="24"/>
        </w:rPr>
        <w:t xml:space="preserve">) teavitama eelnevalt oma kavatsusest Finantsinspektsiooni. </w:t>
      </w:r>
    </w:p>
    <w:p w14:paraId="6FBC011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1A8255F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202020"/>
          <w:sz w:val="24"/>
          <w:szCs w:val="24"/>
        </w:rPr>
        <w:t xml:space="preserve">Sätte aluseks on CRD VI artikli 27a lõiked 1 ja 2. Lõike 1 kohaselt </w:t>
      </w:r>
      <w:r w:rsidRPr="00B92E7F">
        <w:rPr>
          <w:rFonts w:ascii="Times New Roman" w:eastAsia="Times New Roman" w:hAnsi="Times New Roman" w:cs="Times New Roman"/>
          <w:color w:val="000000" w:themeColor="text1"/>
          <w:sz w:val="24"/>
          <w:szCs w:val="24"/>
        </w:rPr>
        <w:t xml:space="preserve">nõuavad </w:t>
      </w:r>
      <w:r w:rsidRPr="00B92E7F">
        <w:rPr>
          <w:rFonts w:ascii="Times New Roman" w:eastAsia="Times New Roman" w:hAnsi="Times New Roman" w:cs="Times New Roman"/>
          <w:color w:val="202020"/>
          <w:sz w:val="24"/>
          <w:szCs w:val="24"/>
        </w:rPr>
        <w:t>l</w:t>
      </w:r>
      <w:r w:rsidRPr="00B92E7F">
        <w:rPr>
          <w:rFonts w:ascii="Times New Roman" w:eastAsia="Times New Roman" w:hAnsi="Times New Roman" w:cs="Times New Roman"/>
          <w:color w:val="000000" w:themeColor="text1"/>
          <w:sz w:val="24"/>
          <w:szCs w:val="24"/>
        </w:rPr>
        <w:t xml:space="preserve">iikmesriigid artikli 21a lõike 1 kohaldamisalasse kuuluvatelt finantsinstitutsioonidelt ning finantsvaldusettevõtjatelt ja </w:t>
      </w:r>
      <w:proofErr w:type="spellStart"/>
      <w:r w:rsidRPr="00B92E7F">
        <w:rPr>
          <w:rFonts w:ascii="Times New Roman" w:eastAsia="Times New Roman" w:hAnsi="Times New Roman" w:cs="Times New Roman"/>
          <w:color w:val="000000" w:themeColor="text1"/>
          <w:sz w:val="24"/>
          <w:szCs w:val="24"/>
        </w:rPr>
        <w:t>segafinantsvaldusettevõtjatelt</w:t>
      </w:r>
      <w:proofErr w:type="spellEnd"/>
      <w:r w:rsidRPr="00B92E7F">
        <w:rPr>
          <w:rFonts w:ascii="Times New Roman" w:eastAsia="Times New Roman" w:hAnsi="Times New Roman" w:cs="Times New Roman"/>
          <w:color w:val="000000" w:themeColor="text1"/>
          <w:sz w:val="24"/>
          <w:szCs w:val="24"/>
        </w:rPr>
        <w:t xml:space="preserve">, et nad teavitaksid eelnevalt kirjalikult oma pädevat asutust, kui nad kavatsevad otseselt või kaudselt omandada olulise osaluse. Teade peab sisaldama kavandatava omandamise suurust ja artikli 27b lõikes 5 sätestatud asjakohast teavet. Lõikes 2 sätestatakse sellise osaluse suurus: osalust käsitatakse olulisena, kui see moodustab vähemalt protsenti kavandava omandaja aktsepteeritud kapitalist. </w:t>
      </w:r>
    </w:p>
    <w:p w14:paraId="1528248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400DC29B" w14:textId="6435A016"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Selles osas</w:t>
      </w:r>
      <w:r w:rsidRPr="00B92E7F">
        <w:rPr>
          <w:rFonts w:ascii="Times New Roman" w:eastAsia="Times New Roman" w:hAnsi="Times New Roman" w:cs="Times New Roman"/>
          <w:color w:val="000000" w:themeColor="text1"/>
          <w:sz w:val="24"/>
          <w:szCs w:val="24"/>
        </w:rPr>
        <w:t xml:space="preserve"> kasutatakse mõiste ,,oluline osalus” asemel terminit ,,kavandatav omandamine”, et tagada eristatavus </w:t>
      </w:r>
      <w:r>
        <w:rPr>
          <w:rFonts w:ascii="Times New Roman" w:eastAsia="Times New Roman" w:hAnsi="Times New Roman" w:cs="Times New Roman"/>
          <w:color w:val="000000" w:themeColor="text1"/>
          <w:sz w:val="24"/>
          <w:szCs w:val="24"/>
        </w:rPr>
        <w:t>VPTS</w:t>
      </w:r>
      <w:r w:rsidRPr="00B92E7F">
        <w:rPr>
          <w:rFonts w:ascii="Times New Roman" w:eastAsia="Times New Roman" w:hAnsi="Times New Roman" w:cs="Times New Roman"/>
          <w:color w:val="000000" w:themeColor="text1"/>
          <w:sz w:val="24"/>
          <w:szCs w:val="24"/>
        </w:rPr>
        <w:t xml:space="preserve">-i </w:t>
      </w:r>
      <w:r>
        <w:rPr>
          <w:rFonts w:ascii="Times New Roman" w:eastAsia="Times New Roman" w:hAnsi="Times New Roman" w:cs="Times New Roman"/>
          <w:color w:val="000000" w:themeColor="text1"/>
          <w:sz w:val="24"/>
          <w:szCs w:val="24"/>
        </w:rPr>
        <w:t xml:space="preserve">teistest </w:t>
      </w:r>
      <w:r w:rsidRPr="00B92E7F">
        <w:rPr>
          <w:rFonts w:ascii="Times New Roman" w:eastAsia="Times New Roman" w:hAnsi="Times New Roman" w:cs="Times New Roman"/>
          <w:color w:val="000000" w:themeColor="text1"/>
          <w:sz w:val="24"/>
          <w:szCs w:val="24"/>
        </w:rPr>
        <w:t>peatük</w:t>
      </w:r>
      <w:r>
        <w:rPr>
          <w:rFonts w:ascii="Times New Roman" w:eastAsia="Times New Roman" w:hAnsi="Times New Roman" w:cs="Times New Roman"/>
          <w:color w:val="000000" w:themeColor="text1"/>
          <w:sz w:val="24"/>
          <w:szCs w:val="24"/>
        </w:rPr>
        <w:t>kidest, mis reguleerivad olulist osalust</w:t>
      </w:r>
      <w:r w:rsidRPr="00B92E7F">
        <w:rPr>
          <w:rFonts w:ascii="Times New Roman" w:eastAsia="Times New Roman" w:hAnsi="Times New Roman" w:cs="Times New Roman"/>
          <w:color w:val="000000" w:themeColor="text1"/>
          <w:sz w:val="24"/>
          <w:szCs w:val="24"/>
        </w:rPr>
        <w:t>.</w:t>
      </w:r>
    </w:p>
    <w:p w14:paraId="6AEF884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024CE391" w14:textId="7D55106F"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Lõige 2</w:t>
      </w:r>
      <w:r w:rsidRPr="00B92E7F">
        <w:rPr>
          <w:rFonts w:ascii="Times New Roman" w:eastAsia="Times New Roman" w:hAnsi="Times New Roman" w:cs="Times New Roman"/>
          <w:color w:val="202020"/>
          <w:sz w:val="24"/>
          <w:szCs w:val="24"/>
        </w:rPr>
        <w:t xml:space="preserve"> sätestab reeglid künnise kohaldamisele: kui kavandav omandaja on </w:t>
      </w:r>
      <w:r>
        <w:rPr>
          <w:rFonts w:ascii="Times New Roman" w:eastAsia="Times New Roman" w:hAnsi="Times New Roman" w:cs="Times New Roman"/>
          <w:color w:val="202020"/>
          <w:sz w:val="24"/>
          <w:szCs w:val="24"/>
        </w:rPr>
        <w:t>investeerimisühing</w:t>
      </w:r>
      <w:r w:rsidRPr="00B92E7F">
        <w:rPr>
          <w:rFonts w:ascii="Times New Roman" w:eastAsia="Times New Roman" w:hAnsi="Times New Roman" w:cs="Times New Roman"/>
          <w:color w:val="202020"/>
          <w:sz w:val="24"/>
          <w:szCs w:val="24"/>
        </w:rPr>
        <w:t xml:space="preserve">, kohaldatakse künnist 15 protsenti kavandava omandaja aktsepteeritud kapitalist nii individuaalselt kui ka konsolideerimisgrupi konsolideeritud näitajate alusel. </w:t>
      </w:r>
      <w:r w:rsidRPr="00B92E7F">
        <w:rPr>
          <w:rFonts w:ascii="Times New Roman" w:eastAsia="Times New Roman" w:hAnsi="Times New Roman" w:cs="Times New Roman"/>
          <w:color w:val="000000" w:themeColor="text1"/>
          <w:sz w:val="24"/>
          <w:szCs w:val="24"/>
        </w:rPr>
        <w:t xml:space="preserve">Muudatus on seotud CRD VI artikli 27a lõikega 3, mis sätestab, et kui kavandav omandaja on finantsinstitutsioon, kohaldatakse lõike 1 kohaldamisel lõikes 2 osutatud künnist nii individuaalselt kui ka konsolideerimisgrupi konsolideeritud olukorra alusel. </w:t>
      </w:r>
    </w:p>
    <w:p w14:paraId="5AC2F33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03FA4288"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t>Lõike 3</w:t>
      </w:r>
      <w:r w:rsidRPr="00B92E7F">
        <w:rPr>
          <w:rFonts w:ascii="Times New Roman" w:eastAsia="Times New Roman" w:hAnsi="Times New Roman" w:cs="Times New Roman"/>
          <w:color w:val="202020"/>
          <w:sz w:val="24"/>
          <w:szCs w:val="24"/>
        </w:rPr>
        <w:t xml:space="preserve"> kohaselt peab kavandav omandaja teavitama selle lepinguriigi finantsjärelevalveasutust, kus omandaja on asutatud, kui künnist ületatakse ainult individuaalselt. Kui künnist ületatakse nii individuaalselt kui ka konsolideerimisgrupi konsolideeritud näitajate alusel, peab kavandav omandaja teavitama ka konsolideeritud finantsjärelevalvet tegevat asutust </w:t>
      </w:r>
      <w:r w:rsidRPr="00B92E7F">
        <w:rPr>
          <w:rFonts w:ascii="Times New Roman" w:eastAsia="Times New Roman" w:hAnsi="Times New Roman" w:cs="Times New Roman"/>
          <w:b/>
          <w:bCs/>
          <w:color w:val="202020"/>
          <w:sz w:val="24"/>
          <w:szCs w:val="24"/>
        </w:rPr>
        <w:t>(lõige 4)</w:t>
      </w:r>
      <w:r w:rsidRPr="00B92E7F">
        <w:rPr>
          <w:rFonts w:ascii="Times New Roman" w:eastAsia="Times New Roman" w:hAnsi="Times New Roman" w:cs="Times New Roman"/>
          <w:color w:val="202020"/>
          <w:sz w:val="24"/>
          <w:szCs w:val="24"/>
        </w:rPr>
        <w:t>.</w:t>
      </w:r>
    </w:p>
    <w:p w14:paraId="32D71DF2"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01A48BC8"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Lõiked 3 ja 4 on seotud CRD VI artikli 27a lõikega 3, mis sätestab, et kui künnist ületatakse ainult individuaalselt, teavitab kavandav omandaja selle liikmesriigi pädevat asutust, kus omandaja on asutatud. Kõnealune pädev asutus hindab kavandatavat omandamist. Kui künnist ületatakse nii individuaalselt kui ka konsolideerimisgrupi konsolideeritud olukorra alusel, teavitab kavandav omandaja ka konsolideeritud järelevalvet tegevat asutust. Kõnealune konsolideeritud järelevalvet tegev asutus hindab kavandatavat omandamist.</w:t>
      </w:r>
    </w:p>
    <w:p w14:paraId="20933A58"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B320EC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Lõikega 5</w:t>
      </w:r>
      <w:r w:rsidRPr="00B92E7F">
        <w:rPr>
          <w:rFonts w:ascii="Times New Roman" w:eastAsia="Times New Roman" w:hAnsi="Times New Roman" w:cs="Times New Roman"/>
          <w:color w:val="202020"/>
          <w:sz w:val="24"/>
          <w:szCs w:val="24"/>
        </w:rPr>
        <w:t xml:space="preserve"> sätestatakse reegel olukorraks, kus kavandav omandaja on KAS § 13</w:t>
      </w:r>
      <w:r w:rsidRPr="00B92E7F">
        <w:rPr>
          <w:rFonts w:ascii="Times New Roman" w:eastAsia="Times New Roman" w:hAnsi="Times New Roman" w:cs="Times New Roman"/>
          <w:color w:val="202020"/>
          <w:sz w:val="24"/>
          <w:szCs w:val="24"/>
          <w:vertAlign w:val="superscript"/>
        </w:rPr>
        <w:t>6</w:t>
      </w:r>
      <w:r w:rsidRPr="00B92E7F">
        <w:rPr>
          <w:rFonts w:ascii="Times New Roman" w:eastAsia="Times New Roman" w:hAnsi="Times New Roman" w:cs="Times New Roman"/>
          <w:color w:val="202020"/>
          <w:sz w:val="24"/>
          <w:szCs w:val="24"/>
        </w:rPr>
        <w:t xml:space="preserve"> alusel heakskiidu saanud finantsvaldusettevõtja või </w:t>
      </w:r>
      <w:proofErr w:type="spellStart"/>
      <w:r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202020"/>
          <w:sz w:val="24"/>
          <w:szCs w:val="24"/>
        </w:rPr>
        <w:t>. Sel juhul kohaldatakse 15 protsenti kavandava omandaja aktsepteeritud kapitalist künnist konsolideeritud olukorra alusel ning kavandav omandaja peab eelnevalt teavitama  konsolideeritud finantsjärelevalvet tegevat asutust. Muudatus on ajendatud direktiivi artikli 27a lõikest 4.</w:t>
      </w:r>
    </w:p>
    <w:p w14:paraId="5A6D87E0"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3702788A" w14:textId="43645B26"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t>Lõikes 6</w:t>
      </w:r>
      <w:r w:rsidRPr="00B92E7F">
        <w:rPr>
          <w:rFonts w:ascii="Times New Roman" w:eastAsia="Times New Roman" w:hAnsi="Times New Roman" w:cs="Times New Roman"/>
          <w:color w:val="202020"/>
          <w:sz w:val="24"/>
          <w:szCs w:val="24"/>
        </w:rPr>
        <w:t xml:space="preserve"> loetletakse kavandavast omandamisest teavitamisel esitatavate andmete ja dokumentide loetelu. CRD VI artikkel 27b lõige 5 kohustab l</w:t>
      </w:r>
      <w:r w:rsidRPr="00B92E7F">
        <w:rPr>
          <w:rFonts w:ascii="Times New Roman" w:eastAsia="Times New Roman" w:hAnsi="Times New Roman" w:cs="Times New Roman"/>
          <w:color w:val="000000" w:themeColor="text1"/>
          <w:sz w:val="24"/>
          <w:szCs w:val="24"/>
        </w:rPr>
        <w:t xml:space="preserve">iikmesriiki avaldama hindamiseks vajaliku teabe loetelu. </w:t>
      </w:r>
      <w:r w:rsidRPr="00B92E7F">
        <w:rPr>
          <w:rFonts w:ascii="Times New Roman" w:eastAsia="Times New Roman" w:hAnsi="Times New Roman" w:cs="Times New Roman"/>
          <w:color w:val="202020"/>
          <w:sz w:val="24"/>
          <w:szCs w:val="24"/>
        </w:rPr>
        <w:t xml:space="preserve">Loetelu kehtestamisel on arvesse võetud Finantsinspektsiooni vajadusi osaluse hindamisel ning eesmärk on tagada, et inspektsioonil on olemas igakülgne info õige otsuse tegemiseks. Nõutav teave peab olema proportsionaalne ja kohandatud vastavalt omandamise laadile. </w:t>
      </w:r>
    </w:p>
    <w:p w14:paraId="74D709A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7899CBAA"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Andmed ja dokumendid, mis esitada tuleb, on järgmised:</w:t>
      </w:r>
    </w:p>
    <w:p w14:paraId="3F2738F6"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1) omandatava üksuse kirjeldus, mis sisaldab väljavõtet aktsiaraamatust, andmeid kavandava omandaja poolt omandatavate ja talle kuuluvate aktsiate või osade tüübi ja häälte arvu kohta ning vajaduse korral muud informatsiooni;</w:t>
      </w:r>
    </w:p>
    <w:p w14:paraId="5EC1071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2) kirjeldus omandatava üksuse tegevuse kohta ettevõtluses ning temaga seotud isikute majanduslike ja mittemajanduslike huvide kirjeldus;</w:t>
      </w:r>
    </w:p>
    <w:p w14:paraId="2E3AC3E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3) olemasolu korral omandatava üksuse kolme viimase majandusaasta aruanded. Kui viimase majandusaasta lõppemisest on möödunud rohkem kui üheksa kuud, esitatakse auditeeritud vahearuanne majandusaasta esimese poolaasta kohta. Aruannetele tuleb lisada vandeaudiitori aruanne, kui selle koostamine on õigusaktiga ette nähtud;</w:t>
      </w:r>
    </w:p>
    <w:p w14:paraId="1F79F24C"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4) konsolideerimisgruppi kuuluva omandatava üksuse puhul konsolideerimisgrupi struktuuri kirjeldus koos andmetega sinna kuuluvate äriühingute osaluse suuruse kohta ja konsolideerimisgrupi kolme viimase majandusaasta aruanded ning vandeaudiitori aruanded;</w:t>
      </w:r>
    </w:p>
    <w:p w14:paraId="245119B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lastRenderedPageBreak/>
        <w:t>5) andmed ja dokumendid nende rahaliste ja mitterahaliste vahendite päritolu kohta, mille eest kavatsetakse osalus omandada või seda suurendada;</w:t>
      </w:r>
    </w:p>
    <w:p w14:paraId="5655301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6) kavandava osaluse omandamisega seotud asjaolud ;</w:t>
      </w:r>
    </w:p>
    <w:p w14:paraId="1D23BB2E"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7) pärast kavandava osaluse omandamist omatava osaluse suurus ja selle omamisega seotud asjaolud;</w:t>
      </w:r>
    </w:p>
    <w:p w14:paraId="7ED083B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8) teave kavandatava omandamisega seotud kohustuste ja osaluse omamisest tulenevate kohustuste kohta, ning nende mõju kohta kavandatava omandaja finantsvõimekusele ning kavandatavale omandajale seaduses sätestatud nõuete täitmisele;</w:t>
      </w:r>
    </w:p>
    <w:p w14:paraId="205AD410"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9) teave, kas osaluse omandamine toimub sama konsolideerimisgrupi üksuste vahel vastavalt  CRR-i artikli 113 lõikele 6 või samasse krediidiasutuste kaitseskeemi kuuluvate üksuste vahel vastavalt sama artikli 113 lõikele 7.</w:t>
      </w:r>
    </w:p>
    <w:p w14:paraId="57861A97"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EB6F636"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color w:val="202020"/>
          <w:sz w:val="24"/>
          <w:szCs w:val="24"/>
        </w:rPr>
        <w:t xml:space="preserve">Lõikega 7 täpsustatakse sama paragrahvi </w:t>
      </w:r>
      <w:r w:rsidRPr="00B92E7F">
        <w:rPr>
          <w:rFonts w:ascii="Times New Roman" w:eastAsia="Times New Roman" w:hAnsi="Times New Roman" w:cs="Times New Roman"/>
          <w:sz w:val="24"/>
          <w:szCs w:val="24"/>
        </w:rPr>
        <w:t xml:space="preserve">lõike 6 punkti 3 ning sätestatakse, et sel juhul </w:t>
      </w:r>
      <w:r w:rsidRPr="00B92E7F">
        <w:rPr>
          <w:rFonts w:ascii="Times New Roman" w:eastAsia="Times New Roman" w:hAnsi="Times New Roman" w:cs="Times New Roman"/>
          <w:color w:val="202020"/>
          <w:sz w:val="24"/>
          <w:szCs w:val="24"/>
        </w:rPr>
        <w:t>auditeeritud vahearuanne majandusaasta esimese poolaasta kohta, kui viimase majandusaasta lõppemisest on möödunud rohkem kui üheksa kuud. Aruannetele tuleb lisada vandeaudiitori aruanne, kui selle koostamine on õigusaktiga ette nähtud.</w:t>
      </w:r>
    </w:p>
    <w:p w14:paraId="5C1049E9"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77F056BE" w14:textId="07495691"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000000" w:themeColor="text1"/>
          <w:sz w:val="24"/>
          <w:szCs w:val="24"/>
        </w:rPr>
        <w:t>EBA on kohustatud töötama välja regulatiivsete tehniliste standardite eelnõu, et määrata kindlaks loetelu miinimumteabest, mille kavandav omandaja peab esitama pädevale asutusele kavandavast omandamisest teavitamisel</w:t>
      </w:r>
      <w:r w:rsidRPr="00B92E7F">
        <w:rPr>
          <w:rFonts w:ascii="Times New Roman" w:eastAsia="Times New Roman" w:hAnsi="Times New Roman" w:cs="Times New Roman"/>
          <w:color w:val="202020"/>
          <w:sz w:val="24"/>
          <w:szCs w:val="24"/>
        </w:rPr>
        <w:t xml:space="preserve"> (direktiivi artikli 27b lõike 7 punkti a).</w:t>
      </w:r>
    </w:p>
    <w:p w14:paraId="5A3CB4D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65F201F4" w14:textId="2CEB7013" w:rsidR="00D62183" w:rsidRPr="00B92E7F" w:rsidRDefault="00D62183" w:rsidP="00D62183">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Paragrahviga </w:t>
      </w:r>
      <w:r w:rsidR="008F31BC">
        <w:rPr>
          <w:rFonts w:ascii="Times New Roman" w:eastAsia="Times New Roman" w:hAnsi="Times New Roman" w:cs="Times New Roman"/>
          <w:b/>
          <w:bCs/>
          <w:color w:val="000000" w:themeColor="text1"/>
          <w:sz w:val="24"/>
          <w:szCs w:val="24"/>
        </w:rPr>
        <w:t>83</w:t>
      </w:r>
      <w:r w:rsidR="008F31BC">
        <w:rPr>
          <w:rFonts w:ascii="Times New Roman" w:eastAsia="Times New Roman" w:hAnsi="Times New Roman" w:cs="Times New Roman"/>
          <w:b/>
          <w:bCs/>
          <w:color w:val="000000" w:themeColor="text1"/>
          <w:sz w:val="24"/>
          <w:szCs w:val="24"/>
          <w:vertAlign w:val="superscript"/>
        </w:rPr>
        <w:t>5</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kehtestatakse nõuded</w:t>
      </w:r>
      <w:r w:rsidRPr="00B92E7F">
        <w:rPr>
          <w:rFonts w:ascii="Times New Roman" w:eastAsia="Times New Roman" w:hAnsi="Times New Roman" w:cs="Times New Roman"/>
          <w:color w:val="000000" w:themeColor="text1"/>
          <w:sz w:val="24"/>
          <w:szCs w:val="24"/>
          <w:vertAlign w:val="superscript"/>
        </w:rPr>
        <w:t xml:space="preserve"> </w:t>
      </w:r>
      <w:r w:rsidRPr="00B92E7F">
        <w:rPr>
          <w:rFonts w:ascii="Times New Roman" w:eastAsia="Times New Roman" w:hAnsi="Times New Roman" w:cs="Times New Roman"/>
          <w:color w:val="000000" w:themeColor="text1"/>
          <w:sz w:val="24"/>
          <w:szCs w:val="24"/>
        </w:rPr>
        <w:t>kavandavale omandajale. Nõuete kehtestamise eesmärk on panna paika kriteeriumid, mille põhjal Finantsinspektsioon saaks hinnata kavandava omandaja kindla ja usaldusväärse juhtimise väljavaadet.</w:t>
      </w:r>
    </w:p>
    <w:p w14:paraId="1041DEC9"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4A0C8323"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Kavandav omandaja peab paragrahvi 37</w:t>
      </w:r>
      <w:r w:rsidRPr="00B92E7F">
        <w:rPr>
          <w:rFonts w:ascii="Times New Roman" w:eastAsia="Times New Roman" w:hAnsi="Times New Roman" w:cs="Times New Roman"/>
          <w:color w:val="000000" w:themeColor="text1"/>
          <w:sz w:val="24"/>
          <w:szCs w:val="24"/>
          <w:vertAlign w:val="superscript"/>
        </w:rPr>
        <w:t>2</w:t>
      </w:r>
      <w:r w:rsidRPr="00B92E7F">
        <w:rPr>
          <w:rFonts w:ascii="Times New Roman" w:eastAsia="Times New Roman" w:hAnsi="Times New Roman" w:cs="Times New Roman"/>
          <w:color w:val="000000" w:themeColor="text1"/>
          <w:sz w:val="24"/>
          <w:szCs w:val="24"/>
        </w:rPr>
        <w:t xml:space="preserve"> kohaselt vastama järgmistele nõuetele:</w:t>
      </w:r>
    </w:p>
    <w:p w14:paraId="5D0F9F71"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1) kavandavas omandajas peab olema tagatud kindel ja usaldusväärne juhtimine;</w:t>
      </w:r>
    </w:p>
    <w:p w14:paraId="3B64A810" w14:textId="0A37AB8A"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2) kavandav omandaja peab järjepidevalt järgima </w:t>
      </w:r>
      <w:r w:rsidR="008F31BC">
        <w:rPr>
          <w:rFonts w:ascii="Times New Roman" w:eastAsia="Times New Roman" w:hAnsi="Times New Roman" w:cs="Times New Roman"/>
          <w:color w:val="000000" w:themeColor="text1"/>
          <w:sz w:val="24"/>
          <w:szCs w:val="24"/>
        </w:rPr>
        <w:t>VPTS</w:t>
      </w:r>
      <w:r w:rsidRPr="00B92E7F">
        <w:rPr>
          <w:rFonts w:ascii="Times New Roman" w:eastAsia="Times New Roman" w:hAnsi="Times New Roman" w:cs="Times New Roman"/>
          <w:color w:val="000000" w:themeColor="text1"/>
          <w:sz w:val="24"/>
          <w:szCs w:val="24"/>
        </w:rPr>
        <w:t>-</w:t>
      </w:r>
      <w:proofErr w:type="spellStart"/>
      <w:r w:rsidRPr="00B92E7F">
        <w:rPr>
          <w:rFonts w:ascii="Times New Roman" w:eastAsia="Times New Roman" w:hAnsi="Times New Roman" w:cs="Times New Roman"/>
          <w:color w:val="000000" w:themeColor="text1"/>
          <w:sz w:val="24"/>
          <w:szCs w:val="24"/>
        </w:rPr>
        <w:t>is</w:t>
      </w:r>
      <w:proofErr w:type="spellEnd"/>
      <w:r w:rsidRPr="00B92E7F">
        <w:rPr>
          <w:rFonts w:ascii="Times New Roman" w:eastAsia="Times New Roman" w:hAnsi="Times New Roman" w:cs="Times New Roman"/>
          <w:color w:val="000000" w:themeColor="text1"/>
          <w:sz w:val="24"/>
          <w:szCs w:val="24"/>
        </w:rPr>
        <w:t xml:space="preserve"> ja CRR-</w:t>
      </w:r>
      <w:proofErr w:type="spellStart"/>
      <w:r w:rsidRPr="00B92E7F">
        <w:rPr>
          <w:rFonts w:ascii="Times New Roman" w:eastAsia="Times New Roman" w:hAnsi="Times New Roman" w:cs="Times New Roman"/>
          <w:color w:val="000000" w:themeColor="text1"/>
          <w:sz w:val="24"/>
          <w:szCs w:val="24"/>
        </w:rPr>
        <w:t>is</w:t>
      </w:r>
      <w:proofErr w:type="spellEnd"/>
      <w:r w:rsidRPr="00B92E7F">
        <w:rPr>
          <w:rFonts w:ascii="Times New Roman" w:eastAsia="Times New Roman" w:hAnsi="Times New Roman" w:cs="Times New Roman"/>
          <w:color w:val="000000" w:themeColor="text1"/>
          <w:sz w:val="24"/>
          <w:szCs w:val="24"/>
        </w:rPr>
        <w:t xml:space="preserve"> ning asjakohasel juhul teistes Euroopa Liidu õigusaktides sätestatud usaldatavusnormatiive ning olema suuteline nende järgimist jätkata;</w:t>
      </w:r>
    </w:p>
    <w:p w14:paraId="1F904AE0" w14:textId="77777777" w:rsidR="00D62183" w:rsidRPr="00B92E7F" w:rsidRDefault="00D62183" w:rsidP="00D62183">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color w:val="000000" w:themeColor="text1"/>
          <w:sz w:val="24"/>
          <w:szCs w:val="24"/>
        </w:rPr>
        <w:t>3) kavandava omandaja suhtes ei ole põhjendatud kahtlust, et osaluse omandamine, omamine või suurendamine või kontroll omandatava üksuse üle on seotud rahapesu või terrorismi rahastamisega või selle katsega või suurendab selliseid riske.</w:t>
      </w:r>
    </w:p>
    <w:p w14:paraId="7D953DC6" w14:textId="77777777" w:rsidR="00D62183" w:rsidRPr="00B92E7F" w:rsidRDefault="00D62183" w:rsidP="00D62183">
      <w:pPr>
        <w:spacing w:after="0" w:line="240" w:lineRule="auto"/>
        <w:jc w:val="both"/>
        <w:rPr>
          <w:rFonts w:ascii="Times New Roman" w:eastAsia="Times New Roman" w:hAnsi="Times New Roman" w:cs="Times New Roman"/>
          <w:color w:val="000000" w:themeColor="text1"/>
          <w:sz w:val="24"/>
          <w:szCs w:val="24"/>
        </w:rPr>
      </w:pPr>
    </w:p>
    <w:p w14:paraId="616FE34B" w14:textId="77777777" w:rsidR="00D62183" w:rsidRPr="00B92E7F" w:rsidRDefault="00D62183" w:rsidP="00D62183">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Eelnimetatud nõuded tulenevad CRD VI artikli 27b lõike 1 punktidest a ja </w:t>
      </w:r>
      <w:proofErr w:type="spellStart"/>
      <w:r w:rsidRPr="00B92E7F">
        <w:rPr>
          <w:rFonts w:ascii="Times New Roman" w:eastAsia="Times New Roman" w:hAnsi="Times New Roman" w:cs="Times New Roman"/>
          <w:color w:val="000000" w:themeColor="text1"/>
          <w:sz w:val="24"/>
          <w:szCs w:val="24"/>
        </w:rPr>
        <w:t>b.</w:t>
      </w:r>
      <w:proofErr w:type="spellEnd"/>
      <w:r w:rsidRPr="00B92E7F">
        <w:rPr>
          <w:rFonts w:ascii="Times New Roman" w:eastAsia="Times New Roman" w:hAnsi="Times New Roman" w:cs="Times New Roman"/>
          <w:color w:val="000000" w:themeColor="text1"/>
          <w:sz w:val="24"/>
          <w:szCs w:val="24"/>
        </w:rPr>
        <w:t xml:space="preserve"> </w:t>
      </w:r>
    </w:p>
    <w:p w14:paraId="1C6F929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7F572BE7" w14:textId="63084C1F"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Paragrahviga </w:t>
      </w:r>
      <w:r w:rsidR="008F31BC">
        <w:rPr>
          <w:rFonts w:ascii="Times New Roman" w:eastAsia="Times New Roman" w:hAnsi="Times New Roman" w:cs="Times New Roman"/>
          <w:b/>
          <w:bCs/>
          <w:color w:val="000000" w:themeColor="text1"/>
          <w:sz w:val="24"/>
          <w:szCs w:val="24"/>
        </w:rPr>
        <w:t>83</w:t>
      </w:r>
      <w:r w:rsidR="008F31BC">
        <w:rPr>
          <w:rFonts w:ascii="Times New Roman" w:eastAsia="Times New Roman" w:hAnsi="Times New Roman" w:cs="Times New Roman"/>
          <w:b/>
          <w:bCs/>
          <w:color w:val="000000" w:themeColor="text1"/>
          <w:sz w:val="24"/>
          <w:szCs w:val="24"/>
          <w:vertAlign w:val="superscript"/>
        </w:rPr>
        <w:t>6</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sätestatakse osaluse omandamise ja võõrandamise menetlusreeglid ja -tähtajad.</w:t>
      </w:r>
    </w:p>
    <w:p w14:paraId="4E3C2B96"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560FE4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Lõike 1</w:t>
      </w:r>
      <w:r w:rsidRPr="00B92E7F">
        <w:rPr>
          <w:rFonts w:ascii="Times New Roman" w:eastAsia="Times New Roman" w:hAnsi="Times New Roman" w:cs="Times New Roman"/>
          <w:color w:val="202020"/>
          <w:sz w:val="24"/>
          <w:szCs w:val="24"/>
        </w:rPr>
        <w:t xml:space="preserve"> kohaselt on Finantsinspektsioon kohustatud teavitama kavandavat </w:t>
      </w:r>
      <w:proofErr w:type="spellStart"/>
      <w:r w:rsidRPr="00B92E7F">
        <w:rPr>
          <w:rFonts w:ascii="Times New Roman" w:eastAsia="Times New Roman" w:hAnsi="Times New Roman" w:cs="Times New Roman"/>
          <w:color w:val="202020"/>
          <w:sz w:val="24"/>
          <w:szCs w:val="24"/>
        </w:rPr>
        <w:t>omandajat</w:t>
      </w:r>
      <w:proofErr w:type="spellEnd"/>
      <w:r w:rsidRPr="00B92E7F">
        <w:rPr>
          <w:rFonts w:ascii="Times New Roman" w:eastAsia="Times New Roman" w:hAnsi="Times New Roman" w:cs="Times New Roman"/>
          <w:color w:val="202020"/>
          <w:sz w:val="24"/>
          <w:szCs w:val="24"/>
        </w:rPr>
        <w:t xml:space="preserve"> kirjalikult</w:t>
      </w:r>
      <w:r w:rsidRPr="00B92E7F">
        <w:rPr>
          <w:rFonts w:ascii="Times New Roman" w:eastAsia="Times New Roman" w:hAnsi="Times New Roman" w:cs="Times New Roman"/>
          <w:color w:val="000000" w:themeColor="text1"/>
          <w:sz w:val="24"/>
          <w:szCs w:val="24"/>
        </w:rPr>
        <w:t xml:space="preserve"> </w:t>
      </w:r>
      <w:r w:rsidRPr="00B92E7F">
        <w:rPr>
          <w:rFonts w:ascii="Times New Roman" w:eastAsia="Times New Roman" w:hAnsi="Times New Roman" w:cs="Times New Roman"/>
          <w:color w:val="202020"/>
          <w:sz w:val="24"/>
          <w:szCs w:val="24"/>
        </w:rPr>
        <w:t>viivitamata, kuid mitte hiljem kui kümne tööpäeva jooksul teate ning lisaandmete ja -dokumentide kättesaamisest, samuti peab järelevalveasutus teada andma menetlustähtaja võimalikust lõppkuupäevast.</w:t>
      </w:r>
      <w:r w:rsidRPr="00B92E7F">
        <w:rPr>
          <w:rFonts w:ascii="Times New Roman" w:eastAsia="Times New Roman" w:hAnsi="Times New Roman" w:cs="Times New Roman"/>
          <w:color w:val="000000" w:themeColor="text1"/>
          <w:sz w:val="24"/>
          <w:szCs w:val="24"/>
        </w:rPr>
        <w:t xml:space="preserve"> </w:t>
      </w:r>
    </w:p>
    <w:p w14:paraId="250782AC"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2C2CBFA7"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Lõikega 1 võetakse üle CRD VI artikli 27a lõiked 5 ja 8.</w:t>
      </w:r>
    </w:p>
    <w:p w14:paraId="4BC121D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B3CFDF7"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202020"/>
          <w:sz w:val="24"/>
          <w:szCs w:val="24"/>
        </w:rPr>
        <w:t xml:space="preserve">Lõikest 2 </w:t>
      </w:r>
      <w:r w:rsidRPr="00B92E7F">
        <w:rPr>
          <w:rFonts w:ascii="Times New Roman" w:eastAsia="Times New Roman" w:hAnsi="Times New Roman" w:cs="Times New Roman"/>
          <w:color w:val="202020"/>
          <w:sz w:val="24"/>
          <w:szCs w:val="24"/>
        </w:rPr>
        <w:t>tulenevalt hindab Finantsinspektsioon kavandava omandaja vastavust tema kohta esitatud nõuetele ning otsustab osaluse omandamise keelamise või lubamise 60 tööpäeva jooksul. Tähtaeg hakkab kulgema hindamiseks vajalike andmete ja dokumentide saamist kinnitava teate (lõige 1) esitamisest arvates.</w:t>
      </w:r>
      <w:r w:rsidRPr="00B92E7F">
        <w:rPr>
          <w:rFonts w:ascii="Times New Roman" w:eastAsia="Times New Roman" w:hAnsi="Times New Roman" w:cs="Times New Roman"/>
          <w:b/>
          <w:bCs/>
          <w:color w:val="000000" w:themeColor="text1"/>
          <w:sz w:val="24"/>
          <w:szCs w:val="24"/>
        </w:rPr>
        <w:t xml:space="preserve"> </w:t>
      </w:r>
    </w:p>
    <w:p w14:paraId="7DE7CF08"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40FE7219"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lastRenderedPageBreak/>
        <w:t xml:space="preserve">Hindamise selguse ja </w:t>
      </w:r>
      <w:proofErr w:type="spellStart"/>
      <w:r w:rsidRPr="00B92E7F">
        <w:rPr>
          <w:rFonts w:ascii="Times New Roman" w:eastAsia="Times New Roman" w:hAnsi="Times New Roman" w:cs="Times New Roman"/>
          <w:color w:val="000000" w:themeColor="text1"/>
          <w:sz w:val="24"/>
          <w:szCs w:val="24"/>
        </w:rPr>
        <w:t>prognoositavuse</w:t>
      </w:r>
      <w:proofErr w:type="spellEnd"/>
      <w:r w:rsidRPr="00B92E7F">
        <w:rPr>
          <w:rFonts w:ascii="Times New Roman" w:eastAsia="Times New Roman" w:hAnsi="Times New Roman" w:cs="Times New Roman"/>
          <w:color w:val="000000" w:themeColor="text1"/>
          <w:sz w:val="24"/>
          <w:szCs w:val="24"/>
        </w:rPr>
        <w:t xml:space="preserve"> tagamiseks nähakse ette maksimaalne ajavahemik, mille jooksul Finantsinspektsioon peab asjakohase menetluse läbi viima.</w:t>
      </w:r>
    </w:p>
    <w:p w14:paraId="7C6BFD39"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55DE733C"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Lõikega 2 võetakse üle artikli 27a lõike 6 esimene alalõige.</w:t>
      </w:r>
    </w:p>
    <w:p w14:paraId="51F7A4A1"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14:paraId="24739A8B"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b/>
          <w:bCs/>
          <w:color w:val="000000" w:themeColor="text1"/>
          <w:sz w:val="24"/>
          <w:szCs w:val="24"/>
        </w:rPr>
        <w:t>Lõikega 3</w:t>
      </w:r>
      <w:r w:rsidRPr="00B92E7F">
        <w:rPr>
          <w:rFonts w:ascii="Times New Roman" w:eastAsia="Times New Roman" w:hAnsi="Times New Roman" w:cs="Times New Roman"/>
          <w:color w:val="000000" w:themeColor="text1"/>
          <w:sz w:val="24"/>
          <w:szCs w:val="24"/>
        </w:rPr>
        <w:t xml:space="preserve"> nähakse ette erisus hindamisest läbi viimise kohustusest. Nimelt ei ole </w:t>
      </w:r>
      <w:r w:rsidRPr="00B92E7F">
        <w:rPr>
          <w:rFonts w:ascii="Times New Roman" w:eastAsia="Times New Roman" w:hAnsi="Times New Roman" w:cs="Times New Roman"/>
          <w:color w:val="202020"/>
          <w:sz w:val="24"/>
          <w:szCs w:val="24"/>
        </w:rPr>
        <w:t>hindamine vajalik, kui osaluse omandamine toimub sama konsolideerimisgrupi üksuste vahel vastavalt  CRR-i artikli 113 lõikele 6 või samasse krediidiasutuste kaitseskeemi kuuluvate üksuste vahel vastavalt sama artikli lõikele 7. Lõikega 3 võetakse üle CRD VI artikli 27a lõige 7.</w:t>
      </w:r>
    </w:p>
    <w:p w14:paraId="01FC891D"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p>
    <w:p w14:paraId="5024BD01" w14:textId="656BD523"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color w:val="202020"/>
          <w:sz w:val="24"/>
          <w:szCs w:val="24"/>
        </w:rPr>
        <w:t xml:space="preserve">Kui teade või sellele lisatud dokumendid on oluliste puudustega, on Finantsinspektsioonil õigus jätta teade läbi vaatamata </w:t>
      </w:r>
      <w:r w:rsidRPr="00B92E7F">
        <w:rPr>
          <w:rFonts w:ascii="Times New Roman" w:eastAsia="Times New Roman" w:hAnsi="Times New Roman" w:cs="Times New Roman"/>
          <w:b/>
          <w:bCs/>
          <w:color w:val="202020"/>
          <w:sz w:val="24"/>
          <w:szCs w:val="24"/>
        </w:rPr>
        <w:t>(lõige 4)</w:t>
      </w:r>
      <w:r w:rsidRPr="00B92E7F">
        <w:rPr>
          <w:rFonts w:ascii="Times New Roman" w:eastAsia="Times New Roman" w:hAnsi="Times New Roman" w:cs="Times New Roman"/>
          <w:color w:val="202020"/>
          <w:sz w:val="24"/>
          <w:szCs w:val="24"/>
        </w:rPr>
        <w:t xml:space="preserve">. Haldusmenetluse seaduse (HMS) § 15 lõike 1 kohaselt on haldusorgan kohustatud talle esitatud taotluse vastu võtma, sõltumata selle puudustest, kui seadusega ei ole sätestatud teisiti. Tegemist on teatud mõttes erandiga HMS-ist, ent samas ei ole oluliste </w:t>
      </w:r>
      <w:r>
        <w:rPr>
          <w:rFonts w:ascii="Times New Roman" w:eastAsia="Times New Roman" w:hAnsi="Times New Roman" w:cs="Times New Roman"/>
          <w:color w:val="202020"/>
          <w:sz w:val="24"/>
          <w:szCs w:val="24"/>
        </w:rPr>
        <w:t>p</w:t>
      </w:r>
      <w:r w:rsidRPr="00B92E7F">
        <w:rPr>
          <w:rFonts w:ascii="Times New Roman" w:eastAsia="Times New Roman" w:hAnsi="Times New Roman" w:cs="Times New Roman"/>
          <w:color w:val="202020"/>
          <w:sz w:val="24"/>
          <w:szCs w:val="24"/>
        </w:rPr>
        <w:t xml:space="preserve">uudustega taotluse esitamise automaatne </w:t>
      </w:r>
      <w:proofErr w:type="spellStart"/>
      <w:r w:rsidRPr="00B92E7F">
        <w:rPr>
          <w:rFonts w:ascii="Times New Roman" w:eastAsia="Times New Roman" w:hAnsi="Times New Roman" w:cs="Times New Roman"/>
          <w:color w:val="202020"/>
          <w:sz w:val="24"/>
          <w:szCs w:val="24"/>
        </w:rPr>
        <w:t>järlem</w:t>
      </w:r>
      <w:proofErr w:type="spellEnd"/>
      <w:r w:rsidRPr="00B92E7F">
        <w:rPr>
          <w:rFonts w:ascii="Times New Roman" w:eastAsia="Times New Roman" w:hAnsi="Times New Roman" w:cs="Times New Roman"/>
          <w:color w:val="202020"/>
          <w:sz w:val="24"/>
          <w:szCs w:val="24"/>
        </w:rPr>
        <w:t xml:space="preserve"> taotluse läbi vaatamata jätmine, vaid Finantsinspektsioonile on jäetud kaalutlusruum. Taotluse läbi vaatamata jätmist sel juhul, peab inspektsioon tulenevalt põhjendamiskohustusest ka selgitama.   </w:t>
      </w:r>
      <w:r w:rsidRPr="00B92E7F">
        <w:rPr>
          <w:rFonts w:ascii="Times New Roman" w:hAnsi="Times New Roman" w:cs="Times New Roman"/>
          <w:sz w:val="24"/>
          <w:szCs w:val="24"/>
        </w:rPr>
        <w:br/>
      </w:r>
    </w:p>
    <w:p w14:paraId="2C73B44C" w14:textId="169F891B"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Juhul, kui kavandatav omandamine puudutab olulise osaluse omandamist krediidiasutuses vastavalt KAS 3. peatüki 2. jaole, kohaldatakse ka kavandatava omandaja suhtes </w:t>
      </w:r>
      <w:r w:rsidRPr="00B92E7F">
        <w:rPr>
          <w:rFonts w:ascii="Times New Roman" w:eastAsia="Times New Roman" w:hAnsi="Times New Roman" w:cs="Times New Roman"/>
          <w:b/>
          <w:bCs/>
          <w:sz w:val="24"/>
          <w:szCs w:val="24"/>
        </w:rPr>
        <w:t xml:space="preserve">lõike 5 </w:t>
      </w:r>
      <w:r w:rsidRPr="00B92E7F">
        <w:rPr>
          <w:rFonts w:ascii="Times New Roman" w:eastAsia="Times New Roman" w:hAnsi="Times New Roman" w:cs="Times New Roman"/>
          <w:sz w:val="24"/>
          <w:szCs w:val="24"/>
        </w:rPr>
        <w:t xml:space="preserve">kohaselt nimetatud jaos sätestatud teavitamisnõuet ja hindamist. Sellisel juhul lõpeb tähtaeg, mille jooksul Finantsinspektsioon peab tegema </w:t>
      </w:r>
      <w:r w:rsidR="008F31BC">
        <w:rPr>
          <w:rFonts w:ascii="Times New Roman" w:eastAsia="Times New Roman" w:hAnsi="Times New Roman" w:cs="Times New Roman"/>
          <w:sz w:val="24"/>
          <w:szCs w:val="24"/>
        </w:rPr>
        <w:t xml:space="preserve">mõlemad </w:t>
      </w:r>
      <w:r w:rsidRPr="00B92E7F">
        <w:rPr>
          <w:rFonts w:ascii="Times New Roman" w:eastAsia="Times New Roman" w:hAnsi="Times New Roman" w:cs="Times New Roman"/>
          <w:sz w:val="24"/>
          <w:szCs w:val="24"/>
        </w:rPr>
        <w:t>hindamise</w:t>
      </w:r>
      <w:r w:rsidR="008F31BC">
        <w:rPr>
          <w:rFonts w:ascii="Times New Roman" w:eastAsia="Times New Roman" w:hAnsi="Times New Roman" w:cs="Times New Roman"/>
          <w:sz w:val="24"/>
          <w:szCs w:val="24"/>
        </w:rPr>
        <w:t>d</w:t>
      </w:r>
      <w:r w:rsidRPr="00B92E7F">
        <w:rPr>
          <w:rFonts w:ascii="Times New Roman" w:eastAsia="Times New Roman" w:hAnsi="Times New Roman" w:cs="Times New Roman"/>
          <w:sz w:val="24"/>
          <w:szCs w:val="24"/>
        </w:rPr>
        <w:t xml:space="preserve"> alles siis, kui lõpeb kahest asjakohasest hindamistähtajast hilisem. </w:t>
      </w:r>
    </w:p>
    <w:p w14:paraId="6DD8856C"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sz w:val="24"/>
          <w:szCs w:val="24"/>
        </w:rPr>
      </w:pPr>
    </w:p>
    <w:p w14:paraId="26837AD2"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Lõikega 5 väljendatakse direktiivi artikli 27a lõike 6 teises alalõikes sätestatut.</w:t>
      </w:r>
    </w:p>
    <w:p w14:paraId="1D0B8410" w14:textId="77777777" w:rsidR="00D62183" w:rsidRPr="00B92E7F" w:rsidRDefault="00D62183" w:rsidP="00D62183">
      <w:pPr>
        <w:shd w:val="clear" w:color="auto" w:fill="FFFFFF" w:themeFill="background1"/>
        <w:spacing w:after="0" w:line="240" w:lineRule="auto"/>
        <w:jc w:val="both"/>
        <w:rPr>
          <w:rFonts w:ascii="Times New Roman" w:hAnsi="Times New Roman" w:cs="Times New Roman"/>
          <w:sz w:val="24"/>
          <w:szCs w:val="24"/>
        </w:rPr>
      </w:pPr>
    </w:p>
    <w:p w14:paraId="5DD60F03"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r w:rsidRPr="00B92E7F">
        <w:rPr>
          <w:rFonts w:ascii="Times New Roman" w:eastAsia="Times New Roman" w:hAnsi="Times New Roman" w:cs="Times New Roman"/>
          <w:color w:val="000000" w:themeColor="text1"/>
          <w:sz w:val="24"/>
          <w:szCs w:val="24"/>
        </w:rPr>
        <w:t xml:space="preserve">Vajadusel võib Finantsinspektsioon 50 tööpäeva jooksul menetlustähtaja algusest arvates kirjalikult nõuda  dokumentide täpsustamiseks ja kontrollimiseks lisaandmeid ja -dokumente. </w:t>
      </w:r>
      <w:r w:rsidRPr="00B92E7F">
        <w:rPr>
          <w:rFonts w:ascii="Times New Roman" w:eastAsia="Times New Roman" w:hAnsi="Times New Roman" w:cs="Times New Roman"/>
          <w:b/>
          <w:bCs/>
          <w:color w:val="000000" w:themeColor="text1"/>
          <w:sz w:val="24"/>
          <w:szCs w:val="24"/>
        </w:rPr>
        <w:t>(lõige 6)</w:t>
      </w:r>
      <w:r w:rsidRPr="00B92E7F">
        <w:rPr>
          <w:rFonts w:ascii="Times New Roman" w:eastAsia="Times New Roman" w:hAnsi="Times New Roman" w:cs="Times New Roman"/>
          <w:color w:val="000000" w:themeColor="text1"/>
          <w:sz w:val="24"/>
          <w:szCs w:val="24"/>
        </w:rPr>
        <w:t xml:space="preserve">.  Kuni nimetatud lisaandmete ja -dokumentide saamiseni menetlustähtaeg peatub, ent  peatumine ei saa kesta kauem kui 20 tööpäeva </w:t>
      </w:r>
      <w:r w:rsidRPr="00B92E7F">
        <w:rPr>
          <w:rFonts w:ascii="Times New Roman" w:eastAsia="Times New Roman" w:hAnsi="Times New Roman" w:cs="Times New Roman"/>
          <w:b/>
          <w:bCs/>
          <w:color w:val="000000" w:themeColor="text1"/>
          <w:sz w:val="24"/>
          <w:szCs w:val="24"/>
        </w:rPr>
        <w:t>(lõige 7)</w:t>
      </w:r>
      <w:r w:rsidRPr="00B92E7F">
        <w:rPr>
          <w:rFonts w:ascii="Times New Roman" w:eastAsia="Times New Roman" w:hAnsi="Times New Roman" w:cs="Times New Roman"/>
          <w:color w:val="000000" w:themeColor="text1"/>
          <w:sz w:val="24"/>
          <w:szCs w:val="24"/>
        </w:rPr>
        <w:t xml:space="preserve">. Erandjuhtudel võib </w:t>
      </w:r>
      <w:r w:rsidRPr="00B92E7F">
        <w:rPr>
          <w:rFonts w:ascii="Times New Roman" w:eastAsia="Times New Roman" w:hAnsi="Times New Roman" w:cs="Times New Roman"/>
          <w:color w:val="202020"/>
          <w:sz w:val="24"/>
          <w:szCs w:val="24"/>
        </w:rPr>
        <w:t xml:space="preserve">Finantsinspektsioon menetlustähtaja peatamist pikendada kuni 30 tööpäevani. seda juhul, kui kavandava omandaja omandatav üksus asub kolmandas riigis või selle suhtes kohaldatakse kolmanda riigi õigust </w:t>
      </w:r>
      <w:r w:rsidRPr="00B92E7F">
        <w:rPr>
          <w:rFonts w:ascii="Times New Roman" w:eastAsia="Times New Roman" w:hAnsi="Times New Roman" w:cs="Times New Roman"/>
          <w:b/>
          <w:bCs/>
          <w:color w:val="202020"/>
          <w:sz w:val="24"/>
          <w:szCs w:val="24"/>
        </w:rPr>
        <w:t xml:space="preserve">(punkt 1) </w:t>
      </w:r>
      <w:r w:rsidRPr="00B92E7F">
        <w:rPr>
          <w:rFonts w:ascii="Times New Roman" w:eastAsia="Times New Roman" w:hAnsi="Times New Roman" w:cs="Times New Roman"/>
          <w:color w:val="202020"/>
          <w:sz w:val="24"/>
          <w:szCs w:val="24"/>
        </w:rPr>
        <w:t>või §-s 37</w:t>
      </w:r>
      <w:r w:rsidRPr="00B92E7F">
        <w:rPr>
          <w:rFonts w:ascii="Times New Roman" w:eastAsia="Times New Roman" w:hAnsi="Times New Roman" w:cs="Times New Roman"/>
          <w:color w:val="202020"/>
          <w:sz w:val="24"/>
          <w:szCs w:val="24"/>
          <w:vertAlign w:val="superscript"/>
        </w:rPr>
        <w:t>3</w:t>
      </w:r>
      <w:r w:rsidRPr="00B92E7F">
        <w:rPr>
          <w:rFonts w:ascii="Times New Roman" w:eastAsia="Times New Roman" w:hAnsi="Times New Roman" w:cs="Times New Roman"/>
          <w:color w:val="202020"/>
          <w:sz w:val="24"/>
          <w:szCs w:val="24"/>
        </w:rPr>
        <w:t xml:space="preserve"> sätestatud hindamise käigus on vajalik rahapesu ja terrorismi rahastamise tõkestamise alane koostöö teise Euroopa Liidu lepinguriigi pädeva asutusega </w:t>
      </w:r>
      <w:r w:rsidRPr="00B92E7F">
        <w:rPr>
          <w:rFonts w:ascii="Times New Roman" w:eastAsia="Times New Roman" w:hAnsi="Times New Roman" w:cs="Times New Roman"/>
          <w:b/>
          <w:bCs/>
          <w:color w:val="202020"/>
          <w:sz w:val="24"/>
          <w:szCs w:val="24"/>
        </w:rPr>
        <w:t>(lõige 8)</w:t>
      </w:r>
      <w:r w:rsidRPr="00B92E7F">
        <w:rPr>
          <w:rFonts w:ascii="Times New Roman" w:eastAsia="Times New Roman" w:hAnsi="Times New Roman" w:cs="Times New Roman"/>
          <w:color w:val="202020"/>
          <w:sz w:val="24"/>
          <w:szCs w:val="24"/>
        </w:rPr>
        <w:t xml:space="preserve">. Lõigetega 6 ja 7 võetakse üle CRD VI artikli 27a lõiked 9 ja 10 ning lõikega 8 sama artikli lõike 11 punktid a ja </w:t>
      </w:r>
      <w:proofErr w:type="spellStart"/>
      <w:r w:rsidRPr="00B92E7F">
        <w:rPr>
          <w:rFonts w:ascii="Times New Roman" w:eastAsia="Times New Roman" w:hAnsi="Times New Roman" w:cs="Times New Roman"/>
          <w:color w:val="202020"/>
          <w:sz w:val="24"/>
          <w:szCs w:val="24"/>
        </w:rPr>
        <w:t>b.</w:t>
      </w:r>
      <w:proofErr w:type="spellEnd"/>
    </w:p>
    <w:p w14:paraId="780ABE9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4F3E2176" w14:textId="32A06BA5" w:rsidR="00D62183" w:rsidRPr="00253879"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202020"/>
          <w:sz w:val="24"/>
          <w:szCs w:val="24"/>
        </w:rPr>
        <w:t xml:space="preserve">Lõikega 9 </w:t>
      </w:r>
      <w:r w:rsidRPr="00B92E7F">
        <w:rPr>
          <w:rFonts w:ascii="Times New Roman" w:eastAsia="Times New Roman" w:hAnsi="Times New Roman" w:cs="Times New Roman"/>
          <w:color w:val="202020"/>
          <w:sz w:val="24"/>
          <w:szCs w:val="24"/>
        </w:rPr>
        <w:t>nähakse ette regulatsioon olukorraks, kui valdusettevõtja esitab teatega samal ajal heakskiitmise taotluse vastavalt KAS §-le 13</w:t>
      </w:r>
      <w:r w:rsidRPr="00B92E7F">
        <w:rPr>
          <w:rFonts w:ascii="Times New Roman" w:eastAsia="Times New Roman" w:hAnsi="Times New Roman" w:cs="Times New Roman"/>
          <w:color w:val="202020"/>
          <w:sz w:val="24"/>
          <w:szCs w:val="24"/>
          <w:vertAlign w:val="superscript"/>
        </w:rPr>
        <w:t>4</w:t>
      </w:r>
      <w:r w:rsidRPr="00B92E7F">
        <w:rPr>
          <w:rFonts w:ascii="Times New Roman" w:eastAsia="Times New Roman" w:hAnsi="Times New Roman" w:cs="Times New Roman"/>
          <w:color w:val="202020"/>
          <w:sz w:val="24"/>
          <w:szCs w:val="24"/>
        </w:rPr>
        <w:t xml:space="preserve">. Sel juhul koordineerib Finantsinspektsioon tegevust konsolideeritud finantsjärelevalvet tegeva asutusega, kui see on asjakohane, ja selle lepinguriigi pädeva asutusega, kus finantsvaldusettevõtja või </w:t>
      </w:r>
      <w:proofErr w:type="spellStart"/>
      <w:r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202020"/>
          <w:sz w:val="24"/>
          <w:szCs w:val="24"/>
        </w:rPr>
        <w:t xml:space="preserve"> on asutatud. </w:t>
      </w:r>
      <w:r w:rsidRPr="00B92E7F">
        <w:rPr>
          <w:rFonts w:ascii="Times New Roman" w:eastAsia="Times New Roman" w:hAnsi="Times New Roman" w:cs="Times New Roman"/>
          <w:color w:val="000000" w:themeColor="text1"/>
          <w:sz w:val="24"/>
          <w:szCs w:val="24"/>
        </w:rPr>
        <w:t xml:space="preserve">Kirjeldatud olukorras </w:t>
      </w:r>
      <w:r w:rsidRPr="00B92E7F">
        <w:rPr>
          <w:rFonts w:ascii="Times New Roman" w:eastAsia="Times New Roman" w:hAnsi="Times New Roman" w:cs="Times New Roman"/>
          <w:color w:val="202020"/>
          <w:sz w:val="24"/>
          <w:szCs w:val="24"/>
        </w:rPr>
        <w:t>peatub menetlustähtaeg kuni heakskiitmise menetluse lõppemiseni. Sätte eesmärk on luua selgust olukorras, kus paralleelselt toimub kaks erineva täh</w:t>
      </w:r>
      <w:r w:rsidR="008F31BC">
        <w:rPr>
          <w:rFonts w:ascii="Times New Roman" w:eastAsia="Times New Roman" w:hAnsi="Times New Roman" w:cs="Times New Roman"/>
          <w:color w:val="202020"/>
          <w:sz w:val="24"/>
          <w:szCs w:val="24"/>
        </w:rPr>
        <w:t>t</w:t>
      </w:r>
      <w:r w:rsidRPr="00B92E7F">
        <w:rPr>
          <w:rFonts w:ascii="Times New Roman" w:eastAsia="Times New Roman" w:hAnsi="Times New Roman" w:cs="Times New Roman"/>
          <w:color w:val="202020"/>
          <w:sz w:val="24"/>
          <w:szCs w:val="24"/>
        </w:rPr>
        <w:t>ajaga menetlust.</w:t>
      </w:r>
      <w:r>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color w:val="202020"/>
          <w:sz w:val="24"/>
          <w:szCs w:val="24"/>
        </w:rPr>
        <w:t>Lõikega 9 väljendatakse direktiivi artikli 27a lõikes 12 sätestatut.</w:t>
      </w:r>
    </w:p>
    <w:p w14:paraId="1D9682B6"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p>
    <w:p w14:paraId="3221479A"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r w:rsidRPr="00B92E7F">
        <w:rPr>
          <w:rFonts w:ascii="Times New Roman" w:eastAsia="Times New Roman" w:hAnsi="Times New Roman" w:cs="Times New Roman"/>
          <w:b/>
          <w:bCs/>
          <w:color w:val="202020"/>
          <w:sz w:val="24"/>
          <w:szCs w:val="24"/>
        </w:rPr>
        <w:t xml:space="preserve">Lõike 10 </w:t>
      </w:r>
      <w:r w:rsidRPr="00B92E7F">
        <w:rPr>
          <w:rFonts w:ascii="Times New Roman" w:eastAsia="Times New Roman" w:hAnsi="Times New Roman" w:cs="Times New Roman"/>
          <w:color w:val="202020"/>
          <w:sz w:val="24"/>
          <w:szCs w:val="24"/>
        </w:rPr>
        <w:t>kohaselt on Finantsinspektsioon kohustatud küsima § 37</w:t>
      </w:r>
      <w:r w:rsidRPr="00B92E7F">
        <w:rPr>
          <w:rFonts w:ascii="Times New Roman" w:eastAsia="Times New Roman" w:hAnsi="Times New Roman" w:cs="Times New Roman"/>
          <w:color w:val="202020"/>
          <w:sz w:val="24"/>
          <w:szCs w:val="24"/>
          <w:vertAlign w:val="superscript"/>
        </w:rPr>
        <w:t>2</w:t>
      </w:r>
      <w:r w:rsidRPr="00B92E7F">
        <w:rPr>
          <w:rFonts w:ascii="Times New Roman" w:eastAsia="Times New Roman" w:hAnsi="Times New Roman" w:cs="Times New Roman"/>
          <w:color w:val="202020"/>
          <w:sz w:val="24"/>
          <w:szCs w:val="24"/>
        </w:rPr>
        <w:t xml:space="preserve"> punktis 3 sätestatud nõude vastavuse kohta arvamust Rahapesu Andmebüroolt kellel on pädevus hinnata r</w:t>
      </w:r>
      <w:r w:rsidRPr="00B92E7F">
        <w:rPr>
          <w:rFonts w:ascii="Times New Roman" w:eastAsia="Times New Roman" w:hAnsi="Times New Roman" w:cs="Times New Roman"/>
          <w:color w:val="000000" w:themeColor="text1"/>
          <w:sz w:val="24"/>
          <w:szCs w:val="24"/>
        </w:rPr>
        <w:t xml:space="preserve">ahapesu või terrorismi rahastamisega seonduvaid kahtluseid. </w:t>
      </w:r>
      <w:proofErr w:type="spellStart"/>
      <w:r w:rsidRPr="00B92E7F">
        <w:rPr>
          <w:rFonts w:ascii="Times New Roman" w:eastAsia="Times New Roman" w:hAnsi="Times New Roman" w:cs="Times New Roman"/>
          <w:color w:val="000000" w:themeColor="text1"/>
          <w:sz w:val="24"/>
          <w:szCs w:val="24"/>
        </w:rPr>
        <w:t>RahaPTS</w:t>
      </w:r>
      <w:proofErr w:type="spellEnd"/>
      <w:r w:rsidRPr="00B92E7F">
        <w:rPr>
          <w:rFonts w:ascii="Times New Roman" w:eastAsia="Times New Roman" w:hAnsi="Times New Roman" w:cs="Times New Roman"/>
          <w:color w:val="000000" w:themeColor="text1"/>
          <w:sz w:val="24"/>
          <w:szCs w:val="24"/>
        </w:rPr>
        <w:t xml:space="preserve"> § 62</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kohaselt </w:t>
      </w:r>
      <w:r w:rsidRPr="00B92E7F">
        <w:rPr>
          <w:rFonts w:ascii="Times New Roman" w:eastAsia="Times New Roman" w:hAnsi="Times New Roman" w:cs="Times New Roman"/>
          <w:color w:val="202020"/>
          <w:sz w:val="24"/>
          <w:szCs w:val="24"/>
        </w:rPr>
        <w:t>peab Rahapesu Andmebüroo oma arvamuse andma 30 tööpäeva jooksul Finantsinspektsiooni päringu esitamisest arvates.</w:t>
      </w:r>
      <w:r w:rsidRPr="00B92E7F">
        <w:rPr>
          <w:rFonts w:ascii="Times New Roman" w:eastAsia="Times New Roman" w:hAnsi="Times New Roman" w:cs="Times New Roman"/>
          <w:color w:val="000000" w:themeColor="text1"/>
          <w:sz w:val="24"/>
          <w:szCs w:val="24"/>
        </w:rPr>
        <w:t xml:space="preserve"> </w:t>
      </w:r>
    </w:p>
    <w:p w14:paraId="41C49D5C"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2ED5B807"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b/>
          <w:bCs/>
          <w:color w:val="000000" w:themeColor="text1"/>
          <w:sz w:val="24"/>
          <w:szCs w:val="24"/>
        </w:rPr>
        <w:lastRenderedPageBreak/>
        <w:t>Lõikega 11</w:t>
      </w:r>
      <w:r w:rsidRPr="00B92E7F">
        <w:rPr>
          <w:rFonts w:ascii="Times New Roman" w:eastAsia="Times New Roman" w:hAnsi="Times New Roman" w:cs="Times New Roman"/>
          <w:color w:val="000000" w:themeColor="text1"/>
          <w:sz w:val="24"/>
          <w:szCs w:val="24"/>
        </w:rPr>
        <w:t xml:space="preserve"> sätestatakse kavandatavate </w:t>
      </w:r>
      <w:proofErr w:type="spellStart"/>
      <w:r w:rsidRPr="00B92E7F">
        <w:rPr>
          <w:rFonts w:ascii="Times New Roman" w:eastAsia="Times New Roman" w:hAnsi="Times New Roman" w:cs="Times New Roman"/>
          <w:color w:val="000000" w:themeColor="text1"/>
          <w:sz w:val="24"/>
          <w:szCs w:val="24"/>
        </w:rPr>
        <w:t>omandajate</w:t>
      </w:r>
      <w:proofErr w:type="spellEnd"/>
      <w:r w:rsidRPr="00B92E7F">
        <w:rPr>
          <w:rFonts w:ascii="Times New Roman" w:eastAsia="Times New Roman" w:hAnsi="Times New Roman" w:cs="Times New Roman"/>
          <w:color w:val="000000" w:themeColor="text1"/>
          <w:sz w:val="24"/>
          <w:szCs w:val="24"/>
        </w:rPr>
        <w:t xml:space="preserve"> võrdse kohtlemise nõude: kui osalust soovib üheaegselt omandada rohkem kui üks isik, peab Finantsinspektsioon kavandavaid </w:t>
      </w:r>
      <w:proofErr w:type="spellStart"/>
      <w:r w:rsidRPr="00B92E7F">
        <w:rPr>
          <w:rFonts w:ascii="Times New Roman" w:eastAsia="Times New Roman" w:hAnsi="Times New Roman" w:cs="Times New Roman"/>
          <w:color w:val="000000" w:themeColor="text1"/>
          <w:sz w:val="24"/>
          <w:szCs w:val="24"/>
        </w:rPr>
        <w:t>omandajaid</w:t>
      </w:r>
      <w:proofErr w:type="spellEnd"/>
      <w:r w:rsidRPr="00B92E7F">
        <w:rPr>
          <w:rFonts w:ascii="Times New Roman" w:eastAsia="Times New Roman" w:hAnsi="Times New Roman" w:cs="Times New Roman"/>
          <w:color w:val="000000" w:themeColor="text1"/>
          <w:sz w:val="24"/>
          <w:szCs w:val="24"/>
        </w:rPr>
        <w:t xml:space="preserve"> kohtlema võrdsete asjaolude korral võrdselt.</w:t>
      </w:r>
      <w:r w:rsidRPr="00B92E7F">
        <w:rPr>
          <w:rFonts w:ascii="Times New Roman" w:eastAsia="Times New Roman" w:hAnsi="Times New Roman" w:cs="Times New Roman"/>
          <w:b/>
          <w:bCs/>
          <w:color w:val="4471C4"/>
          <w:sz w:val="24"/>
          <w:szCs w:val="24"/>
        </w:rPr>
        <w:t xml:space="preserve"> </w:t>
      </w:r>
    </w:p>
    <w:p w14:paraId="5801A3B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4472C4" w:themeColor="accent1"/>
          <w:sz w:val="24"/>
          <w:szCs w:val="24"/>
        </w:rPr>
      </w:pPr>
    </w:p>
    <w:p w14:paraId="51F23550"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Lõikega 10 võetakse üle CRD VI artikli 27b lõige 2 ja lõike 3 teine alalõige ning lõikega 11 sama artikli lõige 6.</w:t>
      </w:r>
    </w:p>
    <w:p w14:paraId="53F420BE"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5798FB54" w14:textId="3C01157D"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Paragrahviga </w:t>
      </w:r>
      <w:r w:rsidR="008F31BC">
        <w:rPr>
          <w:rFonts w:ascii="Times New Roman" w:eastAsia="Times New Roman" w:hAnsi="Times New Roman" w:cs="Times New Roman"/>
          <w:b/>
          <w:bCs/>
          <w:color w:val="000000" w:themeColor="text1"/>
          <w:sz w:val="24"/>
          <w:szCs w:val="24"/>
        </w:rPr>
        <w:t>83</w:t>
      </w:r>
      <w:r w:rsidR="008F31BC">
        <w:rPr>
          <w:rFonts w:ascii="Times New Roman" w:eastAsia="Times New Roman" w:hAnsi="Times New Roman" w:cs="Times New Roman"/>
          <w:b/>
          <w:bCs/>
          <w:color w:val="000000" w:themeColor="text1"/>
          <w:sz w:val="24"/>
          <w:szCs w:val="24"/>
          <w:vertAlign w:val="superscript"/>
        </w:rPr>
        <w:t>7</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reguleeritakse osaluse omandamise tingimusi, keelamise aluseid ja otsust omandamise kohta.</w:t>
      </w:r>
    </w:p>
    <w:p w14:paraId="22EEAB58"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3930230A"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w:t>
      </w:r>
      <w:r w:rsidRPr="00B92E7F">
        <w:rPr>
          <w:rFonts w:ascii="Times New Roman" w:eastAsia="Times New Roman" w:hAnsi="Times New Roman" w:cs="Times New Roman"/>
          <w:color w:val="000000" w:themeColor="text1"/>
          <w:sz w:val="24"/>
          <w:szCs w:val="24"/>
        </w:rPr>
        <w:t xml:space="preserve">kohaselt võib kavandav omandaja kavandatava osaluse omandada või seda suurendada, kui Finantsinspektsioon on andnud loa nimetatud osaluse omandamiseks või suurendamiseks. </w:t>
      </w:r>
    </w:p>
    <w:p w14:paraId="06BD08D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D0890D3"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0B92E7F">
        <w:rPr>
          <w:rFonts w:ascii="Times New Roman" w:eastAsia="Times New Roman" w:hAnsi="Times New Roman" w:cs="Times New Roman"/>
          <w:b/>
          <w:bCs/>
          <w:color w:val="000000" w:themeColor="text1"/>
          <w:sz w:val="24"/>
          <w:szCs w:val="24"/>
        </w:rPr>
        <w:t>Lõikega 2</w:t>
      </w:r>
      <w:r w:rsidRPr="00B92E7F">
        <w:rPr>
          <w:rFonts w:ascii="Times New Roman" w:eastAsia="Times New Roman" w:hAnsi="Times New Roman" w:cs="Times New Roman"/>
          <w:color w:val="000000" w:themeColor="text1"/>
          <w:sz w:val="24"/>
          <w:szCs w:val="24"/>
        </w:rPr>
        <w:t xml:space="preserve"> nähakse ette tingimused, mille esinemisel võib Finantsinspektsiooni  osaluse omandamise või suurendamise keelata. Sellisteks tingimusteks on kavandava omandaja mittevastavust </w:t>
      </w:r>
      <w:r w:rsidRPr="00B92E7F">
        <w:rPr>
          <w:rFonts w:ascii="Times New Roman" w:eastAsia="Times New Roman" w:hAnsi="Times New Roman" w:cs="Times New Roman"/>
          <w:color w:val="202020"/>
          <w:sz w:val="24"/>
          <w:szCs w:val="24"/>
        </w:rPr>
        <w:t xml:space="preserve"> §-s 37</w:t>
      </w:r>
      <w:r w:rsidRPr="00B92E7F">
        <w:rPr>
          <w:rFonts w:ascii="Times New Roman" w:eastAsia="Times New Roman" w:hAnsi="Times New Roman" w:cs="Times New Roman"/>
          <w:color w:val="202020"/>
          <w:sz w:val="24"/>
          <w:szCs w:val="24"/>
          <w:vertAlign w:val="superscript"/>
        </w:rPr>
        <w:t>2</w:t>
      </w:r>
      <w:r w:rsidRPr="00B92E7F">
        <w:rPr>
          <w:rFonts w:ascii="Times New Roman" w:eastAsia="Times New Roman" w:hAnsi="Times New Roman" w:cs="Times New Roman"/>
          <w:color w:val="202020"/>
          <w:sz w:val="24"/>
          <w:szCs w:val="24"/>
        </w:rPr>
        <w:t xml:space="preserve"> sätestatud nõuetele </w:t>
      </w:r>
      <w:r w:rsidRPr="00B92E7F">
        <w:rPr>
          <w:rFonts w:ascii="Times New Roman" w:eastAsia="Times New Roman" w:hAnsi="Times New Roman" w:cs="Times New Roman"/>
          <w:b/>
          <w:bCs/>
          <w:color w:val="202020"/>
          <w:sz w:val="24"/>
          <w:szCs w:val="24"/>
        </w:rPr>
        <w:t>(punkt 1)</w:t>
      </w:r>
      <w:r w:rsidRPr="00B92E7F">
        <w:rPr>
          <w:rFonts w:ascii="Times New Roman" w:eastAsia="Times New Roman" w:hAnsi="Times New Roman" w:cs="Times New Roman"/>
          <w:color w:val="202020"/>
          <w:sz w:val="24"/>
          <w:szCs w:val="24"/>
        </w:rPr>
        <w:t xml:space="preserve">, dokumentide või andmete tähtajaks esitamata jätmine </w:t>
      </w:r>
      <w:r w:rsidRPr="00B92E7F">
        <w:rPr>
          <w:rFonts w:ascii="Times New Roman" w:eastAsia="Times New Roman" w:hAnsi="Times New Roman" w:cs="Times New Roman"/>
          <w:b/>
          <w:bCs/>
          <w:color w:val="202020"/>
          <w:sz w:val="24"/>
          <w:szCs w:val="24"/>
        </w:rPr>
        <w:t>(punkt 2)</w:t>
      </w:r>
      <w:r w:rsidRPr="00B92E7F">
        <w:rPr>
          <w:rFonts w:ascii="Times New Roman" w:eastAsia="Times New Roman" w:hAnsi="Times New Roman" w:cs="Times New Roman"/>
          <w:color w:val="202020"/>
          <w:sz w:val="24"/>
          <w:szCs w:val="24"/>
        </w:rPr>
        <w:t xml:space="preserve"> ning oht, et kavandatav omandamine võib avaldada mõju süsteemsele riskile </w:t>
      </w:r>
      <w:r w:rsidRPr="00B92E7F">
        <w:rPr>
          <w:rFonts w:ascii="Times New Roman" w:eastAsia="Times New Roman" w:hAnsi="Times New Roman" w:cs="Times New Roman"/>
          <w:b/>
          <w:bCs/>
          <w:color w:val="202020"/>
          <w:sz w:val="24"/>
          <w:szCs w:val="24"/>
        </w:rPr>
        <w:t>(punkt 3)</w:t>
      </w:r>
      <w:r w:rsidRPr="00B92E7F">
        <w:rPr>
          <w:rFonts w:ascii="Times New Roman" w:eastAsia="Times New Roman" w:hAnsi="Times New Roman" w:cs="Times New Roman"/>
          <w:color w:val="202020"/>
          <w:sz w:val="24"/>
          <w:szCs w:val="24"/>
        </w:rPr>
        <w:t xml:space="preserve">. </w:t>
      </w:r>
    </w:p>
    <w:p w14:paraId="6CA8A007"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1C102149"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color w:val="000000" w:themeColor="text1"/>
          <w:sz w:val="24"/>
          <w:szCs w:val="24"/>
        </w:rPr>
        <w:t>Omandamise otsuse tegemisel arvestab Finantsinspektsioon § 37</w:t>
      </w:r>
      <w:r w:rsidRPr="00B92E7F">
        <w:rPr>
          <w:rFonts w:ascii="Times New Roman" w:eastAsia="Times New Roman" w:hAnsi="Times New Roman" w:cs="Times New Roman"/>
          <w:color w:val="000000" w:themeColor="text1"/>
          <w:sz w:val="24"/>
          <w:szCs w:val="24"/>
          <w:vertAlign w:val="superscript"/>
        </w:rPr>
        <w:t>3</w:t>
      </w:r>
      <w:r w:rsidRPr="00B92E7F">
        <w:rPr>
          <w:rFonts w:ascii="Times New Roman" w:eastAsia="Times New Roman" w:hAnsi="Times New Roman" w:cs="Times New Roman"/>
          <w:color w:val="000000" w:themeColor="text1"/>
          <w:sz w:val="24"/>
          <w:szCs w:val="24"/>
        </w:rPr>
        <w:t xml:space="preserve"> lõike 10 kohaselt Rahapesu Andmebüroolt saadud arvamust ja §-i 37</w:t>
      </w:r>
      <w:r w:rsidRPr="00B92E7F">
        <w:rPr>
          <w:rFonts w:ascii="Times New Roman" w:eastAsia="Times New Roman" w:hAnsi="Times New Roman" w:cs="Times New Roman"/>
          <w:color w:val="000000" w:themeColor="text1"/>
          <w:sz w:val="24"/>
          <w:szCs w:val="24"/>
          <w:vertAlign w:val="superscript"/>
        </w:rPr>
        <w:t>5</w:t>
      </w:r>
      <w:r w:rsidRPr="00B92E7F">
        <w:rPr>
          <w:rFonts w:ascii="Times New Roman" w:eastAsia="Times New Roman" w:hAnsi="Times New Roman" w:cs="Times New Roman"/>
          <w:color w:val="000000" w:themeColor="text1"/>
          <w:sz w:val="24"/>
          <w:szCs w:val="24"/>
        </w:rPr>
        <w:t xml:space="preserve"> kohaselt teiste pädevate asutuste seisukohti </w:t>
      </w:r>
      <w:r w:rsidRPr="00B92E7F">
        <w:rPr>
          <w:rFonts w:ascii="Times New Roman" w:eastAsia="Times New Roman" w:hAnsi="Times New Roman" w:cs="Times New Roman"/>
          <w:b/>
          <w:bCs/>
          <w:color w:val="000000" w:themeColor="text1"/>
          <w:sz w:val="24"/>
          <w:szCs w:val="24"/>
        </w:rPr>
        <w:t>(lõige 4)</w:t>
      </w:r>
      <w:r w:rsidRPr="00B92E7F">
        <w:rPr>
          <w:rFonts w:ascii="Times New Roman" w:eastAsia="Times New Roman" w:hAnsi="Times New Roman" w:cs="Times New Roman"/>
          <w:color w:val="000000" w:themeColor="text1"/>
          <w:sz w:val="24"/>
          <w:szCs w:val="24"/>
        </w:rPr>
        <w:t xml:space="preserve">. Finantsinspektsioon ei või kavandatava omandamise üle otsustamisel võtta arvesse </w:t>
      </w:r>
      <w:r w:rsidRPr="00B92E7F">
        <w:rPr>
          <w:rFonts w:ascii="Times New Roman" w:eastAsia="Times New Roman" w:hAnsi="Times New Roman" w:cs="Times New Roman"/>
          <w:sz w:val="24"/>
          <w:szCs w:val="24"/>
        </w:rPr>
        <w:t xml:space="preserve">mõju, mida ühinemine võib põhjustada teistele finantsturu osalistele </w:t>
      </w:r>
      <w:r w:rsidRPr="00B92E7F">
        <w:rPr>
          <w:rFonts w:ascii="Times New Roman" w:eastAsia="Times New Roman" w:hAnsi="Times New Roman" w:cs="Times New Roman"/>
          <w:b/>
          <w:bCs/>
          <w:color w:val="000000" w:themeColor="text1"/>
          <w:sz w:val="24"/>
          <w:szCs w:val="24"/>
        </w:rPr>
        <w:t>(lõige 5)</w:t>
      </w:r>
      <w:r w:rsidRPr="00B92E7F">
        <w:rPr>
          <w:rFonts w:ascii="Times New Roman" w:eastAsia="Times New Roman" w:hAnsi="Times New Roman" w:cs="Times New Roman"/>
          <w:color w:val="000000" w:themeColor="text1"/>
          <w:sz w:val="24"/>
          <w:szCs w:val="24"/>
        </w:rPr>
        <w:t xml:space="preserve">. Lisaks on järelevalveasutusel õigus määrata otsusega tähtaja, mille jooksul peab kavandatava omandamise lõpule viima </w:t>
      </w:r>
      <w:r w:rsidRPr="00B92E7F">
        <w:rPr>
          <w:rFonts w:ascii="Times New Roman" w:eastAsia="Times New Roman" w:hAnsi="Times New Roman" w:cs="Times New Roman"/>
          <w:b/>
          <w:bCs/>
          <w:color w:val="000000" w:themeColor="text1"/>
          <w:sz w:val="24"/>
          <w:szCs w:val="24"/>
        </w:rPr>
        <w:t>(lõige 3)</w:t>
      </w:r>
      <w:r w:rsidRPr="00B92E7F">
        <w:rPr>
          <w:rFonts w:ascii="Times New Roman" w:eastAsia="Times New Roman" w:hAnsi="Times New Roman" w:cs="Times New Roman"/>
          <w:color w:val="000000" w:themeColor="text1"/>
          <w:sz w:val="24"/>
          <w:szCs w:val="24"/>
        </w:rPr>
        <w:t>.</w:t>
      </w:r>
    </w:p>
    <w:p w14:paraId="31D9A0FF"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05022850"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Lõikest 6 </w:t>
      </w:r>
      <w:r w:rsidRPr="00B92E7F">
        <w:rPr>
          <w:rFonts w:ascii="Times New Roman" w:eastAsia="Times New Roman" w:hAnsi="Times New Roman" w:cs="Times New Roman"/>
          <w:color w:val="000000" w:themeColor="text1"/>
          <w:sz w:val="24"/>
          <w:szCs w:val="24"/>
        </w:rPr>
        <w:t xml:space="preserve">tulenevalt on Finantsinspektsioon kohustatud esitama kavandavale omandajale otsuse osaluse omandamise lubamise või selle keelamise kohta kahe tööpäeva jooksul pärast vastava otsuse vastuvõtmist. </w:t>
      </w:r>
    </w:p>
    <w:p w14:paraId="3ED13817"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 </w:t>
      </w:r>
    </w:p>
    <w:p w14:paraId="7B619894" w14:textId="00F628B2"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 </w:t>
      </w:r>
      <w:r w:rsidR="008F31BC">
        <w:rPr>
          <w:rFonts w:ascii="Times New Roman" w:eastAsia="Times New Roman" w:hAnsi="Times New Roman" w:cs="Times New Roman"/>
          <w:b/>
          <w:bCs/>
          <w:color w:val="000000" w:themeColor="text1"/>
          <w:sz w:val="24"/>
          <w:szCs w:val="24"/>
        </w:rPr>
        <w:t>83</w:t>
      </w:r>
      <w:r w:rsidR="008F31BC">
        <w:rPr>
          <w:rFonts w:ascii="Times New Roman" w:eastAsia="Times New Roman" w:hAnsi="Times New Roman" w:cs="Times New Roman"/>
          <w:b/>
          <w:bCs/>
          <w:color w:val="000000" w:themeColor="text1"/>
          <w:sz w:val="24"/>
          <w:szCs w:val="24"/>
          <w:vertAlign w:val="superscript"/>
        </w:rPr>
        <w:t>8</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sätestab osaluse ebaseadusliku omandamise tagajärjed.</w:t>
      </w:r>
    </w:p>
    <w:p w14:paraId="6A2757E1"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02634528" w14:textId="6DC9AB21"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Sättega nähakse ette, et </w:t>
      </w:r>
      <w:r w:rsidRPr="00B92E7F">
        <w:rPr>
          <w:rFonts w:ascii="Times New Roman" w:eastAsia="Times New Roman" w:hAnsi="Times New Roman" w:cs="Times New Roman"/>
          <w:color w:val="202020"/>
          <w:sz w:val="24"/>
          <w:szCs w:val="24"/>
        </w:rPr>
        <w:t>kavandav omandaja</w:t>
      </w:r>
      <w:r w:rsidRPr="00B92E7F">
        <w:rPr>
          <w:rFonts w:ascii="Times New Roman" w:eastAsia="Times New Roman" w:hAnsi="Times New Roman" w:cs="Times New Roman"/>
          <w:color w:val="000000" w:themeColor="text1"/>
          <w:sz w:val="24"/>
          <w:szCs w:val="24"/>
        </w:rPr>
        <w:t xml:space="preserve"> ei omanda osaluse omandamise või suurendamise tehingu tagajärjel aktsiate või osadega kaasnevat hääleõigust ning aktsiate või osadega esindatud hääli ei arvata üldkoosoleku kvoorumisse, kui tehingust ei ole Finantsinspektsiooni </w:t>
      </w:r>
      <w:r w:rsidR="008F31BC">
        <w:rPr>
          <w:rFonts w:ascii="Times New Roman" w:eastAsia="Times New Roman" w:hAnsi="Times New Roman" w:cs="Times New Roman"/>
          <w:color w:val="000000" w:themeColor="text1"/>
          <w:sz w:val="24"/>
          <w:szCs w:val="24"/>
        </w:rPr>
        <w:t>nõutud</w:t>
      </w:r>
      <w:r w:rsidRPr="00B92E7F">
        <w:rPr>
          <w:rFonts w:ascii="Times New Roman" w:eastAsia="Times New Roman" w:hAnsi="Times New Roman" w:cs="Times New Roman"/>
          <w:color w:val="000000" w:themeColor="text1"/>
          <w:sz w:val="24"/>
          <w:szCs w:val="24"/>
        </w:rPr>
        <w:t xml:space="preserve"> korras teavitatud </w:t>
      </w:r>
      <w:r w:rsidRPr="00B92E7F">
        <w:rPr>
          <w:rFonts w:ascii="Times New Roman" w:eastAsia="Times New Roman" w:hAnsi="Times New Roman" w:cs="Times New Roman"/>
          <w:b/>
          <w:bCs/>
          <w:color w:val="000000" w:themeColor="text1"/>
          <w:sz w:val="24"/>
          <w:szCs w:val="24"/>
        </w:rPr>
        <w:t>(punkt 1)</w:t>
      </w:r>
      <w:r w:rsidRPr="00B92E7F">
        <w:rPr>
          <w:rFonts w:ascii="Times New Roman" w:eastAsia="Times New Roman" w:hAnsi="Times New Roman" w:cs="Times New Roman"/>
          <w:color w:val="000000" w:themeColor="text1"/>
          <w:sz w:val="24"/>
          <w:szCs w:val="24"/>
        </w:rPr>
        <w:t xml:space="preserve">, tehing on tehtud enne, kui olulise osaluse omandamine oli </w:t>
      </w:r>
      <w:r w:rsidR="008F31BC">
        <w:rPr>
          <w:rFonts w:ascii="Times New Roman" w:eastAsia="Times New Roman" w:hAnsi="Times New Roman" w:cs="Times New Roman"/>
          <w:color w:val="000000" w:themeColor="text1"/>
          <w:sz w:val="24"/>
          <w:szCs w:val="24"/>
        </w:rPr>
        <w:t>VPTS</w:t>
      </w:r>
      <w:r>
        <w:rPr>
          <w:rFonts w:ascii="Times New Roman" w:eastAsia="Times New Roman" w:hAnsi="Times New Roman" w:cs="Times New Roman"/>
          <w:color w:val="000000" w:themeColor="text1"/>
          <w:sz w:val="24"/>
          <w:szCs w:val="24"/>
        </w:rPr>
        <w:t>-i</w:t>
      </w:r>
      <w:r w:rsidRPr="00B92E7F">
        <w:rPr>
          <w:rFonts w:ascii="Times New Roman" w:eastAsia="Times New Roman" w:hAnsi="Times New Roman" w:cs="Times New Roman"/>
          <w:color w:val="000000" w:themeColor="text1"/>
          <w:sz w:val="24"/>
          <w:szCs w:val="24"/>
        </w:rPr>
        <w:t xml:space="preserve"> alusel lubatud </w:t>
      </w:r>
      <w:r w:rsidRPr="00B92E7F">
        <w:rPr>
          <w:rFonts w:ascii="Times New Roman" w:eastAsia="Times New Roman" w:hAnsi="Times New Roman" w:cs="Times New Roman"/>
          <w:b/>
          <w:bCs/>
          <w:color w:val="000000" w:themeColor="text1"/>
          <w:sz w:val="24"/>
          <w:szCs w:val="24"/>
        </w:rPr>
        <w:t>(punkt 2)</w:t>
      </w:r>
      <w:r w:rsidRPr="00B92E7F">
        <w:rPr>
          <w:rFonts w:ascii="Times New Roman" w:eastAsia="Times New Roman" w:hAnsi="Times New Roman" w:cs="Times New Roman"/>
          <w:color w:val="000000" w:themeColor="text1"/>
          <w:sz w:val="24"/>
          <w:szCs w:val="24"/>
        </w:rPr>
        <w:t xml:space="preserve"> või kui tehing on vastuolus Finantsinspektsiooni ettekirjutusega </w:t>
      </w:r>
      <w:r w:rsidRPr="00B92E7F">
        <w:rPr>
          <w:rFonts w:ascii="Times New Roman" w:eastAsia="Times New Roman" w:hAnsi="Times New Roman" w:cs="Times New Roman"/>
          <w:b/>
          <w:bCs/>
          <w:color w:val="000000" w:themeColor="text1"/>
          <w:sz w:val="24"/>
          <w:szCs w:val="24"/>
        </w:rPr>
        <w:t>(punkt 3)</w:t>
      </w:r>
      <w:r w:rsidRPr="00B92E7F">
        <w:rPr>
          <w:rFonts w:ascii="Times New Roman" w:eastAsia="Times New Roman" w:hAnsi="Times New Roman" w:cs="Times New Roman"/>
          <w:color w:val="000000" w:themeColor="text1"/>
          <w:sz w:val="24"/>
          <w:szCs w:val="24"/>
        </w:rPr>
        <w:t>. Paragrahviga võetakse üle CRD VI artikkel 27e.</w:t>
      </w:r>
      <w:r w:rsidRPr="00B92E7F">
        <w:rPr>
          <w:rFonts w:ascii="Times New Roman" w:hAnsi="Times New Roman" w:cs="Times New Roman"/>
          <w:sz w:val="24"/>
          <w:szCs w:val="24"/>
        </w:rPr>
        <w:br/>
      </w:r>
    </w:p>
    <w:p w14:paraId="3560D105" w14:textId="2C1E830F"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Paragrahviga </w:t>
      </w:r>
      <w:r w:rsidR="008F31BC">
        <w:rPr>
          <w:rFonts w:ascii="Times New Roman" w:eastAsia="Times New Roman" w:hAnsi="Times New Roman" w:cs="Times New Roman"/>
          <w:b/>
          <w:bCs/>
          <w:color w:val="000000" w:themeColor="text1"/>
          <w:sz w:val="24"/>
          <w:szCs w:val="24"/>
        </w:rPr>
        <w:t>83</w:t>
      </w:r>
      <w:r w:rsidR="008F31BC">
        <w:rPr>
          <w:rFonts w:ascii="Times New Roman" w:eastAsia="Times New Roman" w:hAnsi="Times New Roman" w:cs="Times New Roman"/>
          <w:b/>
          <w:bCs/>
          <w:color w:val="000000" w:themeColor="text1"/>
          <w:sz w:val="24"/>
          <w:szCs w:val="24"/>
          <w:vertAlign w:val="superscript"/>
        </w:rPr>
        <w:t>9</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 xml:space="preserve">reguleeritakse koostööd teiste pädevate asutustega. </w:t>
      </w:r>
    </w:p>
    <w:p w14:paraId="5E3F7D37" w14:textId="77777777" w:rsidR="00D62183" w:rsidRPr="00B92E7F" w:rsidRDefault="00D62183" w:rsidP="00D62183">
      <w:pPr>
        <w:spacing w:after="0" w:line="240" w:lineRule="auto"/>
        <w:jc w:val="both"/>
        <w:rPr>
          <w:rFonts w:ascii="Times New Roman" w:eastAsia="Times New Roman" w:hAnsi="Times New Roman" w:cs="Times New Roman"/>
          <w:b/>
          <w:bCs/>
          <w:color w:val="000000" w:themeColor="text1"/>
          <w:sz w:val="24"/>
          <w:szCs w:val="24"/>
        </w:rPr>
      </w:pPr>
    </w:p>
    <w:p w14:paraId="44B39400" w14:textId="77777777" w:rsidR="00D62183" w:rsidRPr="00B92E7F" w:rsidRDefault="00D62183" w:rsidP="00D62183">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Lõikega 1 </w:t>
      </w:r>
      <w:r w:rsidRPr="00B92E7F">
        <w:rPr>
          <w:rFonts w:ascii="Times New Roman" w:eastAsia="Times New Roman" w:hAnsi="Times New Roman" w:cs="Times New Roman"/>
          <w:color w:val="000000" w:themeColor="text1"/>
          <w:sz w:val="24"/>
          <w:szCs w:val="24"/>
        </w:rPr>
        <w:t>kohustatakse Finantsinspektsiooni tegema kavandava omandaja poolt osaluse omandamise või suurendamise hindamisel koostööd vastava lepinguriigi finantsjärelevalve asutusega, kui omandatav üksus on:</w:t>
      </w:r>
    </w:p>
    <w:p w14:paraId="3841A8DB"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1) krediidiasutus, kindlustusandja, investeerimisühing või fondivalitseja, mis on tegevusloa saanud teises lepinguriigis või tegutseb kavandava omandaja sektorist erinevas sektoris;</w:t>
      </w:r>
    </w:p>
    <w:p w14:paraId="49F79FC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2) sellise krediidiasutuse, kindlustusandja, investeerimisühingu või fondivalitseja emaettevõtja, mis on tegevusloa saanud teises lepinguriigis või tegutseb kavandava omandaja sektorist erinevas sektoris või</w:t>
      </w:r>
    </w:p>
    <w:p w14:paraId="3BB9039C"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color w:val="000000" w:themeColor="text1"/>
          <w:sz w:val="24"/>
          <w:szCs w:val="24"/>
        </w:rPr>
        <w:lastRenderedPageBreak/>
        <w:t>3) isik, kellel on kontroll krediidiasutuse, kindlustusandja, investeerimisühingu või fondivalitseja üle, mis on tegevusloa saanud teises lepingur</w:t>
      </w:r>
      <w:r w:rsidRPr="00B92E7F">
        <w:rPr>
          <w:rFonts w:ascii="Times New Roman" w:eastAsia="Times New Roman" w:hAnsi="Times New Roman" w:cs="Times New Roman"/>
          <w:color w:val="008080"/>
          <w:sz w:val="24"/>
          <w:szCs w:val="24"/>
          <w:u w:val="single"/>
        </w:rPr>
        <w:t>i</w:t>
      </w:r>
      <w:r w:rsidRPr="00B92E7F">
        <w:rPr>
          <w:rFonts w:ascii="Times New Roman" w:eastAsia="Times New Roman" w:hAnsi="Times New Roman" w:cs="Times New Roman"/>
          <w:color w:val="000000" w:themeColor="text1"/>
          <w:sz w:val="24"/>
          <w:szCs w:val="24"/>
        </w:rPr>
        <w:t>igis või kavandatava omandamise sektorist erinevas sektoris.</w:t>
      </w:r>
      <w:r w:rsidRPr="00B92E7F">
        <w:rPr>
          <w:rFonts w:ascii="Times New Roman" w:eastAsia="Calibri" w:hAnsi="Times New Roman" w:cs="Times New Roman"/>
          <w:color w:val="000000" w:themeColor="text1"/>
          <w:sz w:val="24"/>
          <w:szCs w:val="24"/>
        </w:rPr>
        <w:t xml:space="preserve"> </w:t>
      </w:r>
    </w:p>
    <w:p w14:paraId="43CC569B" w14:textId="77777777" w:rsidR="00D62183" w:rsidRPr="00B92E7F" w:rsidRDefault="00D62183" w:rsidP="00D62183">
      <w:pPr>
        <w:shd w:val="clear" w:color="auto" w:fill="FFFFFF" w:themeFill="background1"/>
        <w:spacing w:after="0" w:line="240" w:lineRule="auto"/>
        <w:jc w:val="both"/>
        <w:rPr>
          <w:rFonts w:ascii="Times New Roman" w:eastAsia="Calibri" w:hAnsi="Times New Roman" w:cs="Times New Roman"/>
          <w:color w:val="000000" w:themeColor="text1"/>
          <w:sz w:val="24"/>
          <w:szCs w:val="24"/>
        </w:rPr>
      </w:pPr>
    </w:p>
    <w:p w14:paraId="11235779"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Lõikega 1 võetakse üle CRD VI artikli 27c lõige 1.</w:t>
      </w:r>
    </w:p>
    <w:p w14:paraId="13DF644C"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C1778F2"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Selle koostöö raames konsulteerib Finantsinspektsioon teise lepinguriigi finantsjärelevalve asutusega ning edastab viivitamata teise lepinguriigi finantsjärelevalve asutusele kõik andmed, mis on olulised kavandatava omandamise kohta </w:t>
      </w:r>
      <w:r w:rsidRPr="00B92E7F">
        <w:rPr>
          <w:rFonts w:ascii="Times New Roman" w:eastAsia="Times New Roman" w:hAnsi="Times New Roman" w:cs="Times New Roman"/>
          <w:b/>
          <w:bCs/>
          <w:color w:val="000000" w:themeColor="text1"/>
          <w:sz w:val="24"/>
          <w:szCs w:val="24"/>
        </w:rPr>
        <w:t>(lõige 2)</w:t>
      </w:r>
      <w:r w:rsidRPr="00B92E7F">
        <w:rPr>
          <w:rFonts w:ascii="Times New Roman" w:eastAsia="Times New Roman" w:hAnsi="Times New Roman" w:cs="Times New Roman"/>
          <w:color w:val="000000" w:themeColor="text1"/>
          <w:sz w:val="24"/>
          <w:szCs w:val="24"/>
        </w:rPr>
        <w:t>.</w:t>
      </w:r>
    </w:p>
    <w:p w14:paraId="2B87C4BE"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29364FF" w14:textId="77777777" w:rsidR="00D62183" w:rsidRPr="00B92E7F" w:rsidRDefault="00D62183" w:rsidP="00D62183">
      <w:pPr>
        <w:shd w:val="clear" w:color="auto" w:fill="FFFFFF" w:themeFill="background1"/>
        <w:spacing w:after="0" w:line="240" w:lineRule="auto"/>
        <w:jc w:val="both"/>
        <w:rPr>
          <w:rFonts w:ascii="Times New Roman" w:eastAsia="Calibri" w:hAnsi="Times New Roman" w:cs="Times New Roman"/>
          <w:b/>
          <w:bCs/>
          <w:color w:val="4472C4" w:themeColor="accent1"/>
          <w:sz w:val="24"/>
          <w:szCs w:val="24"/>
        </w:rPr>
      </w:pPr>
      <w:r w:rsidRPr="00B92E7F">
        <w:rPr>
          <w:rFonts w:ascii="Times New Roman" w:eastAsia="Times New Roman" w:hAnsi="Times New Roman" w:cs="Times New Roman"/>
          <w:color w:val="000000" w:themeColor="text1"/>
          <w:sz w:val="24"/>
          <w:szCs w:val="24"/>
        </w:rPr>
        <w:t>Kui kavandav omandaja on krediidiasutus ja künnist ületatakse ainult individuaalselt, teavitab Finantsinspektsioon kavandatavast omandamisest konsolideeritud finantsjärelevalvet tegevat asutust kümne tööpäeva jooksul pärast kavandavalt omandajalt teate kättesaamist. Seda juhul, kui kavandav omandaja kuulub konsolideerimisgruppi ja Finantsinspektsioon ei ole konsolideeritud finantsjärelevalvet tegev asutus. Seejuures edastab Finantsinspektsioon</w:t>
      </w:r>
      <w:r w:rsidRPr="00B92E7F">
        <w:rPr>
          <w:rFonts w:ascii="Times New Roman" w:eastAsia="Times New Roman" w:hAnsi="Times New Roman" w:cs="Times New Roman"/>
          <w:color w:val="202020"/>
          <w:sz w:val="24"/>
          <w:szCs w:val="24"/>
        </w:rPr>
        <w:t xml:space="preserve"> </w:t>
      </w:r>
      <w:r w:rsidRPr="00B92E7F">
        <w:rPr>
          <w:rFonts w:ascii="Times New Roman" w:eastAsia="Times New Roman" w:hAnsi="Times New Roman" w:cs="Times New Roman"/>
          <w:color w:val="000000" w:themeColor="text1"/>
          <w:sz w:val="24"/>
          <w:szCs w:val="24"/>
        </w:rPr>
        <w:t xml:space="preserve">  konsolideeritud finantsjärelevalvet tegevale asutusele ka oma hinnangu </w:t>
      </w:r>
      <w:r w:rsidRPr="00B92E7F">
        <w:rPr>
          <w:rFonts w:ascii="Times New Roman" w:eastAsia="Times New Roman" w:hAnsi="Times New Roman" w:cs="Times New Roman"/>
          <w:b/>
          <w:bCs/>
          <w:color w:val="000000" w:themeColor="text1"/>
          <w:sz w:val="24"/>
          <w:szCs w:val="24"/>
        </w:rPr>
        <w:t>(lõige 3)</w:t>
      </w:r>
      <w:r w:rsidRPr="00B92E7F">
        <w:rPr>
          <w:rFonts w:ascii="Times New Roman" w:eastAsia="Times New Roman" w:hAnsi="Times New Roman" w:cs="Times New Roman"/>
          <w:color w:val="000000" w:themeColor="text1"/>
          <w:sz w:val="24"/>
          <w:szCs w:val="24"/>
        </w:rPr>
        <w:t>.</w:t>
      </w:r>
    </w:p>
    <w:p w14:paraId="3B96586A"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1CAA2D1"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Lõigetega 2 ja 3 võetakse üle direktiivi artikli 27c lõike 4 esimene alalõige ja lõike 2 esimene alalõige. </w:t>
      </w:r>
    </w:p>
    <w:p w14:paraId="25D4EA45"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42C1156"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Kui Finantsinspektsioon on konsolideeritud järelevalvet tegev finantsjärelevalve asutus ja kavandav omandaja on </w:t>
      </w:r>
      <w:r>
        <w:rPr>
          <w:rFonts w:ascii="Times New Roman" w:eastAsia="Times New Roman" w:hAnsi="Times New Roman" w:cs="Times New Roman"/>
          <w:color w:val="202020"/>
          <w:sz w:val="24"/>
          <w:szCs w:val="24"/>
        </w:rPr>
        <w:t>KAS</w:t>
      </w:r>
      <w:r w:rsidRPr="00B92E7F">
        <w:rPr>
          <w:rFonts w:ascii="Times New Roman" w:eastAsia="Times New Roman" w:hAnsi="Times New Roman" w:cs="Times New Roman"/>
          <w:color w:val="202020"/>
          <w:sz w:val="24"/>
          <w:szCs w:val="24"/>
        </w:rPr>
        <w:t xml:space="preserve"> § 13</w:t>
      </w:r>
      <w:r w:rsidRPr="00B92E7F">
        <w:rPr>
          <w:rFonts w:ascii="Times New Roman" w:eastAsia="Times New Roman" w:hAnsi="Times New Roman" w:cs="Times New Roman"/>
          <w:color w:val="202020"/>
          <w:sz w:val="24"/>
          <w:szCs w:val="24"/>
          <w:vertAlign w:val="superscript"/>
        </w:rPr>
        <w:t>6</w:t>
      </w:r>
      <w:r w:rsidRPr="00B92E7F">
        <w:rPr>
          <w:rFonts w:ascii="Times New Roman" w:eastAsia="Times New Roman" w:hAnsi="Times New Roman" w:cs="Times New Roman"/>
          <w:color w:val="202020"/>
          <w:sz w:val="24"/>
          <w:szCs w:val="24"/>
        </w:rPr>
        <w:t xml:space="preserve"> alusel heakskiidu saanud finantsvaldusettevõtja ja </w:t>
      </w:r>
      <w:proofErr w:type="spellStart"/>
      <w:r w:rsidRPr="00B92E7F">
        <w:rPr>
          <w:rFonts w:ascii="Times New Roman" w:eastAsia="Times New Roman" w:hAnsi="Times New Roman" w:cs="Times New Roman"/>
          <w:color w:val="202020"/>
          <w:sz w:val="24"/>
          <w:szCs w:val="24"/>
        </w:rPr>
        <w:t>segafinantsvaldusettevõtja</w:t>
      </w:r>
      <w:proofErr w:type="spellEnd"/>
      <w:r w:rsidRPr="00B92E7F">
        <w:rPr>
          <w:rFonts w:ascii="Times New Roman" w:eastAsia="Times New Roman" w:hAnsi="Times New Roman" w:cs="Times New Roman"/>
          <w:color w:val="000000" w:themeColor="text1"/>
          <w:sz w:val="24"/>
          <w:szCs w:val="24"/>
        </w:rPr>
        <w:t xml:space="preserve">, kes on asutatud teises lepinguriigis, teavitab Finantsinspektsioon kavandatavast omandamisest selle </w:t>
      </w:r>
      <w:r w:rsidRPr="00B92E7F">
        <w:rPr>
          <w:rFonts w:ascii="Times New Roman" w:eastAsia="Times New Roman" w:hAnsi="Times New Roman" w:cs="Times New Roman"/>
          <w:color w:val="202020"/>
          <w:sz w:val="24"/>
          <w:szCs w:val="24"/>
        </w:rPr>
        <w:t>lepinguriigi finantsjärelevalve asutus</w:t>
      </w:r>
      <w:r w:rsidRPr="00B92E7F">
        <w:rPr>
          <w:rFonts w:ascii="Times New Roman" w:eastAsia="Times New Roman" w:hAnsi="Times New Roman" w:cs="Times New Roman"/>
          <w:color w:val="000000" w:themeColor="text1"/>
          <w:sz w:val="24"/>
          <w:szCs w:val="24"/>
        </w:rPr>
        <w:t xml:space="preserve">t, kus kavandav omandaja on asutatud, kümne tööpäeva jooksul pärast kavandavalt omandajalt teate saamist. Sellisel juhul edastab Finantsinspektsioon ka oma hinnangu kavandava omandamise kohta teise </w:t>
      </w:r>
      <w:r w:rsidRPr="00B92E7F">
        <w:rPr>
          <w:rFonts w:ascii="Times New Roman" w:eastAsia="Times New Roman" w:hAnsi="Times New Roman" w:cs="Times New Roman"/>
          <w:color w:val="202020"/>
          <w:sz w:val="24"/>
          <w:szCs w:val="24"/>
        </w:rPr>
        <w:t xml:space="preserve">lepinguriigi finantsjärelevalve asutusele </w:t>
      </w:r>
      <w:r w:rsidRPr="00B92E7F">
        <w:rPr>
          <w:rFonts w:ascii="Times New Roman" w:eastAsia="Times New Roman" w:hAnsi="Times New Roman" w:cs="Times New Roman"/>
          <w:b/>
          <w:bCs/>
          <w:color w:val="202020"/>
          <w:sz w:val="24"/>
          <w:szCs w:val="24"/>
        </w:rPr>
        <w:t>(lõige 4)</w:t>
      </w:r>
      <w:r w:rsidRPr="00B92E7F">
        <w:rPr>
          <w:rFonts w:ascii="Times New Roman" w:eastAsia="Times New Roman" w:hAnsi="Times New Roman" w:cs="Times New Roman"/>
          <w:color w:val="202020"/>
          <w:sz w:val="24"/>
          <w:szCs w:val="24"/>
        </w:rPr>
        <w:t xml:space="preserve">. </w:t>
      </w:r>
    </w:p>
    <w:p w14:paraId="59A1F9E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35FC7E2A"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202020"/>
          <w:sz w:val="24"/>
          <w:szCs w:val="24"/>
        </w:rPr>
        <w:t>Lõikega võetakse üle CRD VI artikli 27c lõike 2 teine alalõige.</w:t>
      </w:r>
    </w:p>
    <w:p w14:paraId="3280DF09"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4F92494"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4471C4"/>
          <w:sz w:val="24"/>
          <w:szCs w:val="24"/>
        </w:rPr>
      </w:pPr>
      <w:r w:rsidRPr="00B92E7F">
        <w:rPr>
          <w:rFonts w:ascii="Times New Roman" w:eastAsia="Times New Roman" w:hAnsi="Times New Roman" w:cs="Times New Roman"/>
          <w:b/>
          <w:bCs/>
          <w:color w:val="000000" w:themeColor="text1"/>
          <w:sz w:val="24"/>
          <w:szCs w:val="24"/>
        </w:rPr>
        <w:t xml:space="preserve">Lõike 5 </w:t>
      </w:r>
      <w:r w:rsidRPr="00B92E7F">
        <w:rPr>
          <w:rFonts w:ascii="Times New Roman" w:eastAsia="Times New Roman" w:hAnsi="Times New Roman" w:cs="Times New Roman"/>
          <w:color w:val="000000" w:themeColor="text1"/>
          <w:sz w:val="24"/>
          <w:szCs w:val="24"/>
        </w:rPr>
        <w:t>kohaselt, kui kavandav omandaja on finantsinstitutsioon ja § 37</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lõikes 1 sätestatud künnist ületatakse nii individuaalselt kui ka konsolideerimisgrupi konsolideeritud olukorra alusel, püüavad kavandatavat omandamist hindav finantsjärelevalve asutus ja konsolideeritud järelevalvet tegev finantsjärelevalve asutus oma hindamised kooskõlastada, eelkõige pidades silmas konsulteerimist </w:t>
      </w:r>
      <w:r>
        <w:rPr>
          <w:rFonts w:ascii="Times New Roman" w:eastAsia="Times New Roman" w:hAnsi="Times New Roman" w:cs="Times New Roman"/>
          <w:color w:val="000000" w:themeColor="text1"/>
          <w:sz w:val="24"/>
          <w:szCs w:val="24"/>
        </w:rPr>
        <w:t>sama</w:t>
      </w:r>
      <w:r w:rsidRPr="00B92E7F">
        <w:rPr>
          <w:rFonts w:ascii="Times New Roman" w:eastAsia="Times New Roman" w:hAnsi="Times New Roman" w:cs="Times New Roman"/>
          <w:color w:val="000000" w:themeColor="text1"/>
          <w:sz w:val="24"/>
          <w:szCs w:val="24"/>
        </w:rPr>
        <w:t xml:space="preserve"> paragrahvi lõikes 1 osutatud asjaomaste asutustega.</w:t>
      </w:r>
      <w:r w:rsidRPr="00B92E7F">
        <w:rPr>
          <w:rFonts w:ascii="Times New Roman" w:eastAsia="Calibri" w:hAnsi="Times New Roman" w:cs="Times New Roman"/>
          <w:b/>
          <w:bCs/>
          <w:color w:val="4471C4"/>
          <w:sz w:val="24"/>
          <w:szCs w:val="24"/>
        </w:rPr>
        <w:t xml:space="preserve"> </w:t>
      </w:r>
    </w:p>
    <w:p w14:paraId="34FD001B"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sz w:val="24"/>
          <w:szCs w:val="24"/>
        </w:rPr>
      </w:pPr>
    </w:p>
    <w:p w14:paraId="68F9EA71"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sidRPr="00B92E7F">
        <w:rPr>
          <w:rFonts w:ascii="Times New Roman" w:eastAsia="Times New Roman" w:hAnsi="Times New Roman" w:cs="Times New Roman"/>
          <w:sz w:val="24"/>
          <w:szCs w:val="24"/>
        </w:rPr>
        <w:t>Lõikes 5 sätestatu väljendab direktiivi artikli 27c lõike 2 kolmandat alalõiget.</w:t>
      </w:r>
    </w:p>
    <w:p w14:paraId="56A3DAB3"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6709E336"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color w:val="000000" w:themeColor="text1"/>
          <w:sz w:val="24"/>
          <w:szCs w:val="24"/>
        </w:rPr>
        <w:t>Kui kavandatavat omandamist peab hindama § 37</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lõikes 4 nimetatud konsolideeritud järelevalvet tegev asutus ja konsolideeritud järelevalvet tegev asutus ei ole selle lepinguriigi finantsjärelevalve asutus, kus kavandav omandaja on asutatud, teevad mõlemad asutused koostööd ja konsulteerivad teineteisega täies ulatuses. Konsolideeritud järelevalvet tegev finantsjärelevalve asutus koostab kavandatava omandamise kohta hinnangu ja edastab hinnangu selle lepinguriigi finantsjärelevalve asutusele, kus kavandav omandaja on asutatud. Nimetatud asutused teevad kahe kuu jooksul arvates hinnangu saamisest ühise põhjendatud otsuse. Konsolideeritud järelevalvet tegev finantsjärelevalve asutus edastab ühise otsuse kavandavale omandajale </w:t>
      </w:r>
      <w:r w:rsidRPr="00B92E7F">
        <w:rPr>
          <w:rFonts w:ascii="Times New Roman" w:eastAsia="Times New Roman" w:hAnsi="Times New Roman" w:cs="Times New Roman"/>
          <w:b/>
          <w:bCs/>
          <w:color w:val="000000" w:themeColor="text1"/>
          <w:sz w:val="24"/>
          <w:szCs w:val="24"/>
        </w:rPr>
        <w:t>(lõige 6)</w:t>
      </w:r>
      <w:r w:rsidRPr="00B92E7F">
        <w:rPr>
          <w:rFonts w:ascii="Times New Roman" w:eastAsia="Times New Roman" w:hAnsi="Times New Roman" w:cs="Times New Roman"/>
          <w:color w:val="000000" w:themeColor="text1"/>
          <w:sz w:val="24"/>
          <w:szCs w:val="24"/>
        </w:rPr>
        <w:t>.</w:t>
      </w:r>
    </w:p>
    <w:p w14:paraId="015E74D3"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FB46CD7"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Kui sellist ühist otsust ei ole tehtud kahe kuu jooksul hinnangu kättesaamisest arvates, jätab konsolideeritud järelevalvet tegev finantsjärelevalve asutus või selle lepinguriigi finantsjärelevalve asutus, kus kavandav omandaja on asutatud, otsuse tegemata ja edastab asja </w:t>
      </w:r>
      <w:r w:rsidRPr="00B92E7F">
        <w:rPr>
          <w:rFonts w:ascii="Times New Roman" w:eastAsia="Times New Roman" w:hAnsi="Times New Roman" w:cs="Times New Roman"/>
          <w:color w:val="000000" w:themeColor="text1"/>
          <w:sz w:val="24"/>
          <w:szCs w:val="24"/>
        </w:rPr>
        <w:lastRenderedPageBreak/>
        <w:t xml:space="preserve">kooskõlas Euroopa Parlamendi ja nõukogu määruse (EL) nr 1093/2010 artikliga 19 </w:t>
      </w:r>
      <w:proofErr w:type="spellStart"/>
      <w:r w:rsidRPr="00B92E7F">
        <w:rPr>
          <w:rFonts w:ascii="Times New Roman" w:eastAsia="Times New Roman" w:hAnsi="Times New Roman" w:cs="Times New Roman"/>
          <w:color w:val="000000" w:themeColor="text1"/>
          <w:sz w:val="24"/>
          <w:szCs w:val="24"/>
        </w:rPr>
        <w:t>EBA-le</w:t>
      </w:r>
      <w:proofErr w:type="spellEnd"/>
      <w:r w:rsidRPr="00B92E7F">
        <w:rPr>
          <w:rFonts w:ascii="Times New Roman" w:eastAsia="Times New Roman" w:hAnsi="Times New Roman" w:cs="Times New Roman"/>
          <w:color w:val="000000" w:themeColor="text1"/>
          <w:sz w:val="24"/>
          <w:szCs w:val="24"/>
        </w:rPr>
        <w:t xml:space="preserve"> </w:t>
      </w:r>
      <w:r w:rsidRPr="00B92E7F">
        <w:rPr>
          <w:rFonts w:ascii="Times New Roman" w:eastAsia="Times New Roman" w:hAnsi="Times New Roman" w:cs="Times New Roman"/>
          <w:b/>
          <w:bCs/>
          <w:color w:val="000000" w:themeColor="text1"/>
          <w:sz w:val="24"/>
          <w:szCs w:val="24"/>
        </w:rPr>
        <w:t>(lõige 7)</w:t>
      </w:r>
      <w:r w:rsidRPr="00B92E7F">
        <w:rPr>
          <w:rFonts w:ascii="Times New Roman" w:eastAsia="Times New Roman" w:hAnsi="Times New Roman" w:cs="Times New Roman"/>
          <w:color w:val="000000" w:themeColor="text1"/>
          <w:sz w:val="24"/>
          <w:szCs w:val="24"/>
        </w:rPr>
        <w:t>.</w:t>
      </w:r>
    </w:p>
    <w:p w14:paraId="67C031B2"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533F6AD8"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Lõigetega 6 ja 7 võetakse üle CRD VI artikli 27c lõige 3. </w:t>
      </w:r>
    </w:p>
    <w:p w14:paraId="42F2B54A"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7421A308" w14:textId="109430AC"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Paragrahviga </w:t>
      </w:r>
      <w:r w:rsidR="008F31BC">
        <w:rPr>
          <w:rFonts w:ascii="Times New Roman" w:eastAsia="Times New Roman" w:hAnsi="Times New Roman" w:cs="Times New Roman"/>
          <w:b/>
          <w:bCs/>
          <w:color w:val="000000" w:themeColor="text1"/>
          <w:sz w:val="24"/>
          <w:szCs w:val="24"/>
        </w:rPr>
        <w:t>83</w:t>
      </w:r>
      <w:r w:rsidR="008F31BC">
        <w:rPr>
          <w:rFonts w:ascii="Times New Roman" w:eastAsia="Times New Roman" w:hAnsi="Times New Roman" w:cs="Times New Roman"/>
          <w:b/>
          <w:bCs/>
          <w:color w:val="000000" w:themeColor="text1"/>
          <w:sz w:val="24"/>
          <w:szCs w:val="24"/>
          <w:vertAlign w:val="superscript"/>
        </w:rPr>
        <w:t>10</w:t>
      </w:r>
      <w:r w:rsidRPr="00B92E7F">
        <w:rPr>
          <w:rFonts w:ascii="Times New Roman" w:eastAsia="Times New Roman" w:hAnsi="Times New Roman" w:cs="Times New Roman"/>
          <w:b/>
          <w:bCs/>
          <w:color w:val="000000" w:themeColor="text1"/>
          <w:sz w:val="24"/>
          <w:szCs w:val="24"/>
        </w:rPr>
        <w:t xml:space="preserve"> </w:t>
      </w:r>
      <w:r w:rsidRPr="00B92E7F">
        <w:rPr>
          <w:rFonts w:ascii="Times New Roman" w:eastAsia="Times New Roman" w:hAnsi="Times New Roman" w:cs="Times New Roman"/>
          <w:color w:val="000000" w:themeColor="text1"/>
          <w:sz w:val="24"/>
          <w:szCs w:val="24"/>
        </w:rPr>
        <w:t>kehtestatakse võõrandamisest teavitamise nõue.</w:t>
      </w:r>
    </w:p>
    <w:p w14:paraId="4978713A" w14:textId="77777777" w:rsidR="00D62183" w:rsidRPr="00B92E7F" w:rsidRDefault="00D62183" w:rsidP="00D62183">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2C9C99B6" w14:textId="7B621709" w:rsidR="00D62183" w:rsidRPr="00B92E7F" w:rsidRDefault="008F31BC" w:rsidP="00D62183">
      <w:pPr>
        <w:shd w:val="clear" w:color="auto" w:fill="FFFFFF" w:themeFill="background1"/>
        <w:spacing w:after="0" w:line="240" w:lineRule="auto"/>
        <w:jc w:val="both"/>
        <w:rPr>
          <w:rFonts w:ascii="Times New Roman" w:eastAsia="Times New Roman" w:hAnsi="Times New Roman" w:cs="Times New Roman"/>
          <w:color w:val="4472C4" w:themeColor="accent1"/>
          <w:sz w:val="24"/>
          <w:szCs w:val="24"/>
        </w:rPr>
      </w:pPr>
      <w:r>
        <w:rPr>
          <w:rFonts w:ascii="Times New Roman" w:eastAsia="Times New Roman" w:hAnsi="Times New Roman" w:cs="Times New Roman"/>
          <w:color w:val="202020"/>
          <w:sz w:val="24"/>
          <w:szCs w:val="24"/>
        </w:rPr>
        <w:t>Investeerimisühing</w:t>
      </w:r>
      <w:r w:rsidR="00D62183" w:rsidRPr="00B92E7F">
        <w:rPr>
          <w:rFonts w:ascii="Times New Roman" w:eastAsia="Times New Roman" w:hAnsi="Times New Roman" w:cs="Times New Roman"/>
          <w:color w:val="202020"/>
          <w:sz w:val="24"/>
          <w:szCs w:val="24"/>
        </w:rPr>
        <w:t xml:space="preserve"> on kohustatud </w:t>
      </w:r>
      <w:r w:rsidR="00D62183" w:rsidRPr="00B92E7F">
        <w:rPr>
          <w:rFonts w:ascii="Times New Roman" w:eastAsia="Times New Roman" w:hAnsi="Times New Roman" w:cs="Times New Roman"/>
          <w:color w:val="000000" w:themeColor="text1"/>
          <w:sz w:val="24"/>
          <w:szCs w:val="24"/>
        </w:rPr>
        <w:t>teavitama Finantsinspektsiooni eelnevalt kirjalikult oma kavatsusest võõrandada otseselt või kaudselt  § 37</w:t>
      </w:r>
      <w:r w:rsidR="00D62183" w:rsidRPr="00B92E7F">
        <w:rPr>
          <w:rFonts w:ascii="Times New Roman" w:eastAsia="Times New Roman" w:hAnsi="Times New Roman" w:cs="Times New Roman"/>
          <w:color w:val="000000" w:themeColor="text1"/>
          <w:sz w:val="24"/>
          <w:szCs w:val="24"/>
          <w:vertAlign w:val="superscript"/>
        </w:rPr>
        <w:t>1</w:t>
      </w:r>
      <w:r w:rsidR="00D62183" w:rsidRPr="00B92E7F">
        <w:rPr>
          <w:rFonts w:ascii="Times New Roman" w:eastAsia="Times New Roman" w:hAnsi="Times New Roman" w:cs="Times New Roman"/>
          <w:color w:val="000000" w:themeColor="text1"/>
          <w:sz w:val="24"/>
          <w:szCs w:val="24"/>
        </w:rPr>
        <w:t xml:space="preserve"> lõikes 1 nimetatud osalus, tuues välja võõrandatava osaluse suuruse.</w:t>
      </w:r>
      <w:r w:rsidR="00D62183" w:rsidRPr="00B92E7F">
        <w:rPr>
          <w:rFonts w:ascii="Times New Roman" w:eastAsia="Calibri" w:hAnsi="Times New Roman" w:cs="Times New Roman"/>
          <w:b/>
          <w:bCs/>
          <w:color w:val="4471C4"/>
          <w:sz w:val="24"/>
          <w:szCs w:val="24"/>
        </w:rPr>
        <w:t xml:space="preserve"> </w:t>
      </w:r>
      <w:r w:rsidR="00D62183" w:rsidRPr="00B92E7F">
        <w:rPr>
          <w:rFonts w:ascii="Times New Roman" w:eastAsia="Times New Roman" w:hAnsi="Times New Roman" w:cs="Times New Roman"/>
          <w:sz w:val="24"/>
          <w:szCs w:val="24"/>
        </w:rPr>
        <w:t>Paragrahv tugineb CRD VI artiklil 27d.</w:t>
      </w:r>
    </w:p>
    <w:p w14:paraId="059874DB" w14:textId="725731AE" w:rsidR="614B1CB8" w:rsidRPr="00B92E7F" w:rsidRDefault="614B1CB8" w:rsidP="00B92E7F">
      <w:pPr>
        <w:spacing w:after="0" w:line="240" w:lineRule="auto"/>
        <w:jc w:val="both"/>
        <w:rPr>
          <w:rFonts w:ascii="Times New Roman" w:hAnsi="Times New Roman" w:cs="Times New Roman"/>
          <w:sz w:val="24"/>
          <w:szCs w:val="24"/>
        </w:rPr>
      </w:pPr>
    </w:p>
    <w:p w14:paraId="4681ADA5" w14:textId="4FF44815" w:rsidR="614B1CB8" w:rsidRPr="00B92E7F" w:rsidRDefault="042736E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13. peatüki muutmine. </w:t>
      </w:r>
      <w:r w:rsidR="1C0BA7E3" w:rsidRPr="00B92E7F">
        <w:rPr>
          <w:rFonts w:ascii="Times New Roman" w:hAnsi="Times New Roman" w:cs="Times New Roman"/>
          <w:sz w:val="24"/>
          <w:szCs w:val="24"/>
        </w:rPr>
        <w:t xml:space="preserve">Kuivõrd CRD VI ühinemiste ja jagunemiste osa kohaldub ka investeerimisühingutele, muudetakse VPTS-i </w:t>
      </w:r>
      <w:r w:rsidR="30BDB758" w:rsidRPr="00B92E7F">
        <w:rPr>
          <w:rFonts w:ascii="Times New Roman" w:hAnsi="Times New Roman" w:cs="Times New Roman"/>
          <w:sz w:val="24"/>
          <w:szCs w:val="24"/>
        </w:rPr>
        <w:t>ühinemise, jagunemise ja ümberkujundamise 13. peatükki analoogselt KAS 6. peatükile (vt KAS 6. peatüki muutmise selgitusi)</w:t>
      </w:r>
      <w:r w:rsidR="79F11656" w:rsidRPr="00B92E7F">
        <w:rPr>
          <w:rFonts w:ascii="Times New Roman" w:hAnsi="Times New Roman" w:cs="Times New Roman"/>
          <w:sz w:val="24"/>
          <w:szCs w:val="24"/>
        </w:rPr>
        <w:t xml:space="preserve">. Eelöeldu ei kohaldu aga investeerimisühingute jagunemisele, sest VPTS § 114 kohaselt on investeerimisühingu jagunemine keelatud. Kuivõrd </w:t>
      </w:r>
      <w:r w:rsidR="7632D78D" w:rsidRPr="00B92E7F">
        <w:rPr>
          <w:rFonts w:ascii="Times New Roman" w:hAnsi="Times New Roman" w:cs="Times New Roman"/>
          <w:sz w:val="24"/>
          <w:szCs w:val="24"/>
        </w:rPr>
        <w:t xml:space="preserve">Euroopa Liidu õigus lubab liikmesriikidel näha siseriiklikult ette rangemad nõuded, kui on sätestatud direktiivides, ei kohaldata investeerimisühingute jagunemisele CRD </w:t>
      </w:r>
      <w:proofErr w:type="spellStart"/>
      <w:r w:rsidR="7632D78D" w:rsidRPr="00B92E7F">
        <w:rPr>
          <w:rFonts w:ascii="Times New Roman" w:hAnsi="Times New Roman" w:cs="Times New Roman"/>
          <w:sz w:val="24"/>
          <w:szCs w:val="24"/>
        </w:rPr>
        <w:t>VI-s</w:t>
      </w:r>
      <w:proofErr w:type="spellEnd"/>
      <w:r w:rsidR="7632D78D" w:rsidRPr="00B92E7F">
        <w:rPr>
          <w:rFonts w:ascii="Times New Roman" w:hAnsi="Times New Roman" w:cs="Times New Roman"/>
          <w:sz w:val="24"/>
          <w:szCs w:val="24"/>
        </w:rPr>
        <w:t xml:space="preserve"> sätestatut. Eelnõuga </w:t>
      </w:r>
      <w:r w:rsidR="2DBACD63" w:rsidRPr="00B92E7F">
        <w:rPr>
          <w:rFonts w:ascii="Times New Roman" w:hAnsi="Times New Roman" w:cs="Times New Roman"/>
          <w:b/>
          <w:bCs/>
          <w:sz w:val="24"/>
          <w:szCs w:val="24"/>
        </w:rPr>
        <w:t xml:space="preserve">viiakse VPTS-i 13. </w:t>
      </w:r>
      <w:r w:rsidR="44B8D258" w:rsidRPr="00B92E7F">
        <w:rPr>
          <w:rFonts w:ascii="Times New Roman" w:hAnsi="Times New Roman" w:cs="Times New Roman"/>
          <w:b/>
          <w:bCs/>
          <w:sz w:val="24"/>
          <w:szCs w:val="24"/>
        </w:rPr>
        <w:t>p</w:t>
      </w:r>
      <w:r w:rsidR="2DBACD63" w:rsidRPr="00B92E7F">
        <w:rPr>
          <w:rFonts w:ascii="Times New Roman" w:hAnsi="Times New Roman" w:cs="Times New Roman"/>
          <w:b/>
          <w:bCs/>
          <w:sz w:val="24"/>
          <w:szCs w:val="24"/>
        </w:rPr>
        <w:t>eatüki kehtiv tekst 1. jakku</w:t>
      </w:r>
      <w:r w:rsidR="2DBACD63" w:rsidRPr="00B92E7F">
        <w:rPr>
          <w:rFonts w:ascii="Times New Roman" w:hAnsi="Times New Roman" w:cs="Times New Roman"/>
          <w:sz w:val="24"/>
          <w:szCs w:val="24"/>
        </w:rPr>
        <w:t xml:space="preserve"> ning </w:t>
      </w:r>
      <w:r w:rsidR="2DBACD63" w:rsidRPr="00B92E7F">
        <w:rPr>
          <w:rFonts w:ascii="Times New Roman" w:hAnsi="Times New Roman" w:cs="Times New Roman"/>
          <w:b/>
          <w:bCs/>
          <w:sz w:val="24"/>
          <w:szCs w:val="24"/>
        </w:rPr>
        <w:t>täiendatakse peatükki 2. jao ning §-ga 118</w:t>
      </w:r>
      <w:r w:rsidR="2DBACD63" w:rsidRPr="00B92E7F">
        <w:rPr>
          <w:rFonts w:ascii="Times New Roman" w:hAnsi="Times New Roman" w:cs="Times New Roman"/>
          <w:b/>
          <w:bCs/>
          <w:sz w:val="24"/>
          <w:szCs w:val="24"/>
          <w:vertAlign w:val="superscript"/>
        </w:rPr>
        <w:t>2</w:t>
      </w:r>
      <w:r w:rsidR="2DBACD63" w:rsidRPr="00B92E7F">
        <w:rPr>
          <w:rFonts w:ascii="Times New Roman" w:hAnsi="Times New Roman" w:cs="Times New Roman"/>
          <w:sz w:val="24"/>
          <w:szCs w:val="24"/>
        </w:rPr>
        <w:t>, mis reguleerib investeerimisühingu oluliste varade</w:t>
      </w:r>
      <w:r w:rsidR="334422C8" w:rsidRPr="00B92E7F">
        <w:rPr>
          <w:rFonts w:ascii="Times New Roman" w:hAnsi="Times New Roman" w:cs="Times New Roman"/>
          <w:sz w:val="24"/>
          <w:szCs w:val="24"/>
        </w:rPr>
        <w:t xml:space="preserve"> ja kohustuste ülekandmist. Samuti </w:t>
      </w:r>
      <w:r w:rsidR="334422C8" w:rsidRPr="00B92E7F">
        <w:rPr>
          <w:rFonts w:ascii="Times New Roman" w:hAnsi="Times New Roman" w:cs="Times New Roman"/>
          <w:b/>
          <w:bCs/>
          <w:sz w:val="24"/>
          <w:szCs w:val="24"/>
        </w:rPr>
        <w:t>muudetakse peatükki pealkirja</w:t>
      </w:r>
      <w:r w:rsidR="334422C8" w:rsidRPr="00B92E7F">
        <w:rPr>
          <w:rFonts w:ascii="Times New Roman" w:hAnsi="Times New Roman" w:cs="Times New Roman"/>
          <w:sz w:val="24"/>
          <w:szCs w:val="24"/>
        </w:rPr>
        <w:t xml:space="preserve">. </w:t>
      </w:r>
    </w:p>
    <w:p w14:paraId="3D276DA3" w14:textId="33318896" w:rsidR="614B1CB8" w:rsidRPr="00B92E7F" w:rsidRDefault="614B1CB8" w:rsidP="00B92E7F">
      <w:pPr>
        <w:spacing w:after="0" w:line="240" w:lineRule="auto"/>
        <w:jc w:val="both"/>
        <w:rPr>
          <w:rFonts w:ascii="Times New Roman" w:hAnsi="Times New Roman" w:cs="Times New Roman"/>
          <w:sz w:val="24"/>
          <w:szCs w:val="24"/>
        </w:rPr>
      </w:pPr>
    </w:p>
    <w:p w14:paraId="12D76B74" w14:textId="464EF770" w:rsidR="614B1CB8" w:rsidRPr="00B92E7F" w:rsidRDefault="73F66AC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115. </w:t>
      </w:r>
      <w:r w:rsidR="29FE984A" w:rsidRPr="00B92E7F">
        <w:rPr>
          <w:rFonts w:ascii="Times New Roman" w:hAnsi="Times New Roman" w:cs="Times New Roman"/>
          <w:sz w:val="24"/>
          <w:szCs w:val="24"/>
        </w:rPr>
        <w:t xml:space="preserve">Kehtiv § 115 reguleerib ühinemise erisusi. </w:t>
      </w:r>
    </w:p>
    <w:p w14:paraId="1F418DEB" w14:textId="14B9097F" w:rsidR="614B1CB8" w:rsidRPr="00B92E7F" w:rsidRDefault="614B1CB8" w:rsidP="00B92E7F">
      <w:pPr>
        <w:spacing w:after="0" w:line="240" w:lineRule="auto"/>
        <w:jc w:val="both"/>
        <w:rPr>
          <w:rFonts w:ascii="Times New Roman" w:hAnsi="Times New Roman" w:cs="Times New Roman"/>
          <w:b/>
          <w:bCs/>
          <w:sz w:val="24"/>
          <w:szCs w:val="24"/>
        </w:rPr>
      </w:pPr>
    </w:p>
    <w:p w14:paraId="30374208" w14:textId="46918481" w:rsidR="614B1CB8" w:rsidRPr="00B92E7F" w:rsidRDefault="73F66AC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pealkirja muutmine. </w:t>
      </w:r>
      <w:r w:rsidR="20BD0930" w:rsidRPr="00B92E7F">
        <w:rPr>
          <w:rFonts w:ascii="Times New Roman" w:hAnsi="Times New Roman" w:cs="Times New Roman"/>
          <w:sz w:val="24"/>
          <w:szCs w:val="24"/>
        </w:rPr>
        <w:t xml:space="preserve">Pealkirja muutmise vajadus on tingitud uute lõigete lisamisest samas paragrahvis. Uues sõnastuses reguleerib § 115 </w:t>
      </w:r>
      <w:r w:rsidR="27F2B557" w:rsidRPr="00B92E7F">
        <w:rPr>
          <w:rFonts w:ascii="Times New Roman" w:hAnsi="Times New Roman" w:cs="Times New Roman"/>
          <w:sz w:val="24"/>
          <w:szCs w:val="24"/>
        </w:rPr>
        <w:t xml:space="preserve">investeerimisühingu ühinemise viise, tingimusi ja erisusi. </w:t>
      </w:r>
    </w:p>
    <w:p w14:paraId="633555E2" w14:textId="7929F191" w:rsidR="614B1CB8" w:rsidRPr="00B92E7F" w:rsidRDefault="614B1CB8" w:rsidP="00B92E7F">
      <w:pPr>
        <w:spacing w:after="0" w:line="240" w:lineRule="auto"/>
        <w:jc w:val="both"/>
        <w:rPr>
          <w:rFonts w:ascii="Times New Roman" w:hAnsi="Times New Roman" w:cs="Times New Roman"/>
          <w:b/>
          <w:bCs/>
          <w:sz w:val="24"/>
          <w:szCs w:val="24"/>
        </w:rPr>
      </w:pPr>
    </w:p>
    <w:p w14:paraId="719EF234" w14:textId="59AD4C49" w:rsidR="614B1CB8" w:rsidRPr="00B92E7F" w:rsidRDefault="73F66AC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lõigetega 2</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ja 2</w:t>
      </w:r>
      <w:r w:rsidRPr="00B92E7F">
        <w:rPr>
          <w:rFonts w:ascii="Times New Roman" w:hAnsi="Times New Roman" w:cs="Times New Roman"/>
          <w:b/>
          <w:bCs/>
          <w:sz w:val="24"/>
          <w:szCs w:val="24"/>
          <w:vertAlign w:val="superscript"/>
        </w:rPr>
        <w:t>2</w:t>
      </w:r>
      <w:r w:rsidRPr="00B92E7F">
        <w:rPr>
          <w:rFonts w:ascii="Times New Roman" w:hAnsi="Times New Roman" w:cs="Times New Roman"/>
          <w:b/>
          <w:bCs/>
          <w:sz w:val="24"/>
          <w:szCs w:val="24"/>
        </w:rPr>
        <w:t xml:space="preserve">. </w:t>
      </w:r>
      <w:r w:rsidR="0CC17FFC" w:rsidRPr="00B92E7F">
        <w:rPr>
          <w:rFonts w:ascii="Times New Roman" w:hAnsi="Times New Roman" w:cs="Times New Roman"/>
          <w:sz w:val="24"/>
          <w:szCs w:val="24"/>
        </w:rPr>
        <w:t>Vt analoogselt KAS § 65 lõigete 1</w:t>
      </w:r>
      <w:r w:rsidR="0CC17FFC" w:rsidRPr="00B92E7F">
        <w:rPr>
          <w:rFonts w:ascii="Times New Roman" w:hAnsi="Times New Roman" w:cs="Times New Roman"/>
          <w:sz w:val="24"/>
          <w:szCs w:val="24"/>
          <w:vertAlign w:val="superscript"/>
        </w:rPr>
        <w:t>1</w:t>
      </w:r>
      <w:r w:rsidR="0CC17FFC" w:rsidRPr="00B92E7F">
        <w:rPr>
          <w:rFonts w:ascii="Times New Roman" w:hAnsi="Times New Roman" w:cs="Times New Roman"/>
          <w:sz w:val="24"/>
          <w:szCs w:val="24"/>
        </w:rPr>
        <w:t xml:space="preserve"> ja 1</w:t>
      </w:r>
      <w:r w:rsidR="0CC17FFC" w:rsidRPr="00B92E7F">
        <w:rPr>
          <w:rFonts w:ascii="Times New Roman" w:hAnsi="Times New Roman" w:cs="Times New Roman"/>
          <w:sz w:val="24"/>
          <w:szCs w:val="24"/>
          <w:vertAlign w:val="superscript"/>
        </w:rPr>
        <w:t>2</w:t>
      </w:r>
      <w:r w:rsidR="0CC17FFC" w:rsidRPr="00B92E7F">
        <w:rPr>
          <w:rFonts w:ascii="Times New Roman" w:hAnsi="Times New Roman" w:cs="Times New Roman"/>
          <w:sz w:val="24"/>
          <w:szCs w:val="24"/>
        </w:rPr>
        <w:t xml:space="preserve"> lisamise selgitusi. </w:t>
      </w:r>
    </w:p>
    <w:p w14:paraId="3280E18C" w14:textId="3972E1DA" w:rsidR="614B1CB8" w:rsidRPr="00B92E7F" w:rsidRDefault="614B1CB8" w:rsidP="00B92E7F">
      <w:pPr>
        <w:spacing w:after="0" w:line="240" w:lineRule="auto"/>
        <w:jc w:val="both"/>
        <w:rPr>
          <w:rFonts w:ascii="Times New Roman" w:hAnsi="Times New Roman" w:cs="Times New Roman"/>
          <w:b/>
          <w:bCs/>
          <w:sz w:val="24"/>
          <w:szCs w:val="24"/>
        </w:rPr>
      </w:pPr>
    </w:p>
    <w:p w14:paraId="66F8C6E0" w14:textId="74E46382" w:rsidR="614B1CB8" w:rsidRPr="00B92E7F" w:rsidRDefault="7F71B8C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muutmine. </w:t>
      </w:r>
      <w:r w:rsidR="7DC9323D" w:rsidRPr="00B92E7F">
        <w:rPr>
          <w:rFonts w:ascii="Times New Roman" w:hAnsi="Times New Roman" w:cs="Times New Roman"/>
          <w:sz w:val="24"/>
          <w:szCs w:val="24"/>
        </w:rPr>
        <w:t xml:space="preserve">Lõike 3 kohaselt lõpevad kõigi ühinevate investeerimisühingute tegevusload, kui ühingud ühinevad uue äriühingu asutamise teel. Eelnõuga loetakse lõike 3 senine tekst kolmandaks lauseks ning lõiget täiendatakse </w:t>
      </w:r>
      <w:r w:rsidR="6209D92C" w:rsidRPr="00B92E7F">
        <w:rPr>
          <w:rFonts w:ascii="Times New Roman" w:hAnsi="Times New Roman" w:cs="Times New Roman"/>
          <w:sz w:val="24"/>
          <w:szCs w:val="24"/>
        </w:rPr>
        <w:t xml:space="preserve">kahe uue lausega. </w:t>
      </w:r>
      <w:r w:rsidR="6209D92C" w:rsidRPr="00B92E7F">
        <w:rPr>
          <w:rFonts w:ascii="Times New Roman" w:hAnsi="Times New Roman" w:cs="Times New Roman"/>
          <w:b/>
          <w:bCs/>
          <w:sz w:val="24"/>
          <w:szCs w:val="24"/>
        </w:rPr>
        <w:t xml:space="preserve">Esimese lause </w:t>
      </w:r>
      <w:r w:rsidR="6209D92C" w:rsidRPr="00B92E7F">
        <w:rPr>
          <w:rFonts w:ascii="Times New Roman" w:hAnsi="Times New Roman" w:cs="Times New Roman"/>
          <w:sz w:val="24"/>
          <w:szCs w:val="24"/>
        </w:rPr>
        <w:t xml:space="preserve">kohaselt peab sama paragrahvi lõike 21 punktis 3 nimetatud ühing taotlema tegevusluba VPTS 8. peatüki sätestatud korras või teise lepinguriigi õiguse </w:t>
      </w:r>
      <w:r w:rsidR="50EDD20E" w:rsidRPr="00B92E7F">
        <w:rPr>
          <w:rFonts w:ascii="Times New Roman" w:hAnsi="Times New Roman" w:cs="Times New Roman"/>
          <w:sz w:val="24"/>
          <w:szCs w:val="24"/>
        </w:rPr>
        <w:t xml:space="preserve">alusel. </w:t>
      </w:r>
      <w:r w:rsidR="50EDD20E" w:rsidRPr="00B92E7F">
        <w:rPr>
          <w:rFonts w:ascii="Times New Roman" w:hAnsi="Times New Roman" w:cs="Times New Roman"/>
          <w:b/>
          <w:bCs/>
          <w:sz w:val="24"/>
          <w:szCs w:val="24"/>
        </w:rPr>
        <w:t xml:space="preserve">Teise lause </w:t>
      </w:r>
      <w:r w:rsidR="50EDD20E" w:rsidRPr="00B92E7F">
        <w:rPr>
          <w:rFonts w:ascii="Times New Roman" w:hAnsi="Times New Roman" w:cs="Times New Roman"/>
          <w:sz w:val="24"/>
          <w:szCs w:val="24"/>
        </w:rPr>
        <w:t xml:space="preserve">kohaselt ei kohaldata asutatavale ühingule tegevusloa taotlemisel VPTS § 117 lõikes 1 sätestatud ühinemisloa taotlemise kohustust ning § 188 lõikes 1 sätestatud ühinemisloa menetlemise tähtaega. </w:t>
      </w:r>
      <w:r w:rsidR="4C3B01E2" w:rsidRPr="00B92E7F">
        <w:rPr>
          <w:rFonts w:ascii="Times New Roman" w:hAnsi="Times New Roman" w:cs="Times New Roman"/>
          <w:sz w:val="24"/>
          <w:szCs w:val="24"/>
        </w:rPr>
        <w:t xml:space="preserve">Lõike 3 muutmise kohta vaata analoogselt KAS § 65 lõike 2 muutmise selgitusi. </w:t>
      </w:r>
    </w:p>
    <w:p w14:paraId="6A41B10D" w14:textId="3E513C8B" w:rsidR="614B1CB8" w:rsidRPr="00B92E7F" w:rsidRDefault="614B1CB8" w:rsidP="00B92E7F">
      <w:pPr>
        <w:spacing w:after="0" w:line="240" w:lineRule="auto"/>
        <w:jc w:val="both"/>
        <w:rPr>
          <w:rFonts w:ascii="Times New Roman" w:hAnsi="Times New Roman" w:cs="Times New Roman"/>
          <w:b/>
          <w:bCs/>
          <w:sz w:val="24"/>
          <w:szCs w:val="24"/>
        </w:rPr>
      </w:pPr>
    </w:p>
    <w:p w14:paraId="6767308F" w14:textId="301D3F8E" w:rsidR="614B1CB8" w:rsidRPr="00B92E7F" w:rsidRDefault="25F4A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täiendamine lõigetega 4 ja 5. </w:t>
      </w:r>
      <w:r w:rsidR="2E7198BC" w:rsidRPr="00B92E7F">
        <w:rPr>
          <w:rFonts w:ascii="Times New Roman" w:hAnsi="Times New Roman" w:cs="Times New Roman"/>
          <w:sz w:val="24"/>
          <w:szCs w:val="24"/>
        </w:rPr>
        <w:t>Vt analoogselt KAS § 65 lõigete 2</w:t>
      </w:r>
      <w:r w:rsidR="2E7198BC" w:rsidRPr="00B92E7F">
        <w:rPr>
          <w:rFonts w:ascii="Times New Roman" w:hAnsi="Times New Roman" w:cs="Times New Roman"/>
          <w:sz w:val="24"/>
          <w:szCs w:val="24"/>
          <w:vertAlign w:val="superscript"/>
        </w:rPr>
        <w:t>1</w:t>
      </w:r>
      <w:r w:rsidR="2E7198BC" w:rsidRPr="00B92E7F">
        <w:rPr>
          <w:rFonts w:ascii="Times New Roman" w:hAnsi="Times New Roman" w:cs="Times New Roman"/>
          <w:sz w:val="24"/>
          <w:szCs w:val="24"/>
        </w:rPr>
        <w:t xml:space="preserve"> ja 2</w:t>
      </w:r>
      <w:r w:rsidR="2E7198BC" w:rsidRPr="00B92E7F">
        <w:rPr>
          <w:rFonts w:ascii="Times New Roman" w:hAnsi="Times New Roman" w:cs="Times New Roman"/>
          <w:sz w:val="24"/>
          <w:szCs w:val="24"/>
          <w:vertAlign w:val="superscript"/>
        </w:rPr>
        <w:t>2</w:t>
      </w:r>
      <w:r w:rsidR="2E7198BC" w:rsidRPr="00B92E7F">
        <w:rPr>
          <w:rFonts w:ascii="Times New Roman" w:hAnsi="Times New Roman" w:cs="Times New Roman"/>
          <w:sz w:val="24"/>
          <w:szCs w:val="24"/>
        </w:rPr>
        <w:t xml:space="preserve"> lisamise selgitusi. </w:t>
      </w:r>
    </w:p>
    <w:p w14:paraId="4093BB9C" w14:textId="5CFAEB26" w:rsidR="614B1CB8" w:rsidRPr="00B92E7F" w:rsidRDefault="614B1CB8" w:rsidP="00B92E7F">
      <w:pPr>
        <w:spacing w:after="0" w:line="240" w:lineRule="auto"/>
        <w:jc w:val="both"/>
        <w:rPr>
          <w:rFonts w:ascii="Times New Roman" w:hAnsi="Times New Roman" w:cs="Times New Roman"/>
          <w:b/>
          <w:bCs/>
          <w:sz w:val="24"/>
          <w:szCs w:val="24"/>
        </w:rPr>
      </w:pPr>
    </w:p>
    <w:p w14:paraId="29548D59" w14:textId="03454AA9" w:rsidR="614B1CB8" w:rsidRPr="00B92E7F" w:rsidRDefault="6C1F9F80" w:rsidP="00B92E7F">
      <w:pPr>
        <w:spacing w:after="0" w:line="240" w:lineRule="auto"/>
        <w:jc w:val="both"/>
        <w:rPr>
          <w:rFonts w:ascii="Times New Roman" w:eastAsia="Calibri" w:hAnsi="Times New Roman" w:cs="Times New Roman"/>
          <w:sz w:val="24"/>
          <w:szCs w:val="24"/>
        </w:rPr>
      </w:pPr>
      <w:r w:rsidRPr="00B92E7F">
        <w:rPr>
          <w:rFonts w:ascii="Times New Roman" w:hAnsi="Times New Roman" w:cs="Times New Roman"/>
          <w:b/>
          <w:bCs/>
          <w:sz w:val="24"/>
          <w:szCs w:val="24"/>
        </w:rPr>
        <w:t>Paragrahvi 115</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kehtetuks tunnistamine. </w:t>
      </w:r>
      <w:r w:rsidRPr="00B92E7F">
        <w:rPr>
          <w:rFonts w:ascii="Times New Roman" w:hAnsi="Times New Roman" w:cs="Times New Roman"/>
          <w:sz w:val="24"/>
          <w:szCs w:val="24"/>
        </w:rPr>
        <w:t>Seni kehtinud § 115</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sätestas, et kahe või </w:t>
      </w:r>
      <w:r w:rsidRPr="00B92E7F">
        <w:rPr>
          <w:rFonts w:ascii="Times New Roman" w:eastAsia="Calibri" w:hAnsi="Times New Roman" w:cs="Times New Roman"/>
          <w:sz w:val="24"/>
          <w:szCs w:val="24"/>
        </w:rPr>
        <w:t>enama investeerimisühingu ühinemisel tekkinud uue investeerimisühingu omavahendid ei tohi väheneda madalamale ühinenud investeerimisühingute omavahendite koondtasemest ühinemise hetkel. Paragrahviga 115</w:t>
      </w:r>
      <w:r w:rsidRPr="00B92E7F">
        <w:rPr>
          <w:rFonts w:ascii="Times New Roman" w:eastAsia="Calibri" w:hAnsi="Times New Roman" w:cs="Times New Roman"/>
          <w:sz w:val="24"/>
          <w:szCs w:val="24"/>
          <w:vertAlign w:val="superscript"/>
        </w:rPr>
        <w:t>1</w:t>
      </w:r>
      <w:r w:rsidRPr="00B92E7F">
        <w:rPr>
          <w:rFonts w:ascii="Times New Roman" w:eastAsia="Calibri" w:hAnsi="Times New Roman" w:cs="Times New Roman"/>
          <w:sz w:val="24"/>
          <w:szCs w:val="24"/>
        </w:rPr>
        <w:t xml:space="preserve"> on võetud üle CRD artikkel 32, mis kaotas kehtivuse 2020. </w:t>
      </w:r>
      <w:r w:rsidR="4C5C0236" w:rsidRPr="00B92E7F">
        <w:rPr>
          <w:rFonts w:ascii="Times New Roman" w:eastAsia="Calibri" w:hAnsi="Times New Roman" w:cs="Times New Roman"/>
          <w:sz w:val="24"/>
          <w:szCs w:val="24"/>
        </w:rPr>
        <w:t>a</w:t>
      </w:r>
      <w:r w:rsidRPr="00B92E7F">
        <w:rPr>
          <w:rFonts w:ascii="Times New Roman" w:eastAsia="Calibri" w:hAnsi="Times New Roman" w:cs="Times New Roman"/>
          <w:sz w:val="24"/>
          <w:szCs w:val="24"/>
        </w:rPr>
        <w:t>asta</w:t>
      </w:r>
      <w:r w:rsidR="370E7A93" w:rsidRPr="00B92E7F">
        <w:rPr>
          <w:rFonts w:ascii="Times New Roman" w:eastAsia="Calibri" w:hAnsi="Times New Roman" w:cs="Times New Roman"/>
          <w:sz w:val="24"/>
          <w:szCs w:val="24"/>
        </w:rPr>
        <w:t>l.</w:t>
      </w:r>
      <w:r w:rsidR="6525DF46" w:rsidRPr="00B92E7F">
        <w:rPr>
          <w:rFonts w:ascii="Times New Roman" w:eastAsia="Calibri" w:hAnsi="Times New Roman" w:cs="Times New Roman"/>
          <w:sz w:val="24"/>
          <w:szCs w:val="24"/>
        </w:rPr>
        <w:t xml:space="preserve"> </w:t>
      </w:r>
      <w:r w:rsidR="1190EE62" w:rsidRPr="00B92E7F">
        <w:rPr>
          <w:rFonts w:ascii="Times New Roman" w:eastAsia="Calibri" w:hAnsi="Times New Roman" w:cs="Times New Roman"/>
          <w:sz w:val="24"/>
          <w:szCs w:val="24"/>
        </w:rPr>
        <w:t>Kuivõrd eelnõuga sätestatakse täpsemad tingimused, millele peab investeerimisühingu ühinemine vastama, ning ühinemisel asutatav ühing peab taotlema tegevusluba, mitte ühinemisluba, minetab § 115</w:t>
      </w:r>
      <w:r w:rsidR="1190EE62" w:rsidRPr="00B92E7F">
        <w:rPr>
          <w:rFonts w:ascii="Times New Roman" w:eastAsia="Calibri" w:hAnsi="Times New Roman" w:cs="Times New Roman"/>
          <w:sz w:val="24"/>
          <w:szCs w:val="24"/>
          <w:vertAlign w:val="superscript"/>
        </w:rPr>
        <w:t>1</w:t>
      </w:r>
      <w:r w:rsidR="1190EE62" w:rsidRPr="00B92E7F">
        <w:rPr>
          <w:rFonts w:ascii="Times New Roman" w:eastAsia="Calibri" w:hAnsi="Times New Roman" w:cs="Times New Roman"/>
          <w:sz w:val="24"/>
          <w:szCs w:val="24"/>
        </w:rPr>
        <w:t xml:space="preserve"> oma relevantsuse ja tunnistatakse kehtetuks.</w:t>
      </w:r>
    </w:p>
    <w:p w14:paraId="1401C3C2" w14:textId="367CF47E" w:rsidR="60401007" w:rsidRPr="00B92E7F" w:rsidRDefault="60401007" w:rsidP="00B92E7F">
      <w:pPr>
        <w:spacing w:after="0" w:line="240" w:lineRule="auto"/>
        <w:jc w:val="both"/>
        <w:rPr>
          <w:rFonts w:ascii="Times New Roman" w:hAnsi="Times New Roman" w:cs="Times New Roman"/>
          <w:b/>
          <w:bCs/>
          <w:sz w:val="24"/>
          <w:szCs w:val="24"/>
        </w:rPr>
      </w:pPr>
    </w:p>
    <w:p w14:paraId="0DFC6BFB" w14:textId="377E8230" w:rsidR="614B1CB8" w:rsidRPr="00B92E7F" w:rsidRDefault="25F4A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 xml:space="preserve">Paragrahv 116. </w:t>
      </w:r>
      <w:r w:rsidR="19830076" w:rsidRPr="00B92E7F">
        <w:rPr>
          <w:rFonts w:ascii="Times New Roman" w:hAnsi="Times New Roman" w:cs="Times New Roman"/>
          <w:sz w:val="24"/>
          <w:szCs w:val="24"/>
        </w:rPr>
        <w:t xml:space="preserve">Kehtiv § 116 sätestab nõuded ühinemislepingule ja -aruandele. </w:t>
      </w:r>
    </w:p>
    <w:p w14:paraId="04405F48" w14:textId="0B238B0C" w:rsidR="614B1CB8" w:rsidRPr="00B92E7F" w:rsidRDefault="614B1CB8" w:rsidP="00B92E7F">
      <w:pPr>
        <w:spacing w:after="0" w:line="240" w:lineRule="auto"/>
        <w:jc w:val="both"/>
        <w:rPr>
          <w:rFonts w:ascii="Times New Roman" w:hAnsi="Times New Roman" w:cs="Times New Roman"/>
          <w:b/>
          <w:bCs/>
          <w:sz w:val="24"/>
          <w:szCs w:val="24"/>
        </w:rPr>
      </w:pPr>
    </w:p>
    <w:p w14:paraId="1C9AB98F" w14:textId="78C455BB" w:rsidR="614B1CB8" w:rsidRPr="00B92E7F" w:rsidRDefault="25F4A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muutmine. </w:t>
      </w:r>
      <w:r w:rsidR="2EAFE259" w:rsidRPr="00B92E7F">
        <w:rPr>
          <w:rFonts w:ascii="Times New Roman" w:hAnsi="Times New Roman" w:cs="Times New Roman"/>
          <w:sz w:val="24"/>
          <w:szCs w:val="24"/>
        </w:rPr>
        <w:t xml:space="preserve">Vt analoogselt KAS § 66 lõike 2 muutmise selgitusi. </w:t>
      </w:r>
    </w:p>
    <w:p w14:paraId="0E97025F" w14:textId="75C1B6BB" w:rsidR="614B1CB8" w:rsidRPr="00B92E7F" w:rsidRDefault="614B1CB8" w:rsidP="00B92E7F">
      <w:pPr>
        <w:spacing w:after="0" w:line="240" w:lineRule="auto"/>
        <w:jc w:val="both"/>
        <w:rPr>
          <w:rFonts w:ascii="Times New Roman" w:hAnsi="Times New Roman" w:cs="Times New Roman"/>
          <w:b/>
          <w:bCs/>
          <w:sz w:val="24"/>
          <w:szCs w:val="24"/>
        </w:rPr>
      </w:pPr>
    </w:p>
    <w:p w14:paraId="3BBD835F" w14:textId="0359202E" w:rsidR="614B1CB8" w:rsidRPr="00B92E7F" w:rsidRDefault="7F71B8C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Lõigete 3 ja 4 kehtetuks tunnistamine. </w:t>
      </w:r>
      <w:r w:rsidR="06F1BA7F" w:rsidRPr="00B92E7F">
        <w:rPr>
          <w:rFonts w:ascii="Times New Roman" w:hAnsi="Times New Roman" w:cs="Times New Roman"/>
          <w:sz w:val="24"/>
          <w:szCs w:val="24"/>
        </w:rPr>
        <w:t>Lõike 3 kohaselt pidi investeerimisühingute ühinemisel kontrollima ühinemisaruannet audiitor, kes pidi lõike 4 kohaselt</w:t>
      </w:r>
      <w:r w:rsidR="7865EA1F" w:rsidRPr="00B92E7F">
        <w:rPr>
          <w:rFonts w:ascii="Times New Roman" w:hAnsi="Times New Roman" w:cs="Times New Roman"/>
          <w:sz w:val="24"/>
          <w:szCs w:val="24"/>
        </w:rPr>
        <w:t xml:space="preserve"> andma oma aruandes hinnangu aktsiate vahetussuhtele, selle määramisele ning usaldatavusnormatiivide vastavusele. </w:t>
      </w:r>
      <w:r w:rsidR="689B7DD8" w:rsidRPr="00B92E7F">
        <w:rPr>
          <w:rFonts w:ascii="Times New Roman" w:hAnsi="Times New Roman" w:cs="Times New Roman"/>
          <w:sz w:val="24"/>
          <w:szCs w:val="24"/>
        </w:rPr>
        <w:t>Lõiked tunnistatakse kehtetuks tulenevalt audiitori aruande kohustuslikkuse väljajätmisest VPTS-ist (vt analoogiliselt KAS § 67 muutmise selgitusi)</w:t>
      </w:r>
      <w:r w:rsidR="648E81E3" w:rsidRPr="00B92E7F">
        <w:rPr>
          <w:rFonts w:ascii="Times New Roman" w:hAnsi="Times New Roman" w:cs="Times New Roman"/>
          <w:sz w:val="24"/>
          <w:szCs w:val="24"/>
        </w:rPr>
        <w:t xml:space="preserve"> ning sõnastatakse § 117 lõike 9 ümber Finantsinspektsiooni õigusega määrata vajaduse korral audiitor</w:t>
      </w:r>
      <w:r w:rsidR="32E218E3" w:rsidRPr="00B92E7F">
        <w:rPr>
          <w:rFonts w:ascii="Times New Roman" w:hAnsi="Times New Roman" w:cs="Times New Roman"/>
          <w:sz w:val="24"/>
          <w:szCs w:val="24"/>
        </w:rPr>
        <w:t xml:space="preserve"> ning nõuda audiitorilt oma arvamuses samasisuliste hinnangute andmist, nagu sätestas lõige 4. </w:t>
      </w:r>
    </w:p>
    <w:p w14:paraId="1B549AEB" w14:textId="5DA83991" w:rsidR="614B1CB8" w:rsidRPr="00B92E7F" w:rsidRDefault="614B1CB8" w:rsidP="00B92E7F">
      <w:pPr>
        <w:spacing w:after="0" w:line="240" w:lineRule="auto"/>
        <w:jc w:val="both"/>
        <w:rPr>
          <w:rFonts w:ascii="Times New Roman" w:hAnsi="Times New Roman" w:cs="Times New Roman"/>
          <w:b/>
          <w:bCs/>
          <w:sz w:val="24"/>
          <w:szCs w:val="24"/>
        </w:rPr>
      </w:pPr>
    </w:p>
    <w:p w14:paraId="215E4406" w14:textId="4E0F02F9" w:rsidR="614B1CB8" w:rsidRPr="00B92E7F" w:rsidRDefault="25F4A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 117. </w:t>
      </w:r>
      <w:r w:rsidR="212273D1" w:rsidRPr="00B92E7F">
        <w:rPr>
          <w:rFonts w:ascii="Times New Roman" w:hAnsi="Times New Roman" w:cs="Times New Roman"/>
          <w:sz w:val="24"/>
          <w:szCs w:val="24"/>
        </w:rPr>
        <w:t xml:space="preserve">Kehtiv § 117 reguleerib investeerimisühingu ühinemisloa taotlemist. </w:t>
      </w:r>
    </w:p>
    <w:p w14:paraId="23624DE2" w14:textId="7860BD0A" w:rsidR="614B1CB8" w:rsidRPr="00B92E7F" w:rsidRDefault="614B1CB8" w:rsidP="00B92E7F">
      <w:pPr>
        <w:spacing w:after="0" w:line="240" w:lineRule="auto"/>
        <w:jc w:val="both"/>
        <w:rPr>
          <w:rFonts w:ascii="Times New Roman" w:hAnsi="Times New Roman" w:cs="Times New Roman"/>
          <w:b/>
          <w:bCs/>
          <w:sz w:val="24"/>
          <w:szCs w:val="24"/>
        </w:rPr>
      </w:pPr>
    </w:p>
    <w:p w14:paraId="2E43036B" w14:textId="42C2B542" w:rsidR="614B1CB8" w:rsidRPr="00B92E7F" w:rsidRDefault="7F71B8C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Paragrahvi pealkirja muutmine. </w:t>
      </w:r>
      <w:r w:rsidR="0DC5A663" w:rsidRPr="00B92E7F">
        <w:rPr>
          <w:rFonts w:ascii="Times New Roman" w:hAnsi="Times New Roman" w:cs="Times New Roman"/>
          <w:sz w:val="24"/>
          <w:szCs w:val="24"/>
        </w:rPr>
        <w:t>Pealkirja muudetakse selliselt, et edaspidi reguleerib § 117 ühinemisloa taotlemist ja menetlemist</w:t>
      </w:r>
      <w:r w:rsidR="6287A218" w:rsidRPr="00B92E7F">
        <w:rPr>
          <w:rFonts w:ascii="Times New Roman" w:hAnsi="Times New Roman" w:cs="Times New Roman"/>
          <w:sz w:val="24"/>
          <w:szCs w:val="24"/>
        </w:rPr>
        <w:t xml:space="preserve">. Muudatus on tingitud vajadusest väljendada selgemalt paragrahvis sätestatut ning eelnõuga tehtavaid muudatusi. </w:t>
      </w:r>
    </w:p>
    <w:p w14:paraId="1D39320C" w14:textId="424B068E" w:rsidR="614B1CB8" w:rsidRPr="00B92E7F" w:rsidRDefault="614B1CB8" w:rsidP="00B92E7F">
      <w:pPr>
        <w:spacing w:after="0" w:line="240" w:lineRule="auto"/>
        <w:jc w:val="both"/>
        <w:rPr>
          <w:rFonts w:ascii="Times New Roman" w:hAnsi="Times New Roman" w:cs="Times New Roman"/>
          <w:b/>
          <w:bCs/>
          <w:sz w:val="24"/>
          <w:szCs w:val="24"/>
        </w:rPr>
      </w:pPr>
    </w:p>
    <w:p w14:paraId="1E0334FF" w14:textId="3CA214CA" w:rsidR="614B1CB8" w:rsidRPr="00B92E7F" w:rsidRDefault="7F71B8C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1 kehtetuks tunnistamine. </w:t>
      </w:r>
      <w:r w:rsidR="44E17C9D" w:rsidRPr="00B92E7F">
        <w:rPr>
          <w:rFonts w:ascii="Times New Roman" w:hAnsi="Times New Roman" w:cs="Times New Roman"/>
          <w:sz w:val="24"/>
          <w:szCs w:val="24"/>
        </w:rPr>
        <w:t>Lõikega 1 oli sätestatud üheaegselt kohustus saada inv</w:t>
      </w:r>
      <w:r w:rsidR="363F8EF2" w:rsidRPr="00B92E7F">
        <w:rPr>
          <w:rFonts w:ascii="Times New Roman" w:hAnsi="Times New Roman" w:cs="Times New Roman"/>
          <w:sz w:val="24"/>
          <w:szCs w:val="24"/>
        </w:rPr>
        <w:t>esteerimisühingute ühinemiseks luba ning ühinemisloa mõiste. Eelnõu koostajate hinnangul ei oma lõige 1 enam sisulist väärtust, sest mõiste ,,ühinemisluba” võetakse CRD VI mu</w:t>
      </w:r>
      <w:r w:rsidR="0F52C0D4" w:rsidRPr="00B92E7F">
        <w:rPr>
          <w:rFonts w:ascii="Times New Roman" w:hAnsi="Times New Roman" w:cs="Times New Roman"/>
          <w:sz w:val="24"/>
          <w:szCs w:val="24"/>
        </w:rPr>
        <w:t xml:space="preserve">udatuste tõttu juba kasutusele eespool asuvates sätetes  § 115 lõige 3 teine lause ning lõike 4 teine lause, </w:t>
      </w:r>
      <w:r w:rsidR="6D2932BB" w:rsidRPr="00B92E7F">
        <w:rPr>
          <w:rFonts w:ascii="Times New Roman" w:hAnsi="Times New Roman" w:cs="Times New Roman"/>
          <w:sz w:val="24"/>
          <w:szCs w:val="24"/>
        </w:rPr>
        <w:t xml:space="preserve">lõige 5). Lisaks põhjustab direktiivi ühinemiste osa ülevõtmine </w:t>
      </w:r>
      <w:proofErr w:type="spellStart"/>
      <w:r w:rsidR="6D2932BB" w:rsidRPr="00B92E7F">
        <w:rPr>
          <w:rFonts w:ascii="Times New Roman" w:hAnsi="Times New Roman" w:cs="Times New Roman"/>
          <w:sz w:val="24"/>
          <w:szCs w:val="24"/>
        </w:rPr>
        <w:t>KAS-i</w:t>
      </w:r>
      <w:proofErr w:type="spellEnd"/>
      <w:r w:rsidR="6D2932BB" w:rsidRPr="00B92E7F">
        <w:rPr>
          <w:rFonts w:ascii="Times New Roman" w:hAnsi="Times New Roman" w:cs="Times New Roman"/>
          <w:sz w:val="24"/>
          <w:szCs w:val="24"/>
        </w:rPr>
        <w:t xml:space="preserve"> ja VPTS-i sõ</w:t>
      </w:r>
      <w:r w:rsidR="5DB7E42E" w:rsidRPr="00B92E7F">
        <w:rPr>
          <w:rFonts w:ascii="Times New Roman" w:hAnsi="Times New Roman" w:cs="Times New Roman"/>
          <w:sz w:val="24"/>
          <w:szCs w:val="24"/>
        </w:rPr>
        <w:t>nastuste ühtlustamist Kuivõrd KAS ei sisalda samasisulist sätet ning VPTS-i ühinemiste sätetest on loogiliselt tuletatav ja</w:t>
      </w:r>
      <w:r w:rsidR="0FE24FED" w:rsidRPr="00B92E7F">
        <w:rPr>
          <w:rFonts w:ascii="Times New Roman" w:hAnsi="Times New Roman" w:cs="Times New Roman"/>
          <w:sz w:val="24"/>
          <w:szCs w:val="24"/>
        </w:rPr>
        <w:t xml:space="preserve"> arusaadav, et ühinemine ei saa toimuda ilma Finantsinspektsiooni vastava loata (näiteks peavad ühinevad investeerimisühin</w:t>
      </w:r>
      <w:r w:rsidR="366E89FC" w:rsidRPr="00B92E7F">
        <w:rPr>
          <w:rFonts w:ascii="Times New Roman" w:hAnsi="Times New Roman" w:cs="Times New Roman"/>
          <w:sz w:val="24"/>
          <w:szCs w:val="24"/>
        </w:rPr>
        <w:t>gud teavitama Finantsinspektsiooni ühinemislepingu sõlmimisest § 116 lõike 2 kohaselt ning esitama ühinemisloa saamiseks järelevalveasutusele andmeid ja dokumente § 117 lõike 2 kohaselt)</w:t>
      </w:r>
      <w:r w:rsidR="0FE24FED" w:rsidRPr="00B92E7F">
        <w:rPr>
          <w:rFonts w:ascii="Times New Roman" w:hAnsi="Times New Roman" w:cs="Times New Roman"/>
          <w:sz w:val="24"/>
          <w:szCs w:val="24"/>
        </w:rPr>
        <w:t xml:space="preserve">, tunnistatakse lõige 1 kehtetuks. </w:t>
      </w:r>
    </w:p>
    <w:p w14:paraId="549AF2EA" w14:textId="4F8D6D4F" w:rsidR="614B1CB8" w:rsidRPr="00B92E7F" w:rsidRDefault="614B1CB8" w:rsidP="00B92E7F">
      <w:pPr>
        <w:spacing w:after="0" w:line="240" w:lineRule="auto"/>
        <w:jc w:val="both"/>
        <w:rPr>
          <w:rFonts w:ascii="Times New Roman" w:hAnsi="Times New Roman" w:cs="Times New Roman"/>
          <w:b/>
          <w:bCs/>
          <w:sz w:val="24"/>
          <w:szCs w:val="24"/>
        </w:rPr>
      </w:pPr>
    </w:p>
    <w:p w14:paraId="3931E13C" w14:textId="6571FE04" w:rsidR="614B1CB8" w:rsidRPr="00B92E7F" w:rsidRDefault="7F71B8C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punkti 4 kehtetuks tunnistamine. </w:t>
      </w:r>
      <w:r w:rsidR="16C3E23B" w:rsidRPr="00B92E7F">
        <w:rPr>
          <w:rFonts w:ascii="Times New Roman" w:hAnsi="Times New Roman" w:cs="Times New Roman"/>
          <w:sz w:val="24"/>
          <w:szCs w:val="24"/>
        </w:rPr>
        <w:t xml:space="preserve">Seni kehtinud lõike 2 punkti 4 kohaselt tuli investeerimisühingu ühinemiseks </w:t>
      </w:r>
      <w:r w:rsidR="7FEEA783" w:rsidRPr="00B92E7F">
        <w:rPr>
          <w:rFonts w:ascii="Times New Roman" w:hAnsi="Times New Roman" w:cs="Times New Roman"/>
          <w:sz w:val="24"/>
          <w:szCs w:val="24"/>
        </w:rPr>
        <w:t xml:space="preserve">esitada lisaks muudele dokumentidele ka audiitori aruanne. Kuivõrd seadusest jäetakse välja audiitori aruande kohustuslikkuse nõue, tunnistatakse ka lõike 2 punkt 4 kehtetuks (vt analoogselt KAS § 67 kehtetuks tunnistamise </w:t>
      </w:r>
      <w:r w:rsidR="56178B6F" w:rsidRPr="00B92E7F">
        <w:rPr>
          <w:rFonts w:ascii="Times New Roman" w:hAnsi="Times New Roman" w:cs="Times New Roman"/>
          <w:sz w:val="24"/>
          <w:szCs w:val="24"/>
        </w:rPr>
        <w:t xml:space="preserve">selgitusi). </w:t>
      </w:r>
    </w:p>
    <w:p w14:paraId="3EDFD9FC" w14:textId="6F893BB2" w:rsidR="614B1CB8" w:rsidRPr="00B92E7F" w:rsidRDefault="614B1CB8" w:rsidP="00B92E7F">
      <w:pPr>
        <w:spacing w:after="0" w:line="240" w:lineRule="auto"/>
        <w:jc w:val="both"/>
        <w:rPr>
          <w:rFonts w:ascii="Times New Roman" w:hAnsi="Times New Roman" w:cs="Times New Roman"/>
          <w:b/>
          <w:bCs/>
          <w:sz w:val="24"/>
          <w:szCs w:val="24"/>
        </w:rPr>
      </w:pPr>
    </w:p>
    <w:p w14:paraId="3E9303BD" w14:textId="2BC72F02" w:rsidR="614B1CB8" w:rsidRPr="00B92E7F" w:rsidRDefault="25F4A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2 täiendamine punktidega 7 ja 8. </w:t>
      </w:r>
      <w:r w:rsidR="073DBB19" w:rsidRPr="00B92E7F">
        <w:rPr>
          <w:rFonts w:ascii="Times New Roman" w:hAnsi="Times New Roman" w:cs="Times New Roman"/>
          <w:sz w:val="24"/>
          <w:szCs w:val="24"/>
        </w:rPr>
        <w:t xml:space="preserve">Vt analoogselt KAS § 68 lõike 1 punktide 10 ja 11 lisamise selgitusi. </w:t>
      </w:r>
    </w:p>
    <w:p w14:paraId="381563F8" w14:textId="6E7C2B77" w:rsidR="614B1CB8" w:rsidRPr="00B92E7F" w:rsidRDefault="614B1CB8" w:rsidP="00B92E7F">
      <w:pPr>
        <w:spacing w:after="0" w:line="240" w:lineRule="auto"/>
        <w:jc w:val="both"/>
        <w:rPr>
          <w:rFonts w:ascii="Times New Roman" w:hAnsi="Times New Roman" w:cs="Times New Roman"/>
          <w:b/>
          <w:bCs/>
          <w:sz w:val="24"/>
          <w:szCs w:val="24"/>
        </w:rPr>
      </w:pPr>
    </w:p>
    <w:p w14:paraId="4019A3A0" w14:textId="25E957CB" w:rsidR="614B1CB8" w:rsidRPr="00B92E7F" w:rsidRDefault="4A35B71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Lõike 3 muutmine. </w:t>
      </w:r>
      <w:r w:rsidR="50837B8F" w:rsidRPr="00B92E7F">
        <w:rPr>
          <w:rFonts w:ascii="Times New Roman" w:hAnsi="Times New Roman" w:cs="Times New Roman"/>
          <w:sz w:val="24"/>
          <w:szCs w:val="24"/>
        </w:rPr>
        <w:t xml:space="preserve">Vt analoogselt KAS § 68 lõike 2 muutmise selgitusi. </w:t>
      </w:r>
    </w:p>
    <w:p w14:paraId="71384312" w14:textId="7A406EFD" w:rsidR="614B1CB8" w:rsidRPr="00B92E7F" w:rsidRDefault="614B1CB8" w:rsidP="00B92E7F">
      <w:pPr>
        <w:spacing w:after="0" w:line="240" w:lineRule="auto"/>
        <w:jc w:val="both"/>
        <w:rPr>
          <w:rFonts w:ascii="Times New Roman" w:hAnsi="Times New Roman" w:cs="Times New Roman"/>
          <w:b/>
          <w:bCs/>
          <w:sz w:val="24"/>
          <w:szCs w:val="24"/>
        </w:rPr>
      </w:pPr>
    </w:p>
    <w:p w14:paraId="57ADD639" w14:textId="3B34325E" w:rsidR="614B1CB8" w:rsidRPr="00B92E7F" w:rsidRDefault="4A35B714" w:rsidP="00B92E7F">
      <w:pPr>
        <w:spacing w:after="0" w:line="240" w:lineRule="auto"/>
        <w:jc w:val="both"/>
        <w:rPr>
          <w:rFonts w:ascii="Times New Roman" w:eastAsia="Times New Roman" w:hAnsi="Times New Roman" w:cs="Times New Roman"/>
          <w:b/>
          <w:color w:val="000000" w:themeColor="text1"/>
          <w:sz w:val="24"/>
          <w:szCs w:val="24"/>
        </w:rPr>
      </w:pPr>
      <w:r w:rsidRPr="00B92E7F">
        <w:rPr>
          <w:rFonts w:ascii="Times New Roman" w:hAnsi="Times New Roman" w:cs="Times New Roman"/>
          <w:b/>
          <w:bCs/>
          <w:sz w:val="24"/>
          <w:szCs w:val="24"/>
        </w:rPr>
        <w:t xml:space="preserve">Paragrahvi täiendamine lõigetega </w:t>
      </w:r>
      <w:r w:rsidRPr="00B92E7F">
        <w:rPr>
          <w:rFonts w:ascii="Times New Roman" w:eastAsia="Times New Roman" w:hAnsi="Times New Roman" w:cs="Times New Roman"/>
          <w:b/>
          <w:bCs/>
          <w:color w:val="000000" w:themeColor="text1"/>
          <w:sz w:val="24"/>
          <w:szCs w:val="24"/>
        </w:rPr>
        <w:t>4–9.</w:t>
      </w:r>
      <w:r w:rsidR="0B8C998B" w:rsidRPr="00B92E7F">
        <w:rPr>
          <w:rFonts w:ascii="Times New Roman" w:eastAsia="Times New Roman" w:hAnsi="Times New Roman" w:cs="Times New Roman"/>
          <w:b/>
          <w:bCs/>
          <w:color w:val="000000" w:themeColor="text1"/>
          <w:sz w:val="24"/>
          <w:szCs w:val="24"/>
        </w:rPr>
        <w:t xml:space="preserve"> </w:t>
      </w:r>
      <w:r w:rsidR="0B8C998B" w:rsidRPr="00B92E7F">
        <w:rPr>
          <w:rFonts w:ascii="Times New Roman" w:eastAsia="Times New Roman" w:hAnsi="Times New Roman" w:cs="Times New Roman"/>
          <w:color w:val="000000" w:themeColor="text1"/>
          <w:sz w:val="24"/>
          <w:szCs w:val="24"/>
        </w:rPr>
        <w:t>Vt analoogselt KAS § 68 lõigete 2</w:t>
      </w:r>
      <w:r w:rsidR="0B8C998B" w:rsidRPr="00B92E7F">
        <w:rPr>
          <w:rFonts w:ascii="Times New Roman" w:eastAsia="Times New Roman" w:hAnsi="Times New Roman" w:cs="Times New Roman"/>
          <w:color w:val="000000" w:themeColor="text1"/>
          <w:sz w:val="24"/>
          <w:szCs w:val="24"/>
          <w:vertAlign w:val="superscript"/>
        </w:rPr>
        <w:t>1</w:t>
      </w:r>
      <w:r w:rsidR="0B8C998B" w:rsidRPr="00B92E7F">
        <w:rPr>
          <w:rFonts w:ascii="Times New Roman" w:eastAsia="Times New Roman" w:hAnsi="Times New Roman" w:cs="Times New Roman"/>
          <w:b/>
          <w:bCs/>
          <w:color w:val="000000" w:themeColor="text1"/>
          <w:sz w:val="24"/>
          <w:szCs w:val="24"/>
        </w:rPr>
        <w:t>–</w:t>
      </w:r>
      <w:r w:rsidR="0B8C998B" w:rsidRPr="00B92E7F">
        <w:rPr>
          <w:rFonts w:ascii="Times New Roman" w:eastAsia="Times New Roman" w:hAnsi="Times New Roman" w:cs="Times New Roman"/>
          <w:color w:val="000000" w:themeColor="text1"/>
          <w:sz w:val="24"/>
          <w:szCs w:val="24"/>
        </w:rPr>
        <w:t>2</w:t>
      </w:r>
      <w:r w:rsidR="0B8C998B" w:rsidRPr="00B92E7F">
        <w:rPr>
          <w:rFonts w:ascii="Times New Roman" w:eastAsia="Times New Roman" w:hAnsi="Times New Roman" w:cs="Times New Roman"/>
          <w:color w:val="000000" w:themeColor="text1"/>
          <w:sz w:val="24"/>
          <w:szCs w:val="24"/>
          <w:vertAlign w:val="superscript"/>
        </w:rPr>
        <w:t xml:space="preserve">4 </w:t>
      </w:r>
      <w:r w:rsidR="03D052C3" w:rsidRPr="00B92E7F">
        <w:rPr>
          <w:rFonts w:ascii="Times New Roman" w:eastAsia="Times New Roman" w:hAnsi="Times New Roman" w:cs="Times New Roman"/>
          <w:color w:val="000000" w:themeColor="text1"/>
          <w:sz w:val="24"/>
          <w:szCs w:val="24"/>
        </w:rPr>
        <w:t xml:space="preserve">lisamise ning lõigete 3 ja 4 muutmise selgitusi. </w:t>
      </w:r>
    </w:p>
    <w:p w14:paraId="279B9140" w14:textId="37D1A882"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4BFBEADF" w14:textId="28CC1959" w:rsidR="614B1CB8" w:rsidRPr="00B92E7F" w:rsidRDefault="4A35B71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Paragrahv 118. </w:t>
      </w:r>
      <w:r w:rsidR="39B198D2" w:rsidRPr="00B92E7F">
        <w:rPr>
          <w:rFonts w:ascii="Times New Roman" w:eastAsia="Times New Roman" w:hAnsi="Times New Roman" w:cs="Times New Roman"/>
          <w:color w:val="000000" w:themeColor="text1"/>
          <w:sz w:val="24"/>
          <w:szCs w:val="24"/>
        </w:rPr>
        <w:t xml:space="preserve">Kehtiv § 118 reguleerib otsuse tegemist ühinemisloa kohta. </w:t>
      </w:r>
    </w:p>
    <w:p w14:paraId="43515F8C" w14:textId="11BF7BE4"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33B20E0E" w14:textId="089BFA65" w:rsidR="614B1CB8" w:rsidRPr="00B92E7F" w:rsidRDefault="602ABD0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1 muutmine. </w:t>
      </w:r>
      <w:r w:rsidR="0FFABFB5" w:rsidRPr="00B92E7F">
        <w:rPr>
          <w:rFonts w:ascii="Times New Roman" w:eastAsia="Times New Roman" w:hAnsi="Times New Roman" w:cs="Times New Roman"/>
          <w:color w:val="000000" w:themeColor="text1"/>
          <w:sz w:val="24"/>
          <w:szCs w:val="24"/>
        </w:rPr>
        <w:t xml:space="preserve">Lõige 1 sätestab, et otsuse </w:t>
      </w:r>
      <w:r w:rsidR="0FFABFB5" w:rsidRPr="00B92E7F">
        <w:rPr>
          <w:rFonts w:ascii="Times New Roman" w:eastAsia="Times New Roman" w:hAnsi="Times New Roman" w:cs="Times New Roman"/>
          <w:sz w:val="24"/>
          <w:szCs w:val="24"/>
        </w:rPr>
        <w:t>ühinemisloa andmise või sellest keeldumise kohta või ühinemise tulemusena asutatavale investeerimisühingule tegevusloa andmise kohta teeb inspektsioon 30 päeva jooksul, arvates kõigi nõutud andmete ja dokumentide esitamisest. Otsusest teatatakse viivitamata taotlejale. Ee</w:t>
      </w:r>
      <w:r w:rsidR="7B332255" w:rsidRPr="00B92E7F">
        <w:rPr>
          <w:rFonts w:ascii="Times New Roman" w:eastAsia="Times New Roman" w:hAnsi="Times New Roman" w:cs="Times New Roman"/>
          <w:sz w:val="24"/>
          <w:szCs w:val="24"/>
        </w:rPr>
        <w:t>lnõuga pikendatakse tähtaega, mille jooksul peab Finantsinspektsioon otsustama ära ühinemisloa andmise või andmisest keeldumise, kolme kuni k</w:t>
      </w:r>
      <w:r w:rsidR="675109EC" w:rsidRPr="00B92E7F">
        <w:rPr>
          <w:rFonts w:ascii="Times New Roman" w:eastAsia="Times New Roman" w:hAnsi="Times New Roman" w:cs="Times New Roman"/>
          <w:sz w:val="24"/>
          <w:szCs w:val="24"/>
        </w:rPr>
        <w:t xml:space="preserve">uue kuuni, ning otsuse tegemisest teatamist kolme päevani. Muudatus on tingitud </w:t>
      </w:r>
      <w:r w:rsidR="3534EFFC" w:rsidRPr="00B92E7F">
        <w:rPr>
          <w:rFonts w:ascii="Times New Roman" w:eastAsia="Times New Roman" w:hAnsi="Times New Roman" w:cs="Times New Roman"/>
          <w:sz w:val="24"/>
          <w:szCs w:val="24"/>
        </w:rPr>
        <w:t xml:space="preserve">grupisisese </w:t>
      </w:r>
      <w:r w:rsidR="3534EFFC" w:rsidRPr="00B92E7F">
        <w:rPr>
          <w:rFonts w:ascii="Times New Roman" w:eastAsia="Times New Roman" w:hAnsi="Times New Roman" w:cs="Times New Roman"/>
          <w:sz w:val="24"/>
          <w:szCs w:val="24"/>
        </w:rPr>
        <w:lastRenderedPageBreak/>
        <w:t>ühinemise sätete lisamisest, mis peaks võrreldes mitte grupisisese ühinemisega olema menetluslikult kiirem variant</w:t>
      </w:r>
      <w:r w:rsidR="2CE41231" w:rsidRPr="00B92E7F">
        <w:rPr>
          <w:rFonts w:ascii="Times New Roman" w:eastAsia="Times New Roman" w:hAnsi="Times New Roman" w:cs="Times New Roman"/>
          <w:sz w:val="24"/>
          <w:szCs w:val="24"/>
        </w:rPr>
        <w:t>, k</w:t>
      </w:r>
      <w:r w:rsidR="3534EFFC" w:rsidRPr="00B92E7F">
        <w:rPr>
          <w:rFonts w:ascii="Times New Roman" w:eastAsia="Times New Roman" w:hAnsi="Times New Roman" w:cs="Times New Roman"/>
          <w:sz w:val="24"/>
          <w:szCs w:val="24"/>
        </w:rPr>
        <w:t>estes 50</w:t>
      </w:r>
      <w:r w:rsidR="341373C6" w:rsidRPr="00B92E7F">
        <w:rPr>
          <w:rFonts w:ascii="Times New Roman" w:eastAsia="Times New Roman" w:hAnsi="Times New Roman" w:cs="Times New Roman"/>
          <w:b/>
          <w:bCs/>
          <w:color w:val="000000" w:themeColor="text1"/>
          <w:sz w:val="24"/>
          <w:szCs w:val="24"/>
        </w:rPr>
        <w:t>–</w:t>
      </w:r>
      <w:r w:rsidR="341373C6" w:rsidRPr="00B92E7F">
        <w:rPr>
          <w:rFonts w:ascii="Times New Roman" w:eastAsia="Times New Roman" w:hAnsi="Times New Roman" w:cs="Times New Roman"/>
          <w:color w:val="000000" w:themeColor="text1"/>
          <w:sz w:val="24"/>
          <w:szCs w:val="24"/>
        </w:rPr>
        <w:t>100 tööpäeva</w:t>
      </w:r>
      <w:r w:rsidR="4CF8A1CB" w:rsidRPr="00B92E7F">
        <w:rPr>
          <w:rFonts w:ascii="Times New Roman" w:eastAsia="Times New Roman" w:hAnsi="Times New Roman" w:cs="Times New Roman"/>
          <w:color w:val="000000" w:themeColor="text1"/>
          <w:sz w:val="24"/>
          <w:szCs w:val="24"/>
        </w:rPr>
        <w:t>. Seega, kui lõige 1 jääks muutmata, teki</w:t>
      </w:r>
      <w:r w:rsidR="36CCDE8A" w:rsidRPr="00B92E7F">
        <w:rPr>
          <w:rFonts w:ascii="Times New Roman" w:eastAsia="Times New Roman" w:hAnsi="Times New Roman" w:cs="Times New Roman"/>
          <w:color w:val="000000" w:themeColor="text1"/>
          <w:sz w:val="24"/>
          <w:szCs w:val="24"/>
        </w:rPr>
        <w:t>ks vastuolu kahe ühinemise variandi vahel, mis ei pruugi olla ka praktikas teostatav, eriti juhul, kui investeerimisühing ühineb teise</w:t>
      </w:r>
      <w:r w:rsidR="1F658BDF" w:rsidRPr="00B92E7F">
        <w:rPr>
          <w:rFonts w:ascii="Times New Roman" w:eastAsia="Times New Roman" w:hAnsi="Times New Roman" w:cs="Times New Roman"/>
          <w:color w:val="000000" w:themeColor="text1"/>
          <w:sz w:val="24"/>
          <w:szCs w:val="24"/>
        </w:rPr>
        <w:t xml:space="preserve"> lepinguriigi alusel asutatud investeerimisühinguga. Eelnõu koostajate hinnangul tuleks investeerimisühingu ühinemise menetlustähtaega ühildada KAS § 69 lõike 3 kehtiva sõnastusega</w:t>
      </w:r>
      <w:r w:rsidR="4942D067" w:rsidRPr="00B92E7F">
        <w:rPr>
          <w:rFonts w:ascii="Times New Roman" w:eastAsia="Times New Roman" w:hAnsi="Times New Roman" w:cs="Times New Roman"/>
          <w:color w:val="000000" w:themeColor="text1"/>
          <w:sz w:val="24"/>
          <w:szCs w:val="24"/>
        </w:rPr>
        <w:t xml:space="preserve">, milles jäetakse Finantsinspektsioonile mõistlik paindlikkus loa menetlemisel ning on sätestatud realistlik loamenetluse tähtaeg. </w:t>
      </w:r>
    </w:p>
    <w:p w14:paraId="74076F40" w14:textId="72EFDF4A" w:rsidR="614B1CB8" w:rsidRPr="00B92E7F" w:rsidRDefault="614B1CB8" w:rsidP="00B92E7F">
      <w:pPr>
        <w:spacing w:after="0" w:line="240" w:lineRule="auto"/>
        <w:jc w:val="both"/>
        <w:rPr>
          <w:rFonts w:ascii="Times New Roman" w:eastAsia="Times New Roman" w:hAnsi="Times New Roman" w:cs="Times New Roman"/>
          <w:sz w:val="24"/>
          <w:szCs w:val="24"/>
        </w:rPr>
      </w:pPr>
    </w:p>
    <w:p w14:paraId="68BD4D00" w14:textId="5C476ED3" w:rsidR="614B1CB8" w:rsidRPr="00B92E7F" w:rsidRDefault="4A35B71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 täiendamine lõikega 1</w:t>
      </w:r>
      <w:r w:rsidRPr="00B92E7F">
        <w:rPr>
          <w:rFonts w:ascii="Times New Roman" w:eastAsia="Times New Roman" w:hAnsi="Times New Roman" w:cs="Times New Roman"/>
          <w:b/>
          <w:bCs/>
          <w:color w:val="000000" w:themeColor="text1"/>
          <w:sz w:val="24"/>
          <w:szCs w:val="24"/>
          <w:vertAlign w:val="superscript"/>
        </w:rPr>
        <w:t>1</w:t>
      </w:r>
      <w:r w:rsidRPr="00B92E7F">
        <w:rPr>
          <w:rFonts w:ascii="Times New Roman" w:eastAsia="Times New Roman" w:hAnsi="Times New Roman" w:cs="Times New Roman"/>
          <w:b/>
          <w:bCs/>
          <w:color w:val="000000" w:themeColor="text1"/>
          <w:sz w:val="24"/>
          <w:szCs w:val="24"/>
        </w:rPr>
        <w:t xml:space="preserve">. </w:t>
      </w:r>
      <w:r w:rsidR="77CFE602" w:rsidRPr="00B92E7F">
        <w:rPr>
          <w:rFonts w:ascii="Times New Roman" w:eastAsia="Times New Roman" w:hAnsi="Times New Roman" w:cs="Times New Roman"/>
          <w:color w:val="000000" w:themeColor="text1"/>
          <w:sz w:val="24"/>
          <w:szCs w:val="24"/>
        </w:rPr>
        <w:t xml:space="preserve">Vt analoogselt KAS § 69 lõike 4 lisamise selgitusi. </w:t>
      </w:r>
    </w:p>
    <w:p w14:paraId="75EE671F" w14:textId="774D45AA"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488FF61F" w14:textId="7E0153E7" w:rsidR="614B1CB8" w:rsidRPr="00B92E7F" w:rsidRDefault="4A35B714"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Lõike 2 loetelu muutmine. </w:t>
      </w:r>
      <w:r w:rsidR="682724AA" w:rsidRPr="00B92E7F">
        <w:rPr>
          <w:rFonts w:ascii="Times New Roman" w:eastAsia="Times New Roman" w:hAnsi="Times New Roman" w:cs="Times New Roman"/>
          <w:color w:val="000000" w:themeColor="text1"/>
          <w:sz w:val="24"/>
          <w:szCs w:val="24"/>
        </w:rPr>
        <w:t xml:space="preserve">Vt analoogselt KAS § 69 lõike 1 loetelu muutmise selgitusi. </w:t>
      </w:r>
    </w:p>
    <w:p w14:paraId="57B47F1C" w14:textId="5663F8F7"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10475DDB" w14:textId="74CCAF35" w:rsidR="602ABD0B" w:rsidRPr="00B92E7F" w:rsidRDefault="602ABD0B"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Lõigete 3 ja 4 kehtetuks tunnistamine.</w:t>
      </w:r>
      <w:r w:rsidR="57773F8D" w:rsidRPr="00B92E7F">
        <w:rPr>
          <w:rFonts w:ascii="Times New Roman" w:eastAsia="Times New Roman" w:hAnsi="Times New Roman" w:cs="Times New Roman"/>
          <w:b/>
          <w:bCs/>
          <w:color w:val="000000" w:themeColor="text1"/>
          <w:sz w:val="24"/>
          <w:szCs w:val="24"/>
        </w:rPr>
        <w:t xml:space="preserve"> </w:t>
      </w:r>
      <w:r w:rsidR="57773F8D" w:rsidRPr="00B92E7F">
        <w:rPr>
          <w:rFonts w:ascii="Times New Roman" w:eastAsia="Times New Roman" w:hAnsi="Times New Roman" w:cs="Times New Roman"/>
          <w:color w:val="000000" w:themeColor="text1"/>
          <w:sz w:val="24"/>
          <w:szCs w:val="24"/>
        </w:rPr>
        <w:t>Lõike 3 kohaselt otsustab Finantsinspektsioon tegevusloa lõpetamise invest</w:t>
      </w:r>
      <w:r w:rsidR="0214FA95" w:rsidRPr="00B92E7F">
        <w:rPr>
          <w:rFonts w:ascii="Times New Roman" w:eastAsia="Times New Roman" w:hAnsi="Times New Roman" w:cs="Times New Roman"/>
          <w:color w:val="000000" w:themeColor="text1"/>
          <w:sz w:val="24"/>
          <w:szCs w:val="24"/>
        </w:rPr>
        <w:t>eerimisühingute ühinemise korral uue investeerimisühingu asutamise teel üheaegselt ühinemise tulemusel asutatavale investeerimisühingule tegevusloa andmise otsustamisega. Seejuures ei või otsus jõustuda varem kui uue investeerimisühingu äriregistrisse kan</w:t>
      </w:r>
      <w:r w:rsidR="5B2A3B8D" w:rsidRPr="00B92E7F">
        <w:rPr>
          <w:rFonts w:ascii="Times New Roman" w:eastAsia="Times New Roman" w:hAnsi="Times New Roman" w:cs="Times New Roman"/>
          <w:color w:val="000000" w:themeColor="text1"/>
          <w:sz w:val="24"/>
          <w:szCs w:val="24"/>
        </w:rPr>
        <w:t>dmise päeval. Lõikega 4 on sätestatud, et ühendatava investeerimisühingu tegevusloa lõpetamise investeerimisühingute ühinemise korral otsustab Finantsinspektsioon üheaegselt ühinemisloa andmise otsustamisega</w:t>
      </w:r>
      <w:r w:rsidR="6CBF115D" w:rsidRPr="00B92E7F">
        <w:rPr>
          <w:rFonts w:ascii="Times New Roman" w:eastAsia="Times New Roman" w:hAnsi="Times New Roman" w:cs="Times New Roman"/>
          <w:color w:val="000000" w:themeColor="text1"/>
          <w:sz w:val="24"/>
          <w:szCs w:val="24"/>
        </w:rPr>
        <w:t>. Seejuures ei või otsus jõustuda varem kui ühinemise kande äriregistrisse kandmise päeval.</w:t>
      </w:r>
      <w:r w:rsidR="7191BD29" w:rsidRPr="00B92E7F">
        <w:rPr>
          <w:rFonts w:ascii="Times New Roman" w:eastAsia="Times New Roman" w:hAnsi="Times New Roman" w:cs="Times New Roman"/>
          <w:color w:val="000000" w:themeColor="text1"/>
          <w:sz w:val="24"/>
          <w:szCs w:val="24"/>
        </w:rPr>
        <w:t xml:space="preserve"> Tulenevalt § 115 lõike 3 muudatusest, millega ühtlasi sätestatakse, et asutatav ühing peab taotlema tegevusluba VPTS 8. peatükis sätes</w:t>
      </w:r>
      <w:r w:rsidR="067D5479" w:rsidRPr="00B92E7F">
        <w:rPr>
          <w:rFonts w:ascii="Times New Roman" w:eastAsia="Times New Roman" w:hAnsi="Times New Roman" w:cs="Times New Roman"/>
          <w:color w:val="000000" w:themeColor="text1"/>
          <w:sz w:val="24"/>
          <w:szCs w:val="24"/>
        </w:rPr>
        <w:t xml:space="preserve">tatud korras või teise lepinguriigi õiguse alusel, kaotavad lõiked 3 ja 4 oma relevantsuse ning tunnistatakse kehtetuks. </w:t>
      </w:r>
    </w:p>
    <w:p w14:paraId="65332430" w14:textId="2403B73E"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0F44D567" w14:textId="4D6A5CC7" w:rsidR="614B1CB8" w:rsidRPr="00B92E7F" w:rsidRDefault="4A35B714" w:rsidP="00B92E7F">
      <w:pPr>
        <w:spacing w:after="0" w:line="240" w:lineRule="auto"/>
        <w:jc w:val="both"/>
        <w:rPr>
          <w:rFonts w:ascii="Times New Roman" w:eastAsia="Times New Roman" w:hAnsi="Times New Roman" w:cs="Times New Roman"/>
          <w:b/>
          <w:color w:val="000000" w:themeColor="text1"/>
          <w:sz w:val="24"/>
          <w:szCs w:val="24"/>
        </w:rPr>
      </w:pPr>
      <w:r w:rsidRPr="00B92E7F">
        <w:rPr>
          <w:rFonts w:ascii="Times New Roman" w:eastAsia="Times New Roman" w:hAnsi="Times New Roman" w:cs="Times New Roman"/>
          <w:b/>
          <w:bCs/>
          <w:color w:val="000000" w:themeColor="text1"/>
          <w:sz w:val="24"/>
          <w:szCs w:val="24"/>
        </w:rPr>
        <w:t>Paragrahvi täiendamine lõigetega 5–8.</w:t>
      </w:r>
      <w:r w:rsidR="41900D98" w:rsidRPr="00B92E7F">
        <w:rPr>
          <w:rFonts w:ascii="Times New Roman" w:eastAsia="Times New Roman" w:hAnsi="Times New Roman" w:cs="Times New Roman"/>
          <w:b/>
          <w:bCs/>
          <w:color w:val="000000" w:themeColor="text1"/>
          <w:sz w:val="24"/>
          <w:szCs w:val="24"/>
        </w:rPr>
        <w:t xml:space="preserve"> </w:t>
      </w:r>
      <w:r w:rsidR="41900D98" w:rsidRPr="00B92E7F">
        <w:rPr>
          <w:rFonts w:ascii="Times New Roman" w:eastAsia="Times New Roman" w:hAnsi="Times New Roman" w:cs="Times New Roman"/>
          <w:color w:val="000000" w:themeColor="text1"/>
          <w:sz w:val="24"/>
          <w:szCs w:val="24"/>
        </w:rPr>
        <w:t>Vt analoogselt KAS § 69 lõigete 1</w:t>
      </w:r>
      <w:r w:rsidR="41900D98" w:rsidRPr="00B92E7F">
        <w:rPr>
          <w:rFonts w:ascii="Times New Roman" w:eastAsia="Times New Roman" w:hAnsi="Times New Roman" w:cs="Times New Roman"/>
          <w:color w:val="000000" w:themeColor="text1"/>
          <w:sz w:val="24"/>
          <w:szCs w:val="24"/>
          <w:vertAlign w:val="superscript"/>
        </w:rPr>
        <w:t>1</w:t>
      </w:r>
      <w:r w:rsidR="41900D98" w:rsidRPr="00B92E7F">
        <w:rPr>
          <w:rFonts w:ascii="Times New Roman" w:eastAsia="Times New Roman" w:hAnsi="Times New Roman" w:cs="Times New Roman"/>
          <w:color w:val="000000" w:themeColor="text1"/>
          <w:sz w:val="24"/>
          <w:szCs w:val="24"/>
        </w:rPr>
        <w:t>–1</w:t>
      </w:r>
      <w:r w:rsidR="41900D98" w:rsidRPr="00B92E7F">
        <w:rPr>
          <w:rFonts w:ascii="Times New Roman" w:eastAsia="Times New Roman" w:hAnsi="Times New Roman" w:cs="Times New Roman"/>
          <w:color w:val="000000" w:themeColor="text1"/>
          <w:sz w:val="24"/>
          <w:szCs w:val="24"/>
          <w:vertAlign w:val="superscript"/>
        </w:rPr>
        <w:t xml:space="preserve">3 </w:t>
      </w:r>
      <w:r w:rsidR="41900D98" w:rsidRPr="00B92E7F">
        <w:rPr>
          <w:rFonts w:ascii="Times New Roman" w:eastAsia="Times New Roman" w:hAnsi="Times New Roman" w:cs="Times New Roman"/>
          <w:color w:val="000000" w:themeColor="text1"/>
          <w:sz w:val="24"/>
          <w:szCs w:val="24"/>
        </w:rPr>
        <w:t xml:space="preserve">lisamise </w:t>
      </w:r>
      <w:r w:rsidR="5D0F1CEA" w:rsidRPr="00B92E7F">
        <w:rPr>
          <w:rFonts w:ascii="Times New Roman" w:eastAsia="Times New Roman" w:hAnsi="Times New Roman" w:cs="Times New Roman"/>
          <w:color w:val="000000" w:themeColor="text1"/>
          <w:sz w:val="24"/>
          <w:szCs w:val="24"/>
        </w:rPr>
        <w:t xml:space="preserve">ning lõike 2 muutmise selgitusi. </w:t>
      </w:r>
    </w:p>
    <w:p w14:paraId="3B7379E0" w14:textId="76B19BA3"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0FBE58F7" w14:textId="36530F7B" w:rsidR="614B1CB8" w:rsidRPr="00B92E7F" w:rsidRDefault="4A35B714" w:rsidP="00B92E7F">
      <w:pPr>
        <w:spacing w:after="0" w:line="240" w:lineRule="auto"/>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b/>
          <w:bCs/>
          <w:color w:val="000000" w:themeColor="text1"/>
          <w:sz w:val="24"/>
          <w:szCs w:val="24"/>
        </w:rPr>
        <w:t>Seaduse täiendamine §-</w:t>
      </w:r>
      <w:r w:rsidR="6E3C494C" w:rsidRPr="00B92E7F">
        <w:rPr>
          <w:rFonts w:ascii="Times New Roman" w:eastAsia="Times New Roman" w:hAnsi="Times New Roman" w:cs="Times New Roman"/>
          <w:b/>
          <w:bCs/>
          <w:color w:val="000000" w:themeColor="text1"/>
          <w:sz w:val="24"/>
          <w:szCs w:val="24"/>
        </w:rPr>
        <w:t>de</w:t>
      </w:r>
      <w:r w:rsidRPr="00B92E7F">
        <w:rPr>
          <w:rFonts w:ascii="Times New Roman" w:eastAsia="Times New Roman" w:hAnsi="Times New Roman" w:cs="Times New Roman"/>
          <w:b/>
          <w:bCs/>
          <w:color w:val="000000" w:themeColor="text1"/>
          <w:sz w:val="24"/>
          <w:szCs w:val="24"/>
        </w:rPr>
        <w:t>ga 118</w:t>
      </w:r>
      <w:r w:rsidRPr="00B92E7F">
        <w:rPr>
          <w:rFonts w:ascii="Times New Roman" w:eastAsia="Times New Roman" w:hAnsi="Times New Roman" w:cs="Times New Roman"/>
          <w:b/>
          <w:bCs/>
          <w:color w:val="000000" w:themeColor="text1"/>
          <w:sz w:val="24"/>
          <w:szCs w:val="24"/>
          <w:vertAlign w:val="superscript"/>
        </w:rPr>
        <w:t>1</w:t>
      </w:r>
      <w:r w:rsidR="48590A74" w:rsidRPr="00B92E7F">
        <w:rPr>
          <w:rFonts w:ascii="Times New Roman" w:eastAsia="Times New Roman" w:hAnsi="Times New Roman" w:cs="Times New Roman"/>
          <w:b/>
          <w:bCs/>
          <w:color w:val="000000" w:themeColor="text1"/>
          <w:sz w:val="24"/>
          <w:szCs w:val="24"/>
          <w:vertAlign w:val="superscript"/>
        </w:rPr>
        <w:t xml:space="preserve"> </w:t>
      </w:r>
      <w:r w:rsidR="48590A74" w:rsidRPr="00B92E7F">
        <w:rPr>
          <w:rFonts w:ascii="Times New Roman" w:eastAsia="Times New Roman" w:hAnsi="Times New Roman" w:cs="Times New Roman"/>
          <w:b/>
          <w:bCs/>
          <w:color w:val="000000" w:themeColor="text1"/>
          <w:sz w:val="24"/>
          <w:szCs w:val="24"/>
        </w:rPr>
        <w:t>ja 118</w:t>
      </w:r>
      <w:r w:rsidR="48590A74" w:rsidRPr="00B92E7F">
        <w:rPr>
          <w:rFonts w:ascii="Times New Roman" w:eastAsia="Times New Roman" w:hAnsi="Times New Roman" w:cs="Times New Roman"/>
          <w:b/>
          <w:bCs/>
          <w:color w:val="000000" w:themeColor="text1"/>
          <w:sz w:val="24"/>
          <w:szCs w:val="24"/>
          <w:vertAlign w:val="superscript"/>
        </w:rPr>
        <w:t>2</w:t>
      </w:r>
      <w:r w:rsidRPr="00B92E7F">
        <w:rPr>
          <w:rFonts w:ascii="Times New Roman" w:eastAsia="Times New Roman" w:hAnsi="Times New Roman" w:cs="Times New Roman"/>
          <w:b/>
          <w:bCs/>
          <w:color w:val="000000" w:themeColor="text1"/>
          <w:sz w:val="24"/>
          <w:szCs w:val="24"/>
        </w:rPr>
        <w:t xml:space="preserve">. </w:t>
      </w:r>
    </w:p>
    <w:p w14:paraId="4FC61798" w14:textId="3F3E2972"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133503C4" w14:textId="6AE18CD6" w:rsidR="614B1CB8" w:rsidRPr="00B92E7F" w:rsidRDefault="4DD5FCF6"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Paragrahviga 118</w:t>
      </w:r>
      <w:r w:rsidRPr="00B92E7F">
        <w:rPr>
          <w:rFonts w:ascii="Times New Roman" w:eastAsia="Times New Roman" w:hAnsi="Times New Roman" w:cs="Times New Roman"/>
          <w:b/>
          <w:bCs/>
          <w:color w:val="000000" w:themeColor="text1"/>
          <w:sz w:val="24"/>
          <w:szCs w:val="24"/>
          <w:vertAlign w:val="superscript"/>
        </w:rPr>
        <w:t>1</w:t>
      </w:r>
      <w:r w:rsidR="705EF550" w:rsidRPr="00B92E7F">
        <w:rPr>
          <w:rFonts w:ascii="Times New Roman" w:eastAsia="Times New Roman" w:hAnsi="Times New Roman" w:cs="Times New Roman"/>
          <w:b/>
          <w:bCs/>
          <w:color w:val="000000" w:themeColor="text1"/>
          <w:sz w:val="24"/>
          <w:szCs w:val="24"/>
        </w:rPr>
        <w:t xml:space="preserve"> </w:t>
      </w:r>
      <w:r w:rsidR="735030A8" w:rsidRPr="00B92E7F">
        <w:rPr>
          <w:rFonts w:ascii="Times New Roman" w:eastAsia="Times New Roman" w:hAnsi="Times New Roman" w:cs="Times New Roman"/>
          <w:color w:val="000000" w:themeColor="text1"/>
          <w:sz w:val="24"/>
          <w:szCs w:val="24"/>
        </w:rPr>
        <w:t xml:space="preserve">sätestatakse </w:t>
      </w:r>
      <w:r w:rsidR="489ED1D1" w:rsidRPr="00B92E7F">
        <w:rPr>
          <w:rFonts w:ascii="Times New Roman" w:eastAsia="Times New Roman" w:hAnsi="Times New Roman" w:cs="Times New Roman"/>
          <w:color w:val="000000" w:themeColor="text1"/>
          <w:sz w:val="24"/>
          <w:szCs w:val="24"/>
        </w:rPr>
        <w:t xml:space="preserve">Finantsinspektsiooni koostöö tingimused teiste finantsjärelevalve asutustega. </w:t>
      </w:r>
    </w:p>
    <w:p w14:paraId="1AA96A9D" w14:textId="0FE43D93" w:rsidR="60401007" w:rsidRPr="00B92E7F" w:rsidRDefault="60401007" w:rsidP="00B92E7F">
      <w:pPr>
        <w:spacing w:after="0" w:line="240" w:lineRule="auto"/>
        <w:jc w:val="both"/>
        <w:rPr>
          <w:rFonts w:ascii="Times New Roman" w:eastAsia="Times New Roman" w:hAnsi="Times New Roman" w:cs="Times New Roman"/>
          <w:color w:val="000000" w:themeColor="text1"/>
          <w:sz w:val="24"/>
          <w:szCs w:val="24"/>
        </w:rPr>
      </w:pPr>
    </w:p>
    <w:p w14:paraId="1FF7E22A" w14:textId="63A9C601" w:rsidR="102A6BB9" w:rsidRPr="00B92E7F" w:rsidRDefault="102A6BB9"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Analoogselt KAS § 69</w:t>
      </w:r>
      <w:r w:rsidRPr="00B92E7F">
        <w:rPr>
          <w:rFonts w:ascii="Times New Roman" w:eastAsia="Times New Roman" w:hAnsi="Times New Roman" w:cs="Times New Roman"/>
          <w:color w:val="000000" w:themeColor="text1"/>
          <w:sz w:val="24"/>
          <w:szCs w:val="24"/>
          <w:vertAlign w:val="superscript"/>
        </w:rPr>
        <w:t>1</w:t>
      </w:r>
      <w:r w:rsidRPr="00B92E7F">
        <w:rPr>
          <w:rFonts w:ascii="Times New Roman" w:eastAsia="Times New Roman" w:hAnsi="Times New Roman" w:cs="Times New Roman"/>
          <w:color w:val="000000" w:themeColor="text1"/>
          <w:sz w:val="24"/>
          <w:szCs w:val="24"/>
        </w:rPr>
        <w:t xml:space="preserve"> lisamise selgitustele, lisatakse VPTS-</w:t>
      </w:r>
      <w:proofErr w:type="spellStart"/>
      <w:r w:rsidRPr="00B92E7F">
        <w:rPr>
          <w:rFonts w:ascii="Times New Roman" w:eastAsia="Times New Roman" w:hAnsi="Times New Roman" w:cs="Times New Roman"/>
          <w:color w:val="000000" w:themeColor="text1"/>
          <w:sz w:val="24"/>
          <w:szCs w:val="24"/>
        </w:rPr>
        <w:t>is</w:t>
      </w:r>
      <w:proofErr w:type="spellEnd"/>
      <w:r w:rsidRPr="00B92E7F">
        <w:rPr>
          <w:rFonts w:ascii="Times New Roman" w:eastAsia="Times New Roman" w:hAnsi="Times New Roman" w:cs="Times New Roman"/>
          <w:color w:val="000000" w:themeColor="text1"/>
          <w:sz w:val="24"/>
          <w:szCs w:val="24"/>
        </w:rPr>
        <w:t xml:space="preserve"> Finantsinspektsioonile koostöö kohustus teiste pädevate asutustega investeerimisühingu ühinemise puhul (vt </w:t>
      </w:r>
      <w:r w:rsidR="1ADB708A" w:rsidRPr="00B92E7F">
        <w:rPr>
          <w:rFonts w:ascii="Times New Roman" w:eastAsia="Times New Roman" w:hAnsi="Times New Roman" w:cs="Times New Roman"/>
          <w:color w:val="000000" w:themeColor="text1"/>
          <w:sz w:val="24"/>
          <w:szCs w:val="24"/>
        </w:rPr>
        <w:t>eelviidatud sätte lisamise selgitusi). Erinevalt KAS §-le 69</w:t>
      </w:r>
      <w:r w:rsidR="1ADB708A" w:rsidRPr="00B92E7F">
        <w:rPr>
          <w:rFonts w:ascii="Times New Roman" w:eastAsia="Times New Roman" w:hAnsi="Times New Roman" w:cs="Times New Roman"/>
          <w:color w:val="000000" w:themeColor="text1"/>
          <w:sz w:val="24"/>
          <w:szCs w:val="24"/>
          <w:vertAlign w:val="superscript"/>
        </w:rPr>
        <w:t>1</w:t>
      </w:r>
      <w:r w:rsidR="1ADB708A" w:rsidRPr="00B92E7F">
        <w:rPr>
          <w:rFonts w:ascii="Times New Roman" w:eastAsia="Times New Roman" w:hAnsi="Times New Roman" w:cs="Times New Roman"/>
          <w:color w:val="000000" w:themeColor="text1"/>
          <w:sz w:val="24"/>
          <w:szCs w:val="24"/>
        </w:rPr>
        <w:t>, seisneb Finantsinspektsiooni koostöö § 11</w:t>
      </w:r>
      <w:r w:rsidR="6395B3E1" w:rsidRPr="00B92E7F">
        <w:rPr>
          <w:rFonts w:ascii="Times New Roman" w:eastAsia="Times New Roman" w:hAnsi="Times New Roman" w:cs="Times New Roman"/>
          <w:color w:val="000000" w:themeColor="text1"/>
          <w:sz w:val="24"/>
          <w:szCs w:val="24"/>
        </w:rPr>
        <w:t>7 lõikes 2 sätestatud ühinemisloa andmise taotluse keeldumise otsuse menetlemises. Lisaks ei l</w:t>
      </w:r>
      <w:r w:rsidR="30CC67BD" w:rsidRPr="00B92E7F">
        <w:rPr>
          <w:rFonts w:ascii="Times New Roman" w:eastAsia="Times New Roman" w:hAnsi="Times New Roman" w:cs="Times New Roman"/>
          <w:color w:val="000000" w:themeColor="text1"/>
          <w:sz w:val="24"/>
          <w:szCs w:val="24"/>
        </w:rPr>
        <w:t>aiene koostöökohustus investeerimisühingu ühinemisel selliste pädevate asutustega teabe jagamisele, kes teevad järelevalvet</w:t>
      </w:r>
      <w:r w:rsidR="49926DA1" w:rsidRPr="00B92E7F">
        <w:rPr>
          <w:rFonts w:ascii="Times New Roman" w:eastAsia="Times New Roman" w:hAnsi="Times New Roman" w:cs="Times New Roman"/>
          <w:color w:val="000000" w:themeColor="text1"/>
          <w:sz w:val="24"/>
          <w:szCs w:val="24"/>
        </w:rPr>
        <w:t xml:space="preserve"> kindlustusandjate ja varahaldusettevõtjate üle, kuivõrd investeerimisühing saab ühineda ainult teise investeerimisühingu või krediidiasutusega VPTS § 115 lõike 2 kohaselt. </w:t>
      </w:r>
    </w:p>
    <w:p w14:paraId="6CC5D822" w14:textId="24E390E4"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3824D2D8" w14:textId="43EC0432" w:rsidR="614B1CB8" w:rsidRPr="00B92E7F" w:rsidRDefault="4DD5FCF6"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Paragrahviga 118</w:t>
      </w:r>
      <w:r w:rsidRPr="00B92E7F">
        <w:rPr>
          <w:rFonts w:ascii="Times New Roman" w:eastAsia="Times New Roman" w:hAnsi="Times New Roman" w:cs="Times New Roman"/>
          <w:b/>
          <w:bCs/>
          <w:color w:val="000000" w:themeColor="text1"/>
          <w:sz w:val="24"/>
          <w:szCs w:val="24"/>
          <w:vertAlign w:val="superscript"/>
        </w:rPr>
        <w:t>2</w:t>
      </w:r>
      <w:r w:rsidR="036675AC" w:rsidRPr="00B92E7F">
        <w:rPr>
          <w:rFonts w:ascii="Times New Roman" w:eastAsia="Times New Roman" w:hAnsi="Times New Roman" w:cs="Times New Roman"/>
          <w:b/>
          <w:bCs/>
          <w:color w:val="000000" w:themeColor="text1"/>
          <w:sz w:val="24"/>
          <w:szCs w:val="24"/>
        </w:rPr>
        <w:t xml:space="preserve"> </w:t>
      </w:r>
      <w:r w:rsidR="036675AC" w:rsidRPr="00B92E7F">
        <w:rPr>
          <w:rFonts w:ascii="Times New Roman" w:eastAsia="Times New Roman" w:hAnsi="Times New Roman" w:cs="Times New Roman"/>
          <w:color w:val="000000" w:themeColor="text1"/>
          <w:sz w:val="24"/>
          <w:szCs w:val="24"/>
        </w:rPr>
        <w:t xml:space="preserve">sätestatakse investeerimisühingutele kohustus teavitada Finantsinspektsiooni oluliste varade ja kohustuste ülekandmisest. </w:t>
      </w:r>
      <w:r w:rsidR="390C3782" w:rsidRPr="00B92E7F">
        <w:rPr>
          <w:rFonts w:ascii="Times New Roman" w:eastAsia="Times New Roman" w:hAnsi="Times New Roman" w:cs="Times New Roman"/>
          <w:color w:val="000000" w:themeColor="text1"/>
          <w:sz w:val="24"/>
          <w:szCs w:val="24"/>
        </w:rPr>
        <w:t>Kohustuse rikkumise eest</w:t>
      </w:r>
      <w:r w:rsidR="74B3C054" w:rsidRPr="00B92E7F">
        <w:rPr>
          <w:rFonts w:ascii="Times New Roman" w:eastAsia="Times New Roman" w:hAnsi="Times New Roman" w:cs="Times New Roman"/>
          <w:color w:val="000000" w:themeColor="text1"/>
          <w:sz w:val="24"/>
          <w:szCs w:val="24"/>
        </w:rPr>
        <w:t xml:space="preserve"> võib</w:t>
      </w:r>
      <w:r w:rsidR="390C3782" w:rsidRPr="00B92E7F">
        <w:rPr>
          <w:rFonts w:ascii="Times New Roman" w:eastAsia="Times New Roman" w:hAnsi="Times New Roman" w:cs="Times New Roman"/>
          <w:color w:val="000000" w:themeColor="text1"/>
          <w:sz w:val="24"/>
          <w:szCs w:val="24"/>
        </w:rPr>
        <w:t xml:space="preserve"> Finantsinspektsioon </w:t>
      </w:r>
      <w:r w:rsidR="4346E38F" w:rsidRPr="00B92E7F">
        <w:rPr>
          <w:rFonts w:ascii="Times New Roman" w:eastAsia="Times New Roman" w:hAnsi="Times New Roman" w:cs="Times New Roman"/>
          <w:color w:val="000000" w:themeColor="text1"/>
          <w:sz w:val="24"/>
          <w:szCs w:val="24"/>
        </w:rPr>
        <w:t xml:space="preserve">trahvida ülekandmise regulatsiooni subjekte </w:t>
      </w:r>
      <w:r w:rsidR="390C3782" w:rsidRPr="00B92E7F">
        <w:rPr>
          <w:rFonts w:ascii="Times New Roman" w:hAnsi="Times New Roman" w:cs="Times New Roman"/>
          <w:sz w:val="24"/>
          <w:szCs w:val="24"/>
        </w:rPr>
        <w:t>VPTS § 237</w:t>
      </w:r>
      <w:r w:rsidR="390C3782" w:rsidRPr="00B92E7F">
        <w:rPr>
          <w:rFonts w:ascii="Times New Roman" w:hAnsi="Times New Roman" w:cs="Times New Roman"/>
          <w:sz w:val="24"/>
          <w:szCs w:val="24"/>
          <w:vertAlign w:val="superscript"/>
        </w:rPr>
        <w:t xml:space="preserve">8 </w:t>
      </w:r>
      <w:r w:rsidR="55237E5A" w:rsidRPr="00B92E7F">
        <w:rPr>
          <w:rFonts w:ascii="Times New Roman" w:hAnsi="Times New Roman" w:cs="Times New Roman"/>
          <w:sz w:val="24"/>
          <w:szCs w:val="24"/>
        </w:rPr>
        <w:t>alusel.</w:t>
      </w:r>
      <w:r w:rsidR="55237E5A" w:rsidRPr="00B92E7F">
        <w:rPr>
          <w:rFonts w:ascii="Times New Roman" w:hAnsi="Times New Roman" w:cs="Times New Roman"/>
          <w:sz w:val="24"/>
          <w:szCs w:val="24"/>
          <w:vertAlign w:val="superscript"/>
        </w:rPr>
        <w:t xml:space="preserve"> </w:t>
      </w:r>
      <w:r w:rsidR="6BB23768" w:rsidRPr="00B92E7F">
        <w:rPr>
          <w:rFonts w:ascii="Times New Roman" w:eastAsia="Times New Roman" w:hAnsi="Times New Roman" w:cs="Times New Roman"/>
          <w:color w:val="000000" w:themeColor="text1"/>
          <w:sz w:val="24"/>
          <w:szCs w:val="24"/>
        </w:rPr>
        <w:t>Vt analoogselt KAS § 70</w:t>
      </w:r>
      <w:r w:rsidR="6BB23768" w:rsidRPr="00B92E7F">
        <w:rPr>
          <w:rFonts w:ascii="Times New Roman" w:eastAsia="Times New Roman" w:hAnsi="Times New Roman" w:cs="Times New Roman"/>
          <w:color w:val="000000" w:themeColor="text1"/>
          <w:sz w:val="24"/>
          <w:szCs w:val="24"/>
          <w:vertAlign w:val="superscript"/>
        </w:rPr>
        <w:t>6</w:t>
      </w:r>
      <w:r w:rsidR="6BB23768" w:rsidRPr="00B92E7F">
        <w:rPr>
          <w:rFonts w:ascii="Times New Roman" w:eastAsia="Times New Roman" w:hAnsi="Times New Roman" w:cs="Times New Roman"/>
          <w:color w:val="000000" w:themeColor="text1"/>
          <w:sz w:val="24"/>
          <w:szCs w:val="24"/>
        </w:rPr>
        <w:t xml:space="preserve"> lisamise selgitusi. </w:t>
      </w:r>
    </w:p>
    <w:p w14:paraId="015D27B7" w14:textId="10BF0A48" w:rsidR="614B1CB8" w:rsidRPr="00B92E7F" w:rsidRDefault="614B1CB8" w:rsidP="00B92E7F">
      <w:pPr>
        <w:spacing w:after="0" w:line="240" w:lineRule="auto"/>
        <w:jc w:val="both"/>
        <w:rPr>
          <w:rFonts w:ascii="Times New Roman" w:eastAsia="Times New Roman" w:hAnsi="Times New Roman" w:cs="Times New Roman"/>
          <w:b/>
          <w:bCs/>
          <w:color w:val="000000" w:themeColor="text1"/>
          <w:sz w:val="24"/>
          <w:szCs w:val="24"/>
        </w:rPr>
      </w:pPr>
    </w:p>
    <w:p w14:paraId="12ECE88F" w14:textId="12CB4676" w:rsidR="00FA48E3" w:rsidRPr="00B92E7F" w:rsidRDefault="00FA48E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 230</w:t>
      </w:r>
      <w:r w:rsidRPr="00B92E7F">
        <w:rPr>
          <w:rFonts w:ascii="Times New Roman" w:hAnsi="Times New Roman" w:cs="Times New Roman"/>
          <w:b/>
          <w:bCs/>
          <w:sz w:val="24"/>
          <w:szCs w:val="24"/>
          <w:vertAlign w:val="superscript"/>
        </w:rPr>
        <w:t>1</w:t>
      </w:r>
      <w:r w:rsidRPr="00B92E7F">
        <w:rPr>
          <w:rFonts w:ascii="Times New Roman" w:hAnsi="Times New Roman" w:cs="Times New Roman"/>
          <w:b/>
          <w:bCs/>
          <w:sz w:val="24"/>
          <w:szCs w:val="24"/>
        </w:rPr>
        <w:t xml:space="preserve">. </w:t>
      </w:r>
      <w:r w:rsidR="00C80B17" w:rsidRPr="00B92E7F">
        <w:rPr>
          <w:rFonts w:ascii="Times New Roman" w:hAnsi="Times New Roman" w:cs="Times New Roman"/>
          <w:sz w:val="24"/>
          <w:szCs w:val="24"/>
        </w:rPr>
        <w:t>Kehtiv § 230</w:t>
      </w:r>
      <w:r w:rsidR="00C80B17" w:rsidRPr="00B92E7F">
        <w:rPr>
          <w:rFonts w:ascii="Times New Roman" w:hAnsi="Times New Roman" w:cs="Times New Roman"/>
          <w:sz w:val="24"/>
          <w:szCs w:val="24"/>
          <w:vertAlign w:val="superscript"/>
        </w:rPr>
        <w:t>1</w:t>
      </w:r>
      <w:r w:rsidR="00C80B17" w:rsidRPr="00B92E7F">
        <w:rPr>
          <w:rFonts w:ascii="Times New Roman" w:hAnsi="Times New Roman" w:cs="Times New Roman"/>
          <w:sz w:val="24"/>
          <w:szCs w:val="24"/>
        </w:rPr>
        <w:t xml:space="preserve"> reguleerib järelevalve teostamist investeerimisühingu üle. </w:t>
      </w:r>
    </w:p>
    <w:p w14:paraId="09B1E6B5" w14:textId="77777777" w:rsidR="00C80B17" w:rsidRPr="00B92E7F" w:rsidRDefault="00C80B17" w:rsidP="00B92E7F">
      <w:pPr>
        <w:spacing w:after="0" w:line="240" w:lineRule="auto"/>
        <w:jc w:val="both"/>
        <w:rPr>
          <w:rFonts w:ascii="Times New Roman" w:hAnsi="Times New Roman" w:cs="Times New Roman"/>
          <w:sz w:val="24"/>
          <w:szCs w:val="24"/>
        </w:rPr>
      </w:pPr>
    </w:p>
    <w:p w14:paraId="5685B253" w14:textId="3CF49601" w:rsidR="00FA5722" w:rsidRPr="00B92E7F" w:rsidRDefault="6526C9E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Paragrahvi täiendamine lõikega 2</w:t>
      </w:r>
      <w:r w:rsidRPr="00B92E7F">
        <w:rPr>
          <w:rFonts w:ascii="Times New Roman" w:hAnsi="Times New Roman" w:cs="Times New Roman"/>
          <w:b/>
          <w:bCs/>
          <w:sz w:val="24"/>
          <w:szCs w:val="24"/>
          <w:vertAlign w:val="superscript"/>
        </w:rPr>
        <w:t>5</w:t>
      </w:r>
      <w:r w:rsidRPr="00B92E7F">
        <w:rPr>
          <w:rFonts w:ascii="Times New Roman" w:hAnsi="Times New Roman" w:cs="Times New Roman"/>
          <w:b/>
          <w:bCs/>
          <w:sz w:val="24"/>
          <w:szCs w:val="24"/>
        </w:rPr>
        <w:t xml:space="preserve">. </w:t>
      </w:r>
      <w:r w:rsidRPr="00B92E7F">
        <w:rPr>
          <w:rFonts w:ascii="Times New Roman" w:hAnsi="Times New Roman" w:cs="Times New Roman"/>
          <w:sz w:val="24"/>
          <w:szCs w:val="24"/>
        </w:rPr>
        <w:t>Vt analoogselt KAS § 97 lõike 2</w:t>
      </w:r>
      <w:r w:rsidRPr="00B92E7F">
        <w:rPr>
          <w:rFonts w:ascii="Times New Roman" w:hAnsi="Times New Roman" w:cs="Times New Roman"/>
          <w:sz w:val="24"/>
          <w:szCs w:val="24"/>
          <w:vertAlign w:val="superscript"/>
        </w:rPr>
        <w:t xml:space="preserve">2 </w:t>
      </w:r>
      <w:r w:rsidRPr="00B92E7F">
        <w:rPr>
          <w:rFonts w:ascii="Times New Roman" w:hAnsi="Times New Roman" w:cs="Times New Roman"/>
          <w:sz w:val="24"/>
          <w:szCs w:val="24"/>
        </w:rPr>
        <w:t xml:space="preserve">lisamise selgitusi. </w:t>
      </w:r>
    </w:p>
    <w:p w14:paraId="1A36E184" w14:textId="532BC3D5" w:rsidR="251BA445" w:rsidRPr="00B92E7F" w:rsidRDefault="251BA445" w:rsidP="00B92E7F">
      <w:pPr>
        <w:spacing w:after="0" w:line="240" w:lineRule="auto"/>
        <w:jc w:val="both"/>
        <w:rPr>
          <w:rFonts w:ascii="Times New Roman" w:hAnsi="Times New Roman" w:cs="Times New Roman"/>
          <w:sz w:val="24"/>
          <w:szCs w:val="24"/>
        </w:rPr>
      </w:pPr>
    </w:p>
    <w:p w14:paraId="1B86DC14" w14:textId="763072B4" w:rsidR="00172573" w:rsidRPr="00B92E7F" w:rsidRDefault="0017257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 xml:space="preserve">Paragrahvi täiendamine lõigetega 10-18. </w:t>
      </w:r>
      <w:r w:rsidRPr="00B92E7F">
        <w:rPr>
          <w:rFonts w:ascii="Times New Roman" w:hAnsi="Times New Roman" w:cs="Times New Roman"/>
          <w:sz w:val="24"/>
          <w:szCs w:val="24"/>
        </w:rPr>
        <w:t>Vt analo</w:t>
      </w:r>
      <w:r w:rsidR="3D6AC0EA" w:rsidRPr="00B92E7F">
        <w:rPr>
          <w:rFonts w:ascii="Times New Roman" w:hAnsi="Times New Roman" w:cs="Times New Roman"/>
          <w:sz w:val="24"/>
          <w:szCs w:val="24"/>
        </w:rPr>
        <w:t xml:space="preserve">ogselt </w:t>
      </w:r>
      <w:r w:rsidRPr="00B92E7F">
        <w:rPr>
          <w:rFonts w:ascii="Times New Roman" w:hAnsi="Times New Roman" w:cs="Times New Roman"/>
          <w:sz w:val="24"/>
          <w:szCs w:val="24"/>
        </w:rPr>
        <w:t xml:space="preserve">KAS § 96 lõigete 14–18 </w:t>
      </w:r>
      <w:r w:rsidR="384523D7" w:rsidRPr="00B92E7F">
        <w:rPr>
          <w:rFonts w:ascii="Times New Roman" w:hAnsi="Times New Roman" w:cs="Times New Roman"/>
          <w:sz w:val="24"/>
          <w:szCs w:val="24"/>
        </w:rPr>
        <w:t>lisamise selgitusi.</w:t>
      </w:r>
      <w:r w:rsidRPr="00B92E7F">
        <w:rPr>
          <w:rFonts w:ascii="Times New Roman" w:hAnsi="Times New Roman" w:cs="Times New Roman"/>
          <w:sz w:val="24"/>
          <w:szCs w:val="24"/>
        </w:rPr>
        <w:t xml:space="preserve"> </w:t>
      </w:r>
    </w:p>
    <w:p w14:paraId="26C62BB1" w14:textId="0E4B3F3B" w:rsidR="00172573" w:rsidRPr="00B92E7F" w:rsidRDefault="00172573" w:rsidP="00B92E7F">
      <w:pPr>
        <w:spacing w:after="0" w:line="240" w:lineRule="auto"/>
        <w:jc w:val="both"/>
        <w:rPr>
          <w:rFonts w:ascii="Times New Roman" w:hAnsi="Times New Roman" w:cs="Times New Roman"/>
          <w:sz w:val="24"/>
          <w:szCs w:val="24"/>
        </w:rPr>
      </w:pPr>
    </w:p>
    <w:p w14:paraId="0665463D" w14:textId="58E1C616" w:rsidR="0C23B8A1" w:rsidRPr="00B92E7F" w:rsidRDefault="0C23B8A1"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b/>
          <w:bCs/>
          <w:color w:val="000000" w:themeColor="text1"/>
          <w:sz w:val="24"/>
          <w:szCs w:val="24"/>
        </w:rPr>
        <w:t>Seaduse täiendamine §-ga 237</w:t>
      </w:r>
      <w:r w:rsidRPr="00B92E7F">
        <w:rPr>
          <w:rFonts w:ascii="Times New Roman" w:eastAsia="Times New Roman" w:hAnsi="Times New Roman" w:cs="Times New Roman"/>
          <w:b/>
          <w:bCs/>
          <w:color w:val="000000" w:themeColor="text1"/>
          <w:sz w:val="24"/>
          <w:szCs w:val="24"/>
          <w:vertAlign w:val="superscript"/>
        </w:rPr>
        <w:t>90</w:t>
      </w:r>
      <w:r w:rsidRPr="00B92E7F">
        <w:rPr>
          <w:rFonts w:ascii="Times New Roman" w:eastAsia="Times New Roman" w:hAnsi="Times New Roman" w:cs="Times New Roman"/>
          <w:b/>
          <w:bCs/>
          <w:color w:val="000000" w:themeColor="text1"/>
          <w:sz w:val="24"/>
          <w:szCs w:val="24"/>
        </w:rPr>
        <w:t>.</w:t>
      </w:r>
      <w:r w:rsidR="30A2E9FC" w:rsidRPr="00B92E7F">
        <w:rPr>
          <w:rFonts w:ascii="Times New Roman" w:eastAsia="Times New Roman" w:hAnsi="Times New Roman" w:cs="Times New Roman"/>
          <w:b/>
          <w:bCs/>
          <w:color w:val="000000" w:themeColor="text1"/>
          <w:sz w:val="24"/>
          <w:szCs w:val="24"/>
        </w:rPr>
        <w:t xml:space="preserve"> </w:t>
      </w:r>
      <w:r w:rsidR="30A2E9FC" w:rsidRPr="00B92E7F">
        <w:rPr>
          <w:rFonts w:ascii="Times New Roman" w:eastAsia="Times New Roman" w:hAnsi="Times New Roman" w:cs="Times New Roman"/>
          <w:color w:val="000000" w:themeColor="text1"/>
          <w:sz w:val="24"/>
          <w:szCs w:val="24"/>
        </w:rPr>
        <w:t>Uue paragrahviga sätestatakse vastutus investeerimisühingu ühinemise nõuete rikkumise eest</w:t>
      </w:r>
      <w:r w:rsidR="0A40C1DB" w:rsidRPr="00B92E7F">
        <w:rPr>
          <w:rFonts w:ascii="Times New Roman" w:eastAsia="Times New Roman" w:hAnsi="Times New Roman" w:cs="Times New Roman"/>
          <w:color w:val="000000" w:themeColor="text1"/>
          <w:sz w:val="24"/>
          <w:szCs w:val="24"/>
        </w:rPr>
        <w:t xml:space="preserve">. Kuigi VPTS § 114 kohaselt on investeerimisühingu jagunemine, </w:t>
      </w:r>
      <w:r w:rsidR="0D67782D" w:rsidRPr="00B92E7F">
        <w:rPr>
          <w:rFonts w:ascii="Times New Roman" w:eastAsia="Times New Roman" w:hAnsi="Times New Roman" w:cs="Times New Roman"/>
          <w:color w:val="000000" w:themeColor="text1"/>
          <w:sz w:val="24"/>
          <w:szCs w:val="24"/>
        </w:rPr>
        <w:t>vt vastutuse paragrahvi lisamise kohta analoogselt KAS § 134</w:t>
      </w:r>
      <w:r w:rsidR="0D67782D" w:rsidRPr="00B92E7F">
        <w:rPr>
          <w:rFonts w:ascii="Times New Roman" w:eastAsia="Times New Roman" w:hAnsi="Times New Roman" w:cs="Times New Roman"/>
          <w:color w:val="000000" w:themeColor="text1"/>
          <w:sz w:val="24"/>
          <w:szCs w:val="24"/>
          <w:vertAlign w:val="superscript"/>
        </w:rPr>
        <w:t>27</w:t>
      </w:r>
      <w:r w:rsidR="0D67782D" w:rsidRPr="00B92E7F">
        <w:rPr>
          <w:rFonts w:ascii="Times New Roman" w:eastAsia="Times New Roman" w:hAnsi="Times New Roman" w:cs="Times New Roman"/>
          <w:color w:val="000000" w:themeColor="text1"/>
          <w:sz w:val="24"/>
          <w:szCs w:val="24"/>
        </w:rPr>
        <w:t xml:space="preserve"> lisamise selgitusi. </w:t>
      </w:r>
    </w:p>
    <w:p w14:paraId="55EC05CA" w14:textId="26CA9AC8" w:rsidR="00743C8D" w:rsidRPr="00B92E7F" w:rsidRDefault="00743C8D" w:rsidP="00B92E7F">
      <w:pPr>
        <w:spacing w:after="0" w:line="240" w:lineRule="auto"/>
        <w:jc w:val="both"/>
        <w:rPr>
          <w:rFonts w:ascii="Times New Roman" w:eastAsia="Times New Roman" w:hAnsi="Times New Roman" w:cs="Times New Roman"/>
          <w:color w:val="000000" w:themeColor="text1"/>
          <w:sz w:val="24"/>
          <w:szCs w:val="24"/>
        </w:rPr>
      </w:pPr>
    </w:p>
    <w:p w14:paraId="09824568" w14:textId="2F9E1DA0" w:rsidR="00743C8D" w:rsidRPr="00B92E7F" w:rsidRDefault="23267936" w:rsidP="00B92E7F">
      <w:pPr>
        <w:spacing w:after="0" w:line="240" w:lineRule="auto"/>
        <w:ind w:left="708"/>
        <w:jc w:val="both"/>
        <w:rPr>
          <w:rFonts w:ascii="Times New Roman" w:eastAsia="Times New Roman" w:hAnsi="Times New Roman" w:cs="Times New Roman"/>
          <w:b/>
          <w:bCs/>
          <w:color w:val="000000" w:themeColor="text1"/>
          <w:sz w:val="24"/>
          <w:szCs w:val="24"/>
        </w:rPr>
      </w:pPr>
      <w:r w:rsidRPr="00B92E7F">
        <w:rPr>
          <w:rFonts w:ascii="Times New Roman" w:eastAsia="Times New Roman" w:hAnsi="Times New Roman" w:cs="Times New Roman"/>
          <w:b/>
          <w:bCs/>
          <w:color w:val="000000" w:themeColor="text1"/>
          <w:sz w:val="24"/>
          <w:szCs w:val="24"/>
        </w:rPr>
        <w:t xml:space="preserve">3.11. </w:t>
      </w:r>
      <w:r w:rsidR="4214FFDF" w:rsidRPr="00B92E7F">
        <w:rPr>
          <w:rFonts w:ascii="Times New Roman" w:eastAsia="Times New Roman" w:hAnsi="Times New Roman" w:cs="Times New Roman"/>
          <w:b/>
          <w:bCs/>
          <w:color w:val="000000" w:themeColor="text1"/>
          <w:sz w:val="24"/>
          <w:szCs w:val="24"/>
        </w:rPr>
        <w:t>Eelnõu § 10</w:t>
      </w:r>
      <w:r w:rsidR="3038B649" w:rsidRPr="00B92E7F">
        <w:rPr>
          <w:rFonts w:ascii="Times New Roman" w:eastAsia="Times New Roman" w:hAnsi="Times New Roman" w:cs="Times New Roman"/>
          <w:b/>
          <w:bCs/>
          <w:color w:val="000000" w:themeColor="text1"/>
          <w:sz w:val="24"/>
          <w:szCs w:val="24"/>
        </w:rPr>
        <w:t xml:space="preserve"> –</w:t>
      </w:r>
      <w:r w:rsidR="4214FFDF" w:rsidRPr="00B92E7F">
        <w:rPr>
          <w:rFonts w:ascii="Times New Roman" w:eastAsia="Times New Roman" w:hAnsi="Times New Roman" w:cs="Times New Roman"/>
          <w:b/>
          <w:bCs/>
          <w:color w:val="000000" w:themeColor="text1"/>
          <w:sz w:val="24"/>
          <w:szCs w:val="24"/>
        </w:rPr>
        <w:t xml:space="preserve"> s</w:t>
      </w:r>
      <w:r w:rsidRPr="00B92E7F">
        <w:rPr>
          <w:rFonts w:ascii="Times New Roman" w:eastAsia="Times New Roman" w:hAnsi="Times New Roman" w:cs="Times New Roman"/>
          <w:b/>
          <w:bCs/>
          <w:color w:val="000000" w:themeColor="text1"/>
          <w:sz w:val="24"/>
          <w:szCs w:val="24"/>
        </w:rPr>
        <w:t>eaduse jõustumine</w:t>
      </w:r>
      <w:r w:rsidR="6D489756" w:rsidRPr="00B92E7F">
        <w:rPr>
          <w:rFonts w:ascii="Times New Roman" w:eastAsia="Times New Roman" w:hAnsi="Times New Roman" w:cs="Times New Roman"/>
          <w:b/>
          <w:bCs/>
          <w:color w:val="000000" w:themeColor="text1"/>
          <w:sz w:val="24"/>
          <w:szCs w:val="24"/>
        </w:rPr>
        <w:t xml:space="preserve"> </w:t>
      </w:r>
    </w:p>
    <w:p w14:paraId="53545743" w14:textId="5BA786D7" w:rsidR="00743C8D" w:rsidRPr="00B92E7F" w:rsidRDefault="00743C8D" w:rsidP="00B92E7F">
      <w:pPr>
        <w:spacing w:after="0" w:line="240" w:lineRule="auto"/>
        <w:ind w:left="708"/>
        <w:jc w:val="both"/>
        <w:rPr>
          <w:rFonts w:ascii="Times New Roman" w:eastAsia="Times New Roman" w:hAnsi="Times New Roman" w:cs="Times New Roman"/>
          <w:b/>
          <w:bCs/>
          <w:color w:val="000000" w:themeColor="text1"/>
          <w:sz w:val="24"/>
          <w:szCs w:val="24"/>
        </w:rPr>
      </w:pPr>
    </w:p>
    <w:p w14:paraId="5C94AB67" w14:textId="02FA9421" w:rsidR="00743C8D" w:rsidRPr="00B92E7F" w:rsidRDefault="6D489756"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Seadus jõustub 2026. aasta 11. </w:t>
      </w:r>
      <w:r w:rsidR="2131EE46" w:rsidRPr="00B92E7F">
        <w:rPr>
          <w:rFonts w:ascii="Times New Roman" w:eastAsia="Times New Roman" w:hAnsi="Times New Roman" w:cs="Times New Roman"/>
          <w:color w:val="000000" w:themeColor="text1"/>
          <w:sz w:val="24"/>
          <w:szCs w:val="24"/>
        </w:rPr>
        <w:t>j</w:t>
      </w:r>
      <w:r w:rsidRPr="00B92E7F">
        <w:rPr>
          <w:rFonts w:ascii="Times New Roman" w:eastAsia="Times New Roman" w:hAnsi="Times New Roman" w:cs="Times New Roman"/>
          <w:color w:val="000000" w:themeColor="text1"/>
          <w:sz w:val="24"/>
          <w:szCs w:val="24"/>
        </w:rPr>
        <w:t>aanuaril</w:t>
      </w:r>
      <w:r w:rsidR="6919BC37" w:rsidRPr="00B92E7F">
        <w:rPr>
          <w:rFonts w:ascii="Times New Roman" w:eastAsia="Times New Roman" w:hAnsi="Times New Roman" w:cs="Times New Roman"/>
          <w:color w:val="000000" w:themeColor="text1"/>
          <w:sz w:val="24"/>
          <w:szCs w:val="24"/>
        </w:rPr>
        <w:t xml:space="preserve"> tulenevalt CRD VI artikli 2 lõike</w:t>
      </w:r>
      <w:r w:rsidR="18B892C1" w:rsidRPr="00B92E7F">
        <w:rPr>
          <w:rFonts w:ascii="Times New Roman" w:eastAsia="Times New Roman" w:hAnsi="Times New Roman" w:cs="Times New Roman"/>
          <w:color w:val="000000" w:themeColor="text1"/>
          <w:sz w:val="24"/>
          <w:szCs w:val="24"/>
        </w:rPr>
        <w:t xml:space="preserve"> 1 esimeses kahes alalõikes sätestatud ülevõtmis- ja rakendustähtajast. </w:t>
      </w:r>
    </w:p>
    <w:p w14:paraId="23C7C216" w14:textId="616B9572" w:rsidR="00743C8D" w:rsidRPr="00B92E7F" w:rsidRDefault="00743C8D" w:rsidP="00B92E7F">
      <w:pPr>
        <w:spacing w:after="0" w:line="240" w:lineRule="auto"/>
        <w:jc w:val="both"/>
        <w:rPr>
          <w:rFonts w:ascii="Times New Roman" w:eastAsia="Times New Roman" w:hAnsi="Times New Roman" w:cs="Times New Roman"/>
          <w:color w:val="000000" w:themeColor="text1"/>
          <w:sz w:val="24"/>
          <w:szCs w:val="24"/>
        </w:rPr>
      </w:pPr>
    </w:p>
    <w:p w14:paraId="0C6AAA31" w14:textId="167931CF" w:rsidR="002E626F" w:rsidRPr="00B92E7F" w:rsidRDefault="002E626F" w:rsidP="00B92E7F">
      <w:pPr>
        <w:spacing w:after="0" w:line="240" w:lineRule="auto"/>
        <w:jc w:val="both"/>
        <w:rPr>
          <w:rFonts w:ascii="Times New Roman" w:hAnsi="Times New Roman" w:cs="Times New Roman"/>
          <w:b/>
          <w:bCs/>
          <w:sz w:val="24"/>
          <w:szCs w:val="24"/>
        </w:rPr>
      </w:pPr>
      <w:bookmarkStart w:id="46" w:name="_Hlk189207873"/>
      <w:r w:rsidRPr="00B92E7F">
        <w:rPr>
          <w:rFonts w:ascii="Times New Roman" w:hAnsi="Times New Roman" w:cs="Times New Roman"/>
          <w:b/>
          <w:bCs/>
          <w:sz w:val="24"/>
          <w:szCs w:val="24"/>
        </w:rPr>
        <w:t xml:space="preserve">4. Terminoloogia </w:t>
      </w:r>
    </w:p>
    <w:p w14:paraId="467F0DF1" w14:textId="77777777" w:rsidR="002E626F" w:rsidRPr="00B92E7F" w:rsidRDefault="002E626F" w:rsidP="00B92E7F">
      <w:pPr>
        <w:spacing w:after="0" w:line="240" w:lineRule="auto"/>
        <w:jc w:val="both"/>
        <w:rPr>
          <w:rFonts w:ascii="Times New Roman" w:hAnsi="Times New Roman" w:cs="Times New Roman"/>
          <w:b/>
          <w:bCs/>
          <w:sz w:val="24"/>
          <w:szCs w:val="24"/>
        </w:rPr>
      </w:pPr>
    </w:p>
    <w:p w14:paraId="3AC031C4" w14:textId="65605A07" w:rsidR="00B45E82" w:rsidRPr="00B92E7F" w:rsidRDefault="002E626F"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Eesti õigusesse lisatakse järgmised </w:t>
      </w:r>
      <w:r w:rsidR="00743C8D" w:rsidRPr="00B92E7F">
        <w:rPr>
          <w:rFonts w:ascii="Times New Roman" w:hAnsi="Times New Roman" w:cs="Times New Roman"/>
          <w:sz w:val="24"/>
          <w:szCs w:val="24"/>
        </w:rPr>
        <w:t xml:space="preserve">terminid: </w:t>
      </w:r>
    </w:p>
    <w:p w14:paraId="3B976BA3" w14:textId="0EA58751" w:rsidR="684496DD" w:rsidRPr="00B92E7F" w:rsidRDefault="684496DD" w:rsidP="00B92E7F">
      <w:pPr>
        <w:spacing w:after="0" w:line="240" w:lineRule="auto"/>
        <w:jc w:val="both"/>
        <w:rPr>
          <w:rFonts w:ascii="Times New Roman" w:hAnsi="Times New Roman" w:cs="Times New Roman"/>
          <w:sz w:val="24"/>
          <w:szCs w:val="24"/>
        </w:rPr>
      </w:pPr>
    </w:p>
    <w:p w14:paraId="497811C7" w14:textId="0DB2F6FD" w:rsidR="202BDC63" w:rsidRPr="00B92E7F" w:rsidRDefault="202BDC63"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w:t>
      </w:r>
      <w:r w:rsidR="234430AC" w:rsidRPr="00B92E7F">
        <w:rPr>
          <w:rFonts w:ascii="Times New Roman" w:eastAsia="Times New Roman" w:hAnsi="Times New Roman" w:cs="Times New Roman"/>
          <w:sz w:val="24"/>
          <w:szCs w:val="24"/>
        </w:rPr>
        <w:t>k</w:t>
      </w:r>
      <w:r w:rsidR="6DF7F89E" w:rsidRPr="00B92E7F">
        <w:rPr>
          <w:rFonts w:ascii="Times New Roman" w:eastAsia="Times New Roman" w:hAnsi="Times New Roman" w:cs="Times New Roman"/>
          <w:sz w:val="24"/>
          <w:szCs w:val="24"/>
        </w:rPr>
        <w:t>avandatav omandamine</w:t>
      </w:r>
      <w:r w:rsidR="4A289776"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ja </w:t>
      </w:r>
      <w:r w:rsidR="1CC370E6"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kavandav omandaja</w:t>
      </w:r>
      <w:r w:rsidR="68F52169"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kavandatav</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omandamine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ingl</w:t>
      </w:r>
      <w:proofErr w:type="spellEnd"/>
      <w:r w:rsidR="6DF7F89E" w:rsidRPr="00B92E7F">
        <w:rPr>
          <w:rFonts w:ascii="Times New Roman" w:eastAsia="Times New Roman" w:hAnsi="Times New Roman" w:cs="Times New Roman"/>
          <w:sz w:val="24"/>
          <w:szCs w:val="24"/>
          <w:lang w:val="en-US"/>
        </w:rPr>
        <w:t xml:space="preserve">. k. </w:t>
      </w:r>
      <w:r w:rsidR="6DF7F89E" w:rsidRPr="00B92E7F">
        <w:rPr>
          <w:rFonts w:ascii="Times New Roman" w:eastAsia="Times New Roman" w:hAnsi="Times New Roman" w:cs="Times New Roman"/>
          <w:i/>
          <w:iCs/>
          <w:sz w:val="24"/>
          <w:szCs w:val="24"/>
          <w:lang w:val="en-US"/>
        </w:rPr>
        <w:t>proposed acquisition</w:t>
      </w:r>
      <w:r w:rsidR="6DF7F89E" w:rsidRPr="00B92E7F">
        <w:rPr>
          <w:rFonts w:ascii="Times New Roman" w:eastAsia="Times New Roman" w:hAnsi="Times New Roman" w:cs="Times New Roman"/>
          <w:sz w:val="24"/>
          <w:szCs w:val="24"/>
          <w:lang w:val="en-US"/>
        </w:rPr>
        <w:t>) on KAS § 37</w:t>
      </w:r>
      <w:r w:rsidR="6DF7F89E" w:rsidRPr="00B92E7F">
        <w:rPr>
          <w:rFonts w:ascii="Times New Roman" w:eastAsia="Times New Roman" w:hAnsi="Times New Roman" w:cs="Times New Roman"/>
          <w:sz w:val="24"/>
          <w:szCs w:val="24"/>
          <w:vertAlign w:val="superscript"/>
          <w:lang w:val="en-US"/>
        </w:rPr>
        <w:t>1</w:t>
      </w:r>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lõike</w:t>
      </w:r>
      <w:proofErr w:type="spellEnd"/>
      <w:r w:rsidR="6DF7F89E" w:rsidRPr="00B92E7F">
        <w:rPr>
          <w:rFonts w:ascii="Times New Roman" w:eastAsia="Times New Roman" w:hAnsi="Times New Roman" w:cs="Times New Roman"/>
          <w:sz w:val="24"/>
          <w:szCs w:val="24"/>
          <w:lang w:val="en-US"/>
        </w:rPr>
        <w:t xml:space="preserve"> 1 </w:t>
      </w:r>
      <w:proofErr w:type="spellStart"/>
      <w:r w:rsidR="6DF7F89E" w:rsidRPr="00B92E7F">
        <w:rPr>
          <w:rFonts w:ascii="Times New Roman" w:eastAsia="Times New Roman" w:hAnsi="Times New Roman" w:cs="Times New Roman"/>
          <w:sz w:val="24"/>
          <w:szCs w:val="24"/>
          <w:lang w:val="en-US"/>
        </w:rPr>
        <w:t>kohaselt</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krediidiasutuse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või</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heakskiidu</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saanud</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valdusettevõtja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ehk</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kavandava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omandaja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ingl.k</w:t>
      </w:r>
      <w:proofErr w:type="spellEnd"/>
      <w:r w:rsidR="6DF7F89E" w:rsidRPr="00B92E7F">
        <w:rPr>
          <w:rFonts w:ascii="Times New Roman" w:eastAsia="Times New Roman" w:hAnsi="Times New Roman" w:cs="Times New Roman"/>
          <w:sz w:val="24"/>
          <w:szCs w:val="24"/>
          <w:lang w:val="en-US"/>
        </w:rPr>
        <w:t xml:space="preserve">. </w:t>
      </w:r>
      <w:r w:rsidR="6DF7F89E" w:rsidRPr="00B92E7F">
        <w:rPr>
          <w:rFonts w:ascii="Times New Roman" w:eastAsia="Times New Roman" w:hAnsi="Times New Roman" w:cs="Times New Roman"/>
          <w:i/>
          <w:iCs/>
          <w:sz w:val="24"/>
          <w:szCs w:val="24"/>
          <w:lang w:val="en-US"/>
        </w:rPr>
        <w:t>proposed acquirer</w:t>
      </w:r>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poolt</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otseselt</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või</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kaudselt</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osaluse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suurendamine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selliselt</w:t>
      </w:r>
      <w:proofErr w:type="spellEnd"/>
      <w:r w:rsidR="6DF7F89E" w:rsidRPr="00B92E7F">
        <w:rPr>
          <w:rFonts w:ascii="Times New Roman" w:eastAsia="Times New Roman" w:hAnsi="Times New Roman" w:cs="Times New Roman"/>
          <w:sz w:val="24"/>
          <w:szCs w:val="24"/>
          <w:lang w:val="en-US"/>
        </w:rPr>
        <w:t xml:space="preserve">, et see </w:t>
      </w:r>
      <w:proofErr w:type="spellStart"/>
      <w:r w:rsidR="6DF7F89E" w:rsidRPr="00B92E7F">
        <w:rPr>
          <w:rFonts w:ascii="Times New Roman" w:eastAsia="Times New Roman" w:hAnsi="Times New Roman" w:cs="Times New Roman"/>
          <w:sz w:val="24"/>
          <w:szCs w:val="24"/>
          <w:lang w:val="en-US"/>
        </w:rPr>
        <w:t>ületab</w:t>
      </w:r>
      <w:proofErr w:type="spellEnd"/>
      <w:r w:rsidR="6DF7F89E" w:rsidRPr="00B92E7F">
        <w:rPr>
          <w:rFonts w:ascii="Times New Roman" w:eastAsia="Times New Roman" w:hAnsi="Times New Roman" w:cs="Times New Roman"/>
          <w:sz w:val="24"/>
          <w:szCs w:val="24"/>
          <w:lang w:val="en-US"/>
        </w:rPr>
        <w:t xml:space="preserve"> 15 </w:t>
      </w:r>
      <w:proofErr w:type="spellStart"/>
      <w:r w:rsidR="6DF7F89E" w:rsidRPr="00B92E7F">
        <w:rPr>
          <w:rFonts w:ascii="Times New Roman" w:eastAsia="Times New Roman" w:hAnsi="Times New Roman" w:cs="Times New Roman"/>
          <w:sz w:val="24"/>
          <w:szCs w:val="24"/>
          <w:lang w:val="en-US"/>
        </w:rPr>
        <w:t>protsenti</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tema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aktsepteeritud</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kapitalist</w:t>
      </w:r>
      <w:proofErr w:type="spellEnd"/>
      <w:r w:rsidR="6DF7F89E" w:rsidRPr="00B92E7F">
        <w:rPr>
          <w:rFonts w:ascii="Times New Roman" w:eastAsia="Times New Roman" w:hAnsi="Times New Roman" w:cs="Times New Roman"/>
          <w:sz w:val="24"/>
          <w:szCs w:val="24"/>
          <w:lang w:val="en-US"/>
        </w:rPr>
        <w:t xml:space="preserve">. </w:t>
      </w:r>
      <w:r w:rsidR="6DF7F89E" w:rsidRPr="00B92E7F">
        <w:rPr>
          <w:rFonts w:ascii="Times New Roman" w:eastAsia="Times New Roman" w:hAnsi="Times New Roman" w:cs="Times New Roman"/>
          <w:sz w:val="24"/>
          <w:szCs w:val="24"/>
        </w:rPr>
        <w:t xml:space="preserve"> </w:t>
      </w:r>
    </w:p>
    <w:p w14:paraId="4E07F73B" w14:textId="4AABEFB8" w:rsidR="352D5CA7" w:rsidRPr="00B92E7F" w:rsidRDefault="352D5CA7"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,,k</w:t>
      </w:r>
      <w:r w:rsidR="6DF7F89E" w:rsidRPr="00B92E7F">
        <w:rPr>
          <w:rFonts w:ascii="Times New Roman" w:eastAsia="Times New Roman" w:hAnsi="Times New Roman" w:cs="Times New Roman"/>
          <w:sz w:val="24"/>
          <w:szCs w:val="24"/>
        </w:rPr>
        <w:t>eskkonna-, sotsiaalne ja juhtimisrisk</w:t>
      </w:r>
      <w:r w:rsidR="201F8923"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(ingl. </w:t>
      </w:r>
      <w:r w:rsidR="5482443C" w:rsidRPr="00B92E7F">
        <w:rPr>
          <w:rFonts w:ascii="Times New Roman" w:eastAsia="Times New Roman" w:hAnsi="Times New Roman" w:cs="Times New Roman"/>
          <w:sz w:val="24"/>
          <w:szCs w:val="24"/>
        </w:rPr>
        <w:t>k</w:t>
      </w:r>
      <w:r w:rsidR="6DF7F89E" w:rsidRPr="00B92E7F">
        <w:rPr>
          <w:rFonts w:ascii="Times New Roman" w:eastAsia="Times New Roman" w:hAnsi="Times New Roman" w:cs="Times New Roman"/>
          <w:sz w:val="24"/>
          <w:szCs w:val="24"/>
        </w:rPr>
        <w:t xml:space="preserve">. </w:t>
      </w:r>
      <w:proofErr w:type="spellStart"/>
      <w:r w:rsidR="6DF7F89E" w:rsidRPr="00B92E7F">
        <w:rPr>
          <w:rFonts w:ascii="Times New Roman" w:eastAsia="Times New Roman" w:hAnsi="Times New Roman" w:cs="Times New Roman"/>
          <w:i/>
          <w:iCs/>
          <w:sz w:val="24"/>
          <w:szCs w:val="24"/>
        </w:rPr>
        <w:t>environmental</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social</w:t>
      </w:r>
      <w:proofErr w:type="spellEnd"/>
      <w:r w:rsidR="6DF7F89E" w:rsidRPr="00B92E7F">
        <w:rPr>
          <w:rFonts w:ascii="Times New Roman" w:eastAsia="Times New Roman" w:hAnsi="Times New Roman" w:cs="Times New Roman"/>
          <w:i/>
          <w:iCs/>
          <w:sz w:val="24"/>
          <w:szCs w:val="24"/>
        </w:rPr>
        <w:t xml:space="preserve"> and </w:t>
      </w:r>
      <w:proofErr w:type="spellStart"/>
      <w:r w:rsidR="6DF7F89E" w:rsidRPr="00B92E7F">
        <w:rPr>
          <w:rFonts w:ascii="Times New Roman" w:eastAsia="Times New Roman" w:hAnsi="Times New Roman" w:cs="Times New Roman"/>
          <w:i/>
          <w:iCs/>
          <w:sz w:val="24"/>
          <w:szCs w:val="24"/>
        </w:rPr>
        <w:t>governance</w:t>
      </w:r>
      <w:proofErr w:type="spellEnd"/>
      <w:r w:rsidR="6DF7F89E" w:rsidRPr="00B92E7F">
        <w:rPr>
          <w:rFonts w:ascii="Times New Roman" w:eastAsia="Times New Roman" w:hAnsi="Times New Roman" w:cs="Times New Roman"/>
          <w:i/>
          <w:iCs/>
          <w:sz w:val="24"/>
          <w:szCs w:val="24"/>
        </w:rPr>
        <w:t xml:space="preserve"> risk (ESG)</w:t>
      </w:r>
      <w:r w:rsidR="6DF7F89E" w:rsidRPr="00B92E7F">
        <w:rPr>
          <w:rFonts w:ascii="Times New Roman" w:eastAsia="Times New Roman" w:hAnsi="Times New Roman" w:cs="Times New Roman"/>
          <w:sz w:val="24"/>
          <w:szCs w:val="24"/>
        </w:rPr>
        <w:t>) on risk, et krediidiasutusele avaldub negatiivne finantsmõju tulenevalt keskkonna-, sotsiaalsete ja juhtimistegurite hetkelisest või tulevasest mõjust krediidiasutuse vastaspooltele või investeeritud varadele. ESG riske tuleb KAS §-de 48, 58, 63, 82</w:t>
      </w:r>
      <w:r w:rsidR="6DF7F89E" w:rsidRPr="00B92E7F">
        <w:rPr>
          <w:rFonts w:ascii="Times New Roman" w:eastAsia="Times New Roman" w:hAnsi="Times New Roman" w:cs="Times New Roman"/>
          <w:sz w:val="24"/>
          <w:szCs w:val="24"/>
          <w:vertAlign w:val="superscript"/>
        </w:rPr>
        <w:t>5</w:t>
      </w:r>
      <w:r w:rsidR="6DF7F89E" w:rsidRPr="00B92E7F">
        <w:rPr>
          <w:rFonts w:ascii="Times New Roman" w:eastAsia="Times New Roman" w:hAnsi="Times New Roman" w:cs="Times New Roman"/>
          <w:sz w:val="24"/>
          <w:szCs w:val="24"/>
        </w:rPr>
        <w:t>, 82</w:t>
      </w:r>
      <w:r w:rsidR="6DF7F89E" w:rsidRPr="00B92E7F">
        <w:rPr>
          <w:rFonts w:ascii="Times New Roman" w:eastAsia="Times New Roman" w:hAnsi="Times New Roman" w:cs="Times New Roman"/>
          <w:sz w:val="24"/>
          <w:szCs w:val="24"/>
          <w:vertAlign w:val="superscript"/>
        </w:rPr>
        <w:t>6</w:t>
      </w:r>
      <w:r w:rsidR="6DF7F89E" w:rsidRPr="00B92E7F">
        <w:rPr>
          <w:rFonts w:ascii="Times New Roman" w:eastAsia="Times New Roman" w:hAnsi="Times New Roman" w:cs="Times New Roman"/>
          <w:sz w:val="24"/>
          <w:szCs w:val="24"/>
        </w:rPr>
        <w:t xml:space="preserve"> jj sätete kohaselt hinnata lühikeses, keskmises ja pikas perspektiivis, et minimeerida keskkonnamuutustest tulenevaid riske ja kahjusid.  </w:t>
      </w:r>
    </w:p>
    <w:p w14:paraId="35721515" w14:textId="4E517329" w:rsidR="796ADAF2" w:rsidRPr="00B92E7F" w:rsidRDefault="796ADAF2"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,,k</w:t>
      </w:r>
      <w:r w:rsidR="6DF7F89E" w:rsidRPr="00B92E7F">
        <w:rPr>
          <w:rFonts w:ascii="Times New Roman" w:eastAsia="Times New Roman" w:hAnsi="Times New Roman" w:cs="Times New Roman"/>
          <w:sz w:val="24"/>
          <w:szCs w:val="24"/>
        </w:rPr>
        <w:t>olmanda riigi krediidiasutuse filiaal</w:t>
      </w:r>
      <w:r w:rsidR="6805AA5E"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(ingl. k. </w:t>
      </w:r>
      <w:proofErr w:type="spellStart"/>
      <w:r w:rsidR="6DF7F89E" w:rsidRPr="00B92E7F">
        <w:rPr>
          <w:rFonts w:ascii="Times New Roman" w:eastAsia="Times New Roman" w:hAnsi="Times New Roman" w:cs="Times New Roman"/>
          <w:i/>
          <w:iCs/>
          <w:sz w:val="24"/>
          <w:szCs w:val="24"/>
        </w:rPr>
        <w:t>third</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country</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branch</w:t>
      </w:r>
      <w:proofErr w:type="spellEnd"/>
      <w:r w:rsidR="6DF7F89E" w:rsidRPr="00B92E7F">
        <w:rPr>
          <w:rFonts w:ascii="Times New Roman" w:eastAsia="Times New Roman" w:hAnsi="Times New Roman" w:cs="Times New Roman"/>
          <w:sz w:val="24"/>
          <w:szCs w:val="24"/>
        </w:rPr>
        <w:t>) on KAS § 3</w:t>
      </w:r>
      <w:r w:rsidR="6DF7F89E" w:rsidRPr="00B92E7F">
        <w:rPr>
          <w:rFonts w:ascii="Times New Roman" w:eastAsia="Times New Roman" w:hAnsi="Times New Roman" w:cs="Times New Roman"/>
          <w:sz w:val="24"/>
          <w:szCs w:val="24"/>
          <w:vertAlign w:val="superscript"/>
        </w:rPr>
        <w:t>1</w:t>
      </w:r>
      <w:r w:rsidR="6DF7F89E" w:rsidRPr="00B92E7F">
        <w:rPr>
          <w:rFonts w:ascii="Times New Roman" w:eastAsia="Times New Roman" w:hAnsi="Times New Roman" w:cs="Times New Roman"/>
          <w:sz w:val="24"/>
          <w:szCs w:val="24"/>
        </w:rPr>
        <w:t xml:space="preserve"> lõike 3 kohaselt filiaal, mille on asutanud ettevõtja, kelle peakontor asub kolmandas riigis ning kes teostab KAS § 2 lõikes 2</w:t>
      </w:r>
      <w:r w:rsidR="6DF7F89E" w:rsidRPr="00B92E7F">
        <w:rPr>
          <w:rFonts w:ascii="Times New Roman" w:eastAsia="Times New Roman" w:hAnsi="Times New Roman" w:cs="Times New Roman"/>
          <w:sz w:val="24"/>
          <w:szCs w:val="24"/>
          <w:vertAlign w:val="superscript"/>
        </w:rPr>
        <w:t>2</w:t>
      </w:r>
      <w:r w:rsidR="6DF7F89E" w:rsidRPr="00B92E7F">
        <w:rPr>
          <w:rFonts w:ascii="Times New Roman" w:eastAsia="Times New Roman" w:hAnsi="Times New Roman" w:cs="Times New Roman"/>
          <w:sz w:val="24"/>
          <w:szCs w:val="24"/>
        </w:rPr>
        <w:t xml:space="preserve"> nimetatud tegevusi, või krediidiasutus, mille peakontor asub kolmandas riigis.  </w:t>
      </w:r>
    </w:p>
    <w:p w14:paraId="33C5A950" w14:textId="316CBE62" w:rsidR="707E289B" w:rsidRPr="00B92E7F" w:rsidRDefault="707E289B"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,,k</w:t>
      </w:r>
      <w:r w:rsidR="6DF7F89E" w:rsidRPr="00B92E7F">
        <w:rPr>
          <w:rFonts w:ascii="Times New Roman" w:eastAsia="Times New Roman" w:hAnsi="Times New Roman" w:cs="Times New Roman"/>
          <w:sz w:val="24"/>
          <w:szCs w:val="24"/>
        </w:rPr>
        <w:t>olmanda riigi</w:t>
      </w:r>
      <w:r w:rsidR="08E475F7" w:rsidRPr="00B92E7F">
        <w:rPr>
          <w:rFonts w:ascii="Times New Roman" w:eastAsia="Times New Roman" w:hAnsi="Times New Roman" w:cs="Times New Roman"/>
          <w:sz w:val="24"/>
          <w:szCs w:val="24"/>
        </w:rPr>
        <w:t xml:space="preserve"> </w:t>
      </w:r>
      <w:r w:rsidR="6DF7F89E" w:rsidRPr="00B92E7F">
        <w:rPr>
          <w:rFonts w:ascii="Times New Roman" w:eastAsia="Times New Roman" w:hAnsi="Times New Roman" w:cs="Times New Roman"/>
          <w:sz w:val="24"/>
          <w:szCs w:val="24"/>
        </w:rPr>
        <w:t>pea</w:t>
      </w:r>
      <w:r w:rsidR="572EC2A7" w:rsidRPr="00B92E7F">
        <w:rPr>
          <w:rFonts w:ascii="Times New Roman" w:eastAsia="Times New Roman" w:hAnsi="Times New Roman" w:cs="Times New Roman"/>
          <w:sz w:val="24"/>
          <w:szCs w:val="24"/>
        </w:rPr>
        <w:t>ettevõtja</w:t>
      </w:r>
      <w:r w:rsidR="79A2262D"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(ingl. k. </w:t>
      </w:r>
      <w:r w:rsidR="6DF7F89E" w:rsidRPr="00B92E7F">
        <w:rPr>
          <w:rFonts w:ascii="Times New Roman" w:eastAsia="Times New Roman" w:hAnsi="Times New Roman" w:cs="Times New Roman"/>
          <w:i/>
          <w:iCs/>
          <w:sz w:val="24"/>
          <w:szCs w:val="24"/>
        </w:rPr>
        <w:t xml:space="preserve">head </w:t>
      </w:r>
      <w:proofErr w:type="spellStart"/>
      <w:r w:rsidR="6DF7F89E" w:rsidRPr="00B92E7F">
        <w:rPr>
          <w:rFonts w:ascii="Times New Roman" w:eastAsia="Times New Roman" w:hAnsi="Times New Roman" w:cs="Times New Roman"/>
          <w:i/>
          <w:iCs/>
          <w:sz w:val="24"/>
          <w:szCs w:val="24"/>
        </w:rPr>
        <w:t>undertaking</w:t>
      </w:r>
      <w:proofErr w:type="spellEnd"/>
      <w:r w:rsidR="6DF7F89E" w:rsidRPr="00B92E7F">
        <w:rPr>
          <w:rFonts w:ascii="Times New Roman" w:eastAsia="Times New Roman" w:hAnsi="Times New Roman" w:cs="Times New Roman"/>
          <w:sz w:val="24"/>
          <w:szCs w:val="24"/>
        </w:rPr>
        <w:t>) on KAS § 3</w:t>
      </w:r>
      <w:r w:rsidR="6DF7F89E" w:rsidRPr="00B92E7F">
        <w:rPr>
          <w:rFonts w:ascii="Times New Roman" w:eastAsia="Times New Roman" w:hAnsi="Times New Roman" w:cs="Times New Roman"/>
          <w:sz w:val="24"/>
          <w:szCs w:val="24"/>
          <w:vertAlign w:val="superscript"/>
        </w:rPr>
        <w:t>1</w:t>
      </w:r>
      <w:r w:rsidR="6DF7F89E" w:rsidRPr="00B92E7F">
        <w:rPr>
          <w:rFonts w:ascii="Times New Roman" w:eastAsia="Times New Roman" w:hAnsi="Times New Roman" w:cs="Times New Roman"/>
          <w:sz w:val="24"/>
          <w:szCs w:val="24"/>
        </w:rPr>
        <w:t xml:space="preserve"> lõike 4 kohaselt ettevõtja, kelle peakontor asub kolmandas riigis ja kes on asutatud Eestis kolmanda riigi krediidiasutuse filiaali, ja kui see on kohaldatav, selle ettevõtja vahepealsed või kõrgema tasandi emaettevõtjad.  </w:t>
      </w:r>
    </w:p>
    <w:p w14:paraId="258D3CDD" w14:textId="265CD171" w:rsidR="2D1B3A99" w:rsidRPr="00B92E7F" w:rsidRDefault="2D1B3A99"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,,l</w:t>
      </w:r>
      <w:r w:rsidR="6DF7F89E" w:rsidRPr="00B92E7F">
        <w:rPr>
          <w:rFonts w:ascii="Times New Roman" w:eastAsia="Times New Roman" w:hAnsi="Times New Roman" w:cs="Times New Roman"/>
          <w:sz w:val="24"/>
          <w:szCs w:val="24"/>
        </w:rPr>
        <w:t>ikviidsuskatte nõue</w:t>
      </w:r>
      <w:r w:rsidR="064A9D88"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ja </w:t>
      </w:r>
      <w:r w:rsidR="001D904D" w:rsidRPr="00B92E7F">
        <w:rPr>
          <w:rFonts w:ascii="Times New Roman" w:eastAsia="Times New Roman" w:hAnsi="Times New Roman" w:cs="Times New Roman"/>
          <w:sz w:val="24"/>
          <w:szCs w:val="24"/>
        </w:rPr>
        <w:t>,,likviidsuskatte</w:t>
      </w:r>
      <w:r w:rsidR="6DF7F89E" w:rsidRPr="00B92E7F">
        <w:rPr>
          <w:rFonts w:ascii="Times New Roman" w:eastAsia="Times New Roman" w:hAnsi="Times New Roman" w:cs="Times New Roman"/>
          <w:sz w:val="24"/>
          <w:szCs w:val="24"/>
        </w:rPr>
        <w:t>kordaja</w:t>
      </w:r>
      <w:r w:rsidR="6E9B2441"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likviidsuskattekordaja (ingl. k. </w:t>
      </w:r>
      <w:proofErr w:type="spellStart"/>
      <w:r w:rsidR="6DF7F89E" w:rsidRPr="00B92E7F">
        <w:rPr>
          <w:rFonts w:ascii="Times New Roman" w:eastAsia="Times New Roman" w:hAnsi="Times New Roman" w:cs="Times New Roman"/>
          <w:i/>
          <w:iCs/>
          <w:sz w:val="24"/>
          <w:szCs w:val="24"/>
        </w:rPr>
        <w:t>liquidity</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coverage</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ratio</w:t>
      </w:r>
      <w:proofErr w:type="spellEnd"/>
      <w:r w:rsidR="6DF7F89E" w:rsidRPr="00B92E7F">
        <w:rPr>
          <w:rFonts w:ascii="Times New Roman" w:eastAsia="Times New Roman" w:hAnsi="Times New Roman" w:cs="Times New Roman"/>
          <w:sz w:val="24"/>
          <w:szCs w:val="24"/>
        </w:rPr>
        <w:t xml:space="preserve">) on likviidsuspuhvri ja likviidsete vahendite netoväljavoolu suhe 30 päeva jooksul. Kordajaga täidetakse likviidsuskatte nõuet (ingl. k. </w:t>
      </w:r>
      <w:proofErr w:type="spellStart"/>
      <w:r w:rsidR="6DF7F89E" w:rsidRPr="00B92E7F">
        <w:rPr>
          <w:rFonts w:ascii="Times New Roman" w:eastAsia="Times New Roman" w:hAnsi="Times New Roman" w:cs="Times New Roman"/>
          <w:i/>
          <w:iCs/>
          <w:sz w:val="24"/>
          <w:szCs w:val="24"/>
        </w:rPr>
        <w:t>liquidity</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coverage</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requirement</w:t>
      </w:r>
      <w:proofErr w:type="spellEnd"/>
      <w:r w:rsidR="6DF7F89E" w:rsidRPr="00B92E7F">
        <w:rPr>
          <w:rFonts w:ascii="Times New Roman" w:eastAsia="Times New Roman" w:hAnsi="Times New Roman" w:cs="Times New Roman"/>
          <w:sz w:val="24"/>
          <w:szCs w:val="24"/>
        </w:rPr>
        <w:t>), mille kohaselt peab krediidiasutusel olema alati piisavalt likviidseid varasid, et katta likviidsete vahendite väljavoolu, et tagada likviidsuspuhvrite säilitamine sellisel tasemel, et sellega oleks võimalik tulla toime mis tahes stressiolukordades 30 päeva jooksul. Likviidsuskattekordajat väljendatakse protsentidest ning krediidiasutustel peab see alati olema 100%. Likviidsuskatte nõude ja -kordaja kohustuste täitmist reguleerib KAS § 134</w:t>
      </w:r>
      <w:r w:rsidR="6DF7F89E" w:rsidRPr="00B92E7F">
        <w:rPr>
          <w:rFonts w:ascii="Times New Roman" w:eastAsia="Times New Roman" w:hAnsi="Times New Roman" w:cs="Times New Roman"/>
          <w:sz w:val="24"/>
          <w:szCs w:val="24"/>
          <w:vertAlign w:val="superscript"/>
        </w:rPr>
        <w:t>28</w:t>
      </w:r>
      <w:r w:rsidR="6DF7F89E" w:rsidRPr="00B92E7F">
        <w:rPr>
          <w:rFonts w:ascii="Times New Roman" w:eastAsia="Times New Roman" w:hAnsi="Times New Roman" w:cs="Times New Roman"/>
          <w:sz w:val="24"/>
          <w:szCs w:val="24"/>
        </w:rPr>
        <w:t xml:space="preserve">. </w:t>
      </w:r>
    </w:p>
    <w:p w14:paraId="305F2AF0" w14:textId="64670CE8" w:rsidR="742C58E2" w:rsidRPr="00B92E7F" w:rsidRDefault="742C58E2"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,,m</w:t>
      </w:r>
      <w:r w:rsidR="6DF7F89E" w:rsidRPr="00B92E7F">
        <w:rPr>
          <w:rFonts w:ascii="Times New Roman" w:eastAsia="Times New Roman" w:hAnsi="Times New Roman" w:cs="Times New Roman"/>
          <w:sz w:val="24"/>
          <w:szCs w:val="24"/>
        </w:rPr>
        <w:t>inimaalne väljundmäär</w:t>
      </w:r>
      <w:r w:rsidR="11FC4BB2"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(ingl. k. </w:t>
      </w:r>
      <w:proofErr w:type="spellStart"/>
      <w:r w:rsidR="6DF7F89E" w:rsidRPr="00B92E7F">
        <w:rPr>
          <w:rFonts w:ascii="Times New Roman" w:eastAsia="Times New Roman" w:hAnsi="Times New Roman" w:cs="Times New Roman"/>
          <w:i/>
          <w:iCs/>
          <w:sz w:val="24"/>
          <w:szCs w:val="24"/>
        </w:rPr>
        <w:t>output</w:t>
      </w:r>
      <w:proofErr w:type="spellEnd"/>
      <w:r w:rsidR="6DF7F89E" w:rsidRPr="00B92E7F">
        <w:rPr>
          <w:rFonts w:ascii="Times New Roman" w:eastAsia="Times New Roman" w:hAnsi="Times New Roman" w:cs="Times New Roman"/>
          <w:i/>
          <w:iCs/>
          <w:sz w:val="24"/>
          <w:szCs w:val="24"/>
        </w:rPr>
        <w:t xml:space="preserve"> floor</w:t>
      </w:r>
      <w:r w:rsidR="6DF7F89E" w:rsidRPr="00B92E7F">
        <w:rPr>
          <w:rFonts w:ascii="Times New Roman" w:eastAsia="Times New Roman" w:hAnsi="Times New Roman" w:cs="Times New Roman"/>
          <w:sz w:val="24"/>
          <w:szCs w:val="24"/>
        </w:rPr>
        <w:t xml:space="preserve">) on omavahendite nõuete alampiir selliste krediidiasutuste suhtes, kes kasutavad omavahendite nõuete arvutamiseks standardmeetodi asemel </w:t>
      </w:r>
      <w:proofErr w:type="spellStart"/>
      <w:r w:rsidR="6DF7F89E" w:rsidRPr="00B92E7F">
        <w:rPr>
          <w:rFonts w:ascii="Times New Roman" w:eastAsia="Times New Roman" w:hAnsi="Times New Roman" w:cs="Times New Roman"/>
          <w:sz w:val="24"/>
          <w:szCs w:val="24"/>
        </w:rPr>
        <w:t>sisemudelit</w:t>
      </w:r>
      <w:proofErr w:type="spellEnd"/>
      <w:r w:rsidR="6DF7F89E" w:rsidRPr="00B92E7F">
        <w:rPr>
          <w:rFonts w:ascii="Times New Roman" w:eastAsia="Times New Roman" w:hAnsi="Times New Roman" w:cs="Times New Roman"/>
          <w:sz w:val="24"/>
          <w:szCs w:val="24"/>
        </w:rPr>
        <w:t xml:space="preserve">. Minimaalse väljundimääraga piiratakse kapitali ülemäärase vähendamise riski ning minimeeritakse omavahendite </w:t>
      </w:r>
      <w:proofErr w:type="spellStart"/>
      <w:r w:rsidR="6DF7F89E" w:rsidRPr="00B92E7F">
        <w:rPr>
          <w:rFonts w:ascii="Times New Roman" w:eastAsia="Times New Roman" w:hAnsi="Times New Roman" w:cs="Times New Roman"/>
          <w:sz w:val="24"/>
          <w:szCs w:val="24"/>
        </w:rPr>
        <w:t>nõutete</w:t>
      </w:r>
      <w:proofErr w:type="spellEnd"/>
      <w:r w:rsidR="6DF7F89E" w:rsidRPr="00B92E7F">
        <w:rPr>
          <w:rFonts w:ascii="Times New Roman" w:eastAsia="Times New Roman" w:hAnsi="Times New Roman" w:cs="Times New Roman"/>
          <w:sz w:val="24"/>
          <w:szCs w:val="24"/>
        </w:rPr>
        <w:t xml:space="preserve"> põhjendamatut </w:t>
      </w:r>
      <w:proofErr w:type="spellStart"/>
      <w:r w:rsidR="6DF7F89E" w:rsidRPr="00B92E7F">
        <w:rPr>
          <w:rFonts w:ascii="Times New Roman" w:eastAsia="Times New Roman" w:hAnsi="Times New Roman" w:cs="Times New Roman"/>
          <w:sz w:val="24"/>
          <w:szCs w:val="24"/>
        </w:rPr>
        <w:t>varieeriumist</w:t>
      </w:r>
      <w:proofErr w:type="spellEnd"/>
      <w:r w:rsidR="6DF7F89E" w:rsidRPr="00B92E7F">
        <w:rPr>
          <w:rFonts w:ascii="Times New Roman" w:eastAsia="Times New Roman" w:hAnsi="Times New Roman" w:cs="Times New Roman"/>
          <w:sz w:val="24"/>
          <w:szCs w:val="24"/>
        </w:rPr>
        <w:t>. Minimaalse väljundimäära kehtestamist ning sellest tulenevalt muude nõuete kehtestamist reguleerivad KAS §-d 86</w:t>
      </w:r>
      <w:r w:rsidR="6DF7F89E" w:rsidRPr="00B92E7F">
        <w:rPr>
          <w:rFonts w:ascii="Times New Roman" w:eastAsia="Times New Roman" w:hAnsi="Times New Roman" w:cs="Times New Roman"/>
          <w:sz w:val="24"/>
          <w:szCs w:val="24"/>
          <w:vertAlign w:val="superscript"/>
        </w:rPr>
        <w:t>48</w:t>
      </w:r>
      <w:r w:rsidR="6DF7F89E" w:rsidRPr="00B92E7F">
        <w:rPr>
          <w:rFonts w:ascii="Times New Roman" w:eastAsia="Times New Roman" w:hAnsi="Times New Roman" w:cs="Times New Roman"/>
          <w:sz w:val="24"/>
          <w:szCs w:val="24"/>
        </w:rPr>
        <w:t>, 86</w:t>
      </w:r>
      <w:r w:rsidR="6DF7F89E" w:rsidRPr="00B92E7F">
        <w:rPr>
          <w:rFonts w:ascii="Times New Roman" w:eastAsia="Times New Roman" w:hAnsi="Times New Roman" w:cs="Times New Roman"/>
          <w:sz w:val="24"/>
          <w:szCs w:val="24"/>
          <w:vertAlign w:val="superscript"/>
        </w:rPr>
        <w:t>49</w:t>
      </w:r>
      <w:r w:rsidR="6DF7F89E" w:rsidRPr="00B92E7F">
        <w:rPr>
          <w:rFonts w:ascii="Times New Roman" w:eastAsia="Times New Roman" w:hAnsi="Times New Roman" w:cs="Times New Roman"/>
          <w:sz w:val="24"/>
          <w:szCs w:val="24"/>
        </w:rPr>
        <w:t xml:space="preserve"> ja 104</w:t>
      </w:r>
      <w:r w:rsidR="6DF7F89E" w:rsidRPr="00B92E7F">
        <w:rPr>
          <w:rFonts w:ascii="Times New Roman" w:eastAsia="Times New Roman" w:hAnsi="Times New Roman" w:cs="Times New Roman"/>
          <w:sz w:val="24"/>
          <w:szCs w:val="24"/>
          <w:vertAlign w:val="superscript"/>
        </w:rPr>
        <w:t>2</w:t>
      </w:r>
      <w:r w:rsidR="6DF7F89E" w:rsidRPr="00B92E7F">
        <w:rPr>
          <w:rFonts w:ascii="Times New Roman" w:eastAsia="Times New Roman" w:hAnsi="Times New Roman" w:cs="Times New Roman"/>
          <w:sz w:val="24"/>
          <w:szCs w:val="24"/>
        </w:rPr>
        <w:t xml:space="preserve">. </w:t>
      </w:r>
    </w:p>
    <w:p w14:paraId="540333EC" w14:textId="351E3C79" w:rsidR="75240145" w:rsidRPr="00B92E7F" w:rsidRDefault="75240145" w:rsidP="00B92E7F">
      <w:pPr>
        <w:pStyle w:val="Loendilik"/>
        <w:numPr>
          <w:ilvl w:val="0"/>
          <w:numId w:val="20"/>
        </w:numPr>
        <w:spacing w:after="0" w:line="240" w:lineRule="auto"/>
        <w:jc w:val="both"/>
        <w:rPr>
          <w:rFonts w:ascii="Times New Roman" w:eastAsia="Times New Roman" w:hAnsi="Times New Roman" w:cs="Times New Roman"/>
          <w:sz w:val="24"/>
          <w:szCs w:val="24"/>
        </w:rPr>
      </w:pPr>
      <w:proofErr w:type="gramStart"/>
      <w:r w:rsidRPr="00B92E7F">
        <w:rPr>
          <w:rFonts w:ascii="Times New Roman" w:eastAsia="Times New Roman" w:hAnsi="Times New Roman" w:cs="Times New Roman"/>
          <w:sz w:val="24"/>
          <w:szCs w:val="24"/>
          <w:lang w:val="en-US"/>
        </w:rPr>
        <w:t>,,</w:t>
      </w:r>
      <w:proofErr w:type="spellStart"/>
      <w:proofErr w:type="gramEnd"/>
      <w:r w:rsidRPr="00B92E7F">
        <w:rPr>
          <w:rFonts w:ascii="Times New Roman" w:eastAsia="Times New Roman" w:hAnsi="Times New Roman" w:cs="Times New Roman"/>
          <w:sz w:val="24"/>
          <w:szCs w:val="24"/>
          <w:lang w:val="en-US"/>
        </w:rPr>
        <w:t>m</w:t>
      </w:r>
      <w:r w:rsidR="6DF7F89E" w:rsidRPr="00B92E7F">
        <w:rPr>
          <w:rFonts w:ascii="Times New Roman" w:eastAsia="Times New Roman" w:hAnsi="Times New Roman" w:cs="Times New Roman"/>
          <w:sz w:val="24"/>
          <w:szCs w:val="24"/>
          <w:lang w:val="en-US"/>
        </w:rPr>
        <w:t>inimaalse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väljundmäära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kohaldamisalasse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kuuluv</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krediidiasutus</w:t>
      </w:r>
      <w:proofErr w:type="spellEnd"/>
      <w:r w:rsidR="7D562622" w:rsidRPr="00B92E7F">
        <w:rPr>
          <w:rFonts w:ascii="Times New Roman" w:eastAsia="Times New Roman" w:hAnsi="Times New Roman" w:cs="Times New Roman"/>
          <w:sz w:val="24"/>
          <w:szCs w:val="24"/>
          <w:lang w:val="en-US"/>
        </w:rPr>
        <w:t>”</w:t>
      </w:r>
      <w:r w:rsidR="6DF7F89E" w:rsidRPr="00B92E7F">
        <w:rPr>
          <w:rFonts w:ascii="Times New Roman" w:eastAsia="Times New Roman" w:hAnsi="Times New Roman" w:cs="Times New Roman"/>
          <w:sz w:val="24"/>
          <w:szCs w:val="24"/>
          <w:lang w:val="en-US"/>
        </w:rPr>
        <w:t>– (</w:t>
      </w:r>
      <w:proofErr w:type="spellStart"/>
      <w:r w:rsidR="6DF7F89E" w:rsidRPr="00B92E7F">
        <w:rPr>
          <w:rFonts w:ascii="Times New Roman" w:eastAsia="Times New Roman" w:hAnsi="Times New Roman" w:cs="Times New Roman"/>
          <w:sz w:val="24"/>
          <w:szCs w:val="24"/>
          <w:lang w:val="en-US"/>
        </w:rPr>
        <w:t>ingl</w:t>
      </w:r>
      <w:proofErr w:type="spellEnd"/>
      <w:r w:rsidR="6DF7F89E" w:rsidRPr="00B92E7F">
        <w:rPr>
          <w:rFonts w:ascii="Times New Roman" w:eastAsia="Times New Roman" w:hAnsi="Times New Roman" w:cs="Times New Roman"/>
          <w:sz w:val="24"/>
          <w:szCs w:val="24"/>
          <w:lang w:val="en-US"/>
        </w:rPr>
        <w:t xml:space="preserve">. k. </w:t>
      </w:r>
      <w:r w:rsidR="6DF7F89E" w:rsidRPr="00B92E7F">
        <w:rPr>
          <w:rFonts w:ascii="Times New Roman" w:eastAsia="Times New Roman" w:hAnsi="Times New Roman" w:cs="Times New Roman"/>
          <w:i/>
          <w:iCs/>
          <w:sz w:val="24"/>
          <w:szCs w:val="24"/>
          <w:lang w:val="en-US"/>
        </w:rPr>
        <w:t>institution bound by the output floor</w:t>
      </w:r>
      <w:r w:rsidR="6DF7F89E" w:rsidRPr="00B92E7F">
        <w:rPr>
          <w:rFonts w:ascii="Times New Roman" w:eastAsia="Times New Roman" w:hAnsi="Times New Roman" w:cs="Times New Roman"/>
          <w:sz w:val="24"/>
          <w:szCs w:val="24"/>
          <w:lang w:val="en-US"/>
        </w:rPr>
        <w:t>) on KAS § 104</w:t>
      </w:r>
      <w:r w:rsidR="6DF7F89E" w:rsidRPr="00B92E7F">
        <w:rPr>
          <w:rFonts w:ascii="Times New Roman" w:eastAsia="Times New Roman" w:hAnsi="Times New Roman" w:cs="Times New Roman"/>
          <w:sz w:val="24"/>
          <w:szCs w:val="24"/>
          <w:vertAlign w:val="superscript"/>
          <w:lang w:val="en-US"/>
        </w:rPr>
        <w:t>2</w:t>
      </w:r>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lõike</w:t>
      </w:r>
      <w:proofErr w:type="spellEnd"/>
      <w:r w:rsidR="6DF7F89E" w:rsidRPr="00B92E7F">
        <w:rPr>
          <w:rFonts w:ascii="Times New Roman" w:eastAsia="Times New Roman" w:hAnsi="Times New Roman" w:cs="Times New Roman"/>
          <w:sz w:val="24"/>
          <w:szCs w:val="24"/>
          <w:lang w:val="en-US"/>
        </w:rPr>
        <w:t xml:space="preserve"> 16 </w:t>
      </w:r>
      <w:proofErr w:type="spellStart"/>
      <w:r w:rsidR="6DF7F89E" w:rsidRPr="00B92E7F">
        <w:rPr>
          <w:rFonts w:ascii="Times New Roman" w:eastAsia="Times New Roman" w:hAnsi="Times New Roman" w:cs="Times New Roman"/>
          <w:sz w:val="24"/>
          <w:szCs w:val="24"/>
          <w:lang w:val="en-US"/>
        </w:rPr>
        <w:t>kohaselt</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krediidiasutus</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kelle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lastRenderedPageBreak/>
        <w:t>koguriskipositsioon</w:t>
      </w:r>
      <w:proofErr w:type="spellEnd"/>
      <w:r w:rsidR="6DF7F89E" w:rsidRPr="00B92E7F">
        <w:rPr>
          <w:rFonts w:ascii="Times New Roman" w:eastAsia="Times New Roman" w:hAnsi="Times New Roman" w:cs="Times New Roman"/>
          <w:sz w:val="24"/>
          <w:szCs w:val="24"/>
          <w:lang w:val="en-US"/>
        </w:rPr>
        <w:t xml:space="preserve">, mis on </w:t>
      </w:r>
      <w:proofErr w:type="spellStart"/>
      <w:r w:rsidR="6DF7F89E" w:rsidRPr="00B92E7F">
        <w:rPr>
          <w:rFonts w:ascii="Times New Roman" w:eastAsia="Times New Roman" w:hAnsi="Times New Roman" w:cs="Times New Roman"/>
          <w:sz w:val="24"/>
          <w:szCs w:val="24"/>
          <w:lang w:val="en-US"/>
        </w:rPr>
        <w:t>arvutatud</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kooskõlas</w:t>
      </w:r>
      <w:proofErr w:type="spellEnd"/>
      <w:r w:rsidR="6DF7F89E" w:rsidRPr="00B92E7F">
        <w:rPr>
          <w:rFonts w:ascii="Times New Roman" w:eastAsia="Times New Roman" w:hAnsi="Times New Roman" w:cs="Times New Roman"/>
          <w:sz w:val="24"/>
          <w:szCs w:val="24"/>
          <w:lang w:val="en-US"/>
        </w:rPr>
        <w:t xml:space="preserve"> CRR-</w:t>
      </w:r>
      <w:proofErr w:type="spellStart"/>
      <w:r w:rsidR="6DF7F89E" w:rsidRPr="00B92E7F">
        <w:rPr>
          <w:rFonts w:ascii="Times New Roman" w:eastAsia="Times New Roman" w:hAnsi="Times New Roman" w:cs="Times New Roman"/>
          <w:sz w:val="24"/>
          <w:szCs w:val="24"/>
          <w:lang w:val="en-US"/>
        </w:rPr>
        <w:t>i</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artikli</w:t>
      </w:r>
      <w:proofErr w:type="spellEnd"/>
      <w:r w:rsidR="6DF7F89E" w:rsidRPr="00B92E7F">
        <w:rPr>
          <w:rFonts w:ascii="Times New Roman" w:eastAsia="Times New Roman" w:hAnsi="Times New Roman" w:cs="Times New Roman"/>
          <w:sz w:val="24"/>
          <w:szCs w:val="24"/>
          <w:lang w:val="en-US"/>
        </w:rPr>
        <w:t xml:space="preserve"> 92 </w:t>
      </w:r>
      <w:proofErr w:type="spellStart"/>
      <w:r w:rsidR="6DF7F89E" w:rsidRPr="00B92E7F">
        <w:rPr>
          <w:rFonts w:ascii="Times New Roman" w:eastAsia="Times New Roman" w:hAnsi="Times New Roman" w:cs="Times New Roman"/>
          <w:sz w:val="24"/>
          <w:szCs w:val="24"/>
          <w:lang w:val="en-US"/>
        </w:rPr>
        <w:t>lõike</w:t>
      </w:r>
      <w:proofErr w:type="spellEnd"/>
      <w:r w:rsidR="6DF7F89E" w:rsidRPr="00B92E7F">
        <w:rPr>
          <w:rFonts w:ascii="Times New Roman" w:eastAsia="Times New Roman" w:hAnsi="Times New Roman" w:cs="Times New Roman"/>
          <w:sz w:val="24"/>
          <w:szCs w:val="24"/>
          <w:lang w:val="en-US"/>
        </w:rPr>
        <w:t xml:space="preserve"> 3 </w:t>
      </w:r>
      <w:proofErr w:type="spellStart"/>
      <w:r w:rsidR="6DF7F89E" w:rsidRPr="00B92E7F">
        <w:rPr>
          <w:rFonts w:ascii="Times New Roman" w:eastAsia="Times New Roman" w:hAnsi="Times New Roman" w:cs="Times New Roman"/>
          <w:sz w:val="24"/>
          <w:szCs w:val="24"/>
          <w:lang w:val="en-US"/>
        </w:rPr>
        <w:t>esimese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alalõikega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ületab</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alammäärata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koguriskipositsiooni</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summat</w:t>
      </w:r>
      <w:proofErr w:type="spellEnd"/>
      <w:r w:rsidR="6DF7F89E" w:rsidRPr="00B92E7F">
        <w:rPr>
          <w:rFonts w:ascii="Times New Roman" w:eastAsia="Times New Roman" w:hAnsi="Times New Roman" w:cs="Times New Roman"/>
          <w:sz w:val="24"/>
          <w:szCs w:val="24"/>
          <w:lang w:val="en-US"/>
        </w:rPr>
        <w:t xml:space="preserve">, mis on </w:t>
      </w:r>
      <w:proofErr w:type="spellStart"/>
      <w:r w:rsidR="6DF7F89E" w:rsidRPr="00B92E7F">
        <w:rPr>
          <w:rFonts w:ascii="Times New Roman" w:eastAsia="Times New Roman" w:hAnsi="Times New Roman" w:cs="Times New Roman"/>
          <w:sz w:val="24"/>
          <w:szCs w:val="24"/>
          <w:lang w:val="en-US"/>
        </w:rPr>
        <w:t>arvutatud</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kooskõlas</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sama</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määruse</w:t>
      </w:r>
      <w:proofErr w:type="spellEnd"/>
      <w:r w:rsidR="6DF7F89E" w:rsidRPr="00B92E7F">
        <w:rPr>
          <w:rFonts w:ascii="Times New Roman" w:eastAsia="Times New Roman" w:hAnsi="Times New Roman" w:cs="Times New Roman"/>
          <w:sz w:val="24"/>
          <w:szCs w:val="24"/>
          <w:lang w:val="en-US"/>
        </w:rPr>
        <w:t xml:space="preserve"> </w:t>
      </w:r>
      <w:proofErr w:type="spellStart"/>
      <w:r w:rsidR="6DF7F89E" w:rsidRPr="00B92E7F">
        <w:rPr>
          <w:rFonts w:ascii="Times New Roman" w:eastAsia="Times New Roman" w:hAnsi="Times New Roman" w:cs="Times New Roman"/>
          <w:sz w:val="24"/>
          <w:szCs w:val="24"/>
          <w:lang w:val="en-US"/>
        </w:rPr>
        <w:t>artikli</w:t>
      </w:r>
      <w:proofErr w:type="spellEnd"/>
      <w:r w:rsidR="6DF7F89E" w:rsidRPr="00B92E7F">
        <w:rPr>
          <w:rFonts w:ascii="Times New Roman" w:eastAsia="Times New Roman" w:hAnsi="Times New Roman" w:cs="Times New Roman"/>
          <w:sz w:val="24"/>
          <w:szCs w:val="24"/>
          <w:lang w:val="en-US"/>
        </w:rPr>
        <w:t xml:space="preserve"> 92 </w:t>
      </w:r>
      <w:proofErr w:type="spellStart"/>
      <w:r w:rsidR="6DF7F89E" w:rsidRPr="00B92E7F">
        <w:rPr>
          <w:rFonts w:ascii="Times New Roman" w:eastAsia="Times New Roman" w:hAnsi="Times New Roman" w:cs="Times New Roman"/>
          <w:sz w:val="24"/>
          <w:szCs w:val="24"/>
          <w:lang w:val="en-US"/>
        </w:rPr>
        <w:t>lõikega</w:t>
      </w:r>
      <w:proofErr w:type="spellEnd"/>
      <w:r w:rsidR="6DF7F89E" w:rsidRPr="00B92E7F">
        <w:rPr>
          <w:rFonts w:ascii="Times New Roman" w:eastAsia="Times New Roman" w:hAnsi="Times New Roman" w:cs="Times New Roman"/>
          <w:sz w:val="24"/>
          <w:szCs w:val="24"/>
          <w:lang w:val="en-US"/>
        </w:rPr>
        <w:t xml:space="preserve"> 4.</w:t>
      </w:r>
      <w:r w:rsidR="6DF7F89E" w:rsidRPr="00B92E7F">
        <w:rPr>
          <w:rFonts w:ascii="Times New Roman" w:eastAsia="Times New Roman" w:hAnsi="Times New Roman" w:cs="Times New Roman"/>
          <w:sz w:val="24"/>
          <w:szCs w:val="24"/>
        </w:rPr>
        <w:t xml:space="preserve"> </w:t>
      </w:r>
    </w:p>
    <w:p w14:paraId="2673729B" w14:textId="25C899EE" w:rsidR="1111D029" w:rsidRPr="00B92E7F" w:rsidRDefault="1111D029"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,,m</w:t>
      </w:r>
      <w:r w:rsidR="6DF7F89E" w:rsidRPr="00B92E7F">
        <w:rPr>
          <w:rFonts w:ascii="Times New Roman" w:eastAsia="Times New Roman" w:hAnsi="Times New Roman" w:cs="Times New Roman"/>
          <w:sz w:val="24"/>
          <w:szCs w:val="24"/>
        </w:rPr>
        <w:t>ääratud ettevõtja</w:t>
      </w:r>
      <w:r w:rsidR="4E3986DB"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(ingl. k. </w:t>
      </w:r>
      <w:proofErr w:type="spellStart"/>
      <w:r w:rsidR="6DF7F89E" w:rsidRPr="00B92E7F">
        <w:rPr>
          <w:rFonts w:ascii="Times New Roman" w:eastAsia="Times New Roman" w:hAnsi="Times New Roman" w:cs="Times New Roman"/>
          <w:i/>
          <w:iCs/>
          <w:sz w:val="24"/>
          <w:szCs w:val="24"/>
        </w:rPr>
        <w:t>designated</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entity</w:t>
      </w:r>
      <w:proofErr w:type="spellEnd"/>
      <w:r w:rsidR="6DF7F89E" w:rsidRPr="00B92E7F">
        <w:rPr>
          <w:rFonts w:ascii="Times New Roman" w:eastAsia="Times New Roman" w:hAnsi="Times New Roman" w:cs="Times New Roman"/>
          <w:sz w:val="24"/>
          <w:szCs w:val="24"/>
        </w:rPr>
        <w:t>) on KAS § 13</w:t>
      </w:r>
      <w:r w:rsidR="6DF7F89E" w:rsidRPr="00B92E7F">
        <w:rPr>
          <w:rFonts w:ascii="Times New Roman" w:eastAsia="Times New Roman" w:hAnsi="Times New Roman" w:cs="Times New Roman"/>
          <w:sz w:val="24"/>
          <w:szCs w:val="24"/>
          <w:vertAlign w:val="superscript"/>
        </w:rPr>
        <w:t xml:space="preserve">4 </w:t>
      </w:r>
      <w:r w:rsidR="6DF7F89E" w:rsidRPr="00B92E7F">
        <w:rPr>
          <w:rFonts w:ascii="Times New Roman" w:eastAsia="Times New Roman" w:hAnsi="Times New Roman" w:cs="Times New Roman"/>
          <w:sz w:val="24"/>
          <w:szCs w:val="24"/>
        </w:rPr>
        <w:t xml:space="preserve">lõike 1 teise lause kohaselt finantsvaldusettevõtja või </w:t>
      </w:r>
      <w:proofErr w:type="spellStart"/>
      <w:r w:rsidR="6DF7F89E" w:rsidRPr="00B92E7F">
        <w:rPr>
          <w:rFonts w:ascii="Times New Roman" w:eastAsia="Times New Roman" w:hAnsi="Times New Roman" w:cs="Times New Roman"/>
          <w:sz w:val="24"/>
          <w:szCs w:val="24"/>
        </w:rPr>
        <w:t>segafinantsvaldusettevõtja</w:t>
      </w:r>
      <w:proofErr w:type="spellEnd"/>
      <w:r w:rsidR="6DF7F89E" w:rsidRPr="00B92E7F">
        <w:rPr>
          <w:rFonts w:ascii="Times New Roman" w:eastAsia="Times New Roman" w:hAnsi="Times New Roman" w:cs="Times New Roman"/>
          <w:sz w:val="24"/>
          <w:szCs w:val="24"/>
        </w:rPr>
        <w:t>, kes on määratud vastutavaks selle eest, et tagada usaldatavusnõuete järgimine konsolideerimisgrupi poolt konsolideeritud alusel vastavalt KAS § 13</w:t>
      </w:r>
      <w:r w:rsidR="6DF7F89E" w:rsidRPr="00B92E7F">
        <w:rPr>
          <w:rFonts w:ascii="Times New Roman" w:eastAsia="Times New Roman" w:hAnsi="Times New Roman" w:cs="Times New Roman"/>
          <w:sz w:val="24"/>
          <w:szCs w:val="24"/>
          <w:vertAlign w:val="superscript"/>
        </w:rPr>
        <w:t>7</w:t>
      </w:r>
      <w:r w:rsidR="6DF7F89E" w:rsidRPr="00B92E7F">
        <w:rPr>
          <w:rFonts w:ascii="Times New Roman" w:eastAsia="Times New Roman" w:hAnsi="Times New Roman" w:cs="Times New Roman"/>
          <w:sz w:val="24"/>
          <w:szCs w:val="24"/>
        </w:rPr>
        <w:t xml:space="preserve"> lõike 1 punktile 3. Taolise ettevõtja kohustus on tuvastada korrektselt ettevõtja, kes vastab sellistele kriteeriumidele, mille kohaselt saaks teda käsitada Euroopa Liidu liikmesriigis või Euroopa Liidus emaettevõtjana tegutseva valdusettevõtjana.  </w:t>
      </w:r>
    </w:p>
    <w:p w14:paraId="68C3683F" w14:textId="57ED6686" w:rsidR="6443868B" w:rsidRPr="00B92E7F" w:rsidRDefault="6443868B"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,,o</w:t>
      </w:r>
      <w:r w:rsidR="6DF7F89E" w:rsidRPr="00B92E7F">
        <w:rPr>
          <w:rFonts w:ascii="Times New Roman" w:eastAsia="Times New Roman" w:hAnsi="Times New Roman" w:cs="Times New Roman"/>
          <w:sz w:val="24"/>
          <w:szCs w:val="24"/>
        </w:rPr>
        <w:t>luline krediidiasutus</w:t>
      </w:r>
      <w:r w:rsidR="75FF1476" w:rsidRPr="00B92E7F">
        <w:rPr>
          <w:rFonts w:ascii="Times New Roman" w:eastAsia="Times New Roman" w:hAnsi="Times New Roman" w:cs="Times New Roman"/>
          <w:sz w:val="24"/>
          <w:szCs w:val="24"/>
        </w:rPr>
        <w:t>”</w:t>
      </w:r>
      <w:r w:rsidR="6B37B94F" w:rsidRPr="00B92E7F">
        <w:rPr>
          <w:rFonts w:ascii="Times New Roman" w:eastAsia="Times New Roman" w:hAnsi="Times New Roman" w:cs="Times New Roman"/>
          <w:sz w:val="24"/>
          <w:szCs w:val="24"/>
        </w:rPr>
        <w:t>– on KAS § 48</w:t>
      </w:r>
      <w:r w:rsidR="6B37B94F" w:rsidRPr="00B92E7F">
        <w:rPr>
          <w:rFonts w:ascii="Times New Roman" w:eastAsia="Times New Roman" w:hAnsi="Times New Roman" w:cs="Times New Roman"/>
          <w:sz w:val="24"/>
          <w:szCs w:val="24"/>
          <w:vertAlign w:val="superscript"/>
        </w:rPr>
        <w:t>1</w:t>
      </w:r>
      <w:r w:rsidR="6B37B94F" w:rsidRPr="00B92E7F">
        <w:rPr>
          <w:rFonts w:ascii="Times New Roman" w:eastAsia="Times New Roman" w:hAnsi="Times New Roman" w:cs="Times New Roman"/>
          <w:sz w:val="24"/>
          <w:szCs w:val="24"/>
        </w:rPr>
        <w:t xml:space="preserve"> lõike 2 kohaselt</w:t>
      </w:r>
      <w:r w:rsidR="0CD9A8BC" w:rsidRPr="00B92E7F">
        <w:rPr>
          <w:rFonts w:ascii="Times New Roman" w:eastAsia="Times New Roman" w:hAnsi="Times New Roman" w:cs="Times New Roman"/>
          <w:sz w:val="24"/>
          <w:szCs w:val="24"/>
        </w:rPr>
        <w:t xml:space="preserve"> ja 5. peatüki tähenduses</w:t>
      </w:r>
      <w:r w:rsidR="7F0D517E" w:rsidRPr="00B92E7F">
        <w:rPr>
          <w:rFonts w:ascii="Times New Roman" w:eastAsia="Times New Roman" w:hAnsi="Times New Roman" w:cs="Times New Roman"/>
          <w:sz w:val="24"/>
          <w:szCs w:val="24"/>
        </w:rPr>
        <w:t xml:space="preserve"> CRD VI artikli 91 lõike 1d punktides a–f sätestatud isik</w:t>
      </w:r>
      <w:r w:rsidR="0D965F76" w:rsidRPr="00B92E7F">
        <w:rPr>
          <w:rFonts w:ascii="Times New Roman" w:eastAsia="Times New Roman" w:hAnsi="Times New Roman" w:cs="Times New Roman"/>
          <w:sz w:val="24"/>
          <w:szCs w:val="24"/>
        </w:rPr>
        <w:t xml:space="preserve">, kes peab enne juhi </w:t>
      </w:r>
      <w:r w:rsidR="4E06E541" w:rsidRPr="00B92E7F">
        <w:rPr>
          <w:rFonts w:ascii="Times New Roman" w:eastAsia="Times New Roman" w:hAnsi="Times New Roman" w:cs="Times New Roman"/>
          <w:sz w:val="24"/>
          <w:szCs w:val="24"/>
        </w:rPr>
        <w:t xml:space="preserve">valimist või ametisse </w:t>
      </w:r>
      <w:r w:rsidR="0D965F76" w:rsidRPr="00B92E7F">
        <w:rPr>
          <w:rFonts w:ascii="Times New Roman" w:eastAsia="Times New Roman" w:hAnsi="Times New Roman" w:cs="Times New Roman"/>
          <w:sz w:val="24"/>
          <w:szCs w:val="24"/>
        </w:rPr>
        <w:t>nimetamist teavitama F</w:t>
      </w:r>
      <w:r w:rsidR="528A5620" w:rsidRPr="00B92E7F">
        <w:rPr>
          <w:rFonts w:ascii="Times New Roman" w:eastAsia="Times New Roman" w:hAnsi="Times New Roman" w:cs="Times New Roman"/>
          <w:sz w:val="24"/>
          <w:szCs w:val="24"/>
        </w:rPr>
        <w:t xml:space="preserve">inantsinspektsiooni </w:t>
      </w:r>
      <w:r w:rsidR="7284D943" w:rsidRPr="00B92E7F">
        <w:rPr>
          <w:rFonts w:ascii="Times New Roman" w:eastAsia="Times New Roman" w:hAnsi="Times New Roman" w:cs="Times New Roman"/>
          <w:sz w:val="24"/>
          <w:szCs w:val="24"/>
        </w:rPr>
        <w:t xml:space="preserve">vähemalt 30 päeva ette. Direktiivi kohaselt </w:t>
      </w:r>
      <w:r w:rsidR="54AD1EAB" w:rsidRPr="00B92E7F">
        <w:rPr>
          <w:rFonts w:ascii="Times New Roman" w:eastAsia="Times New Roman" w:hAnsi="Times New Roman" w:cs="Times New Roman"/>
          <w:sz w:val="24"/>
          <w:szCs w:val="24"/>
        </w:rPr>
        <w:t xml:space="preserve">liigituvad oluliseks krediidiasutuseks järgmised isikud: </w:t>
      </w:r>
    </w:p>
    <w:p w14:paraId="010B183E" w14:textId="6285D3CF" w:rsidR="54AD1EAB" w:rsidRPr="00B92E7F" w:rsidRDefault="54AD1EAB"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Euroopa Liidus emaettevõtjana tegutsevad krediidiasutused, mis liigituvad suurteks krediidiasutusteks; </w:t>
      </w:r>
    </w:p>
    <w:p w14:paraId="4C129A54" w14:textId="10C0767F" w:rsidR="54AD1EAB" w:rsidRPr="00B92E7F" w:rsidRDefault="54AD1EAB"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Euroopa Liidu liikmesriigis emaettevõtjana tegutsevad krediidiasutused, mis liigituvad suurteks krediidiasutusteks, välja arvatud juhul, kui nad on seotud keskasutusega; </w:t>
      </w:r>
    </w:p>
    <w:p w14:paraId="712DFA3B" w14:textId="4E4177D2" w:rsidR="54AD1EAB" w:rsidRPr="00B92E7F" w:rsidRDefault="54AD1EAB"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Keskasutused, mis liigituvad suurteks krediidiasutusteks või teevad järelevalvet oma sidususettevõtjate üle, kes on suured krediidiasutused; </w:t>
      </w:r>
    </w:p>
    <w:p w14:paraId="6DD84A13" w14:textId="27A841F0" w:rsidR="1A7A2D1D" w:rsidRPr="00B92E7F" w:rsidRDefault="1A7A2D1D"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Euroopa Liidus tegutsevad eraldiseisvad krediidiasutused, mis liigituvad suurteks krediidiasutusteks; </w:t>
      </w:r>
    </w:p>
    <w:p w14:paraId="46DDDA0A" w14:textId="1A58BA89" w:rsidR="54AD1EAB" w:rsidRPr="00B92E7F" w:rsidRDefault="54AD1EAB"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CRR </w:t>
      </w:r>
      <w:proofErr w:type="spellStart"/>
      <w:r w:rsidRPr="00B92E7F">
        <w:rPr>
          <w:rFonts w:ascii="Times New Roman" w:eastAsia="Times New Roman" w:hAnsi="Times New Roman" w:cs="Times New Roman"/>
          <w:sz w:val="24"/>
          <w:szCs w:val="24"/>
        </w:rPr>
        <w:t>artiki</w:t>
      </w:r>
      <w:proofErr w:type="spellEnd"/>
      <w:r w:rsidRPr="00B92E7F">
        <w:rPr>
          <w:rFonts w:ascii="Times New Roman" w:eastAsia="Times New Roman" w:hAnsi="Times New Roman" w:cs="Times New Roman"/>
          <w:sz w:val="24"/>
          <w:szCs w:val="24"/>
        </w:rPr>
        <w:t xml:space="preserve"> 4 lõike 1 punktis 147 määratletud suured tütarettevõtjad; </w:t>
      </w:r>
    </w:p>
    <w:p w14:paraId="488E6453" w14:textId="6EC2A078" w:rsidR="684496DD" w:rsidRPr="0030077F" w:rsidRDefault="54AD1EAB"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Euroopa Liidu liikmesriigis või Euroopa Liidus emaettevõtjana tegutsevad finantsvaldusettevõtjad ja </w:t>
      </w:r>
      <w:proofErr w:type="spellStart"/>
      <w:r w:rsidRPr="00B92E7F">
        <w:rPr>
          <w:rFonts w:ascii="Times New Roman" w:eastAsia="Times New Roman" w:hAnsi="Times New Roman" w:cs="Times New Roman"/>
          <w:sz w:val="24"/>
          <w:szCs w:val="24"/>
        </w:rPr>
        <w:t>segafinantsvaldusettevõtjad</w:t>
      </w:r>
      <w:proofErr w:type="spellEnd"/>
      <w:r w:rsidRPr="00B92E7F">
        <w:rPr>
          <w:rFonts w:ascii="Times New Roman" w:eastAsia="Times New Roman" w:hAnsi="Times New Roman" w:cs="Times New Roman"/>
          <w:sz w:val="24"/>
          <w:szCs w:val="24"/>
        </w:rPr>
        <w:t>, kelle konsolideerimisgruppi kuuluvad suured krediidiasutused, välja arvatud need, mis kuuluvad</w:t>
      </w:r>
      <w:r w:rsidR="08F59222" w:rsidRPr="00B92E7F">
        <w:rPr>
          <w:rFonts w:ascii="Times New Roman" w:eastAsia="Times New Roman" w:hAnsi="Times New Roman" w:cs="Times New Roman"/>
          <w:sz w:val="24"/>
          <w:szCs w:val="24"/>
        </w:rPr>
        <w:t xml:space="preserve"> CRD VI artikli 21a lõike 4 kohaldamisalasse. </w:t>
      </w:r>
    </w:p>
    <w:p w14:paraId="3C44ACC6" w14:textId="7FE02B57" w:rsidR="5A6E68A1" w:rsidRPr="00B92E7F" w:rsidRDefault="5A6E68A1" w:rsidP="00B92E7F">
      <w:pPr>
        <w:pStyle w:val="Loendilik"/>
        <w:spacing w:after="0" w:line="240" w:lineRule="auto"/>
        <w:ind w:left="360"/>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Krediidiasutust peetakse suureks CRR artikli 4 lõike 1 punkti 146 kohaselt, kui ta on globaalne süsteemselt oluline krediidiasutus, muu süsteemselt oluline krediidiasutus</w:t>
      </w:r>
      <w:r w:rsidR="7B185490" w:rsidRPr="00B92E7F">
        <w:rPr>
          <w:rFonts w:ascii="Times New Roman" w:eastAsia="Times New Roman" w:hAnsi="Times New Roman" w:cs="Times New Roman"/>
          <w:sz w:val="24"/>
          <w:szCs w:val="24"/>
        </w:rPr>
        <w:t xml:space="preserve">, ta on liikmesriigi poolt määratud üheks kolmest suurimaks krediidiasutuseks varade mahu poolest või tema koguvarade maht individuaalsel tasandil ületab 30 miljardit eurot. </w:t>
      </w:r>
    </w:p>
    <w:p w14:paraId="75183D5E" w14:textId="1DE4D886" w:rsidR="7017753C" w:rsidRPr="00B92E7F" w:rsidRDefault="7017753C"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,,o</w:t>
      </w:r>
      <w:r w:rsidR="6DF7F89E" w:rsidRPr="00B92E7F">
        <w:rPr>
          <w:rFonts w:ascii="Times New Roman" w:eastAsia="Times New Roman" w:hAnsi="Times New Roman" w:cs="Times New Roman"/>
          <w:sz w:val="24"/>
          <w:szCs w:val="24"/>
        </w:rPr>
        <w:t>oteaeg</w:t>
      </w:r>
      <w:r w:rsidR="05B518BF"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xml:space="preserve">– ooteaeg (ingl. k. </w:t>
      </w:r>
      <w:proofErr w:type="spellStart"/>
      <w:r w:rsidR="6DF7F89E" w:rsidRPr="00B92E7F">
        <w:rPr>
          <w:rFonts w:ascii="Times New Roman" w:eastAsia="Times New Roman" w:hAnsi="Times New Roman" w:cs="Times New Roman"/>
          <w:i/>
          <w:iCs/>
          <w:sz w:val="24"/>
          <w:szCs w:val="24"/>
        </w:rPr>
        <w:t>cooling-off</w:t>
      </w:r>
      <w:proofErr w:type="spellEnd"/>
      <w:r w:rsidR="6DF7F89E" w:rsidRPr="00B92E7F">
        <w:rPr>
          <w:rFonts w:ascii="Times New Roman" w:eastAsia="Times New Roman" w:hAnsi="Times New Roman" w:cs="Times New Roman"/>
          <w:i/>
          <w:iCs/>
          <w:sz w:val="24"/>
          <w:szCs w:val="24"/>
        </w:rPr>
        <w:t xml:space="preserve"> </w:t>
      </w:r>
      <w:proofErr w:type="spellStart"/>
      <w:r w:rsidR="6DF7F89E" w:rsidRPr="00B92E7F">
        <w:rPr>
          <w:rFonts w:ascii="Times New Roman" w:eastAsia="Times New Roman" w:hAnsi="Times New Roman" w:cs="Times New Roman"/>
          <w:i/>
          <w:iCs/>
          <w:sz w:val="24"/>
          <w:szCs w:val="24"/>
        </w:rPr>
        <w:t>period</w:t>
      </w:r>
      <w:proofErr w:type="spellEnd"/>
      <w:r w:rsidR="6DF7F89E" w:rsidRPr="00B92E7F">
        <w:rPr>
          <w:rFonts w:ascii="Times New Roman" w:eastAsia="Times New Roman" w:hAnsi="Times New Roman" w:cs="Times New Roman"/>
          <w:sz w:val="24"/>
          <w:szCs w:val="24"/>
        </w:rPr>
        <w:t>) on FIS § 32</w:t>
      </w:r>
      <w:r w:rsidR="6DF7F89E" w:rsidRPr="00B92E7F">
        <w:rPr>
          <w:rFonts w:ascii="Times New Roman" w:eastAsia="Times New Roman" w:hAnsi="Times New Roman" w:cs="Times New Roman"/>
          <w:sz w:val="24"/>
          <w:szCs w:val="24"/>
          <w:vertAlign w:val="superscript"/>
        </w:rPr>
        <w:t>1</w:t>
      </w:r>
      <w:r w:rsidR="6DF7F89E" w:rsidRPr="00B92E7F">
        <w:rPr>
          <w:rFonts w:ascii="Times New Roman" w:eastAsia="Times New Roman" w:hAnsi="Times New Roman" w:cs="Times New Roman"/>
          <w:sz w:val="24"/>
          <w:szCs w:val="24"/>
        </w:rPr>
        <w:t xml:space="preserve"> lõike 3 tähenduses on periood, mille jooksul ei või Finantsinspektsiooni juhatuse liige või töötaja peale töö- või ametisuhte lõppemist järelevalveasutuse juures asuda tööle finantsjärelevalve subjekti, temaga seotud isiku või tema konkurendi juures, kui see toob kaasa huvide konflikti või ameti- või töösuhte jooksul omandatud teadmiste ja oskuste ärakasutamise. Ooteaja kehtestamise täpsemad tingimused ning hüvitamise kord on sätestatud FIS §-s 32</w:t>
      </w:r>
      <w:r w:rsidR="6DF7F89E" w:rsidRPr="00B92E7F">
        <w:rPr>
          <w:rFonts w:ascii="Times New Roman" w:eastAsia="Times New Roman" w:hAnsi="Times New Roman" w:cs="Times New Roman"/>
          <w:sz w:val="24"/>
          <w:szCs w:val="24"/>
          <w:vertAlign w:val="superscript"/>
        </w:rPr>
        <w:t>1</w:t>
      </w:r>
      <w:r w:rsidR="6DF7F89E" w:rsidRPr="00B92E7F">
        <w:rPr>
          <w:rFonts w:ascii="Times New Roman" w:eastAsia="Times New Roman" w:hAnsi="Times New Roman" w:cs="Times New Roman"/>
          <w:sz w:val="24"/>
          <w:szCs w:val="24"/>
        </w:rPr>
        <w:t xml:space="preserve">. </w:t>
      </w:r>
    </w:p>
    <w:p w14:paraId="01B59038" w14:textId="1733EAB0" w:rsidR="6CE978B4" w:rsidRPr="00B92E7F" w:rsidRDefault="6CE978B4"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,,v</w:t>
      </w:r>
      <w:r w:rsidR="6DF7F89E" w:rsidRPr="00B92E7F">
        <w:rPr>
          <w:rFonts w:ascii="Times New Roman" w:eastAsia="Times New Roman" w:hAnsi="Times New Roman" w:cs="Times New Roman"/>
          <w:sz w:val="24"/>
          <w:szCs w:val="24"/>
        </w:rPr>
        <w:t>äike ja mittekeerukas krediidiasutus</w:t>
      </w:r>
      <w:r w:rsidR="04427BF5" w:rsidRPr="00B92E7F">
        <w:rPr>
          <w:rFonts w:ascii="Times New Roman" w:eastAsia="Times New Roman" w:hAnsi="Times New Roman" w:cs="Times New Roman"/>
          <w:sz w:val="24"/>
          <w:szCs w:val="24"/>
        </w:rPr>
        <w:t>”</w:t>
      </w:r>
      <w:r w:rsidR="12B815A6" w:rsidRPr="00B92E7F">
        <w:rPr>
          <w:rFonts w:ascii="Times New Roman" w:eastAsia="Times New Roman" w:hAnsi="Times New Roman" w:cs="Times New Roman"/>
          <w:sz w:val="24"/>
          <w:szCs w:val="24"/>
        </w:rPr>
        <w:t xml:space="preserve">– (ingl. </w:t>
      </w:r>
      <w:r w:rsidR="2ED4BD27" w:rsidRPr="00B92E7F">
        <w:rPr>
          <w:rFonts w:ascii="Times New Roman" w:eastAsia="Times New Roman" w:hAnsi="Times New Roman" w:cs="Times New Roman"/>
          <w:sz w:val="24"/>
          <w:szCs w:val="24"/>
        </w:rPr>
        <w:t>k</w:t>
      </w:r>
      <w:r w:rsidR="12B815A6" w:rsidRPr="00B92E7F">
        <w:rPr>
          <w:rFonts w:ascii="Times New Roman" w:eastAsia="Times New Roman" w:hAnsi="Times New Roman" w:cs="Times New Roman"/>
          <w:sz w:val="24"/>
          <w:szCs w:val="24"/>
        </w:rPr>
        <w:t xml:space="preserve">. </w:t>
      </w:r>
      <w:proofErr w:type="spellStart"/>
      <w:r w:rsidR="12B815A6" w:rsidRPr="00B92E7F">
        <w:rPr>
          <w:rFonts w:ascii="Times New Roman" w:eastAsia="Times New Roman" w:hAnsi="Times New Roman" w:cs="Times New Roman"/>
          <w:i/>
          <w:iCs/>
          <w:sz w:val="24"/>
          <w:szCs w:val="24"/>
        </w:rPr>
        <w:t>small</w:t>
      </w:r>
      <w:proofErr w:type="spellEnd"/>
      <w:r w:rsidR="12B815A6" w:rsidRPr="00B92E7F">
        <w:rPr>
          <w:rFonts w:ascii="Times New Roman" w:eastAsia="Times New Roman" w:hAnsi="Times New Roman" w:cs="Times New Roman"/>
          <w:i/>
          <w:iCs/>
          <w:sz w:val="24"/>
          <w:szCs w:val="24"/>
        </w:rPr>
        <w:t xml:space="preserve"> and non-</w:t>
      </w:r>
      <w:proofErr w:type="spellStart"/>
      <w:r w:rsidR="12B815A6" w:rsidRPr="00B92E7F">
        <w:rPr>
          <w:rFonts w:ascii="Times New Roman" w:eastAsia="Times New Roman" w:hAnsi="Times New Roman" w:cs="Times New Roman"/>
          <w:i/>
          <w:iCs/>
          <w:sz w:val="24"/>
          <w:szCs w:val="24"/>
        </w:rPr>
        <w:t>complex</w:t>
      </w:r>
      <w:proofErr w:type="spellEnd"/>
      <w:r w:rsidR="12B815A6" w:rsidRPr="00B92E7F">
        <w:rPr>
          <w:rFonts w:ascii="Times New Roman" w:eastAsia="Times New Roman" w:hAnsi="Times New Roman" w:cs="Times New Roman"/>
          <w:i/>
          <w:iCs/>
          <w:sz w:val="24"/>
          <w:szCs w:val="24"/>
        </w:rPr>
        <w:t xml:space="preserve"> </w:t>
      </w:r>
      <w:proofErr w:type="spellStart"/>
      <w:r w:rsidR="12B815A6" w:rsidRPr="00B92E7F">
        <w:rPr>
          <w:rFonts w:ascii="Times New Roman" w:eastAsia="Times New Roman" w:hAnsi="Times New Roman" w:cs="Times New Roman"/>
          <w:i/>
          <w:iCs/>
          <w:sz w:val="24"/>
          <w:szCs w:val="24"/>
        </w:rPr>
        <w:t>institution</w:t>
      </w:r>
      <w:proofErr w:type="spellEnd"/>
      <w:r w:rsidR="12B815A6" w:rsidRPr="00B92E7F">
        <w:rPr>
          <w:rFonts w:ascii="Times New Roman" w:eastAsia="Times New Roman" w:hAnsi="Times New Roman" w:cs="Times New Roman"/>
          <w:sz w:val="24"/>
          <w:szCs w:val="24"/>
        </w:rPr>
        <w:t>) on KAS § 55 lõike 5 kohaselt ja CRR artikli 4 lõike 1 punkti 145 tähenduses krediidiasutus,</w:t>
      </w:r>
      <w:r w:rsidR="51A6E641" w:rsidRPr="00B92E7F">
        <w:rPr>
          <w:rFonts w:ascii="Times New Roman" w:eastAsia="Times New Roman" w:hAnsi="Times New Roman" w:cs="Times New Roman"/>
          <w:sz w:val="24"/>
          <w:szCs w:val="24"/>
        </w:rPr>
        <w:t xml:space="preserve"> mis peab vastama järgmistele tingimustele</w:t>
      </w:r>
      <w:r w:rsidR="541AEA93" w:rsidRPr="00B92E7F">
        <w:rPr>
          <w:rFonts w:ascii="Times New Roman" w:eastAsia="Times New Roman" w:hAnsi="Times New Roman" w:cs="Times New Roman"/>
          <w:sz w:val="24"/>
          <w:szCs w:val="24"/>
        </w:rPr>
        <w:t xml:space="preserve">: </w:t>
      </w:r>
    </w:p>
    <w:p w14:paraId="66DFF1A9" w14:textId="713AA073" w:rsidR="2F7E67B1" w:rsidRPr="00B92E7F" w:rsidRDefault="2F7E67B1"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t</w:t>
      </w:r>
      <w:r w:rsidR="541AEA93" w:rsidRPr="00B92E7F">
        <w:rPr>
          <w:rFonts w:ascii="Times New Roman" w:eastAsia="Times New Roman" w:hAnsi="Times New Roman" w:cs="Times New Roman"/>
          <w:sz w:val="24"/>
          <w:szCs w:val="24"/>
        </w:rPr>
        <w:t xml:space="preserve">a ei </w:t>
      </w:r>
      <w:r w:rsidR="01670797" w:rsidRPr="00B92E7F">
        <w:rPr>
          <w:rFonts w:ascii="Times New Roman" w:eastAsia="Times New Roman" w:hAnsi="Times New Roman" w:cs="Times New Roman"/>
          <w:sz w:val="24"/>
          <w:szCs w:val="24"/>
        </w:rPr>
        <w:t>kvalifitseeru suureks krediidiasutuseks</w:t>
      </w:r>
      <w:r w:rsidR="0121DC12" w:rsidRPr="00B92E7F">
        <w:rPr>
          <w:rFonts w:ascii="Times New Roman" w:eastAsia="Times New Roman" w:hAnsi="Times New Roman" w:cs="Times New Roman"/>
          <w:sz w:val="24"/>
          <w:szCs w:val="24"/>
        </w:rPr>
        <w:t xml:space="preserve"> (vt suure krediidiasutuse mõiste selgitust olulise krediidiasutuse termini selgituse juures);</w:t>
      </w:r>
      <w:r w:rsidR="01670797" w:rsidRPr="00B92E7F">
        <w:rPr>
          <w:rFonts w:ascii="Times New Roman" w:eastAsia="Times New Roman" w:hAnsi="Times New Roman" w:cs="Times New Roman"/>
          <w:sz w:val="24"/>
          <w:szCs w:val="24"/>
        </w:rPr>
        <w:t xml:space="preserve"> </w:t>
      </w:r>
    </w:p>
    <w:p w14:paraId="66925F80" w14:textId="520FBEFF" w:rsidR="47227C1D" w:rsidRPr="00B92E7F" w:rsidRDefault="47227C1D"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t</w:t>
      </w:r>
      <w:r w:rsidR="67927EF8" w:rsidRPr="00B92E7F">
        <w:rPr>
          <w:rFonts w:ascii="Times New Roman" w:eastAsia="Times New Roman" w:hAnsi="Times New Roman" w:cs="Times New Roman"/>
          <w:sz w:val="24"/>
          <w:szCs w:val="24"/>
        </w:rPr>
        <w:t>ema k</w:t>
      </w:r>
      <w:r w:rsidR="01670797" w:rsidRPr="00B92E7F">
        <w:rPr>
          <w:rFonts w:ascii="Times New Roman" w:eastAsia="Times New Roman" w:hAnsi="Times New Roman" w:cs="Times New Roman"/>
          <w:sz w:val="24"/>
          <w:szCs w:val="24"/>
        </w:rPr>
        <w:t xml:space="preserve">oguvarade maht individuaalsel tasandil ei ületa </w:t>
      </w:r>
      <w:r w:rsidR="474B2ADF" w:rsidRPr="00B92E7F">
        <w:rPr>
          <w:rFonts w:ascii="Times New Roman" w:eastAsia="Times New Roman" w:hAnsi="Times New Roman" w:cs="Times New Roman"/>
          <w:sz w:val="24"/>
          <w:szCs w:val="24"/>
        </w:rPr>
        <w:t xml:space="preserve">nelja eelnenud aasta jooksul </w:t>
      </w:r>
      <w:r w:rsidR="01670797" w:rsidRPr="00B92E7F">
        <w:rPr>
          <w:rFonts w:ascii="Times New Roman" w:eastAsia="Times New Roman" w:hAnsi="Times New Roman" w:cs="Times New Roman"/>
          <w:sz w:val="24"/>
          <w:szCs w:val="24"/>
        </w:rPr>
        <w:t>5 miljardit</w:t>
      </w:r>
      <w:r w:rsidR="0D9A8C2B" w:rsidRPr="00B92E7F">
        <w:rPr>
          <w:rFonts w:ascii="Times New Roman" w:eastAsia="Times New Roman" w:hAnsi="Times New Roman" w:cs="Times New Roman"/>
          <w:sz w:val="24"/>
          <w:szCs w:val="24"/>
        </w:rPr>
        <w:t>;</w:t>
      </w:r>
    </w:p>
    <w:p w14:paraId="4F129CC5" w14:textId="3BBD5903" w:rsidR="10B5F46D" w:rsidRPr="00B92E7F" w:rsidRDefault="10B5F46D"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t</w:t>
      </w:r>
      <w:r w:rsidR="2E4C639E" w:rsidRPr="00B92E7F">
        <w:rPr>
          <w:rFonts w:ascii="Times New Roman" w:eastAsia="Times New Roman" w:hAnsi="Times New Roman" w:cs="Times New Roman"/>
          <w:sz w:val="24"/>
          <w:szCs w:val="24"/>
        </w:rPr>
        <w:t xml:space="preserve">a ei </w:t>
      </w:r>
      <w:r w:rsidR="32E769F3" w:rsidRPr="00B92E7F">
        <w:rPr>
          <w:rFonts w:ascii="Times New Roman" w:eastAsia="Times New Roman" w:hAnsi="Times New Roman" w:cs="Times New Roman"/>
          <w:sz w:val="24"/>
          <w:szCs w:val="24"/>
        </w:rPr>
        <w:t>pea</w:t>
      </w:r>
      <w:r w:rsidR="2E4C639E" w:rsidRPr="00B92E7F">
        <w:rPr>
          <w:rFonts w:ascii="Times New Roman" w:eastAsia="Times New Roman" w:hAnsi="Times New Roman" w:cs="Times New Roman"/>
          <w:sz w:val="24"/>
          <w:szCs w:val="24"/>
        </w:rPr>
        <w:t xml:space="preserve"> </w:t>
      </w:r>
      <w:r w:rsidR="32E769F3" w:rsidRPr="00B92E7F">
        <w:rPr>
          <w:rFonts w:ascii="Times New Roman" w:eastAsia="Times New Roman" w:hAnsi="Times New Roman" w:cs="Times New Roman"/>
          <w:sz w:val="24"/>
          <w:szCs w:val="24"/>
        </w:rPr>
        <w:t xml:space="preserve">täitma </w:t>
      </w:r>
      <w:r w:rsidR="2E4C639E" w:rsidRPr="00B92E7F">
        <w:rPr>
          <w:rFonts w:ascii="Times New Roman" w:eastAsia="Times New Roman" w:hAnsi="Times New Roman" w:cs="Times New Roman"/>
          <w:sz w:val="24"/>
          <w:szCs w:val="24"/>
        </w:rPr>
        <w:t xml:space="preserve">Euroopa Parlamendi ja nõukogu direktiivi (EL) 2014/59 </w:t>
      </w:r>
      <w:r w:rsidR="1C06FA49" w:rsidRPr="00B92E7F">
        <w:rPr>
          <w:rFonts w:ascii="Times New Roman" w:eastAsia="Times New Roman" w:hAnsi="Times New Roman" w:cs="Times New Roman"/>
          <w:sz w:val="24"/>
          <w:szCs w:val="24"/>
        </w:rPr>
        <w:t xml:space="preserve">lõikes 4 nimetatud finantsseisundi taastamise nõudeid; </w:t>
      </w:r>
    </w:p>
    <w:p w14:paraId="17013B6D" w14:textId="6917E88B" w:rsidR="7AC5A8A1" w:rsidRPr="00B92E7F" w:rsidRDefault="7AC5A8A1"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t</w:t>
      </w:r>
      <w:r w:rsidR="1C06FA49" w:rsidRPr="00B92E7F">
        <w:rPr>
          <w:rFonts w:ascii="Times New Roman" w:eastAsia="Times New Roman" w:hAnsi="Times New Roman" w:cs="Times New Roman"/>
          <w:sz w:val="24"/>
          <w:szCs w:val="24"/>
        </w:rPr>
        <w:t xml:space="preserve">ema kauplemisportfelli maht on CRR artikli 94 lõike 1 kohaselt väike; </w:t>
      </w:r>
    </w:p>
    <w:p w14:paraId="4778C3DA" w14:textId="6BCA57FB" w:rsidR="7BF49E9E" w:rsidRPr="00B92E7F" w:rsidRDefault="7BF49E9E"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t</w:t>
      </w:r>
      <w:r w:rsidR="1C06FA49" w:rsidRPr="00B92E7F">
        <w:rPr>
          <w:rFonts w:ascii="Times New Roman" w:eastAsia="Times New Roman" w:hAnsi="Times New Roman" w:cs="Times New Roman"/>
          <w:sz w:val="24"/>
          <w:szCs w:val="24"/>
        </w:rPr>
        <w:t>ema kauplemise eesmärgil hoitavate tuletisinstrumentide positsioonide koguväärtus ei ületa 2% bilansiliste ja bilansiväliste varade koguväärtuse puhul ning 5</w:t>
      </w:r>
      <w:r w:rsidR="47A05DAA" w:rsidRPr="00B92E7F">
        <w:rPr>
          <w:rFonts w:ascii="Times New Roman" w:eastAsia="Times New Roman" w:hAnsi="Times New Roman" w:cs="Times New Roman"/>
          <w:sz w:val="24"/>
          <w:szCs w:val="24"/>
        </w:rPr>
        <w:t xml:space="preserve">% CRR artikli 273 lõike 3 kohaselt; </w:t>
      </w:r>
    </w:p>
    <w:p w14:paraId="3028CB28" w14:textId="6D68C1EF" w:rsidR="1D72CE82" w:rsidRPr="00B92E7F" w:rsidRDefault="1D72CE82"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lastRenderedPageBreak/>
        <w:t>t</w:t>
      </w:r>
      <w:r w:rsidR="13DE0BB7" w:rsidRPr="00B92E7F">
        <w:rPr>
          <w:rFonts w:ascii="Times New Roman" w:eastAsia="Times New Roman" w:hAnsi="Times New Roman" w:cs="Times New Roman"/>
          <w:sz w:val="24"/>
          <w:szCs w:val="24"/>
        </w:rPr>
        <w:t>ema konsolideeritud varad või kohustused, mis on seotud tegevusega, mille vastaspooled asuvad Euroopa Majanduspiirkonnas, ületavad 75% krediidiasutuse konsolideeritud koguvaradest ja -kohustustest (arvestamata riskipositsioone);</w:t>
      </w:r>
    </w:p>
    <w:p w14:paraId="5583DDAE" w14:textId="2B1D5FA7" w:rsidR="565ACCAB" w:rsidRPr="00B92E7F" w:rsidRDefault="565ACCAB"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k</w:t>
      </w:r>
      <w:r w:rsidR="4F8A2214" w:rsidRPr="00B92E7F">
        <w:rPr>
          <w:rFonts w:ascii="Times New Roman" w:eastAsia="Times New Roman" w:hAnsi="Times New Roman" w:cs="Times New Roman"/>
          <w:sz w:val="24"/>
          <w:szCs w:val="24"/>
        </w:rPr>
        <w:t xml:space="preserve">rediidiasutus ei kasuta usaldatavusnõuete täitmiseks </w:t>
      </w:r>
      <w:proofErr w:type="spellStart"/>
      <w:r w:rsidR="4F8A2214" w:rsidRPr="00B92E7F">
        <w:rPr>
          <w:rFonts w:ascii="Times New Roman" w:eastAsia="Times New Roman" w:hAnsi="Times New Roman" w:cs="Times New Roman"/>
          <w:sz w:val="24"/>
          <w:szCs w:val="24"/>
        </w:rPr>
        <w:t>sisemudeleid</w:t>
      </w:r>
      <w:proofErr w:type="spellEnd"/>
      <w:r w:rsidR="4F8A2214" w:rsidRPr="00B92E7F">
        <w:rPr>
          <w:rFonts w:ascii="Times New Roman" w:eastAsia="Times New Roman" w:hAnsi="Times New Roman" w:cs="Times New Roman"/>
          <w:sz w:val="24"/>
          <w:szCs w:val="24"/>
        </w:rPr>
        <w:t xml:space="preserve"> (kohalduvad teatud erandid); </w:t>
      </w:r>
    </w:p>
    <w:p w14:paraId="593AB97C" w14:textId="54B76B56" w:rsidR="4DFDD1F2" w:rsidRPr="00B92E7F" w:rsidRDefault="4DFDD1F2" w:rsidP="00B92E7F">
      <w:pPr>
        <w:pStyle w:val="Loendilik"/>
        <w:numPr>
          <w:ilvl w:val="1"/>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p</w:t>
      </w:r>
      <w:r w:rsidR="5A8FB3D5" w:rsidRPr="00B92E7F">
        <w:rPr>
          <w:rFonts w:ascii="Times New Roman" w:eastAsia="Times New Roman" w:hAnsi="Times New Roman" w:cs="Times New Roman"/>
          <w:sz w:val="24"/>
          <w:szCs w:val="24"/>
        </w:rPr>
        <w:t>ädev asutus on liigitanud krediidiasutuse väikeseks ja mittekeerukaks ning k</w:t>
      </w:r>
      <w:r w:rsidR="4F8A2214" w:rsidRPr="00B92E7F">
        <w:rPr>
          <w:rFonts w:ascii="Times New Roman" w:eastAsia="Times New Roman" w:hAnsi="Times New Roman" w:cs="Times New Roman"/>
          <w:sz w:val="24"/>
          <w:szCs w:val="24"/>
        </w:rPr>
        <w:t xml:space="preserve">rediidiasutus ei ole esitanud </w:t>
      </w:r>
      <w:r w:rsidR="761C7663" w:rsidRPr="00B92E7F">
        <w:rPr>
          <w:rFonts w:ascii="Times New Roman" w:eastAsia="Times New Roman" w:hAnsi="Times New Roman" w:cs="Times New Roman"/>
          <w:sz w:val="24"/>
          <w:szCs w:val="24"/>
        </w:rPr>
        <w:t xml:space="preserve">sellele </w:t>
      </w:r>
      <w:r w:rsidR="4F8A2214" w:rsidRPr="00B92E7F">
        <w:rPr>
          <w:rFonts w:ascii="Times New Roman" w:eastAsia="Times New Roman" w:hAnsi="Times New Roman" w:cs="Times New Roman"/>
          <w:sz w:val="24"/>
          <w:szCs w:val="24"/>
        </w:rPr>
        <w:t>vastuväiteid</w:t>
      </w:r>
      <w:r w:rsidR="69D751D8" w:rsidRPr="00B92E7F">
        <w:rPr>
          <w:rFonts w:ascii="Times New Roman" w:eastAsia="Times New Roman" w:hAnsi="Times New Roman" w:cs="Times New Roman"/>
          <w:sz w:val="24"/>
          <w:szCs w:val="24"/>
        </w:rPr>
        <w:t>.</w:t>
      </w:r>
    </w:p>
    <w:p w14:paraId="4865C33E" w14:textId="7A96A3AA" w:rsidR="41A6DF6B" w:rsidRPr="00B92E7F" w:rsidRDefault="41A6DF6B" w:rsidP="00B92E7F">
      <w:pPr>
        <w:pStyle w:val="Loendilik"/>
        <w:numPr>
          <w:ilvl w:val="0"/>
          <w:numId w:val="20"/>
        </w:num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,,v</w:t>
      </w:r>
      <w:r w:rsidR="6DF7F89E" w:rsidRPr="00B92E7F">
        <w:rPr>
          <w:rFonts w:ascii="Times New Roman" w:eastAsia="Times New Roman" w:hAnsi="Times New Roman" w:cs="Times New Roman"/>
          <w:sz w:val="24"/>
          <w:szCs w:val="24"/>
        </w:rPr>
        <w:t>älisriik</w:t>
      </w:r>
      <w:r w:rsidR="331082F2" w:rsidRPr="00B92E7F">
        <w:rPr>
          <w:rFonts w:ascii="Times New Roman" w:eastAsia="Times New Roman" w:hAnsi="Times New Roman" w:cs="Times New Roman"/>
          <w:sz w:val="24"/>
          <w:szCs w:val="24"/>
        </w:rPr>
        <w:t>”</w:t>
      </w:r>
      <w:r w:rsidR="6DF7F89E" w:rsidRPr="00B92E7F">
        <w:rPr>
          <w:rFonts w:ascii="Times New Roman" w:eastAsia="Times New Roman" w:hAnsi="Times New Roman" w:cs="Times New Roman"/>
          <w:sz w:val="24"/>
          <w:szCs w:val="24"/>
        </w:rPr>
        <w:t>– välisriigina mõistetakse KAS § 3</w:t>
      </w:r>
      <w:r w:rsidR="6DF7F89E" w:rsidRPr="00B92E7F">
        <w:rPr>
          <w:rFonts w:ascii="Times New Roman" w:eastAsia="Times New Roman" w:hAnsi="Times New Roman" w:cs="Times New Roman"/>
          <w:sz w:val="24"/>
          <w:szCs w:val="24"/>
          <w:vertAlign w:val="superscript"/>
        </w:rPr>
        <w:t>1</w:t>
      </w:r>
      <w:r w:rsidR="6DF7F89E" w:rsidRPr="00B92E7F">
        <w:rPr>
          <w:rFonts w:ascii="Times New Roman" w:eastAsia="Times New Roman" w:hAnsi="Times New Roman" w:cs="Times New Roman"/>
          <w:sz w:val="24"/>
          <w:szCs w:val="24"/>
        </w:rPr>
        <w:t xml:space="preserve"> lõike 5 tähenduses kõiki Euroopa Majanduspiirkonna lepinguriike ja kolmandaid riike.  </w:t>
      </w:r>
    </w:p>
    <w:p w14:paraId="1660BB1B" w14:textId="77777777" w:rsidR="002E626F" w:rsidRPr="00B92E7F" w:rsidRDefault="002E626F" w:rsidP="00B92E7F">
      <w:pPr>
        <w:spacing w:after="0" w:line="240" w:lineRule="auto"/>
        <w:jc w:val="both"/>
        <w:rPr>
          <w:rFonts w:ascii="Times New Roman" w:hAnsi="Times New Roman" w:cs="Times New Roman"/>
          <w:sz w:val="24"/>
          <w:szCs w:val="24"/>
        </w:rPr>
      </w:pPr>
    </w:p>
    <w:p w14:paraId="1734FD2C" w14:textId="570EDD52" w:rsidR="002E626F" w:rsidRPr="00B92E7F" w:rsidRDefault="2B4EE16A"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5. Eelnõu vastavus Euroopa Liidu õigusele </w:t>
      </w:r>
    </w:p>
    <w:p w14:paraId="4A3C7C36" w14:textId="50D27FC9" w:rsidR="118E0BDA" w:rsidRPr="00B92E7F" w:rsidRDefault="118E0BDA" w:rsidP="00B92E7F">
      <w:pPr>
        <w:spacing w:after="0" w:line="240" w:lineRule="auto"/>
        <w:jc w:val="both"/>
        <w:rPr>
          <w:rFonts w:ascii="Times New Roman" w:hAnsi="Times New Roman" w:cs="Times New Roman"/>
          <w:b/>
          <w:bCs/>
          <w:sz w:val="24"/>
          <w:szCs w:val="24"/>
        </w:rPr>
      </w:pPr>
    </w:p>
    <w:p w14:paraId="5199C5F3" w14:textId="287907BB" w:rsidR="155A11CC" w:rsidRPr="00B92E7F" w:rsidRDefault="155A11C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Eelnõuga võetakse üle CRD VI</w:t>
      </w:r>
      <w:r w:rsidR="538F8578" w:rsidRPr="00B92E7F">
        <w:rPr>
          <w:rFonts w:ascii="Times New Roman" w:hAnsi="Times New Roman" w:cs="Times New Roman"/>
          <w:sz w:val="24"/>
          <w:szCs w:val="24"/>
        </w:rPr>
        <w:t xml:space="preserve">, </w:t>
      </w:r>
      <w:r w:rsidRPr="00B92E7F">
        <w:rPr>
          <w:rFonts w:ascii="Times New Roman" w:hAnsi="Times New Roman" w:cs="Times New Roman"/>
          <w:sz w:val="24"/>
          <w:szCs w:val="24"/>
        </w:rPr>
        <w:t>CRR III artiklid 124 ja 164</w:t>
      </w:r>
      <w:r w:rsidR="1E5FAA6A" w:rsidRPr="00B92E7F">
        <w:rPr>
          <w:rFonts w:ascii="Times New Roman" w:hAnsi="Times New Roman" w:cs="Times New Roman"/>
          <w:sz w:val="24"/>
          <w:szCs w:val="24"/>
        </w:rPr>
        <w:t xml:space="preserve"> ning tehakse </w:t>
      </w:r>
      <w:proofErr w:type="spellStart"/>
      <w:r w:rsidR="1E5FAA6A" w:rsidRPr="00B92E7F">
        <w:rPr>
          <w:rFonts w:ascii="Times New Roman" w:hAnsi="Times New Roman" w:cs="Times New Roman"/>
          <w:sz w:val="24"/>
          <w:szCs w:val="24"/>
        </w:rPr>
        <w:t>KAS-is</w:t>
      </w:r>
      <w:proofErr w:type="spellEnd"/>
      <w:r w:rsidR="1E5FAA6A" w:rsidRPr="00B92E7F">
        <w:rPr>
          <w:rFonts w:ascii="Times New Roman" w:hAnsi="Times New Roman" w:cs="Times New Roman"/>
          <w:sz w:val="24"/>
          <w:szCs w:val="24"/>
        </w:rPr>
        <w:t>, VPTS-</w:t>
      </w:r>
      <w:proofErr w:type="spellStart"/>
      <w:r w:rsidR="1E5FAA6A" w:rsidRPr="00B92E7F">
        <w:rPr>
          <w:rFonts w:ascii="Times New Roman" w:hAnsi="Times New Roman" w:cs="Times New Roman"/>
          <w:sz w:val="24"/>
          <w:szCs w:val="24"/>
        </w:rPr>
        <w:t>is</w:t>
      </w:r>
      <w:proofErr w:type="spellEnd"/>
      <w:r w:rsidR="1E5FAA6A" w:rsidRPr="00B92E7F">
        <w:rPr>
          <w:rFonts w:ascii="Times New Roman" w:hAnsi="Times New Roman" w:cs="Times New Roman"/>
          <w:sz w:val="24"/>
          <w:szCs w:val="24"/>
        </w:rPr>
        <w:t xml:space="preserve"> ja FIS-is parandusi lähtuvalt CRD V-st. Eelnõu koostamisel on</w:t>
      </w:r>
      <w:r w:rsidR="17D18C72" w:rsidRPr="00B92E7F">
        <w:rPr>
          <w:rFonts w:ascii="Times New Roman" w:hAnsi="Times New Roman" w:cs="Times New Roman"/>
          <w:sz w:val="24"/>
          <w:szCs w:val="24"/>
        </w:rPr>
        <w:t xml:space="preserve"> arvestatud järgmiste Euroopa Liidu õigusaktidega:</w:t>
      </w:r>
    </w:p>
    <w:p w14:paraId="2EE9B3D4" w14:textId="7A03E3F4" w:rsidR="17D18C72" w:rsidRPr="00B92E7F" w:rsidRDefault="17D18C72" w:rsidP="00B92E7F">
      <w:pPr>
        <w:pStyle w:val="Loendilik"/>
        <w:numPr>
          <w:ilvl w:val="0"/>
          <w:numId w:val="6"/>
        </w:num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Direktiiv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w:t>
      </w:r>
    </w:p>
    <w:p w14:paraId="46179B31" w14:textId="2A07927A" w:rsidR="17D18C72" w:rsidRPr="00B92E7F" w:rsidRDefault="17D18C72" w:rsidP="00B92E7F">
      <w:pPr>
        <w:pStyle w:val="Loendilik"/>
        <w:numPr>
          <w:ilvl w:val="0"/>
          <w:numId w:val="6"/>
        </w:num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Direktiiv 2013/36/EL, mis käsitleb krediidiasutuste tegevuse alustamise tingimusi ning krediidiasutuste usaldatavusnõuete täitmise järelevalvet, millega muudetakse direktiivi 2002/87/EÜ ning millega tunnistatakse kehtetuks direktiivid 2006/48/EÜ ja 2006/49/EÜ;</w:t>
      </w:r>
    </w:p>
    <w:p w14:paraId="396BF1DE" w14:textId="400CE5AD" w:rsidR="17D18C72" w:rsidRPr="00B92E7F" w:rsidRDefault="17D18C72" w:rsidP="00B92E7F">
      <w:pPr>
        <w:pStyle w:val="Loendilik"/>
        <w:numPr>
          <w:ilvl w:val="0"/>
          <w:numId w:val="6"/>
        </w:num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Määrus (EL) 575/2013, krediidiasutuste ja investeerimisühingute suhtes kohaldatavate usaldatavusnõuete kohta ja määruse (EL) nr 648/2012 muutmise kohta;</w:t>
      </w:r>
    </w:p>
    <w:p w14:paraId="53A4FB0F" w14:textId="1A8DD335" w:rsidR="3587E44F" w:rsidRPr="00B92E7F" w:rsidRDefault="3587E44F" w:rsidP="00B92E7F">
      <w:pPr>
        <w:pStyle w:val="Loendilik"/>
        <w:numPr>
          <w:ilvl w:val="0"/>
          <w:numId w:val="6"/>
        </w:numPr>
        <w:spacing w:after="0" w:line="240" w:lineRule="auto"/>
        <w:jc w:val="both"/>
        <w:rPr>
          <w:rFonts w:ascii="Times New Roman" w:eastAsia="Calibri" w:hAnsi="Times New Roman" w:cs="Times New Roman"/>
          <w:sz w:val="24"/>
          <w:szCs w:val="24"/>
        </w:rPr>
      </w:pPr>
      <w:r w:rsidRPr="00B92E7F">
        <w:rPr>
          <w:rFonts w:ascii="Times New Roman" w:eastAsia="Calibri" w:hAnsi="Times New Roman" w:cs="Times New Roman"/>
          <w:sz w:val="24"/>
          <w:szCs w:val="24"/>
        </w:rPr>
        <w:t>D</w:t>
      </w:r>
      <w:r w:rsidR="3F4B8832" w:rsidRPr="00B92E7F">
        <w:rPr>
          <w:rFonts w:ascii="Times New Roman" w:eastAsia="Calibri" w:hAnsi="Times New Roman" w:cs="Times New Roman"/>
          <w:sz w:val="24"/>
          <w:szCs w:val="24"/>
        </w:rPr>
        <w:t>irektiiv (EL) 2017/1132, äriühinguõiguse teatavate aspektide kohta</w:t>
      </w:r>
      <w:r w:rsidR="2EB84C3F" w:rsidRPr="00B92E7F">
        <w:rPr>
          <w:rFonts w:ascii="Times New Roman" w:eastAsia="Calibri" w:hAnsi="Times New Roman" w:cs="Times New Roman"/>
          <w:sz w:val="24"/>
          <w:szCs w:val="24"/>
        </w:rPr>
        <w:t>.</w:t>
      </w:r>
    </w:p>
    <w:p w14:paraId="41FC15E9" w14:textId="399BEC30" w:rsidR="002E626F" w:rsidRPr="00B92E7F" w:rsidRDefault="002E626F" w:rsidP="00B92E7F">
      <w:pPr>
        <w:spacing w:after="0" w:line="240" w:lineRule="auto"/>
        <w:jc w:val="both"/>
        <w:rPr>
          <w:rFonts w:ascii="Times New Roman" w:hAnsi="Times New Roman" w:cs="Times New Roman"/>
          <w:b/>
          <w:bCs/>
          <w:sz w:val="24"/>
          <w:szCs w:val="24"/>
        </w:rPr>
      </w:pPr>
    </w:p>
    <w:p w14:paraId="24FCBA61" w14:textId="51C22F19" w:rsidR="002E626F" w:rsidRPr="00D82834" w:rsidRDefault="002E626F" w:rsidP="00B92E7F">
      <w:pPr>
        <w:spacing w:after="0" w:line="240" w:lineRule="auto"/>
        <w:jc w:val="both"/>
        <w:rPr>
          <w:rFonts w:ascii="Times New Roman" w:hAnsi="Times New Roman" w:cs="Times New Roman"/>
          <w:sz w:val="24"/>
          <w:szCs w:val="24"/>
        </w:rPr>
      </w:pPr>
      <w:commentRangeStart w:id="47"/>
      <w:r w:rsidRPr="00D82834">
        <w:rPr>
          <w:rFonts w:ascii="Times New Roman" w:hAnsi="Times New Roman" w:cs="Times New Roman"/>
          <w:b/>
          <w:bCs/>
          <w:sz w:val="24"/>
          <w:szCs w:val="24"/>
        </w:rPr>
        <w:t xml:space="preserve">6. Eelnõu vastavus Eesti Vabariigi Põhiseadusele </w:t>
      </w:r>
      <w:commentRangeEnd w:id="47"/>
      <w:r w:rsidR="00700629">
        <w:rPr>
          <w:rStyle w:val="Kommentaariviide"/>
        </w:rPr>
        <w:commentReference w:id="47"/>
      </w:r>
    </w:p>
    <w:p w14:paraId="0824B510" w14:textId="67FDB6B4" w:rsidR="002E626F" w:rsidRPr="00D82834" w:rsidRDefault="002E626F" w:rsidP="00B92E7F">
      <w:pPr>
        <w:spacing w:after="0" w:line="240" w:lineRule="auto"/>
        <w:jc w:val="both"/>
        <w:rPr>
          <w:rFonts w:ascii="Times New Roman" w:hAnsi="Times New Roman" w:cs="Times New Roman"/>
          <w:b/>
          <w:bCs/>
          <w:sz w:val="24"/>
          <w:szCs w:val="24"/>
        </w:rPr>
      </w:pPr>
    </w:p>
    <w:p w14:paraId="6A5682B1" w14:textId="46BD64C6" w:rsidR="002E626F" w:rsidRPr="00B92E7F" w:rsidRDefault="002E626F" w:rsidP="00B92E7F">
      <w:pPr>
        <w:spacing w:after="0" w:line="240" w:lineRule="auto"/>
        <w:jc w:val="both"/>
        <w:rPr>
          <w:rFonts w:ascii="Times New Roman" w:hAnsi="Times New Roman" w:cs="Times New Roman"/>
          <w:b/>
          <w:bCs/>
          <w:sz w:val="24"/>
          <w:szCs w:val="24"/>
        </w:rPr>
      </w:pPr>
      <w:r w:rsidRPr="00D82834">
        <w:rPr>
          <w:rFonts w:ascii="Times New Roman" w:hAnsi="Times New Roman" w:cs="Times New Roman"/>
          <w:b/>
          <w:bCs/>
          <w:sz w:val="24"/>
          <w:szCs w:val="24"/>
        </w:rPr>
        <w:tab/>
        <w:t>6.1. Põhiõiguse esemeline kaitseala</w:t>
      </w:r>
      <w:r w:rsidRPr="00B92E7F">
        <w:rPr>
          <w:rFonts w:ascii="Times New Roman" w:hAnsi="Times New Roman" w:cs="Times New Roman"/>
          <w:b/>
          <w:bCs/>
          <w:sz w:val="24"/>
          <w:szCs w:val="24"/>
        </w:rPr>
        <w:t xml:space="preserve"> </w:t>
      </w:r>
    </w:p>
    <w:p w14:paraId="57C4A343" w14:textId="3A926D9A" w:rsidR="527C5367" w:rsidRPr="00B92E7F" w:rsidRDefault="527C5367" w:rsidP="00B92E7F">
      <w:pPr>
        <w:spacing w:after="0" w:line="240" w:lineRule="auto"/>
        <w:jc w:val="both"/>
        <w:rPr>
          <w:rFonts w:ascii="Times New Roman" w:hAnsi="Times New Roman" w:cs="Times New Roman"/>
          <w:b/>
          <w:bCs/>
          <w:sz w:val="24"/>
          <w:szCs w:val="24"/>
        </w:rPr>
      </w:pPr>
    </w:p>
    <w:p w14:paraId="795B0C9B" w14:textId="006CAFC0" w:rsidR="1CAC0F78" w:rsidRPr="00B92E7F" w:rsidRDefault="1CAC0F7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Eelnõus sisalduvad muudatused, välja arvatud Finantsinspektsiooni töötajate ja juhtide piirangud, ei riiva muudatuste subjektideks olevate isikute põhiõiguseid ja -vabadusi ebaproportsionaalselt.</w:t>
      </w:r>
    </w:p>
    <w:p w14:paraId="13F41533" w14:textId="71093428" w:rsidR="527C5367" w:rsidRPr="00B92E7F" w:rsidRDefault="527C5367" w:rsidP="00B92E7F">
      <w:pPr>
        <w:spacing w:after="0" w:line="240" w:lineRule="auto"/>
        <w:jc w:val="both"/>
        <w:rPr>
          <w:rFonts w:ascii="Times New Roman" w:hAnsi="Times New Roman" w:cs="Times New Roman"/>
          <w:sz w:val="24"/>
          <w:szCs w:val="24"/>
        </w:rPr>
      </w:pPr>
    </w:p>
    <w:p w14:paraId="14F7D7CD" w14:textId="3C07F017" w:rsidR="1CAC0F78" w:rsidRPr="00B92E7F" w:rsidRDefault="1CAC0F7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CRD VI artikkel 4a kehtestab pädevate asutuste juhtidele maksimaalse ametiaja pikkuse piirangu, kohustab nii pädeva asutuse juhte kui ka töötajaid võõrandama finantsjärelevalve subjektidega seotud finantsinstrumente ning annab õiguse kohaldada töötajate ja juhtide suhtes ooteaega ehk konkurentsipiirangut. Eesti Vabariigi põhiseaduse (edaspidi ka </w:t>
      </w:r>
      <w:r w:rsidRPr="00B92E7F">
        <w:rPr>
          <w:rFonts w:ascii="Times New Roman" w:hAnsi="Times New Roman" w:cs="Times New Roman"/>
          <w:i/>
          <w:iCs/>
          <w:sz w:val="24"/>
          <w:szCs w:val="24"/>
        </w:rPr>
        <w:t>PS</w:t>
      </w:r>
      <w:r w:rsidRPr="00B92E7F">
        <w:rPr>
          <w:rFonts w:ascii="Times New Roman" w:hAnsi="Times New Roman" w:cs="Times New Roman"/>
          <w:sz w:val="24"/>
          <w:szCs w:val="24"/>
        </w:rPr>
        <w:t xml:space="preserve">) kontekstis riivavad eelnimetatud piirangud Finantsinspektsiooni juhtide ja töötajate </w:t>
      </w:r>
      <w:r w:rsidR="49B95D1E" w:rsidRPr="00B92E7F">
        <w:rPr>
          <w:rFonts w:ascii="Times New Roman" w:hAnsi="Times New Roman" w:cs="Times New Roman"/>
          <w:sz w:val="24"/>
          <w:szCs w:val="24"/>
        </w:rPr>
        <w:t xml:space="preserve">vaba </w:t>
      </w:r>
      <w:r w:rsidR="6C00EF05" w:rsidRPr="00B92E7F">
        <w:rPr>
          <w:rFonts w:ascii="Times New Roman" w:hAnsi="Times New Roman" w:cs="Times New Roman"/>
          <w:sz w:val="24"/>
          <w:szCs w:val="24"/>
        </w:rPr>
        <w:t xml:space="preserve">tegevusala, elukutse ja töökoha valikuvabaduse (PS § 29), </w:t>
      </w:r>
      <w:r w:rsidRPr="00B92E7F">
        <w:rPr>
          <w:rFonts w:ascii="Times New Roman" w:hAnsi="Times New Roman" w:cs="Times New Roman"/>
          <w:sz w:val="24"/>
          <w:szCs w:val="24"/>
        </w:rPr>
        <w:t>ettevõtlusvabaduse (PS § 31)</w:t>
      </w:r>
      <w:r w:rsidR="182E5A20"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omandivabaduse (PS § 32) </w:t>
      </w:r>
      <w:r w:rsidR="3ED8EE88" w:rsidRPr="00B92E7F">
        <w:rPr>
          <w:rFonts w:ascii="Times New Roman" w:hAnsi="Times New Roman" w:cs="Times New Roman"/>
          <w:sz w:val="24"/>
          <w:szCs w:val="24"/>
        </w:rPr>
        <w:t xml:space="preserve">ja ühinemisvabaduse (PS § 48) </w:t>
      </w:r>
      <w:r w:rsidRPr="00B92E7F">
        <w:rPr>
          <w:rFonts w:ascii="Times New Roman" w:hAnsi="Times New Roman" w:cs="Times New Roman"/>
          <w:sz w:val="24"/>
          <w:szCs w:val="24"/>
        </w:rPr>
        <w:t>kaitseala. Järgnevalt avatakse riivete sisu täpsemalt ning analüüsitakse riivete kooskõla põhiseadusega.</w:t>
      </w:r>
    </w:p>
    <w:p w14:paraId="65D863DB" w14:textId="19016BE1" w:rsidR="0030077F" w:rsidRPr="00D82834" w:rsidRDefault="002E626F" w:rsidP="00B92E7F">
      <w:pPr>
        <w:spacing w:after="0" w:line="240" w:lineRule="auto"/>
        <w:jc w:val="both"/>
        <w:rPr>
          <w:rFonts w:ascii="Times New Roman" w:hAnsi="Times New Roman" w:cs="Times New Roman"/>
          <w:b/>
          <w:bCs/>
          <w:sz w:val="24"/>
          <w:szCs w:val="24"/>
        </w:rPr>
      </w:pPr>
      <w:r w:rsidRPr="00D82834">
        <w:rPr>
          <w:rFonts w:ascii="Times New Roman" w:hAnsi="Times New Roman" w:cs="Times New Roman"/>
          <w:b/>
          <w:bCs/>
          <w:sz w:val="24"/>
          <w:szCs w:val="24"/>
        </w:rPr>
        <w:tab/>
      </w:r>
      <w:r w:rsidRPr="00D82834">
        <w:rPr>
          <w:rFonts w:ascii="Times New Roman" w:hAnsi="Times New Roman" w:cs="Times New Roman"/>
          <w:b/>
          <w:bCs/>
          <w:sz w:val="24"/>
          <w:szCs w:val="24"/>
        </w:rPr>
        <w:tab/>
      </w:r>
    </w:p>
    <w:p w14:paraId="1F52EA61" w14:textId="5E18731C" w:rsidR="002E626F" w:rsidRPr="00B92E7F" w:rsidRDefault="002E626F" w:rsidP="00B92E7F">
      <w:pPr>
        <w:spacing w:after="0" w:line="240" w:lineRule="auto"/>
        <w:jc w:val="both"/>
        <w:rPr>
          <w:rFonts w:ascii="Times New Roman" w:hAnsi="Times New Roman" w:cs="Times New Roman"/>
          <w:b/>
          <w:bCs/>
          <w:sz w:val="24"/>
          <w:szCs w:val="24"/>
        </w:rPr>
      </w:pPr>
      <w:r w:rsidRPr="00D82834">
        <w:rPr>
          <w:rFonts w:ascii="Times New Roman" w:hAnsi="Times New Roman" w:cs="Times New Roman"/>
          <w:b/>
          <w:bCs/>
          <w:sz w:val="24"/>
          <w:szCs w:val="24"/>
        </w:rPr>
        <w:tab/>
      </w:r>
      <w:r w:rsidRPr="00D82834">
        <w:rPr>
          <w:rFonts w:ascii="Times New Roman" w:hAnsi="Times New Roman" w:cs="Times New Roman"/>
          <w:b/>
          <w:bCs/>
          <w:sz w:val="24"/>
          <w:szCs w:val="24"/>
        </w:rPr>
        <w:tab/>
      </w:r>
      <w:r w:rsidR="479BE42B" w:rsidRPr="00D82834">
        <w:rPr>
          <w:rFonts w:ascii="Times New Roman" w:hAnsi="Times New Roman" w:cs="Times New Roman"/>
          <w:b/>
          <w:bCs/>
          <w:sz w:val="24"/>
          <w:szCs w:val="24"/>
        </w:rPr>
        <w:t xml:space="preserve">6.1.1. </w:t>
      </w:r>
      <w:r w:rsidR="1A29A349" w:rsidRPr="00D82834">
        <w:rPr>
          <w:rFonts w:ascii="Times New Roman" w:hAnsi="Times New Roman" w:cs="Times New Roman"/>
          <w:b/>
          <w:bCs/>
          <w:sz w:val="24"/>
          <w:szCs w:val="24"/>
        </w:rPr>
        <w:t>Õigus tegeleda ettevõtlusega ehk ettevõtlusvabadus</w:t>
      </w:r>
      <w:r w:rsidR="1A29A349" w:rsidRPr="00B92E7F">
        <w:rPr>
          <w:rFonts w:ascii="Times New Roman" w:hAnsi="Times New Roman" w:cs="Times New Roman"/>
          <w:b/>
          <w:bCs/>
          <w:sz w:val="24"/>
          <w:szCs w:val="24"/>
        </w:rPr>
        <w:t xml:space="preserve"> </w:t>
      </w:r>
    </w:p>
    <w:p w14:paraId="06B4751F" w14:textId="557EDDA2" w:rsidR="118E0BDA" w:rsidRPr="00B92E7F" w:rsidRDefault="118E0BDA" w:rsidP="00B92E7F">
      <w:pPr>
        <w:spacing w:after="0" w:line="240" w:lineRule="auto"/>
        <w:jc w:val="both"/>
        <w:rPr>
          <w:rFonts w:ascii="Times New Roman" w:hAnsi="Times New Roman" w:cs="Times New Roman"/>
          <w:b/>
          <w:bCs/>
          <w:sz w:val="24"/>
          <w:szCs w:val="24"/>
        </w:rPr>
      </w:pPr>
    </w:p>
    <w:p w14:paraId="0685652F" w14:textId="01BDFE9B" w:rsidR="002E626F" w:rsidRPr="00B92E7F" w:rsidRDefault="3FE5E72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PS § 31 kohaselt on Eesti kodanikel õigus tegelda ettevõ</w:t>
      </w:r>
      <w:r w:rsidR="0A233ED9" w:rsidRPr="00B92E7F">
        <w:rPr>
          <w:rFonts w:ascii="Times New Roman" w:hAnsi="Times New Roman" w:cs="Times New Roman"/>
          <w:sz w:val="24"/>
          <w:szCs w:val="24"/>
        </w:rPr>
        <w:t>tlusega</w:t>
      </w:r>
      <w:r w:rsidR="59F40C83" w:rsidRPr="00B92E7F">
        <w:rPr>
          <w:rFonts w:ascii="Times New Roman" w:hAnsi="Times New Roman" w:cs="Times New Roman"/>
          <w:sz w:val="24"/>
          <w:szCs w:val="24"/>
        </w:rPr>
        <w:t xml:space="preserve"> ning kuuluda tulundusühingutesse ja –liitudesse.</w:t>
      </w:r>
      <w:r w:rsidR="0A233ED9" w:rsidRPr="00B92E7F">
        <w:rPr>
          <w:rFonts w:ascii="Times New Roman" w:hAnsi="Times New Roman" w:cs="Times New Roman"/>
          <w:sz w:val="24"/>
          <w:szCs w:val="24"/>
        </w:rPr>
        <w:t xml:space="preserve"> Tulenevalt PS § 9 lõikest 2, </w:t>
      </w:r>
      <w:r w:rsidR="22269F21" w:rsidRPr="00B92E7F">
        <w:rPr>
          <w:rFonts w:ascii="Times New Roman" w:hAnsi="Times New Roman" w:cs="Times New Roman"/>
          <w:sz w:val="24"/>
          <w:szCs w:val="24"/>
        </w:rPr>
        <w:t xml:space="preserve">laieneb </w:t>
      </w:r>
      <w:r w:rsidR="0A233ED9" w:rsidRPr="00B92E7F">
        <w:rPr>
          <w:rFonts w:ascii="Times New Roman" w:hAnsi="Times New Roman" w:cs="Times New Roman"/>
          <w:sz w:val="24"/>
          <w:szCs w:val="24"/>
        </w:rPr>
        <w:t>ettevõtlusvabadu</w:t>
      </w:r>
      <w:r w:rsidR="1E76CB1A" w:rsidRPr="00B92E7F">
        <w:rPr>
          <w:rFonts w:ascii="Times New Roman" w:hAnsi="Times New Roman" w:cs="Times New Roman"/>
          <w:sz w:val="24"/>
          <w:szCs w:val="24"/>
        </w:rPr>
        <w:t>s</w:t>
      </w:r>
      <w:r w:rsidR="0A233ED9" w:rsidRPr="00B92E7F">
        <w:rPr>
          <w:rFonts w:ascii="Times New Roman" w:hAnsi="Times New Roman" w:cs="Times New Roman"/>
          <w:sz w:val="24"/>
          <w:szCs w:val="24"/>
        </w:rPr>
        <w:t xml:space="preserve"> ka juriidilistele isikutele.</w:t>
      </w:r>
      <w:r w:rsidR="002E626F" w:rsidRPr="00B92E7F">
        <w:rPr>
          <w:rStyle w:val="Allmrkuseviide"/>
          <w:rFonts w:ascii="Times New Roman" w:hAnsi="Times New Roman" w:cs="Times New Roman"/>
          <w:sz w:val="24"/>
          <w:szCs w:val="24"/>
        </w:rPr>
        <w:footnoteReference w:id="58"/>
      </w:r>
      <w:r w:rsidR="45AE9498" w:rsidRPr="00B92E7F">
        <w:rPr>
          <w:rFonts w:ascii="Times New Roman" w:hAnsi="Times New Roman" w:cs="Times New Roman"/>
          <w:sz w:val="24"/>
          <w:szCs w:val="24"/>
        </w:rPr>
        <w:t xml:space="preserve"> </w:t>
      </w:r>
      <w:r w:rsidR="77D035A8" w:rsidRPr="00B92E7F">
        <w:rPr>
          <w:rFonts w:ascii="Times New Roman" w:hAnsi="Times New Roman" w:cs="Times New Roman"/>
          <w:sz w:val="24"/>
          <w:szCs w:val="24"/>
        </w:rPr>
        <w:t>Ettevõtlusvabaduse</w:t>
      </w:r>
      <w:r w:rsidR="6AC04C74" w:rsidRPr="00B92E7F">
        <w:rPr>
          <w:rFonts w:ascii="Times New Roman" w:hAnsi="Times New Roman" w:cs="Times New Roman"/>
          <w:sz w:val="24"/>
          <w:szCs w:val="24"/>
        </w:rPr>
        <w:t>l on kaks kül</w:t>
      </w:r>
      <w:r w:rsidR="494ACEE2" w:rsidRPr="00B92E7F">
        <w:rPr>
          <w:rFonts w:ascii="Times New Roman" w:hAnsi="Times New Roman" w:cs="Times New Roman"/>
          <w:sz w:val="24"/>
          <w:szCs w:val="24"/>
        </w:rPr>
        <w:t xml:space="preserve">ge: õigus nõuda avalikult võimult </w:t>
      </w:r>
      <w:r w:rsidR="494ACEE2" w:rsidRPr="00B92E7F">
        <w:rPr>
          <w:rFonts w:ascii="Times New Roman" w:hAnsi="Times New Roman" w:cs="Times New Roman"/>
          <w:sz w:val="24"/>
          <w:szCs w:val="24"/>
        </w:rPr>
        <w:lastRenderedPageBreak/>
        <w:t xml:space="preserve">sekkumisest hoidumist, teisalt õigus nõuda positiivsete (ettevõtlust edendavate) meetmete võtmist. </w:t>
      </w:r>
    </w:p>
    <w:p w14:paraId="296E7FEF" w14:textId="47EF34D8" w:rsidR="002E626F" w:rsidRPr="00B92E7F" w:rsidRDefault="002E626F" w:rsidP="00B92E7F">
      <w:pPr>
        <w:spacing w:after="0" w:line="240" w:lineRule="auto"/>
        <w:jc w:val="both"/>
        <w:rPr>
          <w:rFonts w:ascii="Times New Roman" w:hAnsi="Times New Roman" w:cs="Times New Roman"/>
          <w:sz w:val="24"/>
          <w:szCs w:val="24"/>
        </w:rPr>
      </w:pPr>
    </w:p>
    <w:p w14:paraId="22C9AE7E" w14:textId="4839F68A" w:rsidR="002E626F" w:rsidRPr="00B92E7F" w:rsidRDefault="45AE949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Ettevõtluse põhieesmärgiks on tulu teenimine</w:t>
      </w:r>
      <w:r w:rsidR="41D2BE3B" w:rsidRPr="00B92E7F">
        <w:rPr>
          <w:rFonts w:ascii="Times New Roman" w:hAnsi="Times New Roman" w:cs="Times New Roman"/>
          <w:sz w:val="24"/>
          <w:szCs w:val="24"/>
        </w:rPr>
        <w:t>.</w:t>
      </w:r>
      <w:r w:rsidR="002E626F" w:rsidRPr="00B92E7F">
        <w:rPr>
          <w:rStyle w:val="Allmrkuseviide"/>
          <w:rFonts w:ascii="Times New Roman" w:hAnsi="Times New Roman" w:cs="Times New Roman"/>
          <w:sz w:val="24"/>
          <w:szCs w:val="24"/>
        </w:rPr>
        <w:footnoteReference w:id="59"/>
      </w:r>
      <w:r w:rsidR="0677F281" w:rsidRPr="00B92E7F">
        <w:rPr>
          <w:rFonts w:ascii="Times New Roman" w:hAnsi="Times New Roman" w:cs="Times New Roman"/>
          <w:sz w:val="24"/>
          <w:szCs w:val="24"/>
        </w:rPr>
        <w:t xml:space="preserve"> </w:t>
      </w:r>
      <w:r w:rsidR="41D2BE3B" w:rsidRPr="00B92E7F">
        <w:rPr>
          <w:rFonts w:ascii="Times New Roman" w:hAnsi="Times New Roman" w:cs="Times New Roman"/>
          <w:sz w:val="24"/>
          <w:szCs w:val="24"/>
        </w:rPr>
        <w:t>Üks</w:t>
      </w:r>
      <w:r w:rsidR="65F2813A" w:rsidRPr="00B92E7F">
        <w:rPr>
          <w:rFonts w:ascii="Times New Roman" w:hAnsi="Times New Roman" w:cs="Times New Roman"/>
          <w:sz w:val="24"/>
          <w:szCs w:val="24"/>
        </w:rPr>
        <w:t xml:space="preserve"> paljudest</w:t>
      </w:r>
      <w:r w:rsidR="41D2BE3B" w:rsidRPr="00B92E7F">
        <w:rPr>
          <w:rFonts w:ascii="Times New Roman" w:hAnsi="Times New Roman" w:cs="Times New Roman"/>
          <w:sz w:val="24"/>
          <w:szCs w:val="24"/>
        </w:rPr>
        <w:t xml:space="preserve"> ettevõtluse väljendusvormidest on investeerimine, mille käigus paigutatakse likviidsed vahendid börsil kaubeldavatesse väärtpaberitesse</w:t>
      </w:r>
      <w:r w:rsidR="343F1CC7" w:rsidRPr="00B92E7F">
        <w:rPr>
          <w:rFonts w:ascii="Times New Roman" w:hAnsi="Times New Roman" w:cs="Times New Roman"/>
          <w:sz w:val="24"/>
          <w:szCs w:val="24"/>
        </w:rPr>
        <w:t xml:space="preserve"> (aktsiad, osad, võlakirjad jms VPTS § 2 lõike 1 tähenduses), </w:t>
      </w:r>
      <w:r w:rsidR="52FF0331" w:rsidRPr="00B92E7F">
        <w:rPr>
          <w:rFonts w:ascii="Times New Roman" w:hAnsi="Times New Roman" w:cs="Times New Roman"/>
          <w:sz w:val="24"/>
          <w:szCs w:val="24"/>
        </w:rPr>
        <w:t>et teenida</w:t>
      </w:r>
      <w:r w:rsidR="59D9CA75" w:rsidRPr="00B92E7F">
        <w:rPr>
          <w:rFonts w:ascii="Times New Roman" w:hAnsi="Times New Roman" w:cs="Times New Roman"/>
          <w:sz w:val="24"/>
          <w:szCs w:val="24"/>
        </w:rPr>
        <w:t xml:space="preserve"> nende </w:t>
      </w:r>
      <w:r w:rsidR="52FF0331" w:rsidRPr="00B92E7F">
        <w:rPr>
          <w:rFonts w:ascii="Times New Roman" w:hAnsi="Times New Roman" w:cs="Times New Roman"/>
          <w:sz w:val="24"/>
          <w:szCs w:val="24"/>
        </w:rPr>
        <w:t xml:space="preserve"> pealt kasumit (väljendub dividendides)</w:t>
      </w:r>
      <w:r w:rsidR="41D2BE3B" w:rsidRPr="00B92E7F">
        <w:rPr>
          <w:rFonts w:ascii="Times New Roman" w:hAnsi="Times New Roman" w:cs="Times New Roman"/>
          <w:sz w:val="24"/>
          <w:szCs w:val="24"/>
        </w:rPr>
        <w:t>.</w:t>
      </w:r>
      <w:r w:rsidR="2DF0CDDA" w:rsidRPr="00B92E7F">
        <w:rPr>
          <w:rFonts w:ascii="Times New Roman" w:hAnsi="Times New Roman" w:cs="Times New Roman"/>
          <w:sz w:val="24"/>
          <w:szCs w:val="24"/>
        </w:rPr>
        <w:t xml:space="preserve"> Investeerimise viise on erinevaid, al</w:t>
      </w:r>
      <w:r w:rsidR="7EC9481F" w:rsidRPr="00B92E7F">
        <w:rPr>
          <w:rFonts w:ascii="Times New Roman" w:hAnsi="Times New Roman" w:cs="Times New Roman"/>
          <w:sz w:val="24"/>
          <w:szCs w:val="24"/>
        </w:rPr>
        <w:t xml:space="preserve">ates pensionist kuni virtuaalvääringuteni. </w:t>
      </w:r>
      <w:r w:rsidR="41D2BE3B" w:rsidRPr="00B92E7F">
        <w:rPr>
          <w:rFonts w:ascii="Times New Roman" w:hAnsi="Times New Roman" w:cs="Times New Roman"/>
          <w:sz w:val="24"/>
          <w:szCs w:val="24"/>
        </w:rPr>
        <w:t>Eraisikuna investeerimiseks võib avada investeerimiskonto, asutada juriidilise keha v</w:t>
      </w:r>
      <w:r w:rsidR="5E77262B" w:rsidRPr="00B92E7F">
        <w:rPr>
          <w:rFonts w:ascii="Times New Roman" w:hAnsi="Times New Roman" w:cs="Times New Roman"/>
          <w:sz w:val="24"/>
          <w:szCs w:val="24"/>
        </w:rPr>
        <w:t>õi teha seda läbi tavalise või spetsiifiliselt investeerimiseks avatud panga</w:t>
      </w:r>
      <w:r w:rsidR="6AF04285" w:rsidRPr="00B92E7F">
        <w:rPr>
          <w:rFonts w:ascii="Times New Roman" w:hAnsi="Times New Roman" w:cs="Times New Roman"/>
          <w:sz w:val="24"/>
          <w:szCs w:val="24"/>
        </w:rPr>
        <w:t xml:space="preserve">- või investeerimisplatvormi konto. Praktikas alustavad füüsilised isikud investeerimist väikeste summadega tavaliselt pangakontolt ning portfelli suurenedes asutatakse juriidiline keha, millele väärtpaberid võõrandatakse. </w:t>
      </w:r>
      <w:r w:rsidR="1E66FD4C" w:rsidRPr="00B92E7F">
        <w:rPr>
          <w:rFonts w:ascii="Times New Roman" w:hAnsi="Times New Roman" w:cs="Times New Roman"/>
          <w:sz w:val="24"/>
          <w:szCs w:val="24"/>
        </w:rPr>
        <w:t xml:space="preserve">Sellise </w:t>
      </w:r>
      <w:r w:rsidR="74D932CA" w:rsidRPr="00B92E7F">
        <w:rPr>
          <w:rFonts w:ascii="Times New Roman" w:hAnsi="Times New Roman" w:cs="Times New Roman"/>
          <w:sz w:val="24"/>
          <w:szCs w:val="24"/>
        </w:rPr>
        <w:t xml:space="preserve">juriidilise keha ja </w:t>
      </w:r>
      <w:r w:rsidR="1E66FD4C" w:rsidRPr="00B92E7F">
        <w:rPr>
          <w:rFonts w:ascii="Times New Roman" w:hAnsi="Times New Roman" w:cs="Times New Roman"/>
          <w:sz w:val="24"/>
          <w:szCs w:val="24"/>
        </w:rPr>
        <w:t>võõrandamise eesmärk on lükata edasi tulumaksukohustust</w:t>
      </w:r>
      <w:r w:rsidR="1EBD9471" w:rsidRPr="00B92E7F">
        <w:rPr>
          <w:rFonts w:ascii="Times New Roman" w:hAnsi="Times New Roman" w:cs="Times New Roman"/>
          <w:sz w:val="24"/>
          <w:szCs w:val="24"/>
        </w:rPr>
        <w:t>, kuna väljamakstud dividendilt arvutatakse maha tulumaks.</w:t>
      </w:r>
      <w:r w:rsidR="002E626F" w:rsidRPr="00B92E7F">
        <w:rPr>
          <w:rStyle w:val="Allmrkuseviide"/>
          <w:rFonts w:ascii="Times New Roman" w:hAnsi="Times New Roman" w:cs="Times New Roman"/>
          <w:sz w:val="24"/>
          <w:szCs w:val="24"/>
        </w:rPr>
        <w:footnoteReference w:id="60"/>
      </w:r>
      <w:r w:rsidR="1EBD9471" w:rsidRPr="00B92E7F">
        <w:rPr>
          <w:rFonts w:ascii="Times New Roman" w:hAnsi="Times New Roman" w:cs="Times New Roman"/>
          <w:sz w:val="24"/>
          <w:szCs w:val="24"/>
        </w:rPr>
        <w:t xml:space="preserve"> Investeerides ettevõtte alt, tuleb tulumaksu tasuda alles dividendide väljavõtmisel.</w:t>
      </w:r>
      <w:r w:rsidR="002E626F" w:rsidRPr="00B92E7F">
        <w:rPr>
          <w:rStyle w:val="Allmrkuseviide"/>
          <w:rFonts w:ascii="Times New Roman" w:hAnsi="Times New Roman" w:cs="Times New Roman"/>
          <w:sz w:val="24"/>
          <w:szCs w:val="24"/>
        </w:rPr>
        <w:footnoteReference w:id="61"/>
      </w:r>
      <w:r w:rsidR="4B8DF098" w:rsidRPr="00B92E7F">
        <w:rPr>
          <w:rFonts w:ascii="Times New Roman" w:hAnsi="Times New Roman" w:cs="Times New Roman"/>
          <w:sz w:val="24"/>
          <w:szCs w:val="24"/>
        </w:rPr>
        <w:t xml:space="preserve"> </w:t>
      </w:r>
      <w:r w:rsidR="1EBD9471" w:rsidRPr="00B92E7F">
        <w:rPr>
          <w:rFonts w:ascii="Times New Roman" w:hAnsi="Times New Roman" w:cs="Times New Roman"/>
          <w:sz w:val="24"/>
          <w:szCs w:val="24"/>
        </w:rPr>
        <w:t xml:space="preserve"> </w:t>
      </w:r>
    </w:p>
    <w:p w14:paraId="1FC434A7" w14:textId="3D9F2F26" w:rsidR="118E0BDA" w:rsidRPr="00B92E7F" w:rsidRDefault="118E0BDA" w:rsidP="00B92E7F">
      <w:pPr>
        <w:spacing w:after="0" w:line="240" w:lineRule="auto"/>
        <w:jc w:val="both"/>
        <w:rPr>
          <w:rFonts w:ascii="Times New Roman" w:hAnsi="Times New Roman" w:cs="Times New Roman"/>
          <w:sz w:val="24"/>
          <w:szCs w:val="24"/>
        </w:rPr>
      </w:pPr>
    </w:p>
    <w:p w14:paraId="2F9E2F83" w14:textId="575EB7ED" w:rsidR="091572C2" w:rsidRPr="00B92E7F" w:rsidRDefault="091572C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w:t>
      </w:r>
      <w:r w:rsidR="4966E8B2" w:rsidRPr="00B92E7F">
        <w:rPr>
          <w:rFonts w:ascii="Times New Roman" w:hAnsi="Times New Roman" w:cs="Times New Roman"/>
          <w:sz w:val="24"/>
          <w:szCs w:val="24"/>
        </w:rPr>
        <w:t>ga (täpsemalt FIS § 32 lõike</w:t>
      </w:r>
      <w:r w:rsidR="4C26FF79" w:rsidRPr="00B92E7F">
        <w:rPr>
          <w:rFonts w:ascii="Times New Roman" w:hAnsi="Times New Roman" w:cs="Times New Roman"/>
          <w:sz w:val="24"/>
          <w:szCs w:val="24"/>
        </w:rPr>
        <w:t>ga 4)</w:t>
      </w:r>
      <w:r w:rsidRPr="00B92E7F">
        <w:rPr>
          <w:rFonts w:ascii="Times New Roman" w:hAnsi="Times New Roman" w:cs="Times New Roman"/>
          <w:sz w:val="24"/>
          <w:szCs w:val="24"/>
        </w:rPr>
        <w:t xml:space="preserve"> piiratakse Finantsinspektsiooni töötajate ja juhatuse liikmete õigust omandada </w:t>
      </w:r>
      <w:r w:rsidR="5F25F8C2" w:rsidRPr="00B92E7F">
        <w:rPr>
          <w:rFonts w:ascii="Times New Roman" w:hAnsi="Times New Roman" w:cs="Times New Roman"/>
          <w:sz w:val="24"/>
          <w:szCs w:val="24"/>
        </w:rPr>
        <w:t>finantsinstrumente,</w:t>
      </w:r>
      <w:r w:rsidR="17B67251" w:rsidRPr="00B92E7F">
        <w:rPr>
          <w:rFonts w:ascii="Times New Roman" w:hAnsi="Times New Roman" w:cs="Times New Roman"/>
          <w:sz w:val="24"/>
          <w:szCs w:val="24"/>
        </w:rPr>
        <w:t xml:space="preserve"> mille on emiteerinud Finantsinspektsiooni finantsjärelevalve subjekt, tema ema-</w:t>
      </w:r>
      <w:r w:rsidR="271FF7C1" w:rsidRPr="00B92E7F">
        <w:rPr>
          <w:rFonts w:ascii="Times New Roman" w:hAnsi="Times New Roman" w:cs="Times New Roman"/>
          <w:sz w:val="24"/>
          <w:szCs w:val="24"/>
        </w:rPr>
        <w:t xml:space="preserve">, </w:t>
      </w:r>
      <w:r w:rsidR="17B67251" w:rsidRPr="00B92E7F">
        <w:rPr>
          <w:rFonts w:ascii="Times New Roman" w:hAnsi="Times New Roman" w:cs="Times New Roman"/>
          <w:sz w:val="24"/>
          <w:szCs w:val="24"/>
        </w:rPr>
        <w:t>tütar</w:t>
      </w:r>
      <w:r w:rsidR="325F73C3" w:rsidRPr="00B92E7F">
        <w:rPr>
          <w:rFonts w:ascii="Times New Roman" w:hAnsi="Times New Roman" w:cs="Times New Roman"/>
          <w:sz w:val="24"/>
          <w:szCs w:val="24"/>
        </w:rPr>
        <w:t>- või sidususettevõtja, ning kohustatakse nad taolised finantsinstrumendid võõrandama FIS § 32 lõike 5 kohaselt. Piirangute eesmärk</w:t>
      </w:r>
      <w:r w:rsidR="7179FED7" w:rsidRPr="00B92E7F">
        <w:rPr>
          <w:rFonts w:ascii="Times New Roman" w:hAnsi="Times New Roman" w:cs="Times New Roman"/>
          <w:sz w:val="24"/>
          <w:szCs w:val="24"/>
        </w:rPr>
        <w:t xml:space="preserve"> on ennetada huvide konflikt</w:t>
      </w:r>
      <w:r w:rsidR="62FC1BF8" w:rsidRPr="00B92E7F">
        <w:rPr>
          <w:rFonts w:ascii="Times New Roman" w:hAnsi="Times New Roman" w:cs="Times New Roman"/>
          <w:sz w:val="24"/>
          <w:szCs w:val="24"/>
        </w:rPr>
        <w:t xml:space="preserve">i ning sellise olukorra tekkimist, kus Finantsinspektsioonis töötav isik, kes puutub kokku finantsjärelevalvega, seaks oma erahuvid kõrgemale oma tööandja huvidest, või kasutaks töö käigus </w:t>
      </w:r>
      <w:r w:rsidR="6F0C103F" w:rsidRPr="00B92E7F">
        <w:rPr>
          <w:rFonts w:ascii="Times New Roman" w:hAnsi="Times New Roman" w:cs="Times New Roman"/>
          <w:sz w:val="24"/>
          <w:szCs w:val="24"/>
        </w:rPr>
        <w:t>omandatud teavet ära oma investeerimisportfelli seisu parandamiseks. Tegemist on sisuliselt investeerimiskeeluga teatavatesse finantsinstrumentidesse ning selle alus tuleneb CRD V</w:t>
      </w:r>
      <w:r w:rsidR="0C5A1940" w:rsidRPr="00B92E7F">
        <w:rPr>
          <w:rFonts w:ascii="Times New Roman" w:hAnsi="Times New Roman" w:cs="Times New Roman"/>
          <w:sz w:val="24"/>
          <w:szCs w:val="24"/>
        </w:rPr>
        <w:t xml:space="preserve">I artikli 4a lõike 3 punktist a. </w:t>
      </w:r>
      <w:r w:rsidR="0538A59F" w:rsidRPr="00B92E7F">
        <w:rPr>
          <w:rFonts w:ascii="Times New Roman" w:hAnsi="Times New Roman" w:cs="Times New Roman"/>
          <w:sz w:val="24"/>
          <w:szCs w:val="24"/>
        </w:rPr>
        <w:t>Piiranguga taotletakse järelevalveasutustes töötavate isikute objektiivsust ja iseseisvust finantsjärelevalve läbiviimisel.</w:t>
      </w:r>
      <w:r w:rsidR="3954B644" w:rsidRPr="00B92E7F">
        <w:rPr>
          <w:rFonts w:ascii="Times New Roman" w:hAnsi="Times New Roman" w:cs="Times New Roman"/>
          <w:sz w:val="24"/>
          <w:szCs w:val="24"/>
        </w:rPr>
        <w:t xml:space="preserve"> </w:t>
      </w:r>
      <w:r w:rsidR="28106741" w:rsidRPr="00B92E7F">
        <w:rPr>
          <w:rFonts w:ascii="Times New Roman" w:hAnsi="Times New Roman" w:cs="Times New Roman"/>
          <w:sz w:val="24"/>
          <w:szCs w:val="24"/>
        </w:rPr>
        <w:t>Investeerimiskeeld omab puudet ka omandivabadusega (vt seletuskirja punkt 6.1.2.).</w:t>
      </w:r>
    </w:p>
    <w:p w14:paraId="71F8F25F" w14:textId="041398C4" w:rsidR="118E0BDA" w:rsidRPr="00B92E7F" w:rsidRDefault="118E0BDA" w:rsidP="00B92E7F">
      <w:pPr>
        <w:spacing w:after="0" w:line="240" w:lineRule="auto"/>
        <w:jc w:val="both"/>
        <w:rPr>
          <w:rFonts w:ascii="Times New Roman" w:hAnsi="Times New Roman" w:cs="Times New Roman"/>
          <w:sz w:val="24"/>
          <w:szCs w:val="24"/>
        </w:rPr>
      </w:pPr>
    </w:p>
    <w:p w14:paraId="005D27C1" w14:textId="2E6C0A04" w:rsidR="5A22AAA6" w:rsidRPr="00B92E7F" w:rsidRDefault="5A22AAA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Eelnõuga (täpsemalt FIS § 32</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lõikega 1</w:t>
      </w:r>
      <w:r w:rsidR="3285D1C6" w:rsidRPr="00B92E7F">
        <w:rPr>
          <w:rFonts w:ascii="Times New Roman" w:hAnsi="Times New Roman" w:cs="Times New Roman"/>
          <w:sz w:val="24"/>
          <w:szCs w:val="24"/>
        </w:rPr>
        <w:t>)</w:t>
      </w:r>
      <w:r w:rsidRPr="00B92E7F">
        <w:rPr>
          <w:rFonts w:ascii="Times New Roman" w:hAnsi="Times New Roman" w:cs="Times New Roman"/>
          <w:sz w:val="24"/>
          <w:szCs w:val="24"/>
        </w:rPr>
        <w:t xml:space="preserve"> keelatakse Finantsinspektsiooni töötajatel ja juhatuse liikmetel kuuluda organisatsioonidesse, mis esindavad Finantsinspektsiooni ees finantssektori huve. Piirangut tuleb tõlgendada väga kitsalt: keelatud on sellistesse ühingutesse kuulumine, milles seistakse finantsturu osaliste (pangad, investeerimisfondid, krediidiandjad, makseasutused jms)</w:t>
      </w:r>
      <w:r w:rsidR="1D6321CB" w:rsidRPr="00B92E7F">
        <w:rPr>
          <w:rFonts w:ascii="Times New Roman" w:hAnsi="Times New Roman" w:cs="Times New Roman"/>
          <w:sz w:val="24"/>
          <w:szCs w:val="24"/>
        </w:rPr>
        <w:t xml:space="preserve"> ja professionaalsete investorite</w:t>
      </w:r>
      <w:r w:rsidRPr="00B92E7F">
        <w:rPr>
          <w:rFonts w:ascii="Times New Roman" w:hAnsi="Times New Roman" w:cs="Times New Roman"/>
          <w:sz w:val="24"/>
          <w:szCs w:val="24"/>
        </w:rPr>
        <w:t xml:space="preserve"> huvide ja eesmärkide eest. Eestis esindavad </w:t>
      </w:r>
      <w:r w:rsidR="589A4AD6" w:rsidRPr="00B92E7F">
        <w:rPr>
          <w:rFonts w:ascii="Times New Roman" w:hAnsi="Times New Roman" w:cs="Times New Roman"/>
          <w:sz w:val="24"/>
          <w:szCs w:val="24"/>
        </w:rPr>
        <w:t>eeln</w:t>
      </w:r>
      <w:r w:rsidRPr="00B92E7F">
        <w:rPr>
          <w:rFonts w:ascii="Times New Roman" w:hAnsi="Times New Roman" w:cs="Times New Roman"/>
          <w:sz w:val="24"/>
          <w:szCs w:val="24"/>
        </w:rPr>
        <w:t>i</w:t>
      </w:r>
      <w:r w:rsidR="589A4AD6" w:rsidRPr="00B92E7F">
        <w:rPr>
          <w:rFonts w:ascii="Times New Roman" w:hAnsi="Times New Roman" w:cs="Times New Roman"/>
          <w:sz w:val="24"/>
          <w:szCs w:val="24"/>
        </w:rPr>
        <w:t>metatud</w:t>
      </w:r>
      <w:r w:rsidRPr="00B92E7F">
        <w:rPr>
          <w:rFonts w:ascii="Times New Roman" w:hAnsi="Times New Roman" w:cs="Times New Roman"/>
          <w:sz w:val="24"/>
          <w:szCs w:val="24"/>
        </w:rPr>
        <w:t xml:space="preserve"> finantsturu osalisi mittetulundusühingud Eesti Pangaliit ja Finance Estonia, </w:t>
      </w:r>
      <w:r w:rsidR="49C1EE27" w:rsidRPr="00B92E7F">
        <w:rPr>
          <w:rFonts w:ascii="Times New Roman" w:hAnsi="Times New Roman" w:cs="Times New Roman"/>
          <w:sz w:val="24"/>
          <w:szCs w:val="24"/>
        </w:rPr>
        <w:t xml:space="preserve">kuid nende liikmed on vaid juriidilised eraõiguslikud isikud. </w:t>
      </w:r>
      <w:r w:rsidRPr="00B92E7F">
        <w:rPr>
          <w:rFonts w:ascii="Times New Roman" w:hAnsi="Times New Roman" w:cs="Times New Roman"/>
          <w:sz w:val="24"/>
          <w:szCs w:val="24"/>
        </w:rPr>
        <w:t xml:space="preserve">Eelnõuga ei keelata </w:t>
      </w:r>
      <w:proofErr w:type="spellStart"/>
      <w:r w:rsidRPr="00B92E7F">
        <w:rPr>
          <w:rFonts w:ascii="Times New Roman" w:hAnsi="Times New Roman" w:cs="Times New Roman"/>
          <w:sz w:val="24"/>
          <w:szCs w:val="24"/>
        </w:rPr>
        <w:t>jaeinvestoreid</w:t>
      </w:r>
      <w:proofErr w:type="spellEnd"/>
      <w:r w:rsidRPr="00B92E7F">
        <w:rPr>
          <w:rFonts w:ascii="Times New Roman" w:hAnsi="Times New Roman" w:cs="Times New Roman"/>
          <w:sz w:val="24"/>
          <w:szCs w:val="24"/>
        </w:rPr>
        <w:t xml:space="preserve"> ühendavate ühingute moodustamist või nendesse kuulumist</w:t>
      </w:r>
      <w:r w:rsidR="31C45DAC" w:rsidRPr="00B92E7F">
        <w:rPr>
          <w:rFonts w:ascii="Times New Roman" w:hAnsi="Times New Roman" w:cs="Times New Roman"/>
          <w:sz w:val="24"/>
          <w:szCs w:val="24"/>
        </w:rPr>
        <w:t xml:space="preserve"> </w:t>
      </w:r>
      <w:r w:rsidR="6352B31C" w:rsidRPr="00B92E7F">
        <w:rPr>
          <w:rFonts w:ascii="Times New Roman" w:hAnsi="Times New Roman" w:cs="Times New Roman"/>
          <w:sz w:val="24"/>
          <w:szCs w:val="24"/>
        </w:rPr>
        <w:t xml:space="preserve">(näiteks investor Toomase Investeerimisklubi), sest sellised ühingud koondavad n-ö tavalisi inimesi, </w:t>
      </w:r>
      <w:r w:rsidR="414E934E" w:rsidRPr="00B92E7F">
        <w:rPr>
          <w:rFonts w:ascii="Times New Roman" w:hAnsi="Times New Roman" w:cs="Times New Roman"/>
          <w:sz w:val="24"/>
          <w:szCs w:val="24"/>
        </w:rPr>
        <w:t xml:space="preserve">et pakkuda neile päevakajalisi seminari, tutvumis- ja sotsialiseerumisüritusi, vestlusõhtuid, finantstarkust jms investeerimisega seotud tegevusi. Samuti ei keelata </w:t>
      </w:r>
      <w:r w:rsidR="207BB800" w:rsidRPr="00B92E7F">
        <w:rPr>
          <w:rFonts w:ascii="Times New Roman" w:hAnsi="Times New Roman" w:cs="Times New Roman"/>
          <w:sz w:val="24"/>
          <w:szCs w:val="24"/>
        </w:rPr>
        <w:t>selliste sotsiaalmeedias tegutsevate gruppidesse kuulumine ja jälgimine, kus jagatakse investeerimisuudiseid, kogemusi ja kontakte (näiteks</w:t>
      </w:r>
      <w:r w:rsidR="31C45DAC" w:rsidRPr="00B92E7F">
        <w:rPr>
          <w:rFonts w:ascii="Times New Roman" w:hAnsi="Times New Roman" w:cs="Times New Roman"/>
          <w:sz w:val="24"/>
          <w:szCs w:val="24"/>
        </w:rPr>
        <w:t xml:space="preserve"> </w:t>
      </w:r>
      <w:proofErr w:type="spellStart"/>
      <w:r w:rsidR="31C45DAC" w:rsidRPr="00B92E7F">
        <w:rPr>
          <w:rFonts w:ascii="Times New Roman" w:hAnsi="Times New Roman" w:cs="Times New Roman"/>
          <w:sz w:val="24"/>
          <w:szCs w:val="24"/>
        </w:rPr>
        <w:t>Naisinvestorite</w:t>
      </w:r>
      <w:proofErr w:type="spellEnd"/>
      <w:r w:rsidR="31C45DAC" w:rsidRPr="00B92E7F">
        <w:rPr>
          <w:rFonts w:ascii="Times New Roman" w:hAnsi="Times New Roman" w:cs="Times New Roman"/>
          <w:sz w:val="24"/>
          <w:szCs w:val="24"/>
        </w:rPr>
        <w:t xml:space="preserve"> Klubi</w:t>
      </w:r>
      <w:r w:rsidR="530F25D1" w:rsidRPr="00B92E7F">
        <w:rPr>
          <w:rFonts w:ascii="Times New Roman" w:hAnsi="Times New Roman" w:cs="Times New Roman"/>
          <w:sz w:val="24"/>
          <w:szCs w:val="24"/>
        </w:rPr>
        <w:t xml:space="preserve"> ja Finantsvabadus Facebookis).</w:t>
      </w:r>
    </w:p>
    <w:p w14:paraId="5ED030DB" w14:textId="04A841CA" w:rsidR="118E0BDA" w:rsidRPr="00B92E7F" w:rsidRDefault="118E0BDA" w:rsidP="00B92E7F">
      <w:pPr>
        <w:spacing w:after="0" w:line="240" w:lineRule="auto"/>
        <w:jc w:val="both"/>
        <w:rPr>
          <w:rFonts w:ascii="Times New Roman" w:hAnsi="Times New Roman" w:cs="Times New Roman"/>
          <w:sz w:val="24"/>
          <w:szCs w:val="24"/>
        </w:rPr>
      </w:pPr>
    </w:p>
    <w:p w14:paraId="0D147EFC" w14:textId="3E677880" w:rsidR="0D04DD69" w:rsidRPr="00B92E7F" w:rsidRDefault="0D04DD6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Finantssektori huve esindavatesse organisatsioonidesse kuulumise piira</w:t>
      </w:r>
      <w:r w:rsidR="770ED9CD" w:rsidRPr="00B92E7F">
        <w:rPr>
          <w:rFonts w:ascii="Times New Roman" w:hAnsi="Times New Roman" w:cs="Times New Roman"/>
          <w:sz w:val="24"/>
          <w:szCs w:val="24"/>
        </w:rPr>
        <w:t>ng</w:t>
      </w:r>
      <w:r w:rsidRPr="00B92E7F">
        <w:rPr>
          <w:rFonts w:ascii="Times New Roman" w:hAnsi="Times New Roman" w:cs="Times New Roman"/>
          <w:sz w:val="24"/>
          <w:szCs w:val="24"/>
        </w:rPr>
        <w:t xml:space="preserve"> riivab paralleelselt nii ettevõtlus- kui ka ühinemisvabadust, sest eelnõu kohaselt ei või Finantsinspektsiooni</w:t>
      </w:r>
      <w:r w:rsidR="3CF2782A" w:rsidRPr="00B92E7F">
        <w:rPr>
          <w:rFonts w:ascii="Times New Roman" w:hAnsi="Times New Roman" w:cs="Times New Roman"/>
          <w:sz w:val="24"/>
          <w:szCs w:val="24"/>
        </w:rPr>
        <w:t xml:space="preserve"> töötajad ja juhatuse liikmed kuuluda ühingutesse, millesse nad panustavad ühiste huvide ja eesmärkide edendamiseks (ühinemisvabaduse riive) või tulu teenimise eesmärgil (ettevõtlusvabaduse riive).</w:t>
      </w:r>
      <w:r w:rsidR="2AEE7076" w:rsidRPr="00B92E7F">
        <w:rPr>
          <w:rFonts w:ascii="Times New Roman" w:hAnsi="Times New Roman" w:cs="Times New Roman"/>
          <w:sz w:val="24"/>
          <w:szCs w:val="24"/>
        </w:rPr>
        <w:t xml:space="preserve"> Vahetegu mõlema põhiõiguse riive vahel sõltub </w:t>
      </w:r>
      <w:r w:rsidR="3D073956" w:rsidRPr="00B92E7F">
        <w:rPr>
          <w:rFonts w:ascii="Times New Roman" w:hAnsi="Times New Roman" w:cs="Times New Roman"/>
          <w:sz w:val="24"/>
          <w:szCs w:val="24"/>
        </w:rPr>
        <w:t xml:space="preserve">sellest, kas isik on taolises organisatsioonis lihtliige (ei saa tulu, aga panustab tegevusega) või juhatuse liige või töötaja (saab tulu ja panustab tegevusega). </w:t>
      </w:r>
      <w:r w:rsidR="10A3415E" w:rsidRPr="00B92E7F">
        <w:rPr>
          <w:rFonts w:ascii="Times New Roman" w:hAnsi="Times New Roman" w:cs="Times New Roman"/>
          <w:sz w:val="24"/>
          <w:szCs w:val="24"/>
        </w:rPr>
        <w:t xml:space="preserve">Näiteks võib Finantsinspektsiooni juhatuse liige või </w:t>
      </w:r>
      <w:r w:rsidR="10A3415E" w:rsidRPr="00B92E7F">
        <w:rPr>
          <w:rFonts w:ascii="Times New Roman" w:hAnsi="Times New Roman" w:cs="Times New Roman"/>
          <w:sz w:val="24"/>
          <w:szCs w:val="24"/>
        </w:rPr>
        <w:lastRenderedPageBreak/>
        <w:t xml:space="preserve">töötaja jälgida Finantsvabaduse grupi postitusi Facebookis või käia </w:t>
      </w:r>
      <w:proofErr w:type="spellStart"/>
      <w:r w:rsidR="10A3415E" w:rsidRPr="00B92E7F">
        <w:rPr>
          <w:rFonts w:ascii="Times New Roman" w:hAnsi="Times New Roman" w:cs="Times New Roman"/>
          <w:sz w:val="24"/>
          <w:szCs w:val="24"/>
        </w:rPr>
        <w:t>Naisinvestorite</w:t>
      </w:r>
      <w:proofErr w:type="spellEnd"/>
      <w:r w:rsidR="10A3415E" w:rsidRPr="00B92E7F">
        <w:rPr>
          <w:rFonts w:ascii="Times New Roman" w:hAnsi="Times New Roman" w:cs="Times New Roman"/>
          <w:sz w:val="24"/>
          <w:szCs w:val="24"/>
        </w:rPr>
        <w:t xml:space="preserve"> Klubi poolt korraldatavatel vestlusõhtutel, kuid ei või töötada Eesti</w:t>
      </w:r>
      <w:r w:rsidR="7DC539CE" w:rsidRPr="00B92E7F">
        <w:rPr>
          <w:rFonts w:ascii="Times New Roman" w:hAnsi="Times New Roman" w:cs="Times New Roman"/>
          <w:sz w:val="24"/>
          <w:szCs w:val="24"/>
        </w:rPr>
        <w:t xml:space="preserve"> Pangaliidu juhatuses. </w:t>
      </w:r>
    </w:p>
    <w:p w14:paraId="2DBE7ACE" w14:textId="52B2DC6A" w:rsidR="118E0BDA" w:rsidRPr="00B92E7F" w:rsidRDefault="118E0BDA" w:rsidP="00B92E7F">
      <w:pPr>
        <w:spacing w:after="0" w:line="240" w:lineRule="auto"/>
        <w:jc w:val="both"/>
        <w:rPr>
          <w:rFonts w:ascii="Times New Roman" w:hAnsi="Times New Roman" w:cs="Times New Roman"/>
          <w:sz w:val="24"/>
          <w:szCs w:val="24"/>
        </w:rPr>
      </w:pPr>
    </w:p>
    <w:p w14:paraId="3686003C" w14:textId="5037F8F8" w:rsidR="002E626F" w:rsidRPr="00B92E7F" w:rsidRDefault="38177EAE" w:rsidP="00B92E7F">
      <w:pPr>
        <w:spacing w:after="0" w:line="240" w:lineRule="auto"/>
        <w:ind w:left="1416"/>
        <w:jc w:val="both"/>
        <w:rPr>
          <w:rFonts w:ascii="Times New Roman" w:hAnsi="Times New Roman" w:cs="Times New Roman"/>
          <w:b/>
          <w:bCs/>
          <w:sz w:val="24"/>
          <w:szCs w:val="24"/>
        </w:rPr>
      </w:pPr>
      <w:r w:rsidRPr="00B92E7F">
        <w:rPr>
          <w:rFonts w:ascii="Times New Roman" w:hAnsi="Times New Roman" w:cs="Times New Roman"/>
          <w:b/>
          <w:bCs/>
          <w:sz w:val="24"/>
          <w:szCs w:val="24"/>
        </w:rPr>
        <w:t>6.1.2. Oman</w:t>
      </w:r>
      <w:r w:rsidR="6B5746CB" w:rsidRPr="00B92E7F">
        <w:rPr>
          <w:rFonts w:ascii="Times New Roman" w:hAnsi="Times New Roman" w:cs="Times New Roman"/>
          <w:b/>
          <w:bCs/>
          <w:sz w:val="24"/>
          <w:szCs w:val="24"/>
        </w:rPr>
        <w:t>d</w:t>
      </w:r>
      <w:r w:rsidRPr="00B92E7F">
        <w:rPr>
          <w:rFonts w:ascii="Times New Roman" w:hAnsi="Times New Roman" w:cs="Times New Roman"/>
          <w:b/>
          <w:bCs/>
          <w:sz w:val="24"/>
          <w:szCs w:val="24"/>
        </w:rPr>
        <w:t xml:space="preserve">ipõhiõigus </w:t>
      </w:r>
    </w:p>
    <w:p w14:paraId="15A39C1A" w14:textId="7E3B1D23" w:rsidR="26C5A19C" w:rsidRPr="00B92E7F" w:rsidRDefault="26C5A19C" w:rsidP="00B92E7F">
      <w:pPr>
        <w:spacing w:after="0" w:line="240" w:lineRule="auto"/>
        <w:jc w:val="both"/>
        <w:rPr>
          <w:rFonts w:ascii="Times New Roman" w:hAnsi="Times New Roman" w:cs="Times New Roman"/>
          <w:b/>
          <w:bCs/>
          <w:sz w:val="24"/>
          <w:szCs w:val="24"/>
        </w:rPr>
      </w:pPr>
    </w:p>
    <w:p w14:paraId="245D3091" w14:textId="6677B33A" w:rsidR="26C5A19C" w:rsidRPr="00B92E7F" w:rsidRDefault="1C8D668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PS § 32 lõike 1 kohaselt on igaühe omand puutumatu ja võrdselt kaitstud. Lõikega 2 on sätestatud õigus</w:t>
      </w:r>
      <w:r w:rsidR="7E919F63" w:rsidRPr="00B92E7F">
        <w:rPr>
          <w:rFonts w:ascii="Times New Roman" w:hAnsi="Times New Roman" w:cs="Times New Roman"/>
          <w:sz w:val="24"/>
          <w:szCs w:val="24"/>
        </w:rPr>
        <w:t xml:space="preserve"> enda omandit vabalt vallata, kasutada ja käsutada ning kitsendused peavad olema sätestatud seadusega. Omandipõhiõigusega antakse isikutele </w:t>
      </w:r>
      <w:r w:rsidR="2FEAFBD8" w:rsidRPr="00B92E7F">
        <w:rPr>
          <w:rFonts w:ascii="Times New Roman" w:hAnsi="Times New Roman" w:cs="Times New Roman"/>
          <w:sz w:val="24"/>
          <w:szCs w:val="24"/>
        </w:rPr>
        <w:t xml:space="preserve">vabadus on elu iseseisvalt korraldada ning sellega on kaetud nii </w:t>
      </w:r>
      <w:r w:rsidR="50C36CC0" w:rsidRPr="00B92E7F">
        <w:rPr>
          <w:rFonts w:ascii="Times New Roman" w:hAnsi="Times New Roman" w:cs="Times New Roman"/>
          <w:sz w:val="24"/>
          <w:szCs w:val="24"/>
        </w:rPr>
        <w:t xml:space="preserve">kinnis- ja vallasasjad, õigused, nõuded </w:t>
      </w:r>
      <w:r w:rsidR="2D072F89" w:rsidRPr="00B92E7F">
        <w:rPr>
          <w:rFonts w:ascii="Times New Roman" w:hAnsi="Times New Roman" w:cs="Times New Roman"/>
          <w:sz w:val="24"/>
          <w:szCs w:val="24"/>
        </w:rPr>
        <w:t>aga ka õigusviljad (näiteks intress) ja raha.</w:t>
      </w:r>
      <w:r w:rsidR="50C36CC0" w:rsidRPr="00B92E7F">
        <w:rPr>
          <w:rFonts w:ascii="Times New Roman" w:hAnsi="Times New Roman" w:cs="Times New Roman"/>
          <w:sz w:val="24"/>
          <w:szCs w:val="24"/>
        </w:rPr>
        <w:t xml:space="preserve"> </w:t>
      </w:r>
    </w:p>
    <w:p w14:paraId="3AF3AA8C" w14:textId="3DB4B4C7" w:rsidR="26C5A19C" w:rsidRPr="00B92E7F" w:rsidRDefault="26C5A19C" w:rsidP="00B92E7F">
      <w:pPr>
        <w:spacing w:after="0" w:line="240" w:lineRule="auto"/>
        <w:jc w:val="both"/>
        <w:rPr>
          <w:rFonts w:ascii="Times New Roman" w:hAnsi="Times New Roman" w:cs="Times New Roman"/>
          <w:sz w:val="24"/>
          <w:szCs w:val="24"/>
        </w:rPr>
      </w:pPr>
    </w:p>
    <w:p w14:paraId="3C6DAA86" w14:textId="00A2B751" w:rsidR="26C5A19C" w:rsidRPr="00B92E7F" w:rsidRDefault="39C017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kontekstis kaitseb omandipõhiõigus finantsinstrumente, mida Finantsinspektsiooni töötaja või juhatuse liige omab. </w:t>
      </w:r>
      <w:r w:rsidR="217593BD" w:rsidRPr="00B92E7F">
        <w:rPr>
          <w:rFonts w:ascii="Times New Roman" w:hAnsi="Times New Roman" w:cs="Times New Roman"/>
          <w:sz w:val="24"/>
          <w:szCs w:val="24"/>
        </w:rPr>
        <w:t xml:space="preserve">FIS § 32 lõike 5 kohaselt võib järelevalveasutus nõuda </w:t>
      </w:r>
      <w:r w:rsidR="7C0A0E91" w:rsidRPr="00B92E7F">
        <w:rPr>
          <w:rFonts w:ascii="Times New Roman" w:hAnsi="Times New Roman" w:cs="Times New Roman"/>
          <w:sz w:val="24"/>
          <w:szCs w:val="24"/>
        </w:rPr>
        <w:t xml:space="preserve">töölevõtmist taotlevalt isikult ja töötajalt selliste finantsinstrumentide võõrandamist, mis võivad põhjustada huvide konflikti, mõistliku aja jooksul. </w:t>
      </w:r>
      <w:r w:rsidR="10BE3F06" w:rsidRPr="00B92E7F">
        <w:rPr>
          <w:rFonts w:ascii="Times New Roman" w:hAnsi="Times New Roman" w:cs="Times New Roman"/>
          <w:sz w:val="24"/>
          <w:szCs w:val="24"/>
        </w:rPr>
        <w:t xml:space="preserve">Omandatud finantsinstrumentide, varade, õiguste jms kohta peavad Finantsinspektsiooni töötajad ja juhatuse liikmed esitama kord aastas huvide deklaratsiooni ning </w:t>
      </w:r>
      <w:r w:rsidR="0A402EF4" w:rsidRPr="00B92E7F">
        <w:rPr>
          <w:rFonts w:ascii="Times New Roman" w:hAnsi="Times New Roman" w:cs="Times New Roman"/>
          <w:sz w:val="24"/>
          <w:szCs w:val="24"/>
        </w:rPr>
        <w:t xml:space="preserve">seda uuendama viivitamata, kui varade või õiguste koosseis muutub. </w:t>
      </w:r>
    </w:p>
    <w:p w14:paraId="5A7436F2" w14:textId="0EE64F19" w:rsidR="26C5A19C" w:rsidRPr="00B92E7F" w:rsidRDefault="26C5A19C" w:rsidP="00B92E7F">
      <w:pPr>
        <w:spacing w:after="0" w:line="240" w:lineRule="auto"/>
        <w:jc w:val="both"/>
        <w:rPr>
          <w:rFonts w:ascii="Times New Roman" w:hAnsi="Times New Roman" w:cs="Times New Roman"/>
          <w:sz w:val="24"/>
          <w:szCs w:val="24"/>
        </w:rPr>
      </w:pPr>
    </w:p>
    <w:p w14:paraId="36503D0F" w14:textId="78E80F1B" w:rsidR="26C5A19C" w:rsidRPr="00B92E7F" w:rsidRDefault="0A402EF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Kohustusega võõrandada teatavad finantsinstrumendid riivatakse </w:t>
      </w:r>
      <w:r w:rsidR="576F2311" w:rsidRPr="00B92E7F">
        <w:rPr>
          <w:rFonts w:ascii="Times New Roman" w:hAnsi="Times New Roman" w:cs="Times New Roman"/>
          <w:sz w:val="24"/>
          <w:szCs w:val="24"/>
        </w:rPr>
        <w:t xml:space="preserve">selliste Finantsinspektsioonis töötavate isikute omandiõigust, kes omavad selliseid finantsinstrumente, mis võivad põhjustada huvide konflikti. Näiteks võib järelevalveasutus nõuda Coop </w:t>
      </w:r>
      <w:r w:rsidR="69969ADD" w:rsidRPr="00B92E7F">
        <w:rPr>
          <w:rFonts w:ascii="Times New Roman" w:hAnsi="Times New Roman" w:cs="Times New Roman"/>
          <w:sz w:val="24"/>
          <w:szCs w:val="24"/>
        </w:rPr>
        <w:t xml:space="preserve">või </w:t>
      </w:r>
      <w:proofErr w:type="spellStart"/>
      <w:r w:rsidR="69969ADD" w:rsidRPr="00B92E7F">
        <w:rPr>
          <w:rFonts w:ascii="Times New Roman" w:hAnsi="Times New Roman" w:cs="Times New Roman"/>
          <w:sz w:val="24"/>
          <w:szCs w:val="24"/>
        </w:rPr>
        <w:t>BigBank</w:t>
      </w:r>
      <w:proofErr w:type="spellEnd"/>
      <w:r w:rsidR="69969ADD" w:rsidRPr="00B92E7F">
        <w:rPr>
          <w:rFonts w:ascii="Times New Roman" w:hAnsi="Times New Roman" w:cs="Times New Roman"/>
          <w:sz w:val="24"/>
          <w:szCs w:val="24"/>
        </w:rPr>
        <w:t xml:space="preserve"> </w:t>
      </w:r>
      <w:r w:rsidR="576F2311" w:rsidRPr="00B92E7F">
        <w:rPr>
          <w:rFonts w:ascii="Times New Roman" w:hAnsi="Times New Roman" w:cs="Times New Roman"/>
          <w:sz w:val="24"/>
          <w:szCs w:val="24"/>
        </w:rPr>
        <w:t xml:space="preserve">panga </w:t>
      </w:r>
      <w:r w:rsidR="3326A6B3" w:rsidRPr="00B92E7F">
        <w:rPr>
          <w:rFonts w:ascii="Times New Roman" w:hAnsi="Times New Roman" w:cs="Times New Roman"/>
          <w:sz w:val="24"/>
          <w:szCs w:val="24"/>
        </w:rPr>
        <w:t>aktsiate</w:t>
      </w:r>
      <w:r w:rsidR="576F2311" w:rsidRPr="00B92E7F">
        <w:rPr>
          <w:rFonts w:ascii="Times New Roman" w:hAnsi="Times New Roman" w:cs="Times New Roman"/>
          <w:sz w:val="24"/>
          <w:szCs w:val="24"/>
        </w:rPr>
        <w:t xml:space="preserve"> võõra</w:t>
      </w:r>
      <w:r w:rsidR="364C89B3" w:rsidRPr="00B92E7F">
        <w:rPr>
          <w:rFonts w:ascii="Times New Roman" w:hAnsi="Times New Roman" w:cs="Times New Roman"/>
          <w:sz w:val="24"/>
          <w:szCs w:val="24"/>
        </w:rPr>
        <w:t xml:space="preserve">ndamist, sest Finantsinspektsioon teostab järelevalvet </w:t>
      </w:r>
      <w:r w:rsidR="62485B78" w:rsidRPr="00B92E7F">
        <w:rPr>
          <w:rFonts w:ascii="Times New Roman" w:hAnsi="Times New Roman" w:cs="Times New Roman"/>
          <w:sz w:val="24"/>
          <w:szCs w:val="24"/>
        </w:rPr>
        <w:t>nende üle.</w:t>
      </w:r>
    </w:p>
    <w:p w14:paraId="23891A5C" w14:textId="55C7C6C0" w:rsidR="26C5A19C" w:rsidRPr="00B92E7F" w:rsidRDefault="26C5A19C" w:rsidP="00B92E7F">
      <w:pPr>
        <w:spacing w:after="0" w:line="240" w:lineRule="auto"/>
        <w:ind w:left="1416"/>
        <w:jc w:val="both"/>
        <w:rPr>
          <w:rFonts w:ascii="Times New Roman" w:hAnsi="Times New Roman" w:cs="Times New Roman"/>
          <w:b/>
          <w:bCs/>
          <w:sz w:val="24"/>
          <w:szCs w:val="24"/>
        </w:rPr>
      </w:pPr>
    </w:p>
    <w:p w14:paraId="192163FB" w14:textId="7A17A794" w:rsidR="002E626F" w:rsidRPr="00B92E7F" w:rsidRDefault="73A15F2D" w:rsidP="00B92E7F">
      <w:pPr>
        <w:spacing w:after="0" w:line="240" w:lineRule="auto"/>
        <w:ind w:left="1416"/>
        <w:jc w:val="both"/>
        <w:rPr>
          <w:rFonts w:ascii="Times New Roman" w:hAnsi="Times New Roman" w:cs="Times New Roman"/>
          <w:b/>
          <w:bCs/>
          <w:sz w:val="24"/>
          <w:szCs w:val="24"/>
        </w:rPr>
      </w:pPr>
      <w:r w:rsidRPr="00B92E7F">
        <w:rPr>
          <w:rFonts w:ascii="Times New Roman" w:hAnsi="Times New Roman" w:cs="Times New Roman"/>
          <w:b/>
          <w:bCs/>
          <w:sz w:val="24"/>
          <w:szCs w:val="24"/>
        </w:rPr>
        <w:t>6.1.</w:t>
      </w:r>
      <w:r w:rsidR="0BF48709" w:rsidRPr="00B92E7F">
        <w:rPr>
          <w:rFonts w:ascii="Times New Roman" w:hAnsi="Times New Roman" w:cs="Times New Roman"/>
          <w:b/>
          <w:bCs/>
          <w:sz w:val="24"/>
          <w:szCs w:val="24"/>
        </w:rPr>
        <w:t>3</w:t>
      </w:r>
      <w:r w:rsidRPr="00B92E7F">
        <w:rPr>
          <w:rFonts w:ascii="Times New Roman" w:hAnsi="Times New Roman" w:cs="Times New Roman"/>
          <w:b/>
          <w:bCs/>
          <w:sz w:val="24"/>
          <w:szCs w:val="24"/>
        </w:rPr>
        <w:t xml:space="preserve">. Õigus valida tegevusala, elukutset ja töökohta </w:t>
      </w:r>
    </w:p>
    <w:p w14:paraId="292B7BE2" w14:textId="60D7DC0E" w:rsidR="002E626F" w:rsidRPr="00B92E7F" w:rsidRDefault="002E626F" w:rsidP="00B92E7F">
      <w:pPr>
        <w:spacing w:after="0" w:line="240" w:lineRule="auto"/>
        <w:jc w:val="both"/>
        <w:rPr>
          <w:rFonts w:ascii="Times New Roman" w:hAnsi="Times New Roman" w:cs="Times New Roman"/>
          <w:sz w:val="24"/>
          <w:szCs w:val="24"/>
        </w:rPr>
      </w:pPr>
    </w:p>
    <w:p w14:paraId="5DD541DE" w14:textId="3802B7EF" w:rsidR="002E626F" w:rsidRPr="00B92E7F" w:rsidRDefault="1BA2FEA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PS § 29 lõike 1 kohaselt on Eesti kodanikul õigus valida tegevusala, elukutset ja töökohta, kuid seadusega võib sätestada selle õiguse kasutamise korra ja tingimused.</w:t>
      </w:r>
      <w:r w:rsidR="7025E530" w:rsidRPr="00B92E7F">
        <w:rPr>
          <w:rFonts w:ascii="Times New Roman" w:hAnsi="Times New Roman" w:cs="Times New Roman"/>
          <w:sz w:val="24"/>
          <w:szCs w:val="24"/>
        </w:rPr>
        <w:t xml:space="preserve"> Vastav</w:t>
      </w:r>
      <w:r w:rsidR="272F6CF3" w:rsidRPr="00B92E7F">
        <w:rPr>
          <w:rFonts w:ascii="Times New Roman" w:hAnsi="Times New Roman" w:cs="Times New Roman"/>
          <w:sz w:val="24"/>
          <w:szCs w:val="24"/>
        </w:rPr>
        <w:t xml:space="preserve"> </w:t>
      </w:r>
      <w:r w:rsidR="7025E530" w:rsidRPr="00B92E7F">
        <w:rPr>
          <w:rFonts w:ascii="Times New Roman" w:hAnsi="Times New Roman" w:cs="Times New Roman"/>
          <w:sz w:val="24"/>
          <w:szCs w:val="24"/>
        </w:rPr>
        <w:t>õigus</w:t>
      </w:r>
      <w:r w:rsidR="3221D0AE" w:rsidRPr="00B92E7F">
        <w:rPr>
          <w:rFonts w:ascii="Times New Roman" w:hAnsi="Times New Roman" w:cs="Times New Roman"/>
          <w:sz w:val="24"/>
          <w:szCs w:val="24"/>
        </w:rPr>
        <w:t xml:space="preserve"> kaitseb igasugust tegevust, millega inimene teenib endale igapäevast elatist</w:t>
      </w:r>
      <w:r w:rsidR="7025E530" w:rsidRPr="00B92E7F">
        <w:rPr>
          <w:rFonts w:ascii="Times New Roman" w:hAnsi="Times New Roman" w:cs="Times New Roman"/>
          <w:sz w:val="24"/>
          <w:szCs w:val="24"/>
        </w:rPr>
        <w:t xml:space="preserve"> kohaselt</w:t>
      </w:r>
      <w:r w:rsidR="5031EE59" w:rsidRPr="00B92E7F">
        <w:rPr>
          <w:rFonts w:ascii="Times New Roman" w:hAnsi="Times New Roman" w:cs="Times New Roman"/>
          <w:sz w:val="24"/>
          <w:szCs w:val="24"/>
        </w:rPr>
        <w:t xml:space="preserve">. Samuti on isikul endal õigus otsustada, millisel määral ta soovib olla majanduslikult aktiivne, millises valdkonnas ja viisil. </w:t>
      </w:r>
      <w:r w:rsidR="4BD940DC" w:rsidRPr="00B92E7F">
        <w:rPr>
          <w:rFonts w:ascii="Times New Roman" w:hAnsi="Times New Roman" w:cs="Times New Roman"/>
          <w:sz w:val="24"/>
          <w:szCs w:val="24"/>
        </w:rPr>
        <w:t>Tegevusala, elukutse ja töökoha valikuvabadusega kaitstakse isikut riigi põhjendamatu sekkumise eest ning kohustab riiki tegutsema, et tagada sellest vabadus</w:t>
      </w:r>
      <w:r w:rsidR="3F6A34E8" w:rsidRPr="00B92E7F">
        <w:rPr>
          <w:rFonts w:ascii="Times New Roman" w:hAnsi="Times New Roman" w:cs="Times New Roman"/>
          <w:sz w:val="24"/>
          <w:szCs w:val="24"/>
        </w:rPr>
        <w:t>e olemasolu.</w:t>
      </w:r>
      <w:r w:rsidR="04E967F7" w:rsidRPr="00B92E7F">
        <w:rPr>
          <w:rFonts w:ascii="Times New Roman" w:hAnsi="Times New Roman" w:cs="Times New Roman"/>
          <w:sz w:val="24"/>
          <w:szCs w:val="24"/>
        </w:rPr>
        <w:t xml:space="preserve"> </w:t>
      </w:r>
      <w:r w:rsidR="29E65501" w:rsidRPr="00B92E7F">
        <w:rPr>
          <w:rFonts w:ascii="Times New Roman" w:hAnsi="Times New Roman" w:cs="Times New Roman"/>
          <w:sz w:val="24"/>
          <w:szCs w:val="24"/>
        </w:rPr>
        <w:t>Riigil on üldjuhul keelatud sekkuda isiku positiivse (milline tegevusala, elukutse või töökoht valida) ja negatiivse</w:t>
      </w:r>
      <w:r w:rsidR="24591CB5" w:rsidRPr="00B92E7F">
        <w:rPr>
          <w:rFonts w:ascii="Times New Roman" w:hAnsi="Times New Roman" w:cs="Times New Roman"/>
          <w:sz w:val="24"/>
          <w:szCs w:val="24"/>
        </w:rPr>
        <w:t xml:space="preserve"> (töötu olemine, väiksem koormus jms) valiku tegemisse.</w:t>
      </w:r>
    </w:p>
    <w:p w14:paraId="6F2C0BAE" w14:textId="357FBECF" w:rsidR="002E626F" w:rsidRPr="00B92E7F" w:rsidRDefault="002E626F" w:rsidP="00B92E7F">
      <w:pPr>
        <w:spacing w:after="0" w:line="240" w:lineRule="auto"/>
        <w:jc w:val="both"/>
        <w:rPr>
          <w:rFonts w:ascii="Times New Roman" w:hAnsi="Times New Roman" w:cs="Times New Roman"/>
          <w:sz w:val="24"/>
          <w:szCs w:val="24"/>
        </w:rPr>
      </w:pPr>
    </w:p>
    <w:p w14:paraId="3113D361" w14:textId="04F8A7EE" w:rsidR="002E626F" w:rsidRPr="00B92E7F" w:rsidRDefault="737BACD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Eelnõuga antakse Finantsinspektsioonile õigus kohaldada ooteaega ehk konkurentsipiirangut oma töötajate suhtes. Selle eelduseks on, et töötaja uueks tööandjaks on </w:t>
      </w:r>
      <w:r w:rsidR="3401142D" w:rsidRPr="00B92E7F">
        <w:rPr>
          <w:rFonts w:ascii="Times New Roman" w:hAnsi="Times New Roman" w:cs="Times New Roman"/>
          <w:sz w:val="24"/>
          <w:szCs w:val="24"/>
        </w:rPr>
        <w:t>Finantsinspektsiooni järelevalve subjekt või temaga seotud ema-, tütar- või sidususettevõtja, taolise ettevõtja juhatuse liige, audiitor, märkimisväärset mõju omav isik,</w:t>
      </w:r>
      <w:r w:rsidR="1CCE15BF" w:rsidRPr="00B92E7F">
        <w:rPr>
          <w:rFonts w:ascii="Times New Roman" w:hAnsi="Times New Roman" w:cs="Times New Roman"/>
          <w:sz w:val="24"/>
          <w:szCs w:val="24"/>
        </w:rPr>
        <w:t xml:space="preserve"> siseauditi või -kontrolli osakonna juhataja, revisjonikomisjoni esimees, välisriigi äriühingu Eesti filiaali juhataja või esindaja. Ooteaja rakendamisel tuleb võtta arvesse töötaja</w:t>
      </w:r>
      <w:r w:rsidR="0C0C2C22" w:rsidRPr="00B92E7F">
        <w:rPr>
          <w:rFonts w:ascii="Times New Roman" w:hAnsi="Times New Roman" w:cs="Times New Roman"/>
          <w:sz w:val="24"/>
          <w:szCs w:val="24"/>
        </w:rPr>
        <w:t xml:space="preserve"> ametikohta ja tööülesandeid nii  Finantsinspektsioonis kui ka </w:t>
      </w:r>
      <w:r w:rsidR="04EFB2AA" w:rsidRPr="00B92E7F">
        <w:rPr>
          <w:rFonts w:ascii="Times New Roman" w:hAnsi="Times New Roman" w:cs="Times New Roman"/>
          <w:sz w:val="24"/>
          <w:szCs w:val="24"/>
        </w:rPr>
        <w:t>uue tööandja juures ning muid asjaolusid.</w:t>
      </w:r>
      <w:r w:rsidR="78B843A8" w:rsidRPr="00B92E7F">
        <w:rPr>
          <w:rFonts w:ascii="Times New Roman" w:hAnsi="Times New Roman" w:cs="Times New Roman"/>
          <w:sz w:val="24"/>
          <w:szCs w:val="24"/>
        </w:rPr>
        <w:t xml:space="preserve"> Ooteaja pikkus on üldjuhul kuus kuud, kuid se</w:t>
      </w:r>
      <w:r w:rsidR="4E833DCC" w:rsidRPr="00B92E7F">
        <w:rPr>
          <w:rFonts w:ascii="Times New Roman" w:hAnsi="Times New Roman" w:cs="Times New Roman"/>
          <w:sz w:val="24"/>
          <w:szCs w:val="24"/>
        </w:rPr>
        <w:t>d</w:t>
      </w:r>
      <w:r w:rsidR="78B843A8" w:rsidRPr="00B92E7F">
        <w:rPr>
          <w:rFonts w:ascii="Times New Roman" w:hAnsi="Times New Roman" w:cs="Times New Roman"/>
          <w:sz w:val="24"/>
          <w:szCs w:val="24"/>
        </w:rPr>
        <w:t>a võib lühendada kuni kolme kuuni. Ooteaja rakendamise eest peab töötajale maksma hüvitist</w:t>
      </w:r>
      <w:r w:rsidR="0F988498" w:rsidRPr="00B92E7F">
        <w:rPr>
          <w:rFonts w:ascii="Times New Roman" w:hAnsi="Times New Roman" w:cs="Times New Roman"/>
          <w:sz w:val="24"/>
          <w:szCs w:val="24"/>
        </w:rPr>
        <w:t xml:space="preserve">. Seega on Finantsinspektsioonil diskretsioon otsustada, kas ja millistel tingimustel ta ooteaega töötaja suhtes kohaldab. Vastav diskretsioon laieneb </w:t>
      </w:r>
      <w:r w:rsidR="7AE2DBBD" w:rsidRPr="00B92E7F">
        <w:rPr>
          <w:rFonts w:ascii="Times New Roman" w:hAnsi="Times New Roman" w:cs="Times New Roman"/>
          <w:sz w:val="24"/>
          <w:szCs w:val="24"/>
        </w:rPr>
        <w:t xml:space="preserve">ka </w:t>
      </w:r>
      <w:r w:rsidR="0F8162D9" w:rsidRPr="00B92E7F">
        <w:rPr>
          <w:rFonts w:ascii="Times New Roman" w:hAnsi="Times New Roman" w:cs="Times New Roman"/>
          <w:sz w:val="24"/>
          <w:szCs w:val="24"/>
        </w:rPr>
        <w:t xml:space="preserve">juhatuse liikmetele, </w:t>
      </w:r>
      <w:r w:rsidR="70F35846" w:rsidRPr="00B92E7F">
        <w:rPr>
          <w:rFonts w:ascii="Times New Roman" w:hAnsi="Times New Roman" w:cs="Times New Roman"/>
          <w:sz w:val="24"/>
          <w:szCs w:val="24"/>
        </w:rPr>
        <w:t xml:space="preserve">kelle </w:t>
      </w:r>
      <w:r w:rsidR="0F8162D9" w:rsidRPr="00B92E7F">
        <w:rPr>
          <w:rFonts w:ascii="Times New Roman" w:hAnsi="Times New Roman" w:cs="Times New Roman"/>
          <w:sz w:val="24"/>
          <w:szCs w:val="24"/>
        </w:rPr>
        <w:t xml:space="preserve">suhtes </w:t>
      </w:r>
      <w:r w:rsidR="643DB2DB" w:rsidRPr="00B92E7F">
        <w:rPr>
          <w:rFonts w:ascii="Times New Roman" w:hAnsi="Times New Roman" w:cs="Times New Roman"/>
          <w:sz w:val="24"/>
          <w:szCs w:val="24"/>
        </w:rPr>
        <w:t xml:space="preserve">on </w:t>
      </w:r>
      <w:r w:rsidR="0F8162D9" w:rsidRPr="00B92E7F">
        <w:rPr>
          <w:rFonts w:ascii="Times New Roman" w:hAnsi="Times New Roman" w:cs="Times New Roman"/>
          <w:sz w:val="24"/>
          <w:szCs w:val="24"/>
        </w:rPr>
        <w:t>kohaldatava ooteaja pikkus</w:t>
      </w:r>
      <w:r w:rsidR="09A6A34B" w:rsidRPr="00B92E7F">
        <w:rPr>
          <w:rFonts w:ascii="Times New Roman" w:hAnsi="Times New Roman" w:cs="Times New Roman"/>
          <w:sz w:val="24"/>
          <w:szCs w:val="24"/>
        </w:rPr>
        <w:t xml:space="preserve"> </w:t>
      </w:r>
      <w:r w:rsidR="0F8162D9" w:rsidRPr="00B92E7F">
        <w:rPr>
          <w:rFonts w:ascii="Times New Roman" w:hAnsi="Times New Roman" w:cs="Times New Roman"/>
          <w:sz w:val="24"/>
          <w:szCs w:val="24"/>
        </w:rPr>
        <w:t xml:space="preserve">üldjuhul 12 kuud, mida võib </w:t>
      </w:r>
      <w:r w:rsidR="31352731" w:rsidRPr="00B92E7F">
        <w:rPr>
          <w:rFonts w:ascii="Times New Roman" w:hAnsi="Times New Roman" w:cs="Times New Roman"/>
          <w:sz w:val="24"/>
          <w:szCs w:val="24"/>
        </w:rPr>
        <w:t xml:space="preserve">vähendada kuni kolme kuuni. Eeltoodu ei kehti juhul, kui juhatuse liige suundub tööle finantsjärelevalve subjekti konkurendi juurde, sest sellisel juhul peab ooteaja pikkus olema vähemalt kuus kuud. </w:t>
      </w:r>
    </w:p>
    <w:p w14:paraId="5847B67D" w14:textId="6F3EE622" w:rsidR="002E626F" w:rsidRPr="00B92E7F" w:rsidRDefault="002E626F" w:rsidP="00B92E7F">
      <w:pPr>
        <w:spacing w:after="0" w:line="240" w:lineRule="auto"/>
        <w:jc w:val="both"/>
        <w:rPr>
          <w:rFonts w:ascii="Times New Roman" w:hAnsi="Times New Roman" w:cs="Times New Roman"/>
          <w:sz w:val="24"/>
          <w:szCs w:val="24"/>
        </w:rPr>
      </w:pPr>
    </w:p>
    <w:p w14:paraId="43D30532" w14:textId="79CDFB70" w:rsidR="002E626F" w:rsidRPr="00B92E7F" w:rsidRDefault="0308C16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lastRenderedPageBreak/>
        <w:t xml:space="preserve">Seega riivatakse ooteaja kohaldamisega Finantsinspektsiooni töötajate ja juhatuse liikmete õigust vabalt valida oma järgmine töökoht, kui järelevalveasutuse hinnangul </w:t>
      </w:r>
      <w:r w:rsidR="76C72367" w:rsidRPr="00B92E7F">
        <w:rPr>
          <w:rFonts w:ascii="Times New Roman" w:hAnsi="Times New Roman" w:cs="Times New Roman"/>
          <w:sz w:val="24"/>
          <w:szCs w:val="24"/>
        </w:rPr>
        <w:t xml:space="preserve">tekib vahetu edasiliikumisega huvide konflikt. </w:t>
      </w:r>
    </w:p>
    <w:p w14:paraId="5D174C07" w14:textId="48BD4DC6" w:rsidR="002E626F" w:rsidRPr="00B92E7F" w:rsidRDefault="002E626F" w:rsidP="00B92E7F">
      <w:pPr>
        <w:spacing w:after="0" w:line="240" w:lineRule="auto"/>
        <w:ind w:left="1416"/>
        <w:jc w:val="both"/>
        <w:rPr>
          <w:rFonts w:ascii="Times New Roman" w:hAnsi="Times New Roman" w:cs="Times New Roman"/>
          <w:b/>
          <w:bCs/>
          <w:sz w:val="24"/>
          <w:szCs w:val="24"/>
        </w:rPr>
      </w:pPr>
    </w:p>
    <w:p w14:paraId="49E9298D" w14:textId="7C443578" w:rsidR="002E626F" w:rsidRPr="00B92E7F" w:rsidRDefault="50C648F1" w:rsidP="00B92E7F">
      <w:pPr>
        <w:spacing w:after="0" w:line="240" w:lineRule="auto"/>
        <w:ind w:left="1416"/>
        <w:jc w:val="both"/>
        <w:rPr>
          <w:rFonts w:ascii="Times New Roman" w:hAnsi="Times New Roman" w:cs="Times New Roman"/>
          <w:b/>
          <w:bCs/>
          <w:sz w:val="24"/>
          <w:szCs w:val="24"/>
        </w:rPr>
      </w:pPr>
      <w:r w:rsidRPr="00B92E7F">
        <w:rPr>
          <w:rFonts w:ascii="Times New Roman" w:hAnsi="Times New Roman" w:cs="Times New Roman"/>
          <w:b/>
          <w:bCs/>
          <w:sz w:val="24"/>
          <w:szCs w:val="24"/>
        </w:rPr>
        <w:t>6.1.4. Ühinemisvabadus</w:t>
      </w:r>
    </w:p>
    <w:p w14:paraId="7B947CAF" w14:textId="12855B4A" w:rsidR="002E626F" w:rsidRPr="00B92E7F" w:rsidRDefault="002E626F" w:rsidP="00B92E7F">
      <w:pPr>
        <w:spacing w:after="0" w:line="240" w:lineRule="auto"/>
        <w:ind w:left="708"/>
        <w:jc w:val="both"/>
        <w:rPr>
          <w:rFonts w:ascii="Times New Roman" w:hAnsi="Times New Roman" w:cs="Times New Roman"/>
          <w:b/>
          <w:bCs/>
          <w:sz w:val="24"/>
          <w:szCs w:val="24"/>
        </w:rPr>
      </w:pPr>
    </w:p>
    <w:p w14:paraId="35694F9F" w14:textId="6B01D197" w:rsidR="002E626F" w:rsidRPr="00B92E7F" w:rsidRDefault="692A7E9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PS § 48 lõike 1 esimese lause kohaselt on igaühel õigus koonduda mittetulundusühingutesse ja -liitudesse. </w:t>
      </w:r>
      <w:r w:rsidR="2065C4DB" w:rsidRPr="00B92E7F">
        <w:rPr>
          <w:rFonts w:ascii="Times New Roman" w:hAnsi="Times New Roman" w:cs="Times New Roman"/>
          <w:sz w:val="24"/>
          <w:szCs w:val="24"/>
        </w:rPr>
        <w:t xml:space="preserve">Ühinemisvabadus erineb ettevõtlusvabadusest selle poolest, kas ühingu eesmärk on teenida tulu või edendada ühingu eesmärke. </w:t>
      </w:r>
      <w:r w:rsidR="025E9311" w:rsidRPr="00B92E7F">
        <w:rPr>
          <w:rFonts w:ascii="Times New Roman" w:hAnsi="Times New Roman" w:cs="Times New Roman"/>
          <w:sz w:val="24"/>
          <w:szCs w:val="24"/>
        </w:rPr>
        <w:t xml:space="preserve">Ühinemisvabadusega võimaldatakse nii füüsilistel kui ka juriidilistel isikutel </w:t>
      </w:r>
      <w:r w:rsidR="26734A30" w:rsidRPr="00B92E7F">
        <w:rPr>
          <w:rFonts w:ascii="Times New Roman" w:hAnsi="Times New Roman" w:cs="Times New Roman"/>
          <w:sz w:val="24"/>
          <w:szCs w:val="24"/>
        </w:rPr>
        <w:t xml:space="preserve">moodustada ühing või sellega liituda. Läbi ühingu kaitsevad selle liikmed neid ühendavaid huvisid ning edendavad huvidega seonduvaid eesmärke. </w:t>
      </w:r>
    </w:p>
    <w:p w14:paraId="55AA1EF5" w14:textId="66B86C59" w:rsidR="002E626F" w:rsidRPr="00B92E7F" w:rsidRDefault="002E626F" w:rsidP="00B92E7F">
      <w:pPr>
        <w:spacing w:after="0" w:line="240" w:lineRule="auto"/>
        <w:jc w:val="both"/>
        <w:rPr>
          <w:rFonts w:ascii="Times New Roman" w:hAnsi="Times New Roman" w:cs="Times New Roman"/>
          <w:sz w:val="24"/>
          <w:szCs w:val="24"/>
        </w:rPr>
      </w:pPr>
    </w:p>
    <w:p w14:paraId="7E8CF33D" w14:textId="747BA09B" w:rsidR="002E626F" w:rsidRPr="00B92E7F" w:rsidRDefault="7635AC9C"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Piirangut ühinemisvabadusele lähtuvalt finantssektori huve esindavatesse organisatsiooni kuulumisele on selgitatud seletuskirja punktis 6.1.1.</w:t>
      </w:r>
    </w:p>
    <w:p w14:paraId="18DC915F" w14:textId="2DC9AE9E" w:rsidR="002E626F" w:rsidRPr="00B92E7F" w:rsidRDefault="002E626F" w:rsidP="00B92E7F">
      <w:pPr>
        <w:spacing w:after="0" w:line="240" w:lineRule="auto"/>
        <w:jc w:val="both"/>
        <w:rPr>
          <w:rFonts w:ascii="Times New Roman" w:hAnsi="Times New Roman" w:cs="Times New Roman"/>
          <w:sz w:val="24"/>
          <w:szCs w:val="24"/>
        </w:rPr>
      </w:pPr>
    </w:p>
    <w:p w14:paraId="7376B0EF" w14:textId="58122395" w:rsidR="002E626F" w:rsidRPr="00D82834" w:rsidRDefault="002E626F" w:rsidP="00B92E7F">
      <w:pPr>
        <w:spacing w:after="0" w:line="240" w:lineRule="auto"/>
        <w:jc w:val="both"/>
        <w:rPr>
          <w:rFonts w:ascii="Times New Roman" w:hAnsi="Times New Roman" w:cs="Times New Roman"/>
          <w:b/>
          <w:bCs/>
          <w:sz w:val="24"/>
          <w:szCs w:val="24"/>
        </w:rPr>
      </w:pPr>
      <w:r w:rsidRPr="00D82834">
        <w:rPr>
          <w:rFonts w:ascii="Times New Roman" w:hAnsi="Times New Roman" w:cs="Times New Roman"/>
          <w:b/>
          <w:bCs/>
          <w:i/>
          <w:iCs/>
          <w:sz w:val="24"/>
          <w:szCs w:val="24"/>
        </w:rPr>
        <w:tab/>
      </w:r>
      <w:r w:rsidRPr="00D82834">
        <w:rPr>
          <w:rFonts w:ascii="Times New Roman" w:hAnsi="Times New Roman" w:cs="Times New Roman"/>
          <w:b/>
          <w:bCs/>
          <w:sz w:val="24"/>
          <w:szCs w:val="24"/>
        </w:rPr>
        <w:t xml:space="preserve">6.2. Riive põhiseaduslik õigustamine </w:t>
      </w:r>
    </w:p>
    <w:p w14:paraId="4048F809" w14:textId="7B73722F" w:rsidR="002E626F" w:rsidRPr="00D82834" w:rsidRDefault="002E626F" w:rsidP="00B92E7F">
      <w:pPr>
        <w:spacing w:after="0" w:line="240" w:lineRule="auto"/>
        <w:jc w:val="both"/>
        <w:rPr>
          <w:rFonts w:ascii="Times New Roman" w:hAnsi="Times New Roman" w:cs="Times New Roman"/>
          <w:b/>
          <w:bCs/>
          <w:sz w:val="24"/>
          <w:szCs w:val="24"/>
        </w:rPr>
      </w:pPr>
    </w:p>
    <w:p w14:paraId="5626C2E3" w14:textId="3D02A65B" w:rsidR="002E626F" w:rsidRPr="00D82834" w:rsidRDefault="49E1D4B0" w:rsidP="00B92E7F">
      <w:pPr>
        <w:spacing w:after="0" w:line="240" w:lineRule="auto"/>
        <w:jc w:val="both"/>
        <w:rPr>
          <w:rFonts w:ascii="Times New Roman" w:hAnsi="Times New Roman" w:cs="Times New Roman"/>
          <w:sz w:val="24"/>
          <w:szCs w:val="24"/>
        </w:rPr>
      </w:pPr>
      <w:r w:rsidRPr="00D82834">
        <w:rPr>
          <w:rFonts w:ascii="Times New Roman" w:hAnsi="Times New Roman" w:cs="Times New Roman"/>
          <w:sz w:val="24"/>
          <w:szCs w:val="24"/>
        </w:rPr>
        <w:t>R</w:t>
      </w:r>
      <w:r w:rsidRPr="00D82834">
        <w:rPr>
          <w:rFonts w:ascii="Times New Roman" w:eastAsia="Times New Roman" w:hAnsi="Times New Roman" w:cs="Times New Roman"/>
          <w:sz w:val="24"/>
          <w:szCs w:val="24"/>
        </w:rPr>
        <w:t>iivest tulenevad piirangud peavad olema demokraatlikus ühiskonnas vajalikud ega tohi moonutada piiratavate õiguste ja vabaduste olemust (PS § 11). Põhiõigust riivav õigusakt ei riku põhiõigust, kui see on põhiseaduspärane ehk formaalselt ja materiaalselt põhiseadusega kooskõlas. Selleks, et välja selgitada, kas tegemist on põhiõiguse riivega või põhiõiguse rikkumisega, analüüsitakse, kas põhiõiguse riive on formaalselt ja materiaalselt põhiseaduspärane.</w:t>
      </w:r>
    </w:p>
    <w:p w14:paraId="6A41D18F" w14:textId="2EB1F526" w:rsidR="002E626F" w:rsidRPr="00D82834" w:rsidRDefault="002E626F" w:rsidP="00B92E7F">
      <w:pPr>
        <w:spacing w:after="0" w:line="240" w:lineRule="auto"/>
        <w:jc w:val="both"/>
        <w:rPr>
          <w:rFonts w:ascii="Times New Roman" w:eastAsia="Times New Roman" w:hAnsi="Times New Roman" w:cs="Times New Roman"/>
          <w:sz w:val="24"/>
          <w:szCs w:val="24"/>
        </w:rPr>
      </w:pPr>
    </w:p>
    <w:p w14:paraId="3EF048BA" w14:textId="23C401E4" w:rsidR="118E0BDA" w:rsidRPr="00D82834" w:rsidRDefault="3DCBD5BA" w:rsidP="00B92E7F">
      <w:pPr>
        <w:spacing w:after="0" w:line="240" w:lineRule="auto"/>
        <w:jc w:val="both"/>
        <w:rPr>
          <w:rFonts w:ascii="Times New Roman" w:eastAsia="Times New Roman" w:hAnsi="Times New Roman" w:cs="Times New Roman"/>
          <w:sz w:val="24"/>
          <w:szCs w:val="24"/>
        </w:rPr>
      </w:pPr>
      <w:r w:rsidRPr="00D82834">
        <w:rPr>
          <w:rFonts w:ascii="Times New Roman" w:eastAsia="Times New Roman" w:hAnsi="Times New Roman" w:cs="Times New Roman"/>
          <w:sz w:val="24"/>
          <w:szCs w:val="24"/>
        </w:rPr>
        <w:t>Kõik põhiõigused, mida eelnõuga piiratakse, on lihtsa</w:t>
      </w:r>
      <w:r w:rsidR="1E861254" w:rsidRPr="00D82834">
        <w:rPr>
          <w:rFonts w:ascii="Times New Roman" w:eastAsia="Times New Roman" w:hAnsi="Times New Roman" w:cs="Times New Roman"/>
          <w:sz w:val="24"/>
          <w:szCs w:val="24"/>
        </w:rPr>
        <w:t xml:space="preserve"> seadusreservatsiooniga põhiõigused, mida saab piirata mistahes eesmärgil tingimusel, et see ei ole vastuolus põhiõigusega. </w:t>
      </w:r>
      <w:r w:rsidR="360374E2" w:rsidRPr="00D82834">
        <w:rPr>
          <w:rFonts w:ascii="Times New Roman" w:eastAsia="Times New Roman" w:hAnsi="Times New Roman" w:cs="Times New Roman"/>
          <w:sz w:val="24"/>
          <w:szCs w:val="24"/>
        </w:rPr>
        <w:t xml:space="preserve">Eelnõus sätestatud piirangute eesmärk on ennetada ja leevendada huvide konflikti tekkimist Finantsinspektsiooni töötajates ja juhatuse liikmetest, kuivõrd nad puutuvad igapäevaselt kokku järelevalvemenetlustega ning omavad </w:t>
      </w:r>
      <w:r w:rsidR="62C28939" w:rsidRPr="00D82834">
        <w:rPr>
          <w:rFonts w:ascii="Times New Roman" w:eastAsia="Times New Roman" w:hAnsi="Times New Roman" w:cs="Times New Roman"/>
          <w:sz w:val="24"/>
          <w:szCs w:val="24"/>
        </w:rPr>
        <w:t xml:space="preserve">spetsiifilisi teadmisi järelevalveasutuse menetluste, otsuste ja plaanide ning finantsjärelevalve subjektide probleemide, puuduste jms kohta. </w:t>
      </w:r>
    </w:p>
    <w:p w14:paraId="5C21F033" w14:textId="2F8F6E29" w:rsidR="5451066A" w:rsidRPr="00D82834" w:rsidRDefault="5451066A" w:rsidP="00B92E7F">
      <w:pPr>
        <w:spacing w:after="0" w:line="240" w:lineRule="auto"/>
        <w:jc w:val="both"/>
        <w:rPr>
          <w:rFonts w:ascii="Times New Roman" w:eastAsia="Times New Roman" w:hAnsi="Times New Roman" w:cs="Times New Roman"/>
          <w:sz w:val="24"/>
          <w:szCs w:val="24"/>
        </w:rPr>
      </w:pPr>
    </w:p>
    <w:p w14:paraId="345E5F78" w14:textId="4E546B9D" w:rsidR="002E626F" w:rsidRPr="00B92E7F" w:rsidRDefault="002E626F" w:rsidP="00B92E7F">
      <w:pPr>
        <w:spacing w:after="0" w:line="240" w:lineRule="auto"/>
        <w:jc w:val="both"/>
        <w:rPr>
          <w:rFonts w:ascii="Times New Roman" w:hAnsi="Times New Roman" w:cs="Times New Roman"/>
          <w:b/>
          <w:bCs/>
          <w:sz w:val="24"/>
          <w:szCs w:val="24"/>
        </w:rPr>
      </w:pPr>
      <w:r w:rsidRPr="00D82834">
        <w:rPr>
          <w:rFonts w:ascii="Times New Roman" w:hAnsi="Times New Roman" w:cs="Times New Roman"/>
          <w:b/>
          <w:bCs/>
          <w:sz w:val="24"/>
          <w:szCs w:val="24"/>
        </w:rPr>
        <w:tab/>
        <w:t>6.3. Riive formaalne põhiseaduspärasus</w:t>
      </w:r>
      <w:r w:rsidRPr="00B92E7F">
        <w:rPr>
          <w:rFonts w:ascii="Times New Roman" w:hAnsi="Times New Roman" w:cs="Times New Roman"/>
          <w:b/>
          <w:bCs/>
          <w:sz w:val="24"/>
          <w:szCs w:val="24"/>
        </w:rPr>
        <w:t xml:space="preserve"> </w:t>
      </w:r>
    </w:p>
    <w:p w14:paraId="0764D51C" w14:textId="77777777" w:rsidR="002E626F" w:rsidRPr="00B92E7F" w:rsidRDefault="002E626F" w:rsidP="00B92E7F">
      <w:pPr>
        <w:spacing w:after="0" w:line="240" w:lineRule="auto"/>
        <w:jc w:val="both"/>
        <w:rPr>
          <w:rFonts w:ascii="Times New Roman" w:hAnsi="Times New Roman" w:cs="Times New Roman"/>
          <w:b/>
          <w:bCs/>
          <w:sz w:val="24"/>
          <w:szCs w:val="24"/>
        </w:rPr>
      </w:pPr>
    </w:p>
    <w:p w14:paraId="57D3BA8F" w14:textId="7960C353" w:rsidR="63CC85DE" w:rsidRPr="00B92E7F" w:rsidRDefault="3FE6639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Formaalse põhiseaduspärasuse kohaselt peab põhiõigusi piirav </w:t>
      </w:r>
      <w:proofErr w:type="spellStart"/>
      <w:r w:rsidRPr="00B92E7F">
        <w:rPr>
          <w:rFonts w:ascii="Times New Roman" w:hAnsi="Times New Roman" w:cs="Times New Roman"/>
          <w:sz w:val="24"/>
          <w:szCs w:val="24"/>
        </w:rPr>
        <w:t>õigustloov</w:t>
      </w:r>
      <w:proofErr w:type="spellEnd"/>
      <w:r w:rsidRPr="00B92E7F">
        <w:rPr>
          <w:rFonts w:ascii="Times New Roman" w:hAnsi="Times New Roman" w:cs="Times New Roman"/>
          <w:sz w:val="24"/>
          <w:szCs w:val="24"/>
        </w:rPr>
        <w:t xml:space="preserve"> akt vastama pädevus- menetlus ja vorminõuetele ning määratluse ja seadusreservatsiooni põhimõtetele.</w:t>
      </w:r>
      <w:r w:rsidR="7E5F697A" w:rsidRPr="00B92E7F">
        <w:rPr>
          <w:rFonts w:ascii="Times New Roman" w:hAnsi="Times New Roman" w:cs="Times New Roman"/>
          <w:sz w:val="24"/>
          <w:szCs w:val="24"/>
        </w:rPr>
        <w:t xml:space="preserve"> </w:t>
      </w:r>
      <w:r w:rsidR="7E5F697A" w:rsidRPr="00B92E7F">
        <w:rPr>
          <w:rFonts w:ascii="Times New Roman" w:eastAsia="Times New Roman" w:hAnsi="Times New Roman" w:cs="Times New Roman"/>
          <w:sz w:val="24"/>
          <w:szCs w:val="24"/>
        </w:rPr>
        <w:t>Õigusaktid peaksid olema sõnastatud piisavalt selgelt ja arusaadavalt, et isikul oleks võimalik piisava tõenäosusega ette näha, milline õiguslik tagajärg kaasneb teatud tegevuse või tegevusetusega.</w:t>
      </w:r>
      <w:r w:rsidRPr="00B92E7F">
        <w:rPr>
          <w:rFonts w:ascii="Times New Roman" w:hAnsi="Times New Roman" w:cs="Times New Roman"/>
          <w:sz w:val="24"/>
          <w:szCs w:val="24"/>
        </w:rPr>
        <w:t xml:space="preserve"> </w:t>
      </w:r>
      <w:r w:rsidR="6C576948" w:rsidRPr="00B92E7F">
        <w:rPr>
          <w:rFonts w:ascii="Times New Roman" w:hAnsi="Times New Roman" w:cs="Times New Roman"/>
          <w:sz w:val="24"/>
          <w:szCs w:val="24"/>
        </w:rPr>
        <w:t>Põhiõigusi võib riivata, kui selle põhjus tuleneb avalikust huvist, vajadusest kaitsta teiste isikute õigusi ja vabadusi, olema kaalukas ja enesestmõistetavalt õ</w:t>
      </w:r>
      <w:r w:rsidR="2B279158" w:rsidRPr="00B92E7F">
        <w:rPr>
          <w:rFonts w:ascii="Times New Roman" w:hAnsi="Times New Roman" w:cs="Times New Roman"/>
          <w:sz w:val="24"/>
          <w:szCs w:val="24"/>
        </w:rPr>
        <w:t>iguspärane.</w:t>
      </w:r>
      <w:r w:rsidR="63CC85DE" w:rsidRPr="00B92E7F">
        <w:rPr>
          <w:rStyle w:val="Allmrkuseviide"/>
          <w:rFonts w:ascii="Times New Roman" w:hAnsi="Times New Roman" w:cs="Times New Roman"/>
          <w:sz w:val="24"/>
          <w:szCs w:val="24"/>
        </w:rPr>
        <w:footnoteReference w:id="62"/>
      </w:r>
      <w:r w:rsidR="2B279158" w:rsidRPr="00B92E7F">
        <w:rPr>
          <w:rFonts w:ascii="Times New Roman" w:hAnsi="Times New Roman" w:cs="Times New Roman"/>
          <w:sz w:val="24"/>
          <w:szCs w:val="24"/>
        </w:rPr>
        <w:t xml:space="preserve"> </w:t>
      </w:r>
    </w:p>
    <w:p w14:paraId="344C4A24" w14:textId="5A47F5D2" w:rsidR="118E0BDA" w:rsidRPr="00B92E7F" w:rsidRDefault="118E0BDA" w:rsidP="00B92E7F">
      <w:pPr>
        <w:spacing w:after="0" w:line="240" w:lineRule="auto"/>
        <w:jc w:val="both"/>
        <w:rPr>
          <w:rFonts w:ascii="Times New Roman" w:hAnsi="Times New Roman" w:cs="Times New Roman"/>
          <w:sz w:val="24"/>
          <w:szCs w:val="24"/>
        </w:rPr>
      </w:pPr>
    </w:p>
    <w:p w14:paraId="7D68909A" w14:textId="23540654" w:rsidR="002E626F" w:rsidRPr="00B92E7F" w:rsidRDefault="002E626F" w:rsidP="00B92E7F">
      <w:pPr>
        <w:spacing w:after="0" w:line="240" w:lineRule="auto"/>
        <w:jc w:val="both"/>
        <w:rPr>
          <w:rFonts w:ascii="Times New Roman" w:hAnsi="Times New Roman" w:cs="Times New Roman"/>
          <w:b/>
          <w:bCs/>
          <w:sz w:val="24"/>
          <w:szCs w:val="24"/>
        </w:rPr>
      </w:pPr>
      <w:r w:rsidRPr="00B052E1">
        <w:rPr>
          <w:rFonts w:ascii="Times New Roman" w:hAnsi="Times New Roman" w:cs="Times New Roman"/>
          <w:b/>
          <w:bCs/>
          <w:sz w:val="24"/>
          <w:szCs w:val="24"/>
        </w:rPr>
        <w:tab/>
        <w:t>6.4. Riive materiaalne põhiseaduspärasus</w:t>
      </w:r>
      <w:r w:rsidRPr="00B92E7F">
        <w:rPr>
          <w:rFonts w:ascii="Times New Roman" w:hAnsi="Times New Roman" w:cs="Times New Roman"/>
          <w:b/>
          <w:bCs/>
          <w:sz w:val="24"/>
          <w:szCs w:val="24"/>
        </w:rPr>
        <w:t xml:space="preserve"> </w:t>
      </w:r>
    </w:p>
    <w:p w14:paraId="13B4EFF2" w14:textId="3903523B" w:rsidR="002E626F" w:rsidRPr="00B92E7F" w:rsidRDefault="002E626F" w:rsidP="00B92E7F">
      <w:pPr>
        <w:spacing w:after="0" w:line="240" w:lineRule="auto"/>
        <w:jc w:val="both"/>
        <w:rPr>
          <w:rFonts w:ascii="Times New Roman" w:hAnsi="Times New Roman" w:cs="Times New Roman"/>
          <w:b/>
          <w:bCs/>
          <w:sz w:val="24"/>
          <w:szCs w:val="24"/>
        </w:rPr>
      </w:pPr>
    </w:p>
    <w:p w14:paraId="521BE555" w14:textId="06FF8309" w:rsidR="002E626F" w:rsidRPr="00B92E7F" w:rsidRDefault="2ED6D19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R</w:t>
      </w:r>
      <w:r w:rsidRPr="00B92E7F">
        <w:rPr>
          <w:rFonts w:ascii="Times New Roman" w:eastAsia="Times New Roman" w:hAnsi="Times New Roman" w:cs="Times New Roman"/>
          <w:sz w:val="24"/>
          <w:szCs w:val="24"/>
        </w:rPr>
        <w:t>iive materiaalse õiguspärasuse eeldused on seaduse legitiimne eesmärk ning PS § 11 teisest lausest tuleneva proportsionaalsuse põhimõtte järgimine: sobivus, vajalikkus ja mõõdukus.</w:t>
      </w:r>
      <w:r w:rsidR="6A6D3315" w:rsidRPr="00B92E7F">
        <w:rPr>
          <w:rFonts w:ascii="Times New Roman" w:eastAsia="Times New Roman" w:hAnsi="Times New Roman" w:cs="Times New Roman"/>
          <w:sz w:val="24"/>
          <w:szCs w:val="24"/>
        </w:rPr>
        <w:t xml:space="preserve"> </w:t>
      </w:r>
    </w:p>
    <w:p w14:paraId="2C6A17D5" w14:textId="22CCBB3C" w:rsidR="5451066A" w:rsidRPr="00B92E7F" w:rsidRDefault="5451066A" w:rsidP="00B92E7F">
      <w:pPr>
        <w:spacing w:after="0" w:line="240" w:lineRule="auto"/>
        <w:jc w:val="both"/>
        <w:rPr>
          <w:rFonts w:ascii="Times New Roman" w:eastAsia="Times New Roman" w:hAnsi="Times New Roman" w:cs="Times New Roman"/>
          <w:sz w:val="24"/>
          <w:szCs w:val="24"/>
        </w:rPr>
      </w:pPr>
    </w:p>
    <w:p w14:paraId="2C354986" w14:textId="135FAAEC" w:rsidR="002E626F" w:rsidRPr="00B92E7F" w:rsidRDefault="6A6D3315"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Riive proportsionaalsuse hindamisel tuleb kaaluda ühelt poolt põhiõigusse sekkumise ulatust ja intensiivsust, teiselt poolt aga eesmärgi tähtsust. Piirangud ei tohi kahjustada seadusega kaitstud huvi või õigust rohkem, kui see on normi legitiimse eesmärgiga põhjendatav. Kasutatud vahendid peavad olema proportsionaalsed soovitud eesmärgiga. Põhiõiguse riive on proportsionaalne, kui see on eesmärgi saavutamiseks sobiv, vajalik ja mõõdukas. Hinnata tuleb </w:t>
      </w:r>
      <w:r w:rsidRPr="00B92E7F">
        <w:rPr>
          <w:rFonts w:ascii="Times New Roman" w:eastAsia="Times New Roman" w:hAnsi="Times New Roman" w:cs="Times New Roman"/>
          <w:sz w:val="24"/>
          <w:szCs w:val="24"/>
        </w:rPr>
        <w:lastRenderedPageBreak/>
        <w:t>selle eesmärgi kaalukust, mille saavutamise vahendiks riive on, see tähendab kaalumise argumendid tulenevad legitiimsest eesmärgist.</w:t>
      </w:r>
    </w:p>
    <w:p w14:paraId="748DB235" w14:textId="77777777" w:rsidR="002E626F" w:rsidRPr="00B92E7F" w:rsidRDefault="002E626F" w:rsidP="00B92E7F">
      <w:pPr>
        <w:spacing w:after="0" w:line="240" w:lineRule="auto"/>
        <w:jc w:val="both"/>
        <w:rPr>
          <w:rFonts w:ascii="Times New Roman" w:hAnsi="Times New Roman" w:cs="Times New Roman"/>
          <w:b/>
          <w:bCs/>
          <w:sz w:val="24"/>
          <w:szCs w:val="24"/>
        </w:rPr>
      </w:pPr>
    </w:p>
    <w:p w14:paraId="7B950463" w14:textId="0DF6F391" w:rsidR="002E626F" w:rsidRPr="00B92E7F" w:rsidRDefault="002E626F" w:rsidP="00B92E7F">
      <w:pPr>
        <w:spacing w:after="0" w:line="240" w:lineRule="auto"/>
        <w:jc w:val="both"/>
        <w:rPr>
          <w:rFonts w:ascii="Times New Roman" w:hAnsi="Times New Roman" w:cs="Times New Roman"/>
          <w:b/>
          <w:bCs/>
          <w:sz w:val="24"/>
          <w:szCs w:val="24"/>
        </w:rPr>
      </w:pPr>
      <w:r w:rsidRPr="0021540A">
        <w:rPr>
          <w:rFonts w:ascii="Times New Roman" w:hAnsi="Times New Roman" w:cs="Times New Roman"/>
          <w:b/>
          <w:bCs/>
          <w:sz w:val="24"/>
          <w:szCs w:val="24"/>
        </w:rPr>
        <w:tab/>
      </w:r>
      <w:r w:rsidRPr="0021540A">
        <w:rPr>
          <w:rFonts w:ascii="Times New Roman" w:hAnsi="Times New Roman" w:cs="Times New Roman"/>
          <w:b/>
          <w:bCs/>
          <w:sz w:val="24"/>
          <w:szCs w:val="24"/>
        </w:rPr>
        <w:tab/>
        <w:t>6.4.1. Legitiimne eesmärk</w:t>
      </w:r>
      <w:r w:rsidRPr="00B92E7F">
        <w:rPr>
          <w:rFonts w:ascii="Times New Roman" w:hAnsi="Times New Roman" w:cs="Times New Roman"/>
          <w:b/>
          <w:bCs/>
          <w:sz w:val="24"/>
          <w:szCs w:val="24"/>
        </w:rPr>
        <w:t xml:space="preserve"> </w:t>
      </w:r>
    </w:p>
    <w:p w14:paraId="2AF4AB28" w14:textId="2C76FF0B" w:rsidR="002E626F" w:rsidRPr="00B92E7F" w:rsidRDefault="002E626F" w:rsidP="00B92E7F">
      <w:pPr>
        <w:spacing w:after="0" w:line="240" w:lineRule="auto"/>
        <w:jc w:val="both"/>
        <w:rPr>
          <w:rFonts w:ascii="Times New Roman" w:hAnsi="Times New Roman" w:cs="Times New Roman"/>
          <w:b/>
          <w:bCs/>
          <w:sz w:val="24"/>
          <w:szCs w:val="24"/>
        </w:rPr>
      </w:pPr>
    </w:p>
    <w:p w14:paraId="184F7FEB" w14:textId="4AAD65E3" w:rsidR="71E6F8CC" w:rsidRPr="00B92E7F" w:rsidRDefault="71E6F8CC"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Riive proportsionaalsuse hindamisel tuleb kaaluda ühelt poolt põhiõigusse sekkumise ulatust ja intensiivsust, teiselt poolt aga eesmärgi tähtsust. Piirangud ei tohi kahjustada seadusega kaitstud huvi või õigust rohkem, kui see on normi legitiimse eesmärgiga põhjendatav. Kasutatud vahendid peavad olema proportsionaalsed soovitud eesmärgiga. Põhiõiguse riive on proportsionaalne, kui see on eesmärgi saavutamiseks sobiv, vajalik ja mõõdukas. Hinnata tuleb selle eesmärgi kaalukust, mille saavutamise vahendiks riive on, s.t. kaalumise argumendid tulenevad legitiimsest eesmärgist.</w:t>
      </w:r>
      <w:r w:rsidR="76EFBEA0" w:rsidRPr="00B92E7F">
        <w:rPr>
          <w:rFonts w:ascii="Times New Roman" w:eastAsia="Times New Roman" w:hAnsi="Times New Roman" w:cs="Times New Roman"/>
          <w:sz w:val="24"/>
          <w:szCs w:val="24"/>
        </w:rPr>
        <w:t xml:space="preserve"> </w:t>
      </w:r>
    </w:p>
    <w:p w14:paraId="7FCB7270" w14:textId="0376A02B" w:rsidR="5451066A" w:rsidRPr="00B92E7F" w:rsidRDefault="5451066A" w:rsidP="00B92E7F">
      <w:pPr>
        <w:spacing w:after="0" w:line="240" w:lineRule="auto"/>
        <w:jc w:val="both"/>
        <w:rPr>
          <w:rFonts w:ascii="Times New Roman" w:eastAsia="Times New Roman" w:hAnsi="Times New Roman" w:cs="Times New Roman"/>
          <w:sz w:val="24"/>
          <w:szCs w:val="24"/>
        </w:rPr>
      </w:pPr>
    </w:p>
    <w:p w14:paraId="160E5631" w14:textId="740BD0DC" w:rsidR="002E626F" w:rsidRPr="00B92E7F" w:rsidRDefault="002E626F" w:rsidP="00B92E7F">
      <w:pPr>
        <w:spacing w:after="0" w:line="240" w:lineRule="auto"/>
        <w:jc w:val="both"/>
        <w:rPr>
          <w:rFonts w:ascii="Times New Roman" w:hAnsi="Times New Roman" w:cs="Times New Roman"/>
          <w:b/>
          <w:bCs/>
          <w:sz w:val="24"/>
          <w:szCs w:val="24"/>
        </w:rPr>
      </w:pPr>
      <w:r w:rsidRPr="0021540A">
        <w:rPr>
          <w:rFonts w:ascii="Times New Roman" w:hAnsi="Times New Roman" w:cs="Times New Roman"/>
          <w:b/>
          <w:bCs/>
          <w:sz w:val="24"/>
          <w:szCs w:val="24"/>
        </w:rPr>
        <w:tab/>
      </w:r>
      <w:r w:rsidRPr="0021540A">
        <w:rPr>
          <w:rFonts w:ascii="Times New Roman" w:hAnsi="Times New Roman" w:cs="Times New Roman"/>
          <w:b/>
          <w:bCs/>
          <w:sz w:val="24"/>
          <w:szCs w:val="24"/>
        </w:rPr>
        <w:tab/>
        <w:t>6.4.2. Sobivus</w:t>
      </w:r>
      <w:r w:rsidRPr="00B92E7F">
        <w:rPr>
          <w:rFonts w:ascii="Times New Roman" w:hAnsi="Times New Roman" w:cs="Times New Roman"/>
          <w:b/>
          <w:bCs/>
          <w:sz w:val="24"/>
          <w:szCs w:val="24"/>
        </w:rPr>
        <w:t xml:space="preserve"> </w:t>
      </w:r>
    </w:p>
    <w:p w14:paraId="7EFAA16D" w14:textId="73E7E729" w:rsidR="118E0BDA" w:rsidRPr="00B92E7F" w:rsidRDefault="118E0BDA" w:rsidP="00B92E7F">
      <w:pPr>
        <w:spacing w:after="0" w:line="240" w:lineRule="auto"/>
        <w:jc w:val="both"/>
        <w:rPr>
          <w:rFonts w:ascii="Times New Roman" w:hAnsi="Times New Roman" w:cs="Times New Roman"/>
          <w:b/>
          <w:bCs/>
          <w:sz w:val="24"/>
          <w:szCs w:val="24"/>
        </w:rPr>
      </w:pPr>
    </w:p>
    <w:p w14:paraId="1FCD4133" w14:textId="1252CEB2" w:rsidR="06FED3E4" w:rsidRPr="00B92E7F" w:rsidRDefault="06FED3E4"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Sobiv on abinõu, mis soodustab eesmärgi saavutamist. Sobivuse seisukohalt on vaieldamatult ebaproportsionaalne abinõu, mis ühelgi juhul ei soodusta riive eesmärgi saavutamist.</w:t>
      </w:r>
    </w:p>
    <w:p w14:paraId="63925D22" w14:textId="502751E0" w:rsidR="5451066A" w:rsidRPr="00B92E7F" w:rsidRDefault="5451066A" w:rsidP="00B92E7F">
      <w:pPr>
        <w:spacing w:after="0" w:line="240" w:lineRule="auto"/>
        <w:jc w:val="both"/>
        <w:rPr>
          <w:rFonts w:ascii="Times New Roman" w:eastAsia="Times New Roman" w:hAnsi="Times New Roman" w:cs="Times New Roman"/>
          <w:sz w:val="24"/>
          <w:szCs w:val="24"/>
        </w:rPr>
      </w:pPr>
    </w:p>
    <w:p w14:paraId="181DA3B6" w14:textId="20630242" w:rsidR="1939C788" w:rsidRPr="00B92E7F" w:rsidRDefault="1939C788"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Eelnõus sätestatud piirangud on sobivad, </w:t>
      </w:r>
      <w:r w:rsidR="3EF024D6" w:rsidRPr="00B92E7F">
        <w:rPr>
          <w:rFonts w:ascii="Times New Roman" w:eastAsia="Times New Roman" w:hAnsi="Times New Roman" w:cs="Times New Roman"/>
          <w:sz w:val="24"/>
          <w:szCs w:val="24"/>
        </w:rPr>
        <w:t>sest need ei ole absoluutsed ning eelnõuga sätestatavad keelde või kohustusi võib kohaldada vaid väga konkreetsetes tingimustes</w:t>
      </w:r>
      <w:r w:rsidR="407C0B4B" w:rsidRPr="00B92E7F">
        <w:rPr>
          <w:rFonts w:ascii="Times New Roman" w:eastAsia="Times New Roman" w:hAnsi="Times New Roman" w:cs="Times New Roman"/>
          <w:sz w:val="24"/>
          <w:szCs w:val="24"/>
        </w:rPr>
        <w:t xml:space="preserve">.   Järgnevalt tuuakse välja iga piirangu kohaldamise eeltingimused: </w:t>
      </w:r>
    </w:p>
    <w:p w14:paraId="3B1EC6BF" w14:textId="58BF0B23" w:rsidR="5451066A" w:rsidRPr="00B92E7F" w:rsidRDefault="5451066A"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sz w:val="24"/>
          <w:szCs w:val="24"/>
        </w:rPr>
        <w:t xml:space="preserve">1) </w:t>
      </w:r>
      <w:r w:rsidR="4232E8F4" w:rsidRPr="00B92E7F">
        <w:rPr>
          <w:rFonts w:ascii="Times New Roman" w:eastAsia="Times New Roman" w:hAnsi="Times New Roman" w:cs="Times New Roman"/>
          <w:sz w:val="24"/>
          <w:szCs w:val="24"/>
        </w:rPr>
        <w:t>f</w:t>
      </w:r>
      <w:r w:rsidR="1939C788" w:rsidRPr="00B92E7F">
        <w:rPr>
          <w:rFonts w:ascii="Times New Roman" w:eastAsia="Times New Roman" w:hAnsi="Times New Roman" w:cs="Times New Roman"/>
          <w:sz w:val="24"/>
          <w:szCs w:val="24"/>
        </w:rPr>
        <w:t>inantssektori huve esindavasse organisatsiooni kuulumise keeld</w:t>
      </w:r>
      <w:r w:rsidR="1CD0B7F4" w:rsidRPr="00B92E7F">
        <w:rPr>
          <w:rFonts w:ascii="Times New Roman" w:eastAsia="Times New Roman" w:hAnsi="Times New Roman" w:cs="Times New Roman"/>
          <w:color w:val="000000" w:themeColor="text1"/>
          <w:sz w:val="24"/>
          <w:szCs w:val="24"/>
        </w:rPr>
        <w:t xml:space="preserve">– </w:t>
      </w:r>
      <w:r w:rsidR="1B3A8444" w:rsidRPr="00B92E7F">
        <w:rPr>
          <w:rFonts w:ascii="Times New Roman" w:eastAsia="Times New Roman" w:hAnsi="Times New Roman" w:cs="Times New Roman"/>
          <w:color w:val="000000" w:themeColor="text1"/>
          <w:sz w:val="24"/>
          <w:szCs w:val="24"/>
        </w:rPr>
        <w:t>organisatsioon seisab ja edendab finantsturu osaliste ehk pankade, krediidiandjate, makseasutuste jms ettevõtjate huve;</w:t>
      </w:r>
    </w:p>
    <w:p w14:paraId="2B09736F" w14:textId="0F037A82" w:rsidR="7E65C8BF" w:rsidRPr="00B92E7F" w:rsidRDefault="7E65C8BF"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2) </w:t>
      </w:r>
      <w:r w:rsidR="36F4008A" w:rsidRPr="00B92E7F">
        <w:rPr>
          <w:rFonts w:ascii="Times New Roman" w:eastAsia="Times New Roman" w:hAnsi="Times New Roman" w:cs="Times New Roman"/>
          <w:sz w:val="24"/>
          <w:szCs w:val="24"/>
        </w:rPr>
        <w:t>t</w:t>
      </w:r>
      <w:r w:rsidR="37B7EB0B" w:rsidRPr="00B92E7F">
        <w:rPr>
          <w:rFonts w:ascii="Times New Roman" w:eastAsia="Times New Roman" w:hAnsi="Times New Roman" w:cs="Times New Roman"/>
          <w:sz w:val="24"/>
          <w:szCs w:val="24"/>
        </w:rPr>
        <w:t>eatavate finantsinstrumentide omandamise keeld</w:t>
      </w:r>
      <w:r w:rsidR="70DBACAB" w:rsidRPr="00B92E7F">
        <w:rPr>
          <w:rFonts w:ascii="Times New Roman" w:eastAsia="Times New Roman" w:hAnsi="Times New Roman" w:cs="Times New Roman"/>
          <w:color w:val="000000" w:themeColor="text1"/>
          <w:sz w:val="24"/>
          <w:szCs w:val="24"/>
        </w:rPr>
        <w:t>–</w:t>
      </w:r>
      <w:r w:rsidR="5C6846F4" w:rsidRPr="00B92E7F">
        <w:rPr>
          <w:rFonts w:ascii="Times New Roman" w:eastAsia="Times New Roman" w:hAnsi="Times New Roman" w:cs="Times New Roman"/>
          <w:color w:val="000000" w:themeColor="text1"/>
          <w:sz w:val="24"/>
          <w:szCs w:val="24"/>
        </w:rPr>
        <w:t xml:space="preserve"> finantsinstrumendid on emiteerinud finantsjärelevalve subjekt, tema ema-, tütar- või sidususettevõtja;</w:t>
      </w:r>
    </w:p>
    <w:p w14:paraId="229771AE" w14:textId="206F75F8" w:rsidR="583032C6" w:rsidRPr="00B92E7F" w:rsidRDefault="583032C6"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 xml:space="preserve">3) </w:t>
      </w:r>
      <w:r w:rsidR="48DA0168" w:rsidRPr="00B92E7F">
        <w:rPr>
          <w:rFonts w:ascii="Times New Roman" w:eastAsia="Times New Roman" w:hAnsi="Times New Roman" w:cs="Times New Roman"/>
          <w:sz w:val="24"/>
          <w:szCs w:val="24"/>
        </w:rPr>
        <w:t>t</w:t>
      </w:r>
      <w:r w:rsidR="41C9EA01" w:rsidRPr="00B92E7F">
        <w:rPr>
          <w:rFonts w:ascii="Times New Roman" w:eastAsia="Times New Roman" w:hAnsi="Times New Roman" w:cs="Times New Roman"/>
          <w:sz w:val="24"/>
          <w:szCs w:val="24"/>
        </w:rPr>
        <w:t xml:space="preserve">eatavate finantsinstrumentide </w:t>
      </w:r>
      <w:r w:rsidR="37B7EB0B" w:rsidRPr="00B92E7F">
        <w:rPr>
          <w:rFonts w:ascii="Times New Roman" w:eastAsia="Times New Roman" w:hAnsi="Times New Roman" w:cs="Times New Roman"/>
          <w:sz w:val="24"/>
          <w:szCs w:val="24"/>
        </w:rPr>
        <w:t>võõrandamise kohustus</w:t>
      </w:r>
      <w:r w:rsidR="141150FE" w:rsidRPr="00B92E7F">
        <w:rPr>
          <w:rFonts w:ascii="Times New Roman" w:eastAsia="Times New Roman" w:hAnsi="Times New Roman" w:cs="Times New Roman"/>
          <w:color w:val="000000" w:themeColor="text1"/>
          <w:sz w:val="24"/>
          <w:szCs w:val="24"/>
        </w:rPr>
        <w:t>–</w:t>
      </w:r>
      <w:r w:rsidR="7C5F9613" w:rsidRPr="00B92E7F">
        <w:rPr>
          <w:rFonts w:ascii="Times New Roman" w:eastAsia="Times New Roman" w:hAnsi="Times New Roman" w:cs="Times New Roman"/>
          <w:color w:val="000000" w:themeColor="text1"/>
          <w:sz w:val="24"/>
          <w:szCs w:val="24"/>
        </w:rPr>
        <w:t xml:space="preserve"> finantsinstrumendid on emiteerinud finantsjärelevalve subjekt, tema ema-, tütar- või sidususettevõtja; võõrandamine peab toimuma mõistliku aja jooksul;</w:t>
      </w:r>
    </w:p>
    <w:p w14:paraId="42004168" w14:textId="6BDC315F" w:rsidR="2F016268" w:rsidRPr="00B92E7F" w:rsidRDefault="2F01626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sz w:val="24"/>
          <w:szCs w:val="24"/>
        </w:rPr>
        <w:t xml:space="preserve">4) </w:t>
      </w:r>
      <w:r w:rsidR="52D3827F" w:rsidRPr="00B92E7F">
        <w:rPr>
          <w:rFonts w:ascii="Times New Roman" w:eastAsia="Times New Roman" w:hAnsi="Times New Roman" w:cs="Times New Roman"/>
          <w:sz w:val="24"/>
          <w:szCs w:val="24"/>
        </w:rPr>
        <w:t>o</w:t>
      </w:r>
      <w:r w:rsidR="0A4BB91E" w:rsidRPr="00B92E7F">
        <w:rPr>
          <w:rFonts w:ascii="Times New Roman" w:eastAsia="Times New Roman" w:hAnsi="Times New Roman" w:cs="Times New Roman"/>
          <w:sz w:val="24"/>
          <w:szCs w:val="24"/>
        </w:rPr>
        <w:t>oteaja rakendamine</w:t>
      </w:r>
      <w:r w:rsidR="63DC2C5B" w:rsidRPr="00B92E7F">
        <w:rPr>
          <w:rFonts w:ascii="Times New Roman" w:eastAsia="Times New Roman" w:hAnsi="Times New Roman" w:cs="Times New Roman"/>
          <w:color w:val="000000" w:themeColor="text1"/>
          <w:sz w:val="24"/>
          <w:szCs w:val="24"/>
        </w:rPr>
        <w:t>–</w:t>
      </w:r>
      <w:r w:rsidR="23A6112D" w:rsidRPr="00B92E7F">
        <w:rPr>
          <w:rFonts w:ascii="Times New Roman" w:eastAsia="Times New Roman" w:hAnsi="Times New Roman" w:cs="Times New Roman"/>
          <w:color w:val="000000" w:themeColor="text1"/>
          <w:sz w:val="24"/>
          <w:szCs w:val="24"/>
        </w:rPr>
        <w:t xml:space="preserve"> Finantsinspektsiooni töötaja või juhatuse liige suundub pärast töö- või ametisuhte lõppemist järelevalveasutusega tööle finantsjärelevalve subjekti, tema ema-, tütar- või sidususettevõtja juurde</w:t>
      </w:r>
      <w:r w:rsidR="7FCF88B6" w:rsidRPr="00B92E7F">
        <w:rPr>
          <w:rFonts w:ascii="Times New Roman" w:eastAsia="Times New Roman" w:hAnsi="Times New Roman" w:cs="Times New Roman"/>
          <w:color w:val="000000" w:themeColor="text1"/>
          <w:sz w:val="24"/>
          <w:szCs w:val="24"/>
        </w:rPr>
        <w:t xml:space="preserve"> (juhatuse liikmete puhul ka subjekti konkurendi juurde).</w:t>
      </w:r>
    </w:p>
    <w:p w14:paraId="3557ECEC" w14:textId="3AD9AF11" w:rsidR="5451066A" w:rsidRPr="00B92E7F" w:rsidRDefault="5451066A" w:rsidP="00B92E7F">
      <w:pPr>
        <w:spacing w:after="0" w:line="240" w:lineRule="auto"/>
        <w:jc w:val="both"/>
        <w:rPr>
          <w:rFonts w:ascii="Times New Roman" w:eastAsia="Times New Roman" w:hAnsi="Times New Roman" w:cs="Times New Roman"/>
          <w:color w:val="000000" w:themeColor="text1"/>
          <w:sz w:val="24"/>
          <w:szCs w:val="24"/>
        </w:rPr>
      </w:pPr>
    </w:p>
    <w:p w14:paraId="31077964" w14:textId="47188404" w:rsidR="3522CDC8" w:rsidRPr="00B92E7F" w:rsidRDefault="3522CDC8"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eastAsia="Times New Roman" w:hAnsi="Times New Roman" w:cs="Times New Roman"/>
          <w:color w:val="000000" w:themeColor="text1"/>
          <w:sz w:val="24"/>
          <w:szCs w:val="24"/>
        </w:rPr>
        <w:t xml:space="preserve">Eelnõu koostajate hinnangul on piirangud sobilikud, sest kohati keelab juba kehtiv FIS Finantsinspektsiooni töötajatel teatud töökohtadel töötamise </w:t>
      </w:r>
      <w:r w:rsidR="7BCB5B8C" w:rsidRPr="00B92E7F">
        <w:rPr>
          <w:rFonts w:ascii="Times New Roman" w:eastAsia="Times New Roman" w:hAnsi="Times New Roman" w:cs="Times New Roman"/>
          <w:color w:val="000000" w:themeColor="text1"/>
          <w:sz w:val="24"/>
          <w:szCs w:val="24"/>
        </w:rPr>
        <w:t xml:space="preserve">või huvide omamist (§ 32 lõige 1), lepingute sõlmimise (lõige 2) või kohustab neid teatud viisil käituma (§-d </w:t>
      </w:r>
      <w:r w:rsidR="4620A9E5" w:rsidRPr="00B92E7F">
        <w:rPr>
          <w:rFonts w:ascii="Times New Roman" w:eastAsia="Times New Roman" w:hAnsi="Times New Roman" w:cs="Times New Roman"/>
          <w:color w:val="000000" w:themeColor="text1"/>
          <w:sz w:val="24"/>
          <w:szCs w:val="24"/>
        </w:rPr>
        <w:t>31 ja 33). Konkurentsipiirangu kokkuleppe sõlmimist reguleerib TLS §-d 23</w:t>
      </w:r>
      <w:r w:rsidR="460C8C02" w:rsidRPr="00B92E7F">
        <w:rPr>
          <w:rFonts w:ascii="Times New Roman" w:eastAsia="Times New Roman" w:hAnsi="Times New Roman" w:cs="Times New Roman"/>
          <w:color w:val="000000" w:themeColor="text1"/>
          <w:sz w:val="24"/>
          <w:szCs w:val="24"/>
        </w:rPr>
        <w:t>–27. Kõik juba kehtivate piirangute eesmärk, nagu ka eelnõus sätestatud piirangud, taotlevad Finantsinspektsioonis töötavate isikute huvide konflikti olukorra vältimist</w:t>
      </w:r>
      <w:r w:rsidR="537191B6" w:rsidRPr="00B92E7F">
        <w:rPr>
          <w:rFonts w:ascii="Times New Roman" w:eastAsia="Times New Roman" w:hAnsi="Times New Roman" w:cs="Times New Roman"/>
          <w:color w:val="000000" w:themeColor="text1"/>
          <w:sz w:val="24"/>
          <w:szCs w:val="24"/>
        </w:rPr>
        <w:t xml:space="preserve"> ning objektiivsuse säilitamist. </w:t>
      </w:r>
    </w:p>
    <w:p w14:paraId="5217D4A2" w14:textId="77777777" w:rsidR="002E626F" w:rsidRPr="00B92E7F" w:rsidRDefault="002E626F" w:rsidP="00B92E7F">
      <w:pPr>
        <w:spacing w:after="0" w:line="240" w:lineRule="auto"/>
        <w:jc w:val="both"/>
        <w:rPr>
          <w:rFonts w:ascii="Times New Roman" w:hAnsi="Times New Roman" w:cs="Times New Roman"/>
          <w:b/>
          <w:bCs/>
          <w:sz w:val="24"/>
          <w:szCs w:val="24"/>
        </w:rPr>
      </w:pPr>
    </w:p>
    <w:p w14:paraId="31BA5631" w14:textId="18828706" w:rsidR="002E626F" w:rsidRPr="00202887" w:rsidRDefault="002E626F" w:rsidP="00B92E7F">
      <w:pPr>
        <w:spacing w:after="0" w:line="240" w:lineRule="auto"/>
        <w:jc w:val="both"/>
        <w:rPr>
          <w:rFonts w:ascii="Times New Roman" w:hAnsi="Times New Roman" w:cs="Times New Roman"/>
          <w:b/>
          <w:bCs/>
          <w:sz w:val="24"/>
          <w:szCs w:val="24"/>
        </w:rPr>
      </w:pPr>
      <w:r w:rsidRPr="00202887">
        <w:rPr>
          <w:rFonts w:ascii="Times New Roman" w:hAnsi="Times New Roman" w:cs="Times New Roman"/>
          <w:b/>
          <w:bCs/>
          <w:sz w:val="24"/>
          <w:szCs w:val="24"/>
        </w:rPr>
        <w:tab/>
      </w:r>
      <w:r w:rsidRPr="00202887">
        <w:rPr>
          <w:rFonts w:ascii="Times New Roman" w:hAnsi="Times New Roman" w:cs="Times New Roman"/>
          <w:b/>
          <w:bCs/>
          <w:sz w:val="24"/>
          <w:szCs w:val="24"/>
        </w:rPr>
        <w:tab/>
        <w:t xml:space="preserve">6.4.3. Vajalikkus </w:t>
      </w:r>
    </w:p>
    <w:p w14:paraId="645DF8D0" w14:textId="20F05213" w:rsidR="118E0BDA" w:rsidRPr="00202887" w:rsidRDefault="118E0BDA" w:rsidP="00B92E7F">
      <w:pPr>
        <w:spacing w:after="0" w:line="240" w:lineRule="auto"/>
        <w:jc w:val="both"/>
        <w:rPr>
          <w:rFonts w:ascii="Times New Roman" w:hAnsi="Times New Roman" w:cs="Times New Roman"/>
          <w:b/>
          <w:bCs/>
          <w:sz w:val="24"/>
          <w:szCs w:val="24"/>
        </w:rPr>
      </w:pPr>
    </w:p>
    <w:p w14:paraId="5E09F20A" w14:textId="7E4BE5CD" w:rsidR="0B5A09F5" w:rsidRPr="00202887" w:rsidRDefault="0B5A09F5" w:rsidP="00B92E7F">
      <w:pPr>
        <w:spacing w:after="0" w:line="240" w:lineRule="auto"/>
        <w:jc w:val="both"/>
        <w:rPr>
          <w:rFonts w:ascii="Times New Roman" w:hAnsi="Times New Roman" w:cs="Times New Roman"/>
          <w:sz w:val="24"/>
          <w:szCs w:val="24"/>
        </w:rPr>
      </w:pPr>
      <w:r w:rsidRPr="00202887">
        <w:rPr>
          <w:rFonts w:ascii="Times New Roman" w:eastAsia="Times New Roman" w:hAnsi="Times New Roman" w:cs="Times New Roman"/>
          <w:sz w:val="24"/>
          <w:szCs w:val="24"/>
        </w:rPr>
        <w:t>Abinõu on vajalik üksnes juhul, kui eesmärki pole võimalik saavutada mõnda teist, põhiõigusi vähem piiravat meedet kasutades. Põhiõiguse riive vajalikkuse hindamisel tuleb juhul, kui on võimalik valida õiguspäraste eesmärkide saavutamiseks mitme sobiva meetme vahel, langetada valik kõige vähem koormava meetme kasuks. Eesmärgi olulisus peaks olema riive raskusastmega vastavuses (tasakaalus) ja meetme rakendamisega kaasnev koormus ei tohiks olla seatud eesmärke arvestades ülemäära suur.</w:t>
      </w:r>
    </w:p>
    <w:p w14:paraId="5F04EDC9" w14:textId="0A37E30B" w:rsidR="5451066A" w:rsidRPr="00202887" w:rsidRDefault="5451066A" w:rsidP="00B92E7F">
      <w:pPr>
        <w:spacing w:after="0" w:line="240" w:lineRule="auto"/>
        <w:jc w:val="both"/>
        <w:rPr>
          <w:rFonts w:ascii="Times New Roman" w:eastAsia="Times New Roman" w:hAnsi="Times New Roman" w:cs="Times New Roman"/>
          <w:sz w:val="24"/>
          <w:szCs w:val="24"/>
        </w:rPr>
      </w:pPr>
    </w:p>
    <w:p w14:paraId="7CC84E69" w14:textId="5095E60C" w:rsidR="5ADC7F9D" w:rsidRPr="00202887" w:rsidRDefault="5ADC7F9D" w:rsidP="00B92E7F">
      <w:pPr>
        <w:spacing w:after="0" w:line="240" w:lineRule="auto"/>
        <w:jc w:val="both"/>
        <w:rPr>
          <w:rFonts w:ascii="Times New Roman" w:eastAsia="Times New Roman" w:hAnsi="Times New Roman" w:cs="Times New Roman"/>
          <w:sz w:val="24"/>
          <w:szCs w:val="24"/>
        </w:rPr>
      </w:pPr>
      <w:r w:rsidRPr="00202887">
        <w:rPr>
          <w:rFonts w:ascii="Times New Roman" w:eastAsia="Times New Roman" w:hAnsi="Times New Roman" w:cs="Times New Roman"/>
          <w:sz w:val="24"/>
          <w:szCs w:val="24"/>
        </w:rPr>
        <w:t xml:space="preserve">Finantsinspektsiooni töötajate ja juhatuse liikmete kõikide eelnõus käsitletud põhiõiguste riive on vajalik nende huvide konflikti ennetamiseks ja maandamiseks. </w:t>
      </w:r>
      <w:r w:rsidR="28E64F29" w:rsidRPr="00202887">
        <w:rPr>
          <w:rFonts w:ascii="Times New Roman" w:eastAsia="Times New Roman" w:hAnsi="Times New Roman" w:cs="Times New Roman"/>
          <w:sz w:val="24"/>
          <w:szCs w:val="24"/>
        </w:rPr>
        <w:t xml:space="preserve">Piirangutega taotletakse, et </w:t>
      </w:r>
      <w:r w:rsidR="28E64F29" w:rsidRPr="00202887">
        <w:rPr>
          <w:rFonts w:ascii="Times New Roman" w:eastAsia="Times New Roman" w:hAnsi="Times New Roman" w:cs="Times New Roman"/>
          <w:sz w:val="24"/>
          <w:szCs w:val="24"/>
        </w:rPr>
        <w:lastRenderedPageBreak/>
        <w:t xml:space="preserve">Finantsinspektsioonis töötavad inimesed oleksid oma otsustes võimalikult objektiivset ning neil ei oleks võimalik lähtuda otsuste tegemisel enda või oma lähedaste isikute isiklikest huvidest. </w:t>
      </w:r>
    </w:p>
    <w:p w14:paraId="4C7A2A18" w14:textId="77777777" w:rsidR="002E626F" w:rsidRPr="00202887" w:rsidRDefault="002E626F" w:rsidP="00B92E7F">
      <w:pPr>
        <w:spacing w:after="0" w:line="240" w:lineRule="auto"/>
        <w:jc w:val="both"/>
        <w:rPr>
          <w:rFonts w:ascii="Times New Roman" w:hAnsi="Times New Roman" w:cs="Times New Roman"/>
          <w:b/>
          <w:bCs/>
          <w:sz w:val="24"/>
          <w:szCs w:val="24"/>
        </w:rPr>
      </w:pPr>
    </w:p>
    <w:p w14:paraId="7570128C" w14:textId="3F785A65" w:rsidR="002E626F" w:rsidRPr="00B92E7F" w:rsidRDefault="002E626F" w:rsidP="00B92E7F">
      <w:pPr>
        <w:spacing w:after="0" w:line="240" w:lineRule="auto"/>
        <w:jc w:val="both"/>
        <w:rPr>
          <w:rFonts w:ascii="Times New Roman" w:hAnsi="Times New Roman" w:cs="Times New Roman"/>
          <w:b/>
          <w:bCs/>
          <w:sz w:val="24"/>
          <w:szCs w:val="24"/>
        </w:rPr>
      </w:pPr>
      <w:r w:rsidRPr="00202887">
        <w:rPr>
          <w:rFonts w:ascii="Times New Roman" w:hAnsi="Times New Roman" w:cs="Times New Roman"/>
          <w:b/>
          <w:bCs/>
          <w:sz w:val="24"/>
          <w:szCs w:val="24"/>
        </w:rPr>
        <w:tab/>
      </w:r>
      <w:r w:rsidRPr="00202887">
        <w:rPr>
          <w:rFonts w:ascii="Times New Roman" w:hAnsi="Times New Roman" w:cs="Times New Roman"/>
          <w:b/>
          <w:bCs/>
          <w:sz w:val="24"/>
          <w:szCs w:val="24"/>
        </w:rPr>
        <w:tab/>
        <w:t>6.4.4. Mõõdukus</w:t>
      </w:r>
      <w:r w:rsidRPr="00B92E7F">
        <w:rPr>
          <w:rFonts w:ascii="Times New Roman" w:hAnsi="Times New Roman" w:cs="Times New Roman"/>
          <w:b/>
          <w:bCs/>
          <w:sz w:val="24"/>
          <w:szCs w:val="24"/>
        </w:rPr>
        <w:t xml:space="preserve"> </w:t>
      </w:r>
    </w:p>
    <w:p w14:paraId="3FAEECDB" w14:textId="77777777" w:rsidR="002E626F" w:rsidRPr="00B92E7F" w:rsidRDefault="002E626F" w:rsidP="00B92E7F">
      <w:pPr>
        <w:spacing w:after="0" w:line="240" w:lineRule="auto"/>
        <w:jc w:val="both"/>
        <w:rPr>
          <w:rFonts w:ascii="Times New Roman" w:hAnsi="Times New Roman" w:cs="Times New Roman"/>
          <w:b/>
          <w:bCs/>
          <w:sz w:val="24"/>
          <w:szCs w:val="24"/>
        </w:rPr>
      </w:pPr>
    </w:p>
    <w:p w14:paraId="60008D88" w14:textId="25F96CC4" w:rsidR="3233B3E6" w:rsidRPr="00B92E7F" w:rsidRDefault="3233B3E6" w:rsidP="00B92E7F">
      <w:pPr>
        <w:spacing w:after="0" w:line="240" w:lineRule="auto"/>
        <w:jc w:val="both"/>
        <w:rPr>
          <w:rFonts w:ascii="Times New Roman" w:hAnsi="Times New Roman" w:cs="Times New Roman"/>
          <w:sz w:val="24"/>
          <w:szCs w:val="24"/>
        </w:rPr>
      </w:pPr>
      <w:r w:rsidRPr="00B92E7F">
        <w:rPr>
          <w:rFonts w:ascii="Times New Roman" w:eastAsia="Times New Roman" w:hAnsi="Times New Roman" w:cs="Times New Roman"/>
          <w:sz w:val="24"/>
          <w:szCs w:val="24"/>
        </w:rPr>
        <w:t>Abinõu on mõõdukas siis, kui sellega taotletav eesmärk kaalub üles põhiõiguse riive. Mida intensiivsem on põhiõiguse riive, seda kaalukamad peavad olema seda õigustavad põhjused. Seetõttu tuleb esmalt kujundada seisukoht riive intensiivsuse osas.</w:t>
      </w:r>
    </w:p>
    <w:p w14:paraId="0F16EFD5" w14:textId="7E9CEB28" w:rsidR="118E0BDA" w:rsidRPr="00B92E7F" w:rsidRDefault="118E0BDA" w:rsidP="00B92E7F">
      <w:pPr>
        <w:spacing w:after="0" w:line="240" w:lineRule="auto"/>
        <w:jc w:val="both"/>
        <w:rPr>
          <w:rFonts w:ascii="Times New Roman" w:eastAsia="Times New Roman" w:hAnsi="Times New Roman" w:cs="Times New Roman"/>
          <w:sz w:val="24"/>
          <w:szCs w:val="24"/>
        </w:rPr>
      </w:pPr>
    </w:p>
    <w:p w14:paraId="7F55D9B5" w14:textId="4D822218" w:rsidR="72C80403" w:rsidRPr="00B92E7F" w:rsidRDefault="72C80403"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Investeerimiskeeld hõlmab vaid selliseid finantsinstrumente, mille on emiteerinud finantsjärelevalve subjekt või temaga seotud ettevõtja. Juhul, kui Finantsinspektsiooni tööle taotlemist isikul</w:t>
      </w:r>
      <w:r w:rsidR="37AAA894" w:rsidRPr="00B92E7F">
        <w:rPr>
          <w:rFonts w:ascii="Times New Roman" w:eastAsia="Times New Roman" w:hAnsi="Times New Roman" w:cs="Times New Roman"/>
          <w:sz w:val="24"/>
          <w:szCs w:val="24"/>
        </w:rPr>
        <w:t xml:space="preserve">, töötajal või juhatuse liikmel on oma investeerimisportfellis taolisi finantsinstrumente, võib Finantsinspektsioon nõuda nende võõrandamist, kui </w:t>
      </w:r>
      <w:r w:rsidR="38A3F72B" w:rsidRPr="00B92E7F">
        <w:rPr>
          <w:rFonts w:ascii="Times New Roman" w:eastAsia="Times New Roman" w:hAnsi="Times New Roman" w:cs="Times New Roman"/>
          <w:sz w:val="24"/>
          <w:szCs w:val="24"/>
        </w:rPr>
        <w:t xml:space="preserve">nende omamine võib põhjustada huvide konflikti. Eelnõu FIS § 32 lõike 5 kohaselt tuleb taolisi instrumente omavale isikule anda mõistlik aeg nende võõrandamiseks. </w:t>
      </w:r>
      <w:r w:rsidR="0EF865C8" w:rsidRPr="00B92E7F">
        <w:rPr>
          <w:rFonts w:ascii="Times New Roman" w:eastAsia="Times New Roman" w:hAnsi="Times New Roman" w:cs="Times New Roman"/>
          <w:sz w:val="24"/>
          <w:szCs w:val="24"/>
        </w:rPr>
        <w:t xml:space="preserve">Mõistliku ajaperioodi tingimusega </w:t>
      </w:r>
      <w:r w:rsidR="6FA04E61" w:rsidRPr="00B92E7F">
        <w:rPr>
          <w:rFonts w:ascii="Times New Roman" w:eastAsia="Times New Roman" w:hAnsi="Times New Roman" w:cs="Times New Roman"/>
          <w:sz w:val="24"/>
          <w:szCs w:val="24"/>
        </w:rPr>
        <w:t xml:space="preserve">leevendatakse omandi- ja ettevõtlusvabaduse riivet, et isikul oleks võimalik mõelda läbi oma senine </w:t>
      </w:r>
      <w:r w:rsidR="17F02A8F" w:rsidRPr="00B92E7F">
        <w:rPr>
          <w:rFonts w:ascii="Times New Roman" w:eastAsia="Times New Roman" w:hAnsi="Times New Roman" w:cs="Times New Roman"/>
          <w:sz w:val="24"/>
          <w:szCs w:val="24"/>
        </w:rPr>
        <w:t xml:space="preserve">ja edasine </w:t>
      </w:r>
      <w:r w:rsidR="6FA04E61" w:rsidRPr="00B92E7F">
        <w:rPr>
          <w:rFonts w:ascii="Times New Roman" w:eastAsia="Times New Roman" w:hAnsi="Times New Roman" w:cs="Times New Roman"/>
          <w:sz w:val="24"/>
          <w:szCs w:val="24"/>
        </w:rPr>
        <w:t xml:space="preserve">investeerimisstrateegia, </w:t>
      </w:r>
      <w:r w:rsidR="0C675C05" w:rsidRPr="00B92E7F">
        <w:rPr>
          <w:rFonts w:ascii="Times New Roman" w:eastAsia="Times New Roman" w:hAnsi="Times New Roman" w:cs="Times New Roman"/>
          <w:sz w:val="24"/>
          <w:szCs w:val="24"/>
        </w:rPr>
        <w:t xml:space="preserve">kõige ratsionaalsem hetk võõrandamiseks ning </w:t>
      </w:r>
      <w:r w:rsidR="3D1071E9" w:rsidRPr="00B92E7F">
        <w:rPr>
          <w:rFonts w:ascii="Times New Roman" w:eastAsia="Times New Roman" w:hAnsi="Times New Roman" w:cs="Times New Roman"/>
          <w:sz w:val="24"/>
          <w:szCs w:val="24"/>
        </w:rPr>
        <w:t>finantsinstrumentide jaotus portfellis. Samas ei ole investeerimiskeeld absoluutne, sest eelnõu FIS § 32 lõike 4 teise lause kohaselt võib Finantsinspektsiooni</w:t>
      </w:r>
      <w:r w:rsidR="72CAEBCD" w:rsidRPr="00B92E7F">
        <w:rPr>
          <w:rFonts w:ascii="Times New Roman" w:eastAsia="Times New Roman" w:hAnsi="Times New Roman" w:cs="Times New Roman"/>
          <w:sz w:val="24"/>
          <w:szCs w:val="24"/>
        </w:rPr>
        <w:t xml:space="preserve"> töötaja ja juhatuse liige jätkuvalt investeerida investeerimisfondidesse või kolmandate isikute poolt valitsevatesse instrumentidesse tingimusel, et nende instrumentide omanikud ei saa sekkuda portfelli valitsemisse ning need investeeringud on hajutatud. </w:t>
      </w:r>
      <w:r w:rsidR="6BB1F49F" w:rsidRPr="00B92E7F">
        <w:rPr>
          <w:rFonts w:ascii="Times New Roman" w:eastAsia="Times New Roman" w:hAnsi="Times New Roman" w:cs="Times New Roman"/>
          <w:sz w:val="24"/>
          <w:szCs w:val="24"/>
        </w:rPr>
        <w:t xml:space="preserve">Seega, kui investeerimisega tegeleva Finantsinspektsiooni töötaja või juhatuse liikme investeerimisstrateegia on investeerida vähem riskantsematesse instrumentidesse, saab ta </w:t>
      </w:r>
      <w:r w:rsidR="1EF608FA" w:rsidRPr="00B92E7F">
        <w:rPr>
          <w:rFonts w:ascii="Times New Roman" w:eastAsia="Times New Roman" w:hAnsi="Times New Roman" w:cs="Times New Roman"/>
          <w:sz w:val="24"/>
          <w:szCs w:val="24"/>
        </w:rPr>
        <w:t>võõrandatud instrumentidest saadud raha edasi suunata investeerimisfondidesse. Oluline on ka rõhutada, e</w:t>
      </w:r>
      <w:r w:rsidR="7E44B462" w:rsidRPr="00B92E7F">
        <w:rPr>
          <w:rFonts w:ascii="Times New Roman" w:eastAsia="Times New Roman" w:hAnsi="Times New Roman" w:cs="Times New Roman"/>
          <w:sz w:val="24"/>
          <w:szCs w:val="24"/>
        </w:rPr>
        <w:t xml:space="preserve">t investeerimiskeeld hõlmab vaid väga spetsiifilisi finantsinstrumente ehk kui aktsia, osak, võlakiri, </w:t>
      </w:r>
      <w:proofErr w:type="spellStart"/>
      <w:r w:rsidR="7E44B462" w:rsidRPr="00B92E7F">
        <w:rPr>
          <w:rFonts w:ascii="Times New Roman" w:eastAsia="Times New Roman" w:hAnsi="Times New Roman" w:cs="Times New Roman"/>
          <w:sz w:val="24"/>
          <w:szCs w:val="24"/>
        </w:rPr>
        <w:t>krüptovara</w:t>
      </w:r>
      <w:proofErr w:type="spellEnd"/>
      <w:r w:rsidR="7E44B462" w:rsidRPr="00B92E7F">
        <w:rPr>
          <w:rFonts w:ascii="Times New Roman" w:eastAsia="Times New Roman" w:hAnsi="Times New Roman" w:cs="Times New Roman"/>
          <w:sz w:val="24"/>
          <w:szCs w:val="24"/>
        </w:rPr>
        <w:t xml:space="preserve"> vms väärtpaber on emiteeritud ettevõtja poolt, kellel pole puutumust Finantsinspektsiooni järelevalvega, </w:t>
      </w:r>
      <w:r w:rsidR="6C27DAF5" w:rsidRPr="00B92E7F">
        <w:rPr>
          <w:rFonts w:ascii="Times New Roman" w:eastAsia="Times New Roman" w:hAnsi="Times New Roman" w:cs="Times New Roman"/>
          <w:sz w:val="24"/>
          <w:szCs w:val="24"/>
        </w:rPr>
        <w:t xml:space="preserve">siis võib Finantsinspektsiooni töötaja ja juhatuse liige taolistesse väärtpaberitesse investeerimist jätkata. </w:t>
      </w:r>
    </w:p>
    <w:p w14:paraId="3A6D4241" w14:textId="07062625" w:rsidR="5451066A" w:rsidRPr="00B92E7F" w:rsidRDefault="5451066A" w:rsidP="00B92E7F">
      <w:pPr>
        <w:spacing w:after="0" w:line="240" w:lineRule="auto"/>
        <w:jc w:val="both"/>
        <w:rPr>
          <w:rFonts w:ascii="Times New Roman" w:eastAsia="Times New Roman" w:hAnsi="Times New Roman" w:cs="Times New Roman"/>
          <w:sz w:val="24"/>
          <w:szCs w:val="24"/>
        </w:rPr>
      </w:pPr>
    </w:p>
    <w:p w14:paraId="10023CA1" w14:textId="5B032096" w:rsidR="46B99E40" w:rsidRPr="00B92E7F" w:rsidRDefault="46B99E40"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Ooteaja kontseptsioon on Eesti õiguses sisustatud TLS §-s 23</w:t>
      </w:r>
      <w:r w:rsidR="556298F6" w:rsidRPr="00B92E7F">
        <w:rPr>
          <w:rFonts w:ascii="Times New Roman" w:eastAsia="Times New Roman" w:hAnsi="Times New Roman" w:cs="Times New Roman"/>
          <w:sz w:val="24"/>
          <w:szCs w:val="24"/>
        </w:rPr>
        <w:t xml:space="preserve"> ning Finantsinspektsiooni sõnul on konkurentsipiirangu kokkulepe sõlmitud juba praegu teatud ametipositsioonidel töötavate isikutega. Seega ei </w:t>
      </w:r>
      <w:r w:rsidR="29BA688F" w:rsidRPr="00B92E7F">
        <w:rPr>
          <w:rFonts w:ascii="Times New Roman" w:eastAsia="Times New Roman" w:hAnsi="Times New Roman" w:cs="Times New Roman"/>
          <w:sz w:val="24"/>
          <w:szCs w:val="24"/>
        </w:rPr>
        <w:t xml:space="preserve">võeta eelnõuga kasutusele uut süsteemi, vaid laiendatakse selle kohaldamisala </w:t>
      </w:r>
      <w:r w:rsidR="5D869DA2" w:rsidRPr="00B92E7F">
        <w:rPr>
          <w:rFonts w:ascii="Times New Roman" w:eastAsia="Times New Roman" w:hAnsi="Times New Roman" w:cs="Times New Roman"/>
          <w:sz w:val="24"/>
          <w:szCs w:val="24"/>
        </w:rPr>
        <w:t xml:space="preserve">kõikidele Finantsinspektsiooni töötajatele ja juhatuse liikmetele. </w:t>
      </w:r>
      <w:r w:rsidR="0AAF5B5E" w:rsidRPr="00B92E7F">
        <w:rPr>
          <w:rFonts w:ascii="Times New Roman" w:eastAsia="Times New Roman" w:hAnsi="Times New Roman" w:cs="Times New Roman"/>
          <w:sz w:val="24"/>
          <w:szCs w:val="24"/>
        </w:rPr>
        <w:t>Nagu ka investeerimis- ja ühinemiskeeld, ei ole ooteaja rakendamise kohustus absoluutne</w:t>
      </w:r>
      <w:r w:rsidR="4EE791ED" w:rsidRPr="00B92E7F">
        <w:rPr>
          <w:rFonts w:ascii="Times New Roman" w:eastAsia="Times New Roman" w:hAnsi="Times New Roman" w:cs="Times New Roman"/>
          <w:sz w:val="24"/>
          <w:szCs w:val="24"/>
        </w:rPr>
        <w:t>.</w:t>
      </w:r>
      <w:r w:rsidR="72532FE2" w:rsidRPr="00B92E7F">
        <w:rPr>
          <w:rFonts w:ascii="Times New Roman" w:eastAsia="Times New Roman" w:hAnsi="Times New Roman" w:cs="Times New Roman"/>
          <w:sz w:val="24"/>
          <w:szCs w:val="24"/>
        </w:rPr>
        <w:t xml:space="preserve"> Järelevalveasutusel on diskretsioon otsustada, kas arvestades isiku varasemat tööstaaži, rolli ja kokkupuudet finantsjärelevalve menetlustega</w:t>
      </w:r>
      <w:r w:rsidR="25800EAE" w:rsidRPr="00B92E7F">
        <w:rPr>
          <w:rFonts w:ascii="Times New Roman" w:eastAsia="Times New Roman" w:hAnsi="Times New Roman" w:cs="Times New Roman"/>
          <w:sz w:val="24"/>
          <w:szCs w:val="24"/>
        </w:rPr>
        <w:t xml:space="preserve"> ning edasise tööandja seotust järelevalvemenetlustega,</w:t>
      </w:r>
      <w:r w:rsidR="72532FE2" w:rsidRPr="00B92E7F">
        <w:rPr>
          <w:rFonts w:ascii="Times New Roman" w:eastAsia="Times New Roman" w:hAnsi="Times New Roman" w:cs="Times New Roman"/>
          <w:sz w:val="24"/>
          <w:szCs w:val="24"/>
        </w:rPr>
        <w:t xml:space="preserve"> on ooteaja rakendamine vajalik. </w:t>
      </w:r>
      <w:r w:rsidR="304204CF" w:rsidRPr="00B92E7F">
        <w:rPr>
          <w:rFonts w:ascii="Times New Roman" w:eastAsia="Times New Roman" w:hAnsi="Times New Roman" w:cs="Times New Roman"/>
          <w:sz w:val="24"/>
          <w:szCs w:val="24"/>
        </w:rPr>
        <w:t xml:space="preserve">Seega on ooteaja rakendamise tingimused väga spetsiifilised ning seda ei tohiks kohaldada </w:t>
      </w:r>
      <w:r w:rsidR="40D9E661" w:rsidRPr="00B92E7F">
        <w:rPr>
          <w:rFonts w:ascii="Times New Roman" w:eastAsia="Times New Roman" w:hAnsi="Times New Roman" w:cs="Times New Roman"/>
          <w:sz w:val="24"/>
          <w:szCs w:val="24"/>
        </w:rPr>
        <w:t>isikute</w:t>
      </w:r>
      <w:r w:rsidR="304204CF" w:rsidRPr="00B92E7F">
        <w:rPr>
          <w:rFonts w:ascii="Times New Roman" w:eastAsia="Times New Roman" w:hAnsi="Times New Roman" w:cs="Times New Roman"/>
          <w:sz w:val="24"/>
          <w:szCs w:val="24"/>
        </w:rPr>
        <w:t xml:space="preserve"> suhtes, kes töötasid Finantsinspektsioonis tugitöötajatena või kes ei oma kokkupuudet järelevalvemenetlustega. </w:t>
      </w:r>
    </w:p>
    <w:p w14:paraId="17C39EFA" w14:textId="0CC9D5B3" w:rsidR="5451066A" w:rsidRPr="00B92E7F" w:rsidRDefault="5451066A" w:rsidP="00B92E7F">
      <w:pPr>
        <w:spacing w:after="0" w:line="240" w:lineRule="auto"/>
        <w:jc w:val="both"/>
        <w:rPr>
          <w:rFonts w:ascii="Times New Roman" w:eastAsia="Times New Roman" w:hAnsi="Times New Roman" w:cs="Times New Roman"/>
          <w:sz w:val="24"/>
          <w:szCs w:val="24"/>
        </w:rPr>
      </w:pPr>
    </w:p>
    <w:p w14:paraId="3CF0727E" w14:textId="7DE8DB8E" w:rsidR="3FA4C667" w:rsidRPr="00B92E7F" w:rsidRDefault="3FA4C667"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 xml:space="preserve">Finantssektori huve esindava organisatsiooni kuulumise piirangu lisamise seadusesse on sobiv, sest selle eesmärgiks on ennetada ja maandada Finantsinspektsiooni töötaja ja juhatuse liikmel huvide konflikti tekkimist. Juba kehtiva FIS § 31 lõike 1 kohaselt peab järelevalveasutuse töötaja täitma oma tööülesandeid heas usus, järgima häid tavasid, tegutsema avaliku võimu teostamiseks vajaliku hoolsuse ja temalt oodatava ettenägelikkuse ning kompetentsusega. Sama paragrahvi lõike 2 kohaselt peab töötaja hoiduma tegudest, mis kahjustavad või võivad kahjustada Finantsinspektsiooni eesmärke, ülesandeid ja mainet. Eelnõu koostajate hinnangul on n-ö lobiorganisatsiooni kuulumise keeld, olenemata sellest, kas isikule makstakse selle eest tasu või mitte, kaetud FIS §-ga 31, sest taolisse organisatsiooni kuulumine kujutab endast Finantsinspektsiooni ehk oma tööandja huvidele ja eesmärkidele vastu töötamist. Veel enam, </w:t>
      </w:r>
      <w:r w:rsidRPr="00B92E7F">
        <w:rPr>
          <w:rFonts w:ascii="Times New Roman" w:eastAsia="Times New Roman" w:hAnsi="Times New Roman" w:cs="Times New Roman"/>
          <w:sz w:val="24"/>
          <w:szCs w:val="24"/>
        </w:rPr>
        <w:lastRenderedPageBreak/>
        <w:t>panustamine sellise organisatsiooni tegevustesse seab kahtluse alla töötaja ja või juhatuse liikme erapooletuse ning kahjustab Finantsinspektsiooni kui riiklikku järelevalveasutuse ja haldusorgani mainet, usaldusväärsust ja tõsiseltvõetavust. Samas ei ole ühinemisvabaduse piirang absoluutne, sest nagu selgitati eelpool seletuskirja punktis 6.1.1., võivad Finantsinspektsioonis töötavad isikud jätkuvalt kuuluda ühingutesse, mis ei seisa finantsturu osaliste huvide eest, kuid mis koondavad investeerimisega tegelevaid eraisikuid ning milles jagatakse omavahel kogemusi, teadmisi, kontakte jms asjakohast informatsiooni.</w:t>
      </w:r>
    </w:p>
    <w:p w14:paraId="6A0497AE" w14:textId="66394518" w:rsidR="5451066A" w:rsidRPr="00B92E7F" w:rsidRDefault="5451066A" w:rsidP="00B92E7F">
      <w:pPr>
        <w:spacing w:after="0" w:line="240" w:lineRule="auto"/>
        <w:jc w:val="both"/>
        <w:rPr>
          <w:rFonts w:ascii="Times New Roman" w:eastAsia="Times New Roman" w:hAnsi="Times New Roman" w:cs="Times New Roman"/>
          <w:sz w:val="24"/>
          <w:szCs w:val="24"/>
        </w:rPr>
      </w:pPr>
    </w:p>
    <w:p w14:paraId="73300BF8" w14:textId="1EE3FAD5" w:rsidR="079915BA" w:rsidRPr="00B92E7F" w:rsidRDefault="079915BA" w:rsidP="00B92E7F">
      <w:pPr>
        <w:spacing w:after="0" w:line="240" w:lineRule="auto"/>
        <w:jc w:val="both"/>
        <w:rPr>
          <w:rFonts w:ascii="Times New Roman" w:eastAsia="Times New Roman" w:hAnsi="Times New Roman" w:cs="Times New Roman"/>
          <w:sz w:val="24"/>
          <w:szCs w:val="24"/>
        </w:rPr>
      </w:pPr>
      <w:r w:rsidRPr="00B92E7F">
        <w:rPr>
          <w:rFonts w:ascii="Times New Roman" w:eastAsia="Times New Roman" w:hAnsi="Times New Roman" w:cs="Times New Roman"/>
          <w:sz w:val="24"/>
          <w:szCs w:val="24"/>
        </w:rPr>
        <w:t>Kokkuvõttes on Finantsinspektsiooni töötajate ja juhatuse liikmete põhiõiguste riive põhiseaduspärane, sest nende eesmärgiks on erapooletuse säilitamine ning huvide konflikti vältimine. Põhiõiguste riive võib põhjust</w:t>
      </w:r>
      <w:r w:rsidR="2A6D2E61" w:rsidRPr="00B92E7F">
        <w:rPr>
          <w:rFonts w:ascii="Times New Roman" w:eastAsia="Times New Roman" w:hAnsi="Times New Roman" w:cs="Times New Roman"/>
          <w:sz w:val="24"/>
          <w:szCs w:val="24"/>
        </w:rPr>
        <w:t>ada puudutatud isikutele teatud ebamugavusi ning vajadusi muutunud oludega ümber kohaneda, kuid piirangute kohaldamiseks peavad olema väga spetsiifilised eeltingimuse</w:t>
      </w:r>
      <w:r w:rsidR="32CDC536" w:rsidRPr="00B92E7F">
        <w:rPr>
          <w:rFonts w:ascii="Times New Roman" w:eastAsia="Times New Roman" w:hAnsi="Times New Roman" w:cs="Times New Roman"/>
          <w:sz w:val="24"/>
          <w:szCs w:val="24"/>
        </w:rPr>
        <w:t>d.</w:t>
      </w:r>
    </w:p>
    <w:p w14:paraId="2209184C" w14:textId="749E70E9" w:rsidR="5451066A" w:rsidRPr="00B92E7F" w:rsidRDefault="5451066A" w:rsidP="00B92E7F">
      <w:pPr>
        <w:spacing w:after="0" w:line="240" w:lineRule="auto"/>
        <w:jc w:val="both"/>
        <w:rPr>
          <w:rFonts w:ascii="Times New Roman" w:eastAsia="Times New Roman" w:hAnsi="Times New Roman" w:cs="Times New Roman"/>
          <w:sz w:val="24"/>
          <w:szCs w:val="24"/>
        </w:rPr>
      </w:pPr>
    </w:p>
    <w:p w14:paraId="6C4A3479" w14:textId="77777777" w:rsidR="008F278C" w:rsidRPr="00B92E7F" w:rsidRDefault="008F278C"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7. </w:t>
      </w:r>
      <w:commentRangeStart w:id="48"/>
      <w:r w:rsidRPr="00B92E7F">
        <w:rPr>
          <w:rFonts w:ascii="Times New Roman" w:hAnsi="Times New Roman" w:cs="Times New Roman"/>
          <w:b/>
          <w:bCs/>
          <w:sz w:val="24"/>
          <w:szCs w:val="24"/>
        </w:rPr>
        <w:t>Seaduse mõjud</w:t>
      </w:r>
      <w:commentRangeEnd w:id="48"/>
      <w:r w:rsidR="008142E8">
        <w:rPr>
          <w:rStyle w:val="Kommentaariviide"/>
        </w:rPr>
        <w:commentReference w:id="48"/>
      </w:r>
    </w:p>
    <w:p w14:paraId="588AB7B8" w14:textId="77777777" w:rsidR="00792E10" w:rsidRPr="00B92E7F" w:rsidRDefault="00792E10" w:rsidP="00B92E7F">
      <w:pPr>
        <w:spacing w:after="0" w:line="240" w:lineRule="auto"/>
        <w:jc w:val="both"/>
        <w:rPr>
          <w:rFonts w:ascii="Times New Roman" w:hAnsi="Times New Roman" w:cs="Times New Roman"/>
          <w:b/>
          <w:bCs/>
          <w:sz w:val="24"/>
          <w:szCs w:val="24"/>
        </w:rPr>
      </w:pPr>
    </w:p>
    <w:p w14:paraId="2ED2DF0C" w14:textId="475468F8" w:rsidR="008F278C" w:rsidRPr="00B92E7F" w:rsidRDefault="008F278C" w:rsidP="00B92E7F">
      <w:pPr>
        <w:spacing w:after="0" w:line="240" w:lineRule="auto"/>
        <w:ind w:left="708"/>
        <w:jc w:val="both"/>
        <w:rPr>
          <w:rFonts w:ascii="Times New Roman" w:hAnsi="Times New Roman" w:cs="Times New Roman"/>
          <w:b/>
          <w:bCs/>
          <w:sz w:val="24"/>
          <w:szCs w:val="24"/>
        </w:rPr>
      </w:pPr>
      <w:r w:rsidRPr="00B92E7F">
        <w:rPr>
          <w:rFonts w:ascii="Times New Roman" w:hAnsi="Times New Roman" w:cs="Times New Roman"/>
          <w:b/>
          <w:bCs/>
          <w:sz w:val="24"/>
          <w:szCs w:val="24"/>
        </w:rPr>
        <w:t>7.1. CRD VI muudatused</w:t>
      </w:r>
    </w:p>
    <w:p w14:paraId="268710D9" w14:textId="77777777" w:rsidR="00792E10" w:rsidRPr="00B92E7F" w:rsidRDefault="00792E10" w:rsidP="00B92E7F">
      <w:pPr>
        <w:spacing w:after="0" w:line="240" w:lineRule="auto"/>
        <w:ind w:firstLine="708"/>
        <w:jc w:val="both"/>
        <w:rPr>
          <w:rFonts w:ascii="Times New Roman" w:hAnsi="Times New Roman" w:cs="Times New Roman"/>
          <w:b/>
          <w:bCs/>
          <w:sz w:val="24"/>
          <w:szCs w:val="24"/>
        </w:rPr>
      </w:pPr>
    </w:p>
    <w:p w14:paraId="6AC39C15" w14:textId="3A25ADAD" w:rsidR="008F278C" w:rsidRPr="00B92E7F" w:rsidRDefault="008F278C" w:rsidP="00B92E7F">
      <w:pPr>
        <w:spacing w:after="0" w:line="240" w:lineRule="auto"/>
        <w:ind w:left="1416"/>
        <w:jc w:val="both"/>
        <w:rPr>
          <w:rFonts w:ascii="Times New Roman" w:hAnsi="Times New Roman" w:cs="Times New Roman"/>
          <w:b/>
          <w:bCs/>
          <w:sz w:val="24"/>
          <w:szCs w:val="24"/>
        </w:rPr>
      </w:pPr>
      <w:r w:rsidRPr="00B92E7F">
        <w:rPr>
          <w:rFonts w:ascii="Times New Roman" w:hAnsi="Times New Roman" w:cs="Times New Roman"/>
          <w:b/>
          <w:bCs/>
          <w:sz w:val="24"/>
          <w:szCs w:val="24"/>
        </w:rPr>
        <w:t>7.</w:t>
      </w:r>
      <w:r w:rsidR="00F3693A">
        <w:rPr>
          <w:rFonts w:ascii="Times New Roman" w:hAnsi="Times New Roman" w:cs="Times New Roman"/>
          <w:b/>
          <w:bCs/>
          <w:sz w:val="24"/>
          <w:szCs w:val="24"/>
        </w:rPr>
        <w:t>1</w:t>
      </w:r>
      <w:r w:rsidRPr="00B92E7F">
        <w:rPr>
          <w:rFonts w:ascii="Times New Roman" w:hAnsi="Times New Roman" w:cs="Times New Roman"/>
          <w:b/>
          <w:bCs/>
          <w:sz w:val="24"/>
          <w:szCs w:val="24"/>
        </w:rPr>
        <w:t>.1. Finantsinspektsiooni töötajate ja juhtide ametipiirangud</w:t>
      </w:r>
    </w:p>
    <w:p w14:paraId="1BB3C234" w14:textId="77777777" w:rsidR="00792E10" w:rsidRPr="00B92E7F" w:rsidRDefault="00792E10" w:rsidP="00B92E7F">
      <w:pPr>
        <w:spacing w:after="0" w:line="240" w:lineRule="auto"/>
        <w:jc w:val="both"/>
        <w:rPr>
          <w:rFonts w:ascii="Times New Roman" w:hAnsi="Times New Roman" w:cs="Times New Roman"/>
          <w:b/>
          <w:bCs/>
          <w:sz w:val="24"/>
          <w:szCs w:val="24"/>
        </w:rPr>
      </w:pPr>
    </w:p>
    <w:p w14:paraId="0D4B2C47" w14:textId="1FB30E5B" w:rsidR="008F278C" w:rsidRPr="00B92E7F" w:rsidRDefault="008F278C"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4B0A4D91" w:rsidRPr="00B92E7F">
        <w:rPr>
          <w:rFonts w:ascii="Times New Roman" w:hAnsi="Times New Roman" w:cs="Times New Roman"/>
          <w:b/>
          <w:bCs/>
          <w:i/>
          <w:iCs/>
          <w:sz w:val="24"/>
          <w:szCs w:val="24"/>
        </w:rPr>
        <w:t>(i) Sihtrühm</w:t>
      </w:r>
      <w:r w:rsidR="2BFCE24A" w:rsidRPr="00B92E7F">
        <w:rPr>
          <w:rFonts w:ascii="Times New Roman" w:hAnsi="Times New Roman" w:cs="Times New Roman"/>
          <w:b/>
          <w:bCs/>
          <w:i/>
          <w:iCs/>
          <w:sz w:val="24"/>
          <w:szCs w:val="24"/>
        </w:rPr>
        <w:t xml:space="preserve"> </w:t>
      </w:r>
      <w:r w:rsidR="4B0A4D91" w:rsidRPr="00B92E7F">
        <w:rPr>
          <w:rFonts w:ascii="Times New Roman" w:hAnsi="Times New Roman" w:cs="Times New Roman"/>
          <w:b/>
          <w:bCs/>
          <w:i/>
          <w:iCs/>
          <w:sz w:val="24"/>
          <w:szCs w:val="24"/>
        </w:rPr>
        <w:t>: Finantsinspektsioon</w:t>
      </w:r>
      <w:r w:rsidR="1D2689E5" w:rsidRPr="00B92E7F">
        <w:rPr>
          <w:rFonts w:ascii="Times New Roman" w:hAnsi="Times New Roman" w:cs="Times New Roman"/>
          <w:b/>
          <w:bCs/>
          <w:i/>
          <w:iCs/>
          <w:sz w:val="24"/>
          <w:szCs w:val="24"/>
        </w:rPr>
        <w:t>i töötajad</w:t>
      </w:r>
      <w:r w:rsidR="6B255ED7" w:rsidRPr="00B92E7F">
        <w:rPr>
          <w:rFonts w:ascii="Times New Roman" w:hAnsi="Times New Roman" w:cs="Times New Roman"/>
          <w:b/>
          <w:bCs/>
          <w:i/>
          <w:iCs/>
          <w:sz w:val="24"/>
          <w:szCs w:val="24"/>
        </w:rPr>
        <w:t xml:space="preserve"> ja juhatuse liikmed</w:t>
      </w:r>
    </w:p>
    <w:p w14:paraId="2F263873" w14:textId="714C93EE" w:rsidR="008F278C" w:rsidRPr="00B92E7F" w:rsidRDefault="008F278C" w:rsidP="00B92E7F">
      <w:pPr>
        <w:spacing w:after="0" w:line="240" w:lineRule="auto"/>
        <w:jc w:val="both"/>
        <w:rPr>
          <w:rFonts w:ascii="Times New Roman" w:hAnsi="Times New Roman" w:cs="Times New Roman"/>
          <w:b/>
          <w:bCs/>
          <w:i/>
          <w:iCs/>
          <w:sz w:val="24"/>
          <w:szCs w:val="24"/>
        </w:rPr>
      </w:pPr>
    </w:p>
    <w:p w14:paraId="43199A8E" w14:textId="33D092BD" w:rsidR="008F278C" w:rsidRPr="00B92E7F" w:rsidRDefault="3DCC257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7DF9EFE9" w:rsidRPr="00B92E7F">
        <w:rPr>
          <w:rFonts w:ascii="Times New Roman" w:hAnsi="Times New Roman" w:cs="Times New Roman"/>
          <w:sz w:val="24"/>
          <w:szCs w:val="24"/>
        </w:rPr>
        <w:t>Finantsinspektsiooni 202</w:t>
      </w:r>
      <w:r w:rsidR="60C31B44" w:rsidRPr="00B92E7F">
        <w:rPr>
          <w:rFonts w:ascii="Times New Roman" w:hAnsi="Times New Roman" w:cs="Times New Roman"/>
          <w:sz w:val="24"/>
          <w:szCs w:val="24"/>
        </w:rPr>
        <w:t>4</w:t>
      </w:r>
      <w:r w:rsidR="7DF9EFE9" w:rsidRPr="00B92E7F">
        <w:rPr>
          <w:rFonts w:ascii="Times New Roman" w:hAnsi="Times New Roman" w:cs="Times New Roman"/>
          <w:sz w:val="24"/>
          <w:szCs w:val="24"/>
        </w:rPr>
        <w:t>. aasta aastaraamatu seisuga töötab Finantsinspektsioonis 13</w:t>
      </w:r>
      <w:r w:rsidR="4D000BC3" w:rsidRPr="00B92E7F">
        <w:rPr>
          <w:rFonts w:ascii="Times New Roman" w:hAnsi="Times New Roman" w:cs="Times New Roman"/>
          <w:sz w:val="24"/>
          <w:szCs w:val="24"/>
        </w:rPr>
        <w:t xml:space="preserve">7 töötajat. </w:t>
      </w:r>
      <w:r w:rsidR="278D1DEB" w:rsidRPr="00B92E7F">
        <w:rPr>
          <w:rFonts w:ascii="Times New Roman" w:hAnsi="Times New Roman" w:cs="Times New Roman"/>
          <w:sz w:val="24"/>
          <w:szCs w:val="24"/>
        </w:rPr>
        <w:t xml:space="preserve">Järelevalveasutusel on neli juhatuse liiget. </w:t>
      </w:r>
    </w:p>
    <w:p w14:paraId="717DFD94" w14:textId="556ABBF8" w:rsidR="008F278C" w:rsidRPr="00B92E7F" w:rsidRDefault="008F278C" w:rsidP="00B92E7F">
      <w:pPr>
        <w:spacing w:after="0" w:line="240" w:lineRule="auto"/>
        <w:jc w:val="both"/>
        <w:rPr>
          <w:rFonts w:ascii="Times New Roman" w:hAnsi="Times New Roman" w:cs="Times New Roman"/>
          <w:b/>
          <w:bCs/>
          <w:sz w:val="24"/>
          <w:szCs w:val="24"/>
        </w:rPr>
      </w:pPr>
    </w:p>
    <w:p w14:paraId="71E2A029" w14:textId="27BE8029" w:rsidR="008F278C" w:rsidRPr="00B92E7F" w:rsidRDefault="1B78E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37FF4349" w:rsidRPr="00B92E7F">
        <w:rPr>
          <w:rFonts w:ascii="Times New Roman" w:hAnsi="Times New Roman" w:cs="Times New Roman"/>
          <w:sz w:val="24"/>
          <w:szCs w:val="24"/>
        </w:rPr>
        <w:t>suur</w:t>
      </w:r>
      <w:r w:rsidR="36040791" w:rsidRPr="00B92E7F">
        <w:rPr>
          <w:rFonts w:ascii="Times New Roman" w:hAnsi="Times New Roman" w:cs="Times New Roman"/>
          <w:sz w:val="24"/>
          <w:szCs w:val="24"/>
        </w:rPr>
        <w:t xml:space="preserve">. </w:t>
      </w:r>
      <w:r w:rsidR="75A4EFCC" w:rsidRPr="00B92E7F">
        <w:rPr>
          <w:rFonts w:ascii="Times New Roman" w:hAnsi="Times New Roman" w:cs="Times New Roman"/>
          <w:sz w:val="24"/>
          <w:szCs w:val="24"/>
        </w:rPr>
        <w:t xml:space="preserve">Muudatustega </w:t>
      </w:r>
      <w:r w:rsidR="5D6EB46D" w:rsidRPr="00B92E7F">
        <w:rPr>
          <w:rFonts w:ascii="Times New Roman" w:hAnsi="Times New Roman" w:cs="Times New Roman"/>
          <w:sz w:val="24"/>
          <w:szCs w:val="24"/>
        </w:rPr>
        <w:t>keelatakse</w:t>
      </w:r>
      <w:r w:rsidR="43CAAF3F" w:rsidRPr="00B92E7F">
        <w:rPr>
          <w:rFonts w:ascii="Times New Roman" w:hAnsi="Times New Roman" w:cs="Times New Roman"/>
          <w:sz w:val="24"/>
          <w:szCs w:val="24"/>
        </w:rPr>
        <w:t xml:space="preserve"> Finantsinspektsiooni töötaja</w:t>
      </w:r>
      <w:r w:rsidR="27C895EE" w:rsidRPr="00B92E7F">
        <w:rPr>
          <w:rFonts w:ascii="Times New Roman" w:hAnsi="Times New Roman" w:cs="Times New Roman"/>
          <w:sz w:val="24"/>
          <w:szCs w:val="24"/>
        </w:rPr>
        <w:t>t</w:t>
      </w:r>
      <w:r w:rsidR="22E05B1A" w:rsidRPr="00B92E7F">
        <w:rPr>
          <w:rFonts w:ascii="Times New Roman" w:hAnsi="Times New Roman" w:cs="Times New Roman"/>
          <w:sz w:val="24"/>
          <w:szCs w:val="24"/>
        </w:rPr>
        <w:t>el</w:t>
      </w:r>
      <w:r w:rsidR="43CAAF3F" w:rsidRPr="00B92E7F">
        <w:rPr>
          <w:rFonts w:ascii="Times New Roman" w:hAnsi="Times New Roman" w:cs="Times New Roman"/>
          <w:sz w:val="24"/>
          <w:szCs w:val="24"/>
        </w:rPr>
        <w:t xml:space="preserve"> </w:t>
      </w:r>
      <w:r w:rsidR="55A03ED4" w:rsidRPr="00B92E7F">
        <w:rPr>
          <w:rFonts w:ascii="Times New Roman" w:hAnsi="Times New Roman" w:cs="Times New Roman"/>
          <w:sz w:val="24"/>
          <w:szCs w:val="24"/>
        </w:rPr>
        <w:t xml:space="preserve">ja juhatuse liikmetel </w:t>
      </w:r>
      <w:r w:rsidR="43CAAF3F" w:rsidRPr="00B92E7F">
        <w:rPr>
          <w:rFonts w:ascii="Times New Roman" w:hAnsi="Times New Roman" w:cs="Times New Roman"/>
          <w:sz w:val="24"/>
          <w:szCs w:val="24"/>
        </w:rPr>
        <w:t xml:space="preserve">omada finantsinstrumente, kui need on emiteerinud Finantsinspektsiooni </w:t>
      </w:r>
      <w:commentRangeStart w:id="49"/>
      <w:r w:rsidR="43CAAF3F" w:rsidRPr="00B92E7F">
        <w:rPr>
          <w:rFonts w:ascii="Times New Roman" w:hAnsi="Times New Roman" w:cs="Times New Roman"/>
          <w:sz w:val="24"/>
          <w:szCs w:val="24"/>
        </w:rPr>
        <w:t>finantsjärel</w:t>
      </w:r>
      <w:r w:rsidR="446B7DB0" w:rsidRPr="00B92E7F">
        <w:rPr>
          <w:rFonts w:ascii="Times New Roman" w:hAnsi="Times New Roman" w:cs="Times New Roman"/>
          <w:sz w:val="24"/>
          <w:szCs w:val="24"/>
        </w:rPr>
        <w:t>evalve subjekt</w:t>
      </w:r>
      <w:commentRangeEnd w:id="49"/>
      <w:r w:rsidR="004310D2">
        <w:rPr>
          <w:rStyle w:val="Kommentaariviide"/>
        </w:rPr>
        <w:commentReference w:id="49"/>
      </w:r>
      <w:r w:rsidR="446B7DB0" w:rsidRPr="00B92E7F">
        <w:rPr>
          <w:rFonts w:ascii="Times New Roman" w:hAnsi="Times New Roman" w:cs="Times New Roman"/>
          <w:sz w:val="24"/>
          <w:szCs w:val="24"/>
        </w:rPr>
        <w:t>, olla finantssektori huve esindava organisatsiooni liige või osale</w:t>
      </w:r>
      <w:r w:rsidR="50110FED" w:rsidRPr="00B92E7F">
        <w:rPr>
          <w:rFonts w:ascii="Times New Roman" w:hAnsi="Times New Roman" w:cs="Times New Roman"/>
          <w:sz w:val="24"/>
          <w:szCs w:val="24"/>
        </w:rPr>
        <w:t>da sellise organisatsiooni tegemistes ning</w:t>
      </w:r>
      <w:r w:rsidR="53FE6DC6" w:rsidRPr="00B92E7F">
        <w:rPr>
          <w:rFonts w:ascii="Times New Roman" w:hAnsi="Times New Roman" w:cs="Times New Roman"/>
          <w:sz w:val="24"/>
          <w:szCs w:val="24"/>
        </w:rPr>
        <w:t xml:space="preserve"> teatud juhtudel ka asuda tööle finantsjärelevalve subjekti või temaga seotud isikute juures peale töö</w:t>
      </w:r>
      <w:r w:rsidR="18048087" w:rsidRPr="00B92E7F">
        <w:rPr>
          <w:rFonts w:ascii="Times New Roman" w:hAnsi="Times New Roman" w:cs="Times New Roman"/>
          <w:sz w:val="24"/>
          <w:szCs w:val="24"/>
        </w:rPr>
        <w:t>- või ameti</w:t>
      </w:r>
      <w:r w:rsidR="53FE6DC6" w:rsidRPr="00B92E7F">
        <w:rPr>
          <w:rFonts w:ascii="Times New Roman" w:hAnsi="Times New Roman" w:cs="Times New Roman"/>
          <w:sz w:val="24"/>
          <w:szCs w:val="24"/>
        </w:rPr>
        <w:t>suhte lõppemist Finantsinspektsioonis. Piirangute eesmärk on ennetada huvide konflikti tekkimis</w:t>
      </w:r>
      <w:r w:rsidR="71112B1F" w:rsidRPr="00B92E7F">
        <w:rPr>
          <w:rFonts w:ascii="Times New Roman" w:hAnsi="Times New Roman" w:cs="Times New Roman"/>
          <w:sz w:val="24"/>
          <w:szCs w:val="24"/>
        </w:rPr>
        <w:t xml:space="preserve">e olukorda, kus Finantsinspektsiooni töötaja </w:t>
      </w:r>
      <w:r w:rsidR="6BA9DF13" w:rsidRPr="00B92E7F">
        <w:rPr>
          <w:rFonts w:ascii="Times New Roman" w:hAnsi="Times New Roman" w:cs="Times New Roman"/>
          <w:sz w:val="24"/>
          <w:szCs w:val="24"/>
        </w:rPr>
        <w:t>või juhatuse liige</w:t>
      </w:r>
      <w:r w:rsidR="71112B1F" w:rsidRPr="00B92E7F">
        <w:rPr>
          <w:rFonts w:ascii="Times New Roman" w:hAnsi="Times New Roman" w:cs="Times New Roman"/>
          <w:sz w:val="24"/>
          <w:szCs w:val="24"/>
        </w:rPr>
        <w:t xml:space="preserve"> saaks oma töö käigus omandatud teadmisi ja oskusi ära kasutada isiklikeks huvideks või kallutada tema otsuseid, mida ta teeb Finants</w:t>
      </w:r>
      <w:r w:rsidR="39FAEECC" w:rsidRPr="00B92E7F">
        <w:rPr>
          <w:rFonts w:ascii="Times New Roman" w:hAnsi="Times New Roman" w:cs="Times New Roman"/>
          <w:sz w:val="24"/>
          <w:szCs w:val="24"/>
        </w:rPr>
        <w:t>inspektsiooni järelevalve subjektide suhtes.</w:t>
      </w:r>
      <w:r w:rsidR="1F603D89" w:rsidRPr="00B92E7F">
        <w:rPr>
          <w:rFonts w:ascii="Times New Roman" w:hAnsi="Times New Roman" w:cs="Times New Roman"/>
          <w:sz w:val="24"/>
          <w:szCs w:val="24"/>
        </w:rPr>
        <w:t xml:space="preserve"> </w:t>
      </w:r>
    </w:p>
    <w:p w14:paraId="25073916" w14:textId="20ABDEDB" w:rsidR="008F278C" w:rsidRPr="00B92E7F" w:rsidRDefault="008F278C" w:rsidP="00B92E7F">
      <w:pPr>
        <w:spacing w:after="0" w:line="240" w:lineRule="auto"/>
        <w:jc w:val="both"/>
        <w:rPr>
          <w:rFonts w:ascii="Times New Roman" w:hAnsi="Times New Roman" w:cs="Times New Roman"/>
          <w:sz w:val="24"/>
          <w:szCs w:val="24"/>
        </w:rPr>
      </w:pPr>
    </w:p>
    <w:p w14:paraId="72551B9F" w14:textId="56D8B761" w:rsidR="008F278C" w:rsidRPr="00B92E7F" w:rsidRDefault="560D8AD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Juba kehtiva FIS § 32 lõike 3 </w:t>
      </w:r>
      <w:r w:rsidR="32DC655A" w:rsidRPr="00B92E7F">
        <w:rPr>
          <w:rFonts w:ascii="Times New Roman" w:hAnsi="Times New Roman" w:cs="Times New Roman"/>
          <w:sz w:val="24"/>
          <w:szCs w:val="24"/>
        </w:rPr>
        <w:t xml:space="preserve">(koosmõjus FIS 20 lõikega 5 juhatuse liikmete puhul) </w:t>
      </w:r>
      <w:r w:rsidRPr="00B92E7F">
        <w:rPr>
          <w:rFonts w:ascii="Times New Roman" w:hAnsi="Times New Roman" w:cs="Times New Roman"/>
          <w:sz w:val="24"/>
          <w:szCs w:val="24"/>
        </w:rPr>
        <w:t>ja selle alusel välja antud rahandusministri määruse</w:t>
      </w:r>
      <w:r w:rsidR="1CCCA21B" w:rsidRPr="00B92E7F">
        <w:rPr>
          <w:rStyle w:val="Allmrkuseviide"/>
          <w:rFonts w:ascii="Times New Roman" w:hAnsi="Times New Roman" w:cs="Times New Roman"/>
          <w:sz w:val="24"/>
          <w:szCs w:val="24"/>
        </w:rPr>
        <w:footnoteReference w:id="63"/>
      </w:r>
      <w:r w:rsidRPr="00B92E7F">
        <w:rPr>
          <w:rFonts w:ascii="Times New Roman" w:hAnsi="Times New Roman" w:cs="Times New Roman"/>
          <w:sz w:val="24"/>
          <w:szCs w:val="24"/>
        </w:rPr>
        <w:t xml:space="preserve"> kohaselt on Finantsinspektsiooni töölevõtmist taotleval isikul kohustus deklareerida </w:t>
      </w:r>
      <w:r w:rsidR="175D2E2B" w:rsidRPr="00B92E7F">
        <w:rPr>
          <w:rFonts w:ascii="Times New Roman" w:hAnsi="Times New Roman" w:cs="Times New Roman"/>
          <w:sz w:val="24"/>
          <w:szCs w:val="24"/>
        </w:rPr>
        <w:t xml:space="preserve">andmed </w:t>
      </w:r>
      <w:r w:rsidRPr="00B92E7F">
        <w:rPr>
          <w:rFonts w:ascii="Times New Roman" w:hAnsi="Times New Roman" w:cs="Times New Roman"/>
          <w:sz w:val="24"/>
          <w:szCs w:val="24"/>
        </w:rPr>
        <w:t xml:space="preserve">oma </w:t>
      </w:r>
      <w:r w:rsidR="4A746047" w:rsidRPr="00B92E7F">
        <w:rPr>
          <w:rFonts w:ascii="Times New Roman" w:hAnsi="Times New Roman" w:cs="Times New Roman"/>
          <w:sz w:val="24"/>
          <w:szCs w:val="24"/>
        </w:rPr>
        <w:t xml:space="preserve">ja temaga seotud perekonnaliikmete ja elukaaslase </w:t>
      </w:r>
      <w:r w:rsidRPr="00B92E7F">
        <w:rPr>
          <w:rFonts w:ascii="Times New Roman" w:hAnsi="Times New Roman" w:cs="Times New Roman"/>
          <w:sz w:val="24"/>
          <w:szCs w:val="24"/>
        </w:rPr>
        <w:t>vara</w:t>
      </w:r>
      <w:r w:rsidR="49D23052" w:rsidRPr="00B92E7F">
        <w:rPr>
          <w:rFonts w:ascii="Times New Roman" w:hAnsi="Times New Roman" w:cs="Times New Roman"/>
          <w:sz w:val="24"/>
          <w:szCs w:val="24"/>
        </w:rPr>
        <w:t>lis</w:t>
      </w:r>
      <w:r w:rsidR="4C69643B" w:rsidRPr="00B92E7F">
        <w:rPr>
          <w:rFonts w:ascii="Times New Roman" w:hAnsi="Times New Roman" w:cs="Times New Roman"/>
          <w:sz w:val="24"/>
          <w:szCs w:val="24"/>
        </w:rPr>
        <w:t xml:space="preserve">te kohustuste ja väärtpaberite kohta. </w:t>
      </w:r>
      <w:r w:rsidR="39EE9DBE" w:rsidRPr="00B92E7F">
        <w:rPr>
          <w:rFonts w:ascii="Times New Roman" w:hAnsi="Times New Roman" w:cs="Times New Roman"/>
          <w:sz w:val="24"/>
          <w:szCs w:val="24"/>
        </w:rPr>
        <w:t>Kui isik on võetud tööle, siis peab ta viivitamatult andmetes toimunud muudatustest enda tööandjat teavitama. Eelnõuga säilib vastav huvide deklareerimise kohustus,</w:t>
      </w:r>
      <w:r w:rsidR="6DF42365" w:rsidRPr="00B92E7F">
        <w:rPr>
          <w:rFonts w:ascii="Times New Roman" w:hAnsi="Times New Roman" w:cs="Times New Roman"/>
          <w:sz w:val="24"/>
          <w:szCs w:val="24"/>
        </w:rPr>
        <w:t xml:space="preserve"> kuid Finantsinspektsiooni töötajad</w:t>
      </w:r>
      <w:r w:rsidR="64638B1A" w:rsidRPr="00B92E7F">
        <w:rPr>
          <w:rFonts w:ascii="Times New Roman" w:hAnsi="Times New Roman" w:cs="Times New Roman"/>
          <w:sz w:val="24"/>
          <w:szCs w:val="24"/>
        </w:rPr>
        <w:t xml:space="preserve"> ja juhatuse liikmed</w:t>
      </w:r>
      <w:r w:rsidR="6DF42365" w:rsidRPr="00B92E7F">
        <w:rPr>
          <w:rFonts w:ascii="Times New Roman" w:hAnsi="Times New Roman" w:cs="Times New Roman"/>
          <w:sz w:val="24"/>
          <w:szCs w:val="24"/>
        </w:rPr>
        <w:t xml:space="preserve"> on kohustatud võõrandama kõik sellised finantsinstrumendid, mi</w:t>
      </w:r>
      <w:r w:rsidR="2C56F55C" w:rsidRPr="00B92E7F">
        <w:rPr>
          <w:rFonts w:ascii="Times New Roman" w:hAnsi="Times New Roman" w:cs="Times New Roman"/>
          <w:sz w:val="24"/>
          <w:szCs w:val="24"/>
        </w:rPr>
        <w:t>lle</w:t>
      </w:r>
      <w:r w:rsidR="6DF42365" w:rsidRPr="00B92E7F">
        <w:rPr>
          <w:rFonts w:ascii="Times New Roman" w:hAnsi="Times New Roman" w:cs="Times New Roman"/>
          <w:sz w:val="24"/>
          <w:szCs w:val="24"/>
        </w:rPr>
        <w:t xml:space="preserve"> on emiteeritud finantsjärelevalve subjekt</w:t>
      </w:r>
      <w:r w:rsidR="1E604E59" w:rsidRPr="00B92E7F">
        <w:rPr>
          <w:rFonts w:ascii="Times New Roman" w:hAnsi="Times New Roman" w:cs="Times New Roman"/>
          <w:sz w:val="24"/>
          <w:szCs w:val="24"/>
        </w:rPr>
        <w:t>, tema ema- või tütarettevõtja ja sidususettevõtja.</w:t>
      </w:r>
      <w:r w:rsidR="1FFBC219" w:rsidRPr="00B92E7F">
        <w:rPr>
          <w:rFonts w:ascii="Times New Roman" w:hAnsi="Times New Roman" w:cs="Times New Roman"/>
          <w:sz w:val="24"/>
          <w:szCs w:val="24"/>
        </w:rPr>
        <w:t xml:space="preserve"> Lisaks on töötajatel kohustus vaadata vähemalt kord aastas esitatud andmed üle.</w:t>
      </w:r>
      <w:r w:rsidR="1E604E59" w:rsidRPr="00B92E7F">
        <w:rPr>
          <w:rFonts w:ascii="Times New Roman" w:hAnsi="Times New Roman" w:cs="Times New Roman"/>
          <w:sz w:val="24"/>
          <w:szCs w:val="24"/>
        </w:rPr>
        <w:t xml:space="preserve"> Võõrandamise kohustusega piiratakse Finantsinspektsiooni </w:t>
      </w:r>
      <w:r w:rsidR="77476F02" w:rsidRPr="00B92E7F">
        <w:rPr>
          <w:rFonts w:ascii="Times New Roman" w:hAnsi="Times New Roman" w:cs="Times New Roman"/>
          <w:sz w:val="24"/>
          <w:szCs w:val="24"/>
        </w:rPr>
        <w:t xml:space="preserve">töötajate </w:t>
      </w:r>
      <w:r w:rsidR="37245B93" w:rsidRPr="00B92E7F">
        <w:rPr>
          <w:rFonts w:ascii="Times New Roman" w:hAnsi="Times New Roman" w:cs="Times New Roman"/>
          <w:sz w:val="24"/>
          <w:szCs w:val="24"/>
        </w:rPr>
        <w:t>ja juhatuse liikmete ettevõtlus- ja omandivabadust</w:t>
      </w:r>
      <w:r w:rsidR="77476F02" w:rsidRPr="00B92E7F">
        <w:rPr>
          <w:rFonts w:ascii="Times New Roman" w:hAnsi="Times New Roman" w:cs="Times New Roman"/>
          <w:sz w:val="24"/>
          <w:szCs w:val="24"/>
        </w:rPr>
        <w:t>,</w:t>
      </w:r>
      <w:r w:rsidR="58560F5E" w:rsidRPr="00B92E7F">
        <w:rPr>
          <w:rFonts w:ascii="Times New Roman" w:hAnsi="Times New Roman" w:cs="Times New Roman"/>
          <w:sz w:val="24"/>
          <w:szCs w:val="24"/>
        </w:rPr>
        <w:t xml:space="preserve"> sest järelevalveasutuse</w:t>
      </w:r>
      <w:r w:rsidR="0C52A50B" w:rsidRPr="00B92E7F">
        <w:rPr>
          <w:rFonts w:ascii="Times New Roman" w:hAnsi="Times New Roman" w:cs="Times New Roman"/>
          <w:sz w:val="24"/>
          <w:szCs w:val="24"/>
        </w:rPr>
        <w:t>s</w:t>
      </w:r>
      <w:r w:rsidR="58560F5E" w:rsidRPr="00B92E7F">
        <w:rPr>
          <w:rFonts w:ascii="Times New Roman" w:hAnsi="Times New Roman" w:cs="Times New Roman"/>
          <w:sz w:val="24"/>
          <w:szCs w:val="24"/>
        </w:rPr>
        <w:t xml:space="preserve"> töötamise ajal ei või nad vastavaid finantsinstrumente ühelgi viisil omandada. </w:t>
      </w:r>
      <w:r w:rsidR="1DE5294B" w:rsidRPr="00B92E7F">
        <w:rPr>
          <w:rFonts w:ascii="Times New Roman" w:hAnsi="Times New Roman" w:cs="Times New Roman"/>
          <w:sz w:val="24"/>
          <w:szCs w:val="24"/>
        </w:rPr>
        <w:t xml:space="preserve">Vastav keeld ei laiene investeerimisele investeerimisfondidesse ja kolmanda isiku poolt valitsevatesse instrumentidesse tingimusel, et nende instrumentide </w:t>
      </w:r>
      <w:r w:rsidR="229C6F85" w:rsidRPr="00B92E7F">
        <w:rPr>
          <w:rFonts w:ascii="Times New Roman" w:hAnsi="Times New Roman" w:cs="Times New Roman"/>
          <w:sz w:val="24"/>
          <w:szCs w:val="24"/>
        </w:rPr>
        <w:t xml:space="preserve">omanikud ei saa sekkuda portfelli valitsemisse ning investeeringud on hajutatud. </w:t>
      </w:r>
      <w:r w:rsidR="6A3BAE97" w:rsidRPr="00B92E7F">
        <w:rPr>
          <w:rFonts w:ascii="Times New Roman" w:hAnsi="Times New Roman" w:cs="Times New Roman"/>
          <w:sz w:val="24"/>
          <w:szCs w:val="24"/>
        </w:rPr>
        <w:t xml:space="preserve">Juba olemasolevate </w:t>
      </w:r>
      <w:r w:rsidR="6A3BAE97" w:rsidRPr="00B92E7F">
        <w:rPr>
          <w:rFonts w:ascii="Times New Roman" w:hAnsi="Times New Roman" w:cs="Times New Roman"/>
          <w:sz w:val="24"/>
          <w:szCs w:val="24"/>
        </w:rPr>
        <w:lastRenderedPageBreak/>
        <w:t xml:space="preserve">instrumentide kohustuslik võõrandamine sunnib investeerimisega tegelevaid töötajaid </w:t>
      </w:r>
      <w:r w:rsidR="78762F90" w:rsidRPr="00B92E7F">
        <w:rPr>
          <w:rFonts w:ascii="Times New Roman" w:hAnsi="Times New Roman" w:cs="Times New Roman"/>
          <w:sz w:val="24"/>
          <w:szCs w:val="24"/>
        </w:rPr>
        <w:t>ja juhatuse liikmeid</w:t>
      </w:r>
      <w:r w:rsidR="6A3BAE97" w:rsidRPr="00B92E7F">
        <w:rPr>
          <w:rFonts w:ascii="Times New Roman" w:hAnsi="Times New Roman" w:cs="Times New Roman"/>
          <w:sz w:val="24"/>
          <w:szCs w:val="24"/>
        </w:rPr>
        <w:t xml:space="preserve"> mõtlema ümber oma investeerimisstrateegiad, di</w:t>
      </w:r>
      <w:r w:rsidR="0BA6B01A" w:rsidRPr="00B92E7F">
        <w:rPr>
          <w:rFonts w:ascii="Times New Roman" w:hAnsi="Times New Roman" w:cs="Times New Roman"/>
          <w:sz w:val="24"/>
          <w:szCs w:val="24"/>
        </w:rPr>
        <w:t xml:space="preserve">videndiallikad jms asjaolud. Samuti ei ole välistatud, et töötaja </w:t>
      </w:r>
      <w:r w:rsidR="441CA5FA" w:rsidRPr="00B92E7F">
        <w:rPr>
          <w:rFonts w:ascii="Times New Roman" w:hAnsi="Times New Roman" w:cs="Times New Roman"/>
          <w:sz w:val="24"/>
          <w:szCs w:val="24"/>
        </w:rPr>
        <w:t>või  juhatuse liige</w:t>
      </w:r>
      <w:r w:rsidR="0BA6B01A" w:rsidRPr="00B92E7F">
        <w:rPr>
          <w:rFonts w:ascii="Times New Roman" w:hAnsi="Times New Roman" w:cs="Times New Roman"/>
          <w:sz w:val="24"/>
          <w:szCs w:val="24"/>
        </w:rPr>
        <w:t xml:space="preserve"> peab </w:t>
      </w:r>
      <w:r w:rsidR="42786B30" w:rsidRPr="00B92E7F">
        <w:rPr>
          <w:rFonts w:ascii="Times New Roman" w:hAnsi="Times New Roman" w:cs="Times New Roman"/>
          <w:sz w:val="24"/>
          <w:szCs w:val="24"/>
        </w:rPr>
        <w:t>varem omandatud</w:t>
      </w:r>
      <w:r w:rsidR="0BA6B01A" w:rsidRPr="00B92E7F">
        <w:rPr>
          <w:rFonts w:ascii="Times New Roman" w:hAnsi="Times New Roman" w:cs="Times New Roman"/>
          <w:sz w:val="24"/>
          <w:szCs w:val="24"/>
        </w:rPr>
        <w:t xml:space="preserve"> instrumendid müüma maha odavamalt, kui ta on algselt prognoosinud</w:t>
      </w:r>
      <w:r w:rsidR="17E52956" w:rsidRPr="00B92E7F">
        <w:rPr>
          <w:rFonts w:ascii="Times New Roman" w:hAnsi="Times New Roman" w:cs="Times New Roman"/>
          <w:sz w:val="24"/>
          <w:szCs w:val="24"/>
        </w:rPr>
        <w:t xml:space="preserve">, ning nende tagasiostu hind on selleks ajaks, kui töötaja </w:t>
      </w:r>
      <w:r w:rsidR="3715C4C2" w:rsidRPr="00B92E7F">
        <w:rPr>
          <w:rFonts w:ascii="Times New Roman" w:hAnsi="Times New Roman" w:cs="Times New Roman"/>
          <w:sz w:val="24"/>
          <w:szCs w:val="24"/>
        </w:rPr>
        <w:t xml:space="preserve">või juhatuse liige </w:t>
      </w:r>
      <w:r w:rsidR="17E52956" w:rsidRPr="00B92E7F">
        <w:rPr>
          <w:rFonts w:ascii="Times New Roman" w:hAnsi="Times New Roman" w:cs="Times New Roman"/>
          <w:sz w:val="24"/>
          <w:szCs w:val="24"/>
        </w:rPr>
        <w:t xml:space="preserve">Finantsinspektsioonist lahkub, oluliselt tõusnud. </w:t>
      </w:r>
    </w:p>
    <w:p w14:paraId="09AAD7F0" w14:textId="2406CBAC" w:rsidR="008F278C" w:rsidRPr="00B92E7F" w:rsidRDefault="008F278C" w:rsidP="00B92E7F">
      <w:pPr>
        <w:spacing w:after="0" w:line="240" w:lineRule="auto"/>
        <w:jc w:val="both"/>
        <w:rPr>
          <w:rFonts w:ascii="Times New Roman" w:hAnsi="Times New Roman" w:cs="Times New Roman"/>
          <w:sz w:val="24"/>
          <w:szCs w:val="24"/>
        </w:rPr>
      </w:pPr>
    </w:p>
    <w:p w14:paraId="665FB839" w14:textId="71465175" w:rsidR="008F278C" w:rsidRPr="00B92E7F" w:rsidRDefault="1F603D8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Järelevalveasutusel on õigus rakendada oma töötajate </w:t>
      </w:r>
      <w:r w:rsidR="5A205A65" w:rsidRPr="00B92E7F">
        <w:rPr>
          <w:rFonts w:ascii="Times New Roman" w:hAnsi="Times New Roman" w:cs="Times New Roman"/>
          <w:sz w:val="24"/>
          <w:szCs w:val="24"/>
        </w:rPr>
        <w:t xml:space="preserve">ja juhatuse liikmete </w:t>
      </w:r>
      <w:r w:rsidRPr="00B92E7F">
        <w:rPr>
          <w:rFonts w:ascii="Times New Roman" w:hAnsi="Times New Roman" w:cs="Times New Roman"/>
          <w:sz w:val="24"/>
          <w:szCs w:val="24"/>
        </w:rPr>
        <w:t>suhtes ooteaega ehk konkurentsipiirangut, kui töötaja</w:t>
      </w:r>
      <w:r w:rsidR="50D0A0D8" w:rsidRPr="00B92E7F">
        <w:rPr>
          <w:rFonts w:ascii="Times New Roman" w:hAnsi="Times New Roman" w:cs="Times New Roman"/>
          <w:sz w:val="24"/>
          <w:szCs w:val="24"/>
        </w:rPr>
        <w:t xml:space="preserve"> </w:t>
      </w:r>
      <w:r w:rsidR="7F71B4B9" w:rsidRPr="00B92E7F">
        <w:rPr>
          <w:rFonts w:ascii="Times New Roman" w:hAnsi="Times New Roman" w:cs="Times New Roman"/>
          <w:sz w:val="24"/>
          <w:szCs w:val="24"/>
        </w:rPr>
        <w:t>või juhatuse liikme</w:t>
      </w:r>
      <w:r w:rsidRPr="00B92E7F">
        <w:rPr>
          <w:rFonts w:ascii="Times New Roman" w:hAnsi="Times New Roman" w:cs="Times New Roman"/>
          <w:sz w:val="24"/>
          <w:szCs w:val="24"/>
        </w:rPr>
        <w:t xml:space="preserve"> uueks tööandjaks on finantsjärelevalve subjekt või temaga seotud isik</w:t>
      </w:r>
      <w:r w:rsidR="6C848DE8" w:rsidRPr="00B92E7F">
        <w:rPr>
          <w:rFonts w:ascii="Times New Roman" w:hAnsi="Times New Roman" w:cs="Times New Roman"/>
          <w:sz w:val="24"/>
          <w:szCs w:val="24"/>
        </w:rPr>
        <w:t>. Juhatuse liikmete puhul</w:t>
      </w:r>
      <w:r w:rsidRPr="00B92E7F">
        <w:rPr>
          <w:rFonts w:ascii="Times New Roman" w:hAnsi="Times New Roman" w:cs="Times New Roman"/>
          <w:sz w:val="24"/>
          <w:szCs w:val="24"/>
        </w:rPr>
        <w:t xml:space="preserve"> </w:t>
      </w:r>
      <w:r w:rsidR="6C848DE8" w:rsidRPr="00B92E7F">
        <w:rPr>
          <w:rFonts w:ascii="Times New Roman" w:hAnsi="Times New Roman" w:cs="Times New Roman"/>
          <w:sz w:val="24"/>
          <w:szCs w:val="24"/>
        </w:rPr>
        <w:t>laieneb piirang ka olukorrale, kus tema uueks tööandjaks on finantsjärelevalve subjekti konkurent. Ooteaja eesmärk on vältida</w:t>
      </w:r>
      <w:r w:rsidR="43FEBC4A" w:rsidRPr="00B92E7F">
        <w:rPr>
          <w:rFonts w:ascii="Times New Roman" w:hAnsi="Times New Roman" w:cs="Times New Roman"/>
          <w:sz w:val="24"/>
          <w:szCs w:val="24"/>
        </w:rPr>
        <w:t xml:space="preserve"> </w:t>
      </w:r>
      <w:r w:rsidR="6C848DE8" w:rsidRPr="00B92E7F">
        <w:rPr>
          <w:rFonts w:ascii="Times New Roman" w:hAnsi="Times New Roman" w:cs="Times New Roman"/>
          <w:sz w:val="24"/>
          <w:szCs w:val="24"/>
        </w:rPr>
        <w:t xml:space="preserve">selliste Finantsinspektsioonis omandatud oskuste, teadmiste, </w:t>
      </w:r>
      <w:proofErr w:type="spellStart"/>
      <w:r w:rsidR="6C848DE8" w:rsidRPr="00B92E7F">
        <w:rPr>
          <w:rFonts w:ascii="Times New Roman" w:hAnsi="Times New Roman" w:cs="Times New Roman"/>
          <w:sz w:val="24"/>
          <w:szCs w:val="24"/>
        </w:rPr>
        <w:t>s</w:t>
      </w:r>
      <w:r w:rsidR="3D59D6B5" w:rsidRPr="00B92E7F">
        <w:rPr>
          <w:rFonts w:ascii="Times New Roman" w:hAnsi="Times New Roman" w:cs="Times New Roman"/>
          <w:sz w:val="24"/>
          <w:szCs w:val="24"/>
        </w:rPr>
        <w:t>iseinformatsiooni</w:t>
      </w:r>
      <w:proofErr w:type="spellEnd"/>
      <w:r w:rsidR="3D59D6B5" w:rsidRPr="00B92E7F">
        <w:rPr>
          <w:rFonts w:ascii="Times New Roman" w:hAnsi="Times New Roman" w:cs="Times New Roman"/>
          <w:sz w:val="24"/>
          <w:szCs w:val="24"/>
        </w:rPr>
        <w:t xml:space="preserve"> jms kasutamine uue tööandja kasuks viisil, </w:t>
      </w:r>
      <w:r w:rsidR="57452B4B" w:rsidRPr="00B92E7F">
        <w:rPr>
          <w:rFonts w:ascii="Times New Roman" w:hAnsi="Times New Roman" w:cs="Times New Roman"/>
          <w:sz w:val="24"/>
          <w:szCs w:val="24"/>
        </w:rPr>
        <w:t xml:space="preserve">mis võib mõjutada Finantsinspektsiooni menetluste efektiivsust. Kuigi ooteaja eest peab töötajale </w:t>
      </w:r>
      <w:r w:rsidR="714952BF" w:rsidRPr="00B92E7F">
        <w:rPr>
          <w:rFonts w:ascii="Times New Roman" w:hAnsi="Times New Roman" w:cs="Times New Roman"/>
          <w:sz w:val="24"/>
          <w:szCs w:val="24"/>
        </w:rPr>
        <w:t xml:space="preserve">või juhatuse liikmele </w:t>
      </w:r>
      <w:r w:rsidR="57452B4B" w:rsidRPr="00B92E7F">
        <w:rPr>
          <w:rFonts w:ascii="Times New Roman" w:hAnsi="Times New Roman" w:cs="Times New Roman"/>
          <w:sz w:val="24"/>
          <w:szCs w:val="24"/>
        </w:rPr>
        <w:t xml:space="preserve">maksma tema </w:t>
      </w:r>
      <w:r w:rsidR="38C9EA7A" w:rsidRPr="00B92E7F">
        <w:rPr>
          <w:rFonts w:ascii="Times New Roman" w:hAnsi="Times New Roman" w:cs="Times New Roman"/>
          <w:sz w:val="24"/>
          <w:szCs w:val="24"/>
        </w:rPr>
        <w:t xml:space="preserve">tavapärast igakuist lepingulist tasu, takistab ooteaja rakendamine töötaja </w:t>
      </w:r>
      <w:r w:rsidR="4263FDA8" w:rsidRPr="00B92E7F">
        <w:rPr>
          <w:rFonts w:ascii="Times New Roman" w:hAnsi="Times New Roman" w:cs="Times New Roman"/>
          <w:sz w:val="24"/>
          <w:szCs w:val="24"/>
        </w:rPr>
        <w:t xml:space="preserve">või juhatuse liikme </w:t>
      </w:r>
      <w:r w:rsidR="38C9EA7A" w:rsidRPr="00B92E7F">
        <w:rPr>
          <w:rFonts w:ascii="Times New Roman" w:hAnsi="Times New Roman" w:cs="Times New Roman"/>
          <w:sz w:val="24"/>
          <w:szCs w:val="24"/>
        </w:rPr>
        <w:t>suubumist uuele töökohale, kus tasu oleks näiteks kõrgem võrreldes hüvitisega. Samuti võib ooteaja kohaldamine jätta töötaja</w:t>
      </w:r>
      <w:r w:rsidR="648FE2F7" w:rsidRPr="00B92E7F">
        <w:rPr>
          <w:rFonts w:ascii="Times New Roman" w:hAnsi="Times New Roman" w:cs="Times New Roman"/>
          <w:sz w:val="24"/>
          <w:szCs w:val="24"/>
        </w:rPr>
        <w:t xml:space="preserve"> </w:t>
      </w:r>
      <w:r w:rsidR="5893BD52" w:rsidRPr="00B92E7F">
        <w:rPr>
          <w:rFonts w:ascii="Times New Roman" w:hAnsi="Times New Roman" w:cs="Times New Roman"/>
          <w:sz w:val="24"/>
          <w:szCs w:val="24"/>
        </w:rPr>
        <w:t xml:space="preserve">või juhatuse liikme </w:t>
      </w:r>
      <w:r w:rsidR="648FE2F7" w:rsidRPr="00B92E7F">
        <w:rPr>
          <w:rFonts w:ascii="Times New Roman" w:hAnsi="Times New Roman" w:cs="Times New Roman"/>
          <w:sz w:val="24"/>
          <w:szCs w:val="24"/>
        </w:rPr>
        <w:t xml:space="preserve">karjäärikulgu märkimisväärselt pika tühimiku või mõjutada tema teadmisi ja oskusi finantssektorist. Finantsinspektsiooni sõnul on neil üldjuhul </w:t>
      </w:r>
      <w:r w:rsidR="58402803" w:rsidRPr="00B92E7F">
        <w:rPr>
          <w:rFonts w:ascii="Times New Roman" w:hAnsi="Times New Roman" w:cs="Times New Roman"/>
          <w:sz w:val="24"/>
          <w:szCs w:val="24"/>
        </w:rPr>
        <w:t xml:space="preserve">asutuse siseselt teatud positsioonil töötavate isikutega </w:t>
      </w:r>
      <w:r w:rsidR="648FE2F7" w:rsidRPr="00B92E7F">
        <w:rPr>
          <w:rFonts w:ascii="Times New Roman" w:hAnsi="Times New Roman" w:cs="Times New Roman"/>
          <w:sz w:val="24"/>
          <w:szCs w:val="24"/>
        </w:rPr>
        <w:t>vastav</w:t>
      </w:r>
      <w:r w:rsidR="65645CD7" w:rsidRPr="00B92E7F">
        <w:rPr>
          <w:rFonts w:ascii="Times New Roman" w:hAnsi="Times New Roman" w:cs="Times New Roman"/>
          <w:sz w:val="24"/>
          <w:szCs w:val="24"/>
        </w:rPr>
        <w:t>ad konkurentsipiirangu kokkulepped sõlmitud, kuid ku</w:t>
      </w:r>
      <w:r w:rsidR="1EF3AC7B" w:rsidRPr="00B92E7F">
        <w:rPr>
          <w:rFonts w:ascii="Times New Roman" w:hAnsi="Times New Roman" w:cs="Times New Roman"/>
          <w:sz w:val="24"/>
          <w:szCs w:val="24"/>
        </w:rPr>
        <w:t>na</w:t>
      </w:r>
      <w:r w:rsidR="65645CD7" w:rsidRPr="00B92E7F">
        <w:rPr>
          <w:rFonts w:ascii="Times New Roman" w:hAnsi="Times New Roman" w:cs="Times New Roman"/>
          <w:sz w:val="24"/>
          <w:szCs w:val="24"/>
        </w:rPr>
        <w:t xml:space="preserve"> CRD VI kohas</w:t>
      </w:r>
      <w:r w:rsidR="38D0B256" w:rsidRPr="00B92E7F">
        <w:rPr>
          <w:rFonts w:ascii="Times New Roman" w:hAnsi="Times New Roman" w:cs="Times New Roman"/>
          <w:sz w:val="24"/>
          <w:szCs w:val="24"/>
        </w:rPr>
        <w:t>elt tuleks piirangut kohaldata kõikidele töötajatele, kes on seotud finantsjärelevalvega, siis laienevad piirangud eelnõuga suuremal</w:t>
      </w:r>
      <w:r w:rsidR="29C1344D" w:rsidRPr="00B92E7F">
        <w:rPr>
          <w:rFonts w:ascii="Times New Roman" w:hAnsi="Times New Roman" w:cs="Times New Roman"/>
          <w:sz w:val="24"/>
          <w:szCs w:val="24"/>
        </w:rPr>
        <w:t>e hulgale Finantsinspektsiooni töötajatele</w:t>
      </w:r>
      <w:r w:rsidR="2E386E01" w:rsidRPr="00B92E7F">
        <w:rPr>
          <w:rFonts w:ascii="Times New Roman" w:hAnsi="Times New Roman" w:cs="Times New Roman"/>
          <w:sz w:val="24"/>
          <w:szCs w:val="24"/>
        </w:rPr>
        <w:t xml:space="preserve"> ning juhatuse liikmetele. </w:t>
      </w:r>
    </w:p>
    <w:p w14:paraId="4BC59CF6" w14:textId="0FD9FED9" w:rsidR="008F278C" w:rsidRPr="00B92E7F" w:rsidRDefault="008F278C" w:rsidP="00B92E7F">
      <w:pPr>
        <w:spacing w:after="0" w:line="240" w:lineRule="auto"/>
        <w:jc w:val="both"/>
        <w:rPr>
          <w:rFonts w:ascii="Times New Roman" w:hAnsi="Times New Roman" w:cs="Times New Roman"/>
          <w:sz w:val="24"/>
          <w:szCs w:val="24"/>
        </w:rPr>
      </w:pPr>
    </w:p>
    <w:p w14:paraId="19D702BC" w14:textId="3DE7BE94" w:rsidR="008F278C" w:rsidRPr="00B92E7F" w:rsidRDefault="62B6B1D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Lobiorganisatsioonides osalemise keeluga ennetatakse olukorda, kus töövälisel ajal teeb töötaja oma tööandjale n-ö </w:t>
      </w:r>
      <w:proofErr w:type="spellStart"/>
      <w:r w:rsidRPr="00B92E7F">
        <w:rPr>
          <w:rFonts w:ascii="Times New Roman" w:hAnsi="Times New Roman" w:cs="Times New Roman"/>
          <w:sz w:val="24"/>
          <w:szCs w:val="24"/>
        </w:rPr>
        <w:t>vastutööd</w:t>
      </w:r>
      <w:proofErr w:type="spellEnd"/>
      <w:r w:rsidRPr="00B92E7F">
        <w:rPr>
          <w:rFonts w:ascii="Times New Roman" w:hAnsi="Times New Roman" w:cs="Times New Roman"/>
          <w:sz w:val="24"/>
          <w:szCs w:val="24"/>
        </w:rPr>
        <w:t xml:space="preserve"> finantssektori huve esindavates organisatsio</w:t>
      </w:r>
      <w:r w:rsidR="2AAF08A7" w:rsidRPr="00B92E7F">
        <w:rPr>
          <w:rFonts w:ascii="Times New Roman" w:hAnsi="Times New Roman" w:cs="Times New Roman"/>
          <w:sz w:val="24"/>
          <w:szCs w:val="24"/>
        </w:rPr>
        <w:t>onides, sest selline talitlemine seab kahtluse alla töötaja huvid ja kallutatuse ning kahjustab Finantsinspektsiooni kui riikliku järelevalveasutuse ja haldusorgani mainet, usaldusväärsust ja erapooletut kuvandi</w:t>
      </w:r>
      <w:r w:rsidR="21479291" w:rsidRPr="00B92E7F">
        <w:rPr>
          <w:rFonts w:ascii="Times New Roman" w:hAnsi="Times New Roman" w:cs="Times New Roman"/>
          <w:sz w:val="24"/>
          <w:szCs w:val="24"/>
        </w:rPr>
        <w:t xml:space="preserve">t. </w:t>
      </w:r>
    </w:p>
    <w:p w14:paraId="3361F7C8" w14:textId="397F279E" w:rsidR="008F278C" w:rsidRPr="00B92E7F" w:rsidRDefault="008F278C" w:rsidP="00B92E7F">
      <w:pPr>
        <w:spacing w:after="0" w:line="240" w:lineRule="auto"/>
        <w:jc w:val="both"/>
        <w:rPr>
          <w:rFonts w:ascii="Times New Roman" w:hAnsi="Times New Roman" w:cs="Times New Roman"/>
          <w:sz w:val="24"/>
          <w:szCs w:val="24"/>
        </w:rPr>
      </w:pPr>
    </w:p>
    <w:p w14:paraId="5EF4BE56" w14:textId="75F93AEF" w:rsidR="1B78EA77" w:rsidRPr="00B92E7F" w:rsidRDefault="1B78EA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2910F6EC" w:rsidRPr="00B92E7F">
        <w:rPr>
          <w:rFonts w:ascii="Times New Roman" w:hAnsi="Times New Roman" w:cs="Times New Roman"/>
          <w:sz w:val="24"/>
          <w:szCs w:val="24"/>
        </w:rPr>
        <w:t>keskmine.</w:t>
      </w:r>
      <w:r w:rsidR="70A9F697" w:rsidRPr="00B92E7F">
        <w:rPr>
          <w:rFonts w:ascii="Times New Roman" w:hAnsi="Times New Roman" w:cs="Times New Roman"/>
          <w:sz w:val="24"/>
          <w:szCs w:val="24"/>
        </w:rPr>
        <w:t xml:space="preserve"> </w:t>
      </w:r>
      <w:r w:rsidR="31AB8C2F" w:rsidRPr="00B92E7F">
        <w:rPr>
          <w:rFonts w:ascii="Times New Roman" w:hAnsi="Times New Roman" w:cs="Times New Roman"/>
          <w:sz w:val="24"/>
          <w:szCs w:val="24"/>
        </w:rPr>
        <w:t>Muudatustega seotud piirangud on mõju avaldamise sageduse perspektiivist kahte liiki: muudatused, mis avaldavad mõju ebaregulaarselt,</w:t>
      </w:r>
      <w:r w:rsidR="23861336" w:rsidRPr="00B92E7F">
        <w:rPr>
          <w:rFonts w:ascii="Times New Roman" w:hAnsi="Times New Roman" w:cs="Times New Roman"/>
          <w:sz w:val="24"/>
          <w:szCs w:val="24"/>
        </w:rPr>
        <w:t xml:space="preserve"> ning muudatused, millega seotud piirangutest kinnipidamist peavad Finantsinspektsiooni töötajaid</w:t>
      </w:r>
      <w:r w:rsidR="5DC43233" w:rsidRPr="00B92E7F">
        <w:rPr>
          <w:rFonts w:ascii="Times New Roman" w:hAnsi="Times New Roman" w:cs="Times New Roman"/>
          <w:sz w:val="24"/>
          <w:szCs w:val="24"/>
        </w:rPr>
        <w:t xml:space="preserve"> ja juhatuse liikmed</w:t>
      </w:r>
      <w:r w:rsidR="23861336" w:rsidRPr="00B92E7F">
        <w:rPr>
          <w:rFonts w:ascii="Times New Roman" w:hAnsi="Times New Roman" w:cs="Times New Roman"/>
          <w:sz w:val="24"/>
          <w:szCs w:val="24"/>
        </w:rPr>
        <w:t xml:space="preserve"> järgima regulaarselt. Ebaregulaarseteks piiranguteks on huvide deklaratsiooni esitamine ja uuendamine ning ooteaja rakendamine. Regulaarsed piirangud on </w:t>
      </w:r>
      <w:r w:rsidR="13DBDABA" w:rsidRPr="00B92E7F">
        <w:rPr>
          <w:rFonts w:ascii="Times New Roman" w:hAnsi="Times New Roman" w:cs="Times New Roman"/>
          <w:sz w:val="24"/>
          <w:szCs w:val="24"/>
        </w:rPr>
        <w:t xml:space="preserve">lobiorganisatsiooni kuulumine ja investeerimine järelevalvesubjekti või temaga seotud isiku poolt emiteeritud väärtpaberitesse. </w:t>
      </w:r>
      <w:r w:rsidR="3188993D" w:rsidRPr="00B92E7F">
        <w:rPr>
          <w:rFonts w:ascii="Times New Roman" w:hAnsi="Times New Roman" w:cs="Times New Roman"/>
          <w:sz w:val="24"/>
          <w:szCs w:val="24"/>
        </w:rPr>
        <w:t>Tulenevalt regulaarsest mõjust sihtrühmale, hinnatakse mõju avaldumise sagedus keskmiseks, sest Finantsinspektsiooni töötajad</w:t>
      </w:r>
      <w:r w:rsidR="6E72612A" w:rsidRPr="00B92E7F">
        <w:rPr>
          <w:rFonts w:ascii="Times New Roman" w:hAnsi="Times New Roman" w:cs="Times New Roman"/>
          <w:sz w:val="24"/>
          <w:szCs w:val="24"/>
        </w:rPr>
        <w:t xml:space="preserve"> ja juhatuse liikmed</w:t>
      </w:r>
      <w:r w:rsidR="3188993D" w:rsidRPr="00B92E7F">
        <w:rPr>
          <w:rFonts w:ascii="Times New Roman" w:hAnsi="Times New Roman" w:cs="Times New Roman"/>
          <w:sz w:val="24"/>
          <w:szCs w:val="24"/>
        </w:rPr>
        <w:t xml:space="preserve"> peavad pidevalt </w:t>
      </w:r>
      <w:r w:rsidR="7E522623" w:rsidRPr="00B92E7F">
        <w:rPr>
          <w:rFonts w:ascii="Times New Roman" w:hAnsi="Times New Roman" w:cs="Times New Roman"/>
          <w:sz w:val="24"/>
          <w:szCs w:val="24"/>
        </w:rPr>
        <w:t>kontrollima, et nende isiklik investeerimisportfell ei sisalda aktsiaid, osakuid jms väärtpabereid, mille on emiteeritud subjektid, kelle üle Finantsinspektsioon (ja seeläbi ka töötaja</w:t>
      </w:r>
      <w:r w:rsidR="5A0AB2A5" w:rsidRPr="00B92E7F">
        <w:rPr>
          <w:rFonts w:ascii="Times New Roman" w:hAnsi="Times New Roman" w:cs="Times New Roman"/>
          <w:sz w:val="24"/>
          <w:szCs w:val="24"/>
        </w:rPr>
        <w:t xml:space="preserve"> või juhatuse liige</w:t>
      </w:r>
      <w:r w:rsidR="7E522623" w:rsidRPr="00B92E7F">
        <w:rPr>
          <w:rFonts w:ascii="Times New Roman" w:hAnsi="Times New Roman" w:cs="Times New Roman"/>
          <w:sz w:val="24"/>
          <w:szCs w:val="24"/>
        </w:rPr>
        <w:t>) teostab finantsjärelevalvet</w:t>
      </w:r>
      <w:r w:rsidR="1690E457" w:rsidRPr="00B92E7F">
        <w:rPr>
          <w:rFonts w:ascii="Times New Roman" w:hAnsi="Times New Roman" w:cs="Times New Roman"/>
          <w:sz w:val="24"/>
          <w:szCs w:val="24"/>
        </w:rPr>
        <w:t>, või isikud, kes on finantsjärelevalve subjekti ema- või tütarettevõtja ja sidususettevõtja. Samuti peab töötaja</w:t>
      </w:r>
      <w:r w:rsidR="6CD9752D" w:rsidRPr="00B92E7F">
        <w:rPr>
          <w:rFonts w:ascii="Times New Roman" w:hAnsi="Times New Roman" w:cs="Times New Roman"/>
          <w:sz w:val="24"/>
          <w:szCs w:val="24"/>
        </w:rPr>
        <w:t xml:space="preserve"> või juhatuse liige</w:t>
      </w:r>
      <w:r w:rsidR="1690E457" w:rsidRPr="00B92E7F">
        <w:rPr>
          <w:rFonts w:ascii="Times New Roman" w:hAnsi="Times New Roman" w:cs="Times New Roman"/>
          <w:sz w:val="24"/>
          <w:szCs w:val="24"/>
        </w:rPr>
        <w:t xml:space="preserve"> järgima piirangut mitte panustada selliste organisatsioonide tegevustesse, </w:t>
      </w:r>
      <w:r w:rsidR="3A213337" w:rsidRPr="00B92E7F">
        <w:rPr>
          <w:rFonts w:ascii="Times New Roman" w:hAnsi="Times New Roman" w:cs="Times New Roman"/>
          <w:sz w:val="24"/>
          <w:szCs w:val="24"/>
        </w:rPr>
        <w:t xml:space="preserve">kus tegeletakse finantssektori huvide esindamisega, et ennetada huvide konflikti tekkimise ohtu. </w:t>
      </w:r>
    </w:p>
    <w:p w14:paraId="4419F8D2" w14:textId="7BF3265D" w:rsidR="02EB4E4B" w:rsidRPr="00B92E7F" w:rsidRDefault="02EB4E4B" w:rsidP="00B92E7F">
      <w:pPr>
        <w:spacing w:after="0" w:line="240" w:lineRule="auto"/>
        <w:jc w:val="both"/>
        <w:rPr>
          <w:rFonts w:ascii="Times New Roman" w:hAnsi="Times New Roman" w:cs="Times New Roman"/>
          <w:sz w:val="24"/>
          <w:szCs w:val="24"/>
        </w:rPr>
      </w:pPr>
    </w:p>
    <w:p w14:paraId="5DAB5835" w14:textId="1AFD484F" w:rsidR="3A213337" w:rsidRPr="00B92E7F" w:rsidRDefault="3A213337" w:rsidP="00B92E7F">
      <w:pPr>
        <w:spacing w:after="0" w:line="240" w:lineRule="auto"/>
        <w:jc w:val="both"/>
        <w:rPr>
          <w:rFonts w:ascii="Times New Roman" w:hAnsi="Times New Roman" w:cs="Times New Roman"/>
          <w:sz w:val="24"/>
          <w:szCs w:val="24"/>
        </w:rPr>
      </w:pPr>
      <w:commentRangeStart w:id="50"/>
      <w:r w:rsidRPr="00B92E7F">
        <w:rPr>
          <w:rFonts w:ascii="Times New Roman" w:hAnsi="Times New Roman" w:cs="Times New Roman"/>
          <w:sz w:val="24"/>
          <w:szCs w:val="24"/>
        </w:rPr>
        <w:t>Ooteaja rakendamise</w:t>
      </w:r>
      <w:r w:rsidR="37B17B4C" w:rsidRPr="00B92E7F">
        <w:rPr>
          <w:rFonts w:ascii="Times New Roman" w:hAnsi="Times New Roman" w:cs="Times New Roman"/>
          <w:sz w:val="24"/>
          <w:szCs w:val="24"/>
        </w:rPr>
        <w:t xml:space="preserve">ga seotud muudatused on ebaregulaarsed seetõttu, et selle kohaldamine on Finantsinspektsiooni otsus ning mitte </w:t>
      </w:r>
      <w:r w:rsidR="1B0B9F3B" w:rsidRPr="00B92E7F">
        <w:rPr>
          <w:rFonts w:ascii="Times New Roman" w:hAnsi="Times New Roman" w:cs="Times New Roman"/>
          <w:sz w:val="24"/>
          <w:szCs w:val="24"/>
        </w:rPr>
        <w:t xml:space="preserve">iga töötaja suhtes ei pea seda rakendama. Nagu on ka seletuskirjas </w:t>
      </w:r>
      <w:r w:rsidR="342A67BD" w:rsidRPr="00B92E7F">
        <w:rPr>
          <w:rFonts w:ascii="Times New Roman" w:hAnsi="Times New Roman" w:cs="Times New Roman"/>
          <w:sz w:val="24"/>
          <w:szCs w:val="24"/>
        </w:rPr>
        <w:t>FIS § 321 lõike 3 lisamise selgitustes märgitud</w:t>
      </w:r>
      <w:r w:rsidR="1B0B9F3B" w:rsidRPr="00B92E7F">
        <w:rPr>
          <w:rFonts w:ascii="Times New Roman" w:hAnsi="Times New Roman" w:cs="Times New Roman"/>
          <w:sz w:val="24"/>
          <w:szCs w:val="24"/>
        </w:rPr>
        <w:t xml:space="preserve">, peaks ooteaga kohaldama olukordades, kus töötaja </w:t>
      </w:r>
      <w:r w:rsidR="7C3F38EB" w:rsidRPr="00B92E7F">
        <w:rPr>
          <w:rFonts w:ascii="Times New Roman" w:hAnsi="Times New Roman" w:cs="Times New Roman"/>
          <w:sz w:val="24"/>
          <w:szCs w:val="24"/>
        </w:rPr>
        <w:t xml:space="preserve">otseselt panustas finantsjärelevalvesubjekti järelevalvesse, teinud tema suhtes toiminguid, või omab töö käigus </w:t>
      </w:r>
      <w:r w:rsidR="3C287B1A" w:rsidRPr="00B92E7F">
        <w:rPr>
          <w:rFonts w:ascii="Times New Roman" w:hAnsi="Times New Roman" w:cs="Times New Roman"/>
          <w:sz w:val="24"/>
          <w:szCs w:val="24"/>
        </w:rPr>
        <w:t>saadud</w:t>
      </w:r>
      <w:r w:rsidR="7C3F38EB" w:rsidRPr="00B92E7F">
        <w:rPr>
          <w:rFonts w:ascii="Times New Roman" w:hAnsi="Times New Roman" w:cs="Times New Roman"/>
          <w:sz w:val="24"/>
          <w:szCs w:val="24"/>
        </w:rPr>
        <w:t xml:space="preserve"> teavet, teadmisi ja kogemusi, mille rakendamine vahetult pärast töösuhte lõppemist Finantsinspektsioonis võib ka</w:t>
      </w:r>
      <w:r w:rsidR="1AF14D33" w:rsidRPr="00B92E7F">
        <w:rPr>
          <w:rFonts w:ascii="Times New Roman" w:hAnsi="Times New Roman" w:cs="Times New Roman"/>
          <w:sz w:val="24"/>
          <w:szCs w:val="24"/>
        </w:rPr>
        <w:t xml:space="preserve">hjustada järelevalveasutuse läbiviidavaid menetlusi või anda </w:t>
      </w:r>
      <w:r w:rsidR="0412A078" w:rsidRPr="00B92E7F">
        <w:rPr>
          <w:rFonts w:ascii="Times New Roman" w:hAnsi="Times New Roman" w:cs="Times New Roman"/>
          <w:sz w:val="24"/>
          <w:szCs w:val="24"/>
        </w:rPr>
        <w:t>põhjendamatu eelise olukorras, kus töötaja uus tööandja on samuti finantsjärelevalve subjekt või temaga seotud isik, võrreldes teiste finantsturuosalistega</w:t>
      </w:r>
      <w:commentRangeEnd w:id="50"/>
      <w:r w:rsidR="003A1E14">
        <w:rPr>
          <w:rStyle w:val="Kommentaariviide"/>
        </w:rPr>
        <w:commentReference w:id="50"/>
      </w:r>
      <w:r w:rsidR="0412A078" w:rsidRPr="00B92E7F">
        <w:rPr>
          <w:rFonts w:ascii="Times New Roman" w:hAnsi="Times New Roman" w:cs="Times New Roman"/>
          <w:sz w:val="24"/>
          <w:szCs w:val="24"/>
        </w:rPr>
        <w:t xml:space="preserve">. </w:t>
      </w:r>
      <w:r w:rsidR="5CF5069A" w:rsidRPr="00B92E7F">
        <w:rPr>
          <w:rFonts w:ascii="Times New Roman" w:hAnsi="Times New Roman" w:cs="Times New Roman"/>
          <w:sz w:val="24"/>
          <w:szCs w:val="24"/>
        </w:rPr>
        <w:t xml:space="preserve">Juhatuse liikme ooteaja </w:t>
      </w:r>
      <w:r w:rsidR="4F7BFE10" w:rsidRPr="00B92E7F">
        <w:rPr>
          <w:rFonts w:ascii="Times New Roman" w:hAnsi="Times New Roman" w:cs="Times New Roman"/>
          <w:sz w:val="24"/>
          <w:szCs w:val="24"/>
        </w:rPr>
        <w:t xml:space="preserve">üldpikkuseks on 12 kuud, kuid seda võib vähendada, kui juhatuse liige </w:t>
      </w:r>
      <w:r w:rsidR="4F7BFE10" w:rsidRPr="00B92E7F">
        <w:rPr>
          <w:rFonts w:ascii="Times New Roman" w:hAnsi="Times New Roman" w:cs="Times New Roman"/>
          <w:sz w:val="24"/>
          <w:szCs w:val="24"/>
        </w:rPr>
        <w:lastRenderedPageBreak/>
        <w:t xml:space="preserve">on esitanud vastavasisulise ettepaneku ning tema uus tööandja </w:t>
      </w:r>
      <w:r w:rsidR="7CC86204" w:rsidRPr="00B92E7F">
        <w:rPr>
          <w:rFonts w:ascii="Times New Roman" w:hAnsi="Times New Roman" w:cs="Times New Roman"/>
          <w:sz w:val="24"/>
          <w:szCs w:val="24"/>
        </w:rPr>
        <w:t xml:space="preserve"> </w:t>
      </w:r>
      <w:r w:rsidR="33A59531" w:rsidRPr="00B92E7F">
        <w:rPr>
          <w:rFonts w:ascii="Times New Roman" w:hAnsi="Times New Roman" w:cs="Times New Roman"/>
          <w:sz w:val="24"/>
          <w:szCs w:val="24"/>
        </w:rPr>
        <w:t xml:space="preserve"> ei ole Finantsinspektsiooni järelevalve subjekt</w:t>
      </w:r>
      <w:r w:rsidR="56262045" w:rsidRPr="00B92E7F">
        <w:rPr>
          <w:rFonts w:ascii="Times New Roman" w:hAnsi="Times New Roman" w:cs="Times New Roman"/>
          <w:sz w:val="24"/>
          <w:szCs w:val="24"/>
        </w:rPr>
        <w:t xml:space="preserve"> või temaga seotud isik</w:t>
      </w:r>
      <w:r w:rsidR="33A59531" w:rsidRPr="00B92E7F">
        <w:rPr>
          <w:rFonts w:ascii="Times New Roman" w:hAnsi="Times New Roman" w:cs="Times New Roman"/>
          <w:sz w:val="24"/>
          <w:szCs w:val="24"/>
        </w:rPr>
        <w:t>. Samas, kui juhatuse liige soovib peale ametisuhte lõppemist asuda tööle finantsjärelevalve subjekti</w:t>
      </w:r>
      <w:r w:rsidR="51AC4540" w:rsidRPr="00B92E7F">
        <w:rPr>
          <w:rFonts w:ascii="Times New Roman" w:hAnsi="Times New Roman" w:cs="Times New Roman"/>
          <w:sz w:val="24"/>
          <w:szCs w:val="24"/>
        </w:rPr>
        <w:t xml:space="preserve"> konkurendi juures, peab kehtestatava ooteaja pikkus olema vähemalt kuus kuud. </w:t>
      </w:r>
    </w:p>
    <w:p w14:paraId="31E9CD55" w14:textId="576D593E" w:rsidR="008F278C" w:rsidRPr="00B92E7F" w:rsidRDefault="008F278C" w:rsidP="00B92E7F">
      <w:pPr>
        <w:spacing w:after="0" w:line="240" w:lineRule="auto"/>
        <w:jc w:val="both"/>
        <w:rPr>
          <w:rFonts w:ascii="Times New Roman" w:hAnsi="Times New Roman" w:cs="Times New Roman"/>
          <w:b/>
          <w:bCs/>
          <w:sz w:val="24"/>
          <w:szCs w:val="24"/>
        </w:rPr>
      </w:pPr>
    </w:p>
    <w:p w14:paraId="2D6E80F0" w14:textId="706060FD" w:rsidR="19C8463D" w:rsidRPr="00B92E7F" w:rsidRDefault="47F719C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Ebasoovitavate mõjude kaasnemise risk:</w:t>
      </w:r>
      <w:r w:rsidRPr="00B92E7F">
        <w:rPr>
          <w:rFonts w:ascii="Times New Roman" w:hAnsi="Times New Roman" w:cs="Times New Roman"/>
          <w:sz w:val="24"/>
          <w:szCs w:val="24"/>
        </w:rPr>
        <w:t xml:space="preserve"> </w:t>
      </w:r>
      <w:r w:rsidR="051AC967" w:rsidRPr="00B92E7F">
        <w:rPr>
          <w:rFonts w:ascii="Times New Roman" w:hAnsi="Times New Roman" w:cs="Times New Roman"/>
          <w:sz w:val="24"/>
          <w:szCs w:val="24"/>
        </w:rPr>
        <w:t>suur</w:t>
      </w:r>
      <w:r w:rsidR="5C8AA9FC" w:rsidRPr="00B92E7F">
        <w:rPr>
          <w:rFonts w:ascii="Times New Roman" w:hAnsi="Times New Roman" w:cs="Times New Roman"/>
          <w:sz w:val="24"/>
          <w:szCs w:val="24"/>
        </w:rPr>
        <w:t>.</w:t>
      </w:r>
      <w:r w:rsidR="11CD7B5A" w:rsidRPr="00B92E7F">
        <w:rPr>
          <w:rFonts w:ascii="Times New Roman" w:hAnsi="Times New Roman" w:cs="Times New Roman"/>
          <w:sz w:val="24"/>
          <w:szCs w:val="24"/>
        </w:rPr>
        <w:t xml:space="preserve"> </w:t>
      </w:r>
      <w:r w:rsidR="4240D860" w:rsidRPr="00B92E7F">
        <w:rPr>
          <w:rFonts w:ascii="Times New Roman" w:hAnsi="Times New Roman" w:cs="Times New Roman"/>
          <w:sz w:val="24"/>
          <w:szCs w:val="24"/>
        </w:rPr>
        <w:t xml:space="preserve">Eelnõuga kitsendatakse Finantsinspektsiooni töötajate </w:t>
      </w:r>
      <w:r w:rsidR="4467B884" w:rsidRPr="00B92E7F">
        <w:rPr>
          <w:rFonts w:ascii="Times New Roman" w:hAnsi="Times New Roman" w:cs="Times New Roman"/>
          <w:sz w:val="24"/>
          <w:szCs w:val="24"/>
        </w:rPr>
        <w:t xml:space="preserve">ja juhatuse liikmete </w:t>
      </w:r>
      <w:r w:rsidR="4240D860" w:rsidRPr="00B92E7F">
        <w:rPr>
          <w:rFonts w:ascii="Times New Roman" w:hAnsi="Times New Roman" w:cs="Times New Roman"/>
          <w:sz w:val="24"/>
          <w:szCs w:val="24"/>
        </w:rPr>
        <w:t>õigust</w:t>
      </w:r>
      <w:r w:rsidR="6DACC858" w:rsidRPr="00B92E7F">
        <w:rPr>
          <w:rFonts w:ascii="Times New Roman" w:hAnsi="Times New Roman" w:cs="Times New Roman"/>
          <w:sz w:val="24"/>
          <w:szCs w:val="24"/>
        </w:rPr>
        <w:t xml:space="preserve"> </w:t>
      </w:r>
      <w:r w:rsidR="370FC6DB" w:rsidRPr="00B92E7F">
        <w:rPr>
          <w:rFonts w:ascii="Times New Roman" w:hAnsi="Times New Roman" w:cs="Times New Roman"/>
          <w:sz w:val="24"/>
          <w:szCs w:val="24"/>
        </w:rPr>
        <w:t>valida elukutset, tegevusala ja töökohta (ooteaja rakendamine)</w:t>
      </w:r>
      <w:r w:rsidR="21830503" w:rsidRPr="00B92E7F">
        <w:rPr>
          <w:rFonts w:ascii="Times New Roman" w:hAnsi="Times New Roman" w:cs="Times New Roman"/>
          <w:sz w:val="24"/>
          <w:szCs w:val="24"/>
        </w:rPr>
        <w:t xml:space="preserve">, </w:t>
      </w:r>
      <w:r w:rsidR="4240D860" w:rsidRPr="00B92E7F">
        <w:rPr>
          <w:rFonts w:ascii="Times New Roman" w:hAnsi="Times New Roman" w:cs="Times New Roman"/>
          <w:sz w:val="24"/>
          <w:szCs w:val="24"/>
        </w:rPr>
        <w:t>ettevõtlus- ja omandivabadust (investeerimispiirang</w:t>
      </w:r>
      <w:r w:rsidR="35449628" w:rsidRPr="00B92E7F">
        <w:rPr>
          <w:rFonts w:ascii="Times New Roman" w:hAnsi="Times New Roman" w:cs="Times New Roman"/>
          <w:sz w:val="24"/>
          <w:szCs w:val="24"/>
        </w:rPr>
        <w:t>, lobiorganisatsiooni kuulumine</w:t>
      </w:r>
      <w:r w:rsidR="0D660EEC" w:rsidRPr="00B92E7F">
        <w:rPr>
          <w:rFonts w:ascii="Times New Roman" w:hAnsi="Times New Roman" w:cs="Times New Roman"/>
          <w:sz w:val="24"/>
          <w:szCs w:val="24"/>
        </w:rPr>
        <w:t xml:space="preserve">) </w:t>
      </w:r>
      <w:r w:rsidR="144EA6C3" w:rsidRPr="00B92E7F">
        <w:rPr>
          <w:rFonts w:ascii="Times New Roman" w:hAnsi="Times New Roman" w:cs="Times New Roman"/>
          <w:sz w:val="24"/>
          <w:szCs w:val="24"/>
        </w:rPr>
        <w:t>ja ühinemisvabadust (lobiorganisatsiooni kuulumine).</w:t>
      </w:r>
    </w:p>
    <w:p w14:paraId="5A95AC7B" w14:textId="48A750A8" w:rsidR="26C5A19C" w:rsidRPr="00B92E7F" w:rsidRDefault="26C5A19C" w:rsidP="00B92E7F">
      <w:pPr>
        <w:spacing w:after="0" w:line="240" w:lineRule="auto"/>
        <w:jc w:val="both"/>
        <w:rPr>
          <w:rFonts w:ascii="Times New Roman" w:hAnsi="Times New Roman" w:cs="Times New Roman"/>
          <w:sz w:val="24"/>
          <w:szCs w:val="24"/>
        </w:rPr>
      </w:pPr>
    </w:p>
    <w:p w14:paraId="2B1C3F54" w14:textId="60036373" w:rsidR="41F7171B" w:rsidRPr="00B92E7F" w:rsidRDefault="41F7171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Ooteaja rakendamisega töötaja </w:t>
      </w:r>
      <w:r w:rsidR="679AC77D" w:rsidRPr="00B92E7F">
        <w:rPr>
          <w:rFonts w:ascii="Times New Roman" w:hAnsi="Times New Roman" w:cs="Times New Roman"/>
          <w:sz w:val="24"/>
          <w:szCs w:val="24"/>
        </w:rPr>
        <w:t>või juhatuse liikme</w:t>
      </w:r>
      <w:r w:rsidR="30D2EEA8" w:rsidRPr="00B92E7F">
        <w:rPr>
          <w:rFonts w:ascii="Times New Roman" w:hAnsi="Times New Roman" w:cs="Times New Roman"/>
          <w:sz w:val="24"/>
          <w:szCs w:val="24"/>
        </w:rPr>
        <w:t xml:space="preserve"> </w:t>
      </w:r>
      <w:r w:rsidRPr="00B92E7F">
        <w:rPr>
          <w:rFonts w:ascii="Times New Roman" w:hAnsi="Times New Roman" w:cs="Times New Roman"/>
          <w:sz w:val="24"/>
          <w:szCs w:val="24"/>
        </w:rPr>
        <w:t xml:space="preserve">suhtes piiratakse </w:t>
      </w:r>
      <w:r w:rsidR="13C4214C" w:rsidRPr="00B92E7F">
        <w:rPr>
          <w:rFonts w:ascii="Times New Roman" w:hAnsi="Times New Roman" w:cs="Times New Roman"/>
          <w:sz w:val="24"/>
          <w:szCs w:val="24"/>
        </w:rPr>
        <w:t xml:space="preserve">töötamise võimalusi, kus töötajal </w:t>
      </w:r>
      <w:r w:rsidR="045AD538" w:rsidRPr="00B92E7F">
        <w:rPr>
          <w:rFonts w:ascii="Times New Roman" w:hAnsi="Times New Roman" w:cs="Times New Roman"/>
          <w:sz w:val="24"/>
          <w:szCs w:val="24"/>
        </w:rPr>
        <w:t xml:space="preserve">või juhatuse liikmel </w:t>
      </w:r>
      <w:r w:rsidR="13C4214C" w:rsidRPr="00B92E7F">
        <w:rPr>
          <w:rFonts w:ascii="Times New Roman" w:hAnsi="Times New Roman" w:cs="Times New Roman"/>
          <w:sz w:val="24"/>
          <w:szCs w:val="24"/>
        </w:rPr>
        <w:t xml:space="preserve">oleks pärast </w:t>
      </w:r>
      <w:r w:rsidR="4E7F1727" w:rsidRPr="00B92E7F">
        <w:rPr>
          <w:rFonts w:ascii="Times New Roman" w:hAnsi="Times New Roman" w:cs="Times New Roman"/>
          <w:sz w:val="24"/>
          <w:szCs w:val="24"/>
        </w:rPr>
        <w:t>töö</w:t>
      </w:r>
      <w:r w:rsidR="5E84DB85" w:rsidRPr="00B92E7F">
        <w:rPr>
          <w:rFonts w:ascii="Times New Roman" w:hAnsi="Times New Roman" w:cs="Times New Roman"/>
          <w:sz w:val="24"/>
          <w:szCs w:val="24"/>
        </w:rPr>
        <w:t>- või ameti</w:t>
      </w:r>
      <w:r w:rsidR="4E7F1727" w:rsidRPr="00B92E7F">
        <w:rPr>
          <w:rFonts w:ascii="Times New Roman" w:hAnsi="Times New Roman" w:cs="Times New Roman"/>
          <w:sz w:val="24"/>
          <w:szCs w:val="24"/>
        </w:rPr>
        <w:t>suhte</w:t>
      </w:r>
      <w:r w:rsidR="13C4214C" w:rsidRPr="00B92E7F">
        <w:rPr>
          <w:rFonts w:ascii="Times New Roman" w:hAnsi="Times New Roman" w:cs="Times New Roman"/>
          <w:sz w:val="24"/>
          <w:szCs w:val="24"/>
        </w:rPr>
        <w:t xml:space="preserve"> lõppemist Finantsinspektsiooniga võimalik edasi suunduda. Kuigi ooteaja rakendamise eest on töötajal </w:t>
      </w:r>
      <w:r w:rsidR="0CE99039" w:rsidRPr="00B92E7F">
        <w:rPr>
          <w:rFonts w:ascii="Times New Roman" w:hAnsi="Times New Roman" w:cs="Times New Roman"/>
          <w:sz w:val="24"/>
          <w:szCs w:val="24"/>
        </w:rPr>
        <w:t>või juhatuse liikmel</w:t>
      </w:r>
      <w:r w:rsidR="4E7F1727" w:rsidRPr="00B92E7F">
        <w:rPr>
          <w:rFonts w:ascii="Times New Roman" w:hAnsi="Times New Roman" w:cs="Times New Roman"/>
          <w:sz w:val="24"/>
          <w:szCs w:val="24"/>
        </w:rPr>
        <w:t xml:space="preserve"> </w:t>
      </w:r>
      <w:r w:rsidR="13C4214C" w:rsidRPr="00B92E7F">
        <w:rPr>
          <w:rFonts w:ascii="Times New Roman" w:hAnsi="Times New Roman" w:cs="Times New Roman"/>
          <w:sz w:val="24"/>
          <w:szCs w:val="24"/>
        </w:rPr>
        <w:t xml:space="preserve">õigus saada hüvitist, </w:t>
      </w:r>
      <w:r w:rsidR="34D4E285" w:rsidRPr="00B92E7F">
        <w:rPr>
          <w:rFonts w:ascii="Times New Roman" w:hAnsi="Times New Roman" w:cs="Times New Roman"/>
          <w:sz w:val="24"/>
          <w:szCs w:val="24"/>
        </w:rPr>
        <w:t xml:space="preserve">mõjutab see </w:t>
      </w:r>
      <w:r w:rsidR="56CF8137" w:rsidRPr="00B92E7F">
        <w:rPr>
          <w:rFonts w:ascii="Times New Roman" w:hAnsi="Times New Roman" w:cs="Times New Roman"/>
          <w:sz w:val="24"/>
          <w:szCs w:val="24"/>
        </w:rPr>
        <w:t>t</w:t>
      </w:r>
      <w:r w:rsidR="52D6D7D0" w:rsidRPr="00B92E7F">
        <w:rPr>
          <w:rFonts w:ascii="Times New Roman" w:hAnsi="Times New Roman" w:cs="Times New Roman"/>
          <w:sz w:val="24"/>
          <w:szCs w:val="24"/>
        </w:rPr>
        <w:t>ema</w:t>
      </w:r>
      <w:r w:rsidR="34D4E285" w:rsidRPr="00B92E7F">
        <w:rPr>
          <w:rFonts w:ascii="Times New Roman" w:hAnsi="Times New Roman" w:cs="Times New Roman"/>
          <w:sz w:val="24"/>
          <w:szCs w:val="24"/>
        </w:rPr>
        <w:t xml:space="preserve"> edasisi karjäärivalikuid, sest selleks ajaks, kui ooteaeg läbi saab, võib pakutavate töökohtade arv olla turul vähenenu</w:t>
      </w:r>
      <w:r w:rsidR="2FDE6E89" w:rsidRPr="00B92E7F">
        <w:rPr>
          <w:rFonts w:ascii="Times New Roman" w:hAnsi="Times New Roman" w:cs="Times New Roman"/>
          <w:sz w:val="24"/>
          <w:szCs w:val="24"/>
        </w:rPr>
        <w:t xml:space="preserve">d või töötaja </w:t>
      </w:r>
      <w:r w:rsidR="4222FCC5" w:rsidRPr="00B92E7F">
        <w:rPr>
          <w:rFonts w:ascii="Times New Roman" w:hAnsi="Times New Roman" w:cs="Times New Roman"/>
          <w:sz w:val="24"/>
          <w:szCs w:val="24"/>
        </w:rPr>
        <w:t>või juhatuse liige</w:t>
      </w:r>
      <w:r w:rsidR="24B9A893" w:rsidRPr="00B92E7F">
        <w:rPr>
          <w:rFonts w:ascii="Times New Roman" w:hAnsi="Times New Roman" w:cs="Times New Roman"/>
          <w:sz w:val="24"/>
          <w:szCs w:val="24"/>
        </w:rPr>
        <w:t xml:space="preserve"> </w:t>
      </w:r>
      <w:r w:rsidR="2FDE6E89" w:rsidRPr="00B92E7F">
        <w:rPr>
          <w:rFonts w:ascii="Times New Roman" w:hAnsi="Times New Roman" w:cs="Times New Roman"/>
          <w:sz w:val="24"/>
          <w:szCs w:val="24"/>
        </w:rPr>
        <w:t xml:space="preserve">peab valima töökoha kasuks, mille tingimused, asukoht või palganumber </w:t>
      </w:r>
      <w:r w:rsidR="03DDD094" w:rsidRPr="00B92E7F">
        <w:rPr>
          <w:rFonts w:ascii="Times New Roman" w:hAnsi="Times New Roman" w:cs="Times New Roman"/>
          <w:sz w:val="24"/>
          <w:szCs w:val="24"/>
        </w:rPr>
        <w:t xml:space="preserve">vasta sellistele ootustele, mida </w:t>
      </w:r>
      <w:r w:rsidR="7C7F6FC2" w:rsidRPr="00B92E7F">
        <w:rPr>
          <w:rFonts w:ascii="Times New Roman" w:hAnsi="Times New Roman" w:cs="Times New Roman"/>
          <w:sz w:val="24"/>
          <w:szCs w:val="24"/>
        </w:rPr>
        <w:t>ta</w:t>
      </w:r>
      <w:r w:rsidR="03DDD094" w:rsidRPr="00B92E7F">
        <w:rPr>
          <w:rFonts w:ascii="Times New Roman" w:hAnsi="Times New Roman" w:cs="Times New Roman"/>
          <w:sz w:val="24"/>
          <w:szCs w:val="24"/>
        </w:rPr>
        <w:t xml:space="preserve"> oleks soovinud saada või mis tal oleks olnud võimalik saada juhul, kui tema suhtes ei oleks ooteaega rakendatud. </w:t>
      </w:r>
      <w:r w:rsidR="0847A0A4" w:rsidRPr="00B92E7F">
        <w:rPr>
          <w:rFonts w:ascii="Times New Roman" w:hAnsi="Times New Roman" w:cs="Times New Roman"/>
          <w:sz w:val="24"/>
          <w:szCs w:val="24"/>
        </w:rPr>
        <w:t xml:space="preserve">Samuti tekib töötaja </w:t>
      </w:r>
      <w:r w:rsidR="5C31B6FD" w:rsidRPr="00B92E7F">
        <w:rPr>
          <w:rFonts w:ascii="Times New Roman" w:hAnsi="Times New Roman" w:cs="Times New Roman"/>
          <w:sz w:val="24"/>
          <w:szCs w:val="24"/>
        </w:rPr>
        <w:t>või juhatuse liikme</w:t>
      </w:r>
      <w:r w:rsidR="16ECD187" w:rsidRPr="00B92E7F">
        <w:rPr>
          <w:rFonts w:ascii="Times New Roman" w:hAnsi="Times New Roman" w:cs="Times New Roman"/>
          <w:sz w:val="24"/>
          <w:szCs w:val="24"/>
        </w:rPr>
        <w:t xml:space="preserve"> </w:t>
      </w:r>
      <w:r w:rsidR="0847A0A4" w:rsidRPr="00B92E7F">
        <w:rPr>
          <w:rFonts w:ascii="Times New Roman" w:hAnsi="Times New Roman" w:cs="Times New Roman"/>
          <w:sz w:val="24"/>
          <w:szCs w:val="24"/>
        </w:rPr>
        <w:t xml:space="preserve">karjääris </w:t>
      </w:r>
      <w:r w:rsidR="7097FE7B" w:rsidRPr="00B92E7F">
        <w:rPr>
          <w:rFonts w:ascii="Times New Roman" w:hAnsi="Times New Roman" w:cs="Times New Roman"/>
          <w:sz w:val="24"/>
          <w:szCs w:val="24"/>
        </w:rPr>
        <w:t xml:space="preserve">sõltuvalt tema positsioonist kolme </w:t>
      </w:r>
      <w:r w:rsidR="0847A0A4" w:rsidRPr="00B92E7F">
        <w:rPr>
          <w:rFonts w:ascii="Times New Roman" w:hAnsi="Times New Roman" w:cs="Times New Roman"/>
          <w:sz w:val="24"/>
          <w:szCs w:val="24"/>
        </w:rPr>
        <w:t xml:space="preserve">kuni </w:t>
      </w:r>
      <w:r w:rsidR="7097FE7B" w:rsidRPr="00B92E7F">
        <w:rPr>
          <w:rFonts w:ascii="Times New Roman" w:hAnsi="Times New Roman" w:cs="Times New Roman"/>
          <w:sz w:val="24"/>
          <w:szCs w:val="24"/>
        </w:rPr>
        <w:t>12-</w:t>
      </w:r>
      <w:r w:rsidR="0847A0A4" w:rsidRPr="00B92E7F">
        <w:rPr>
          <w:rFonts w:ascii="Times New Roman" w:hAnsi="Times New Roman" w:cs="Times New Roman"/>
          <w:sz w:val="24"/>
          <w:szCs w:val="24"/>
        </w:rPr>
        <w:t xml:space="preserve">kuuline paus, mis võib mõjutada tema teadmisi ja oskusi ning vähendada tema atraktiivsust uutele tööandjatele. </w:t>
      </w:r>
      <w:r w:rsidR="4AA6B6FB" w:rsidRPr="00B92E7F">
        <w:rPr>
          <w:rFonts w:ascii="Times New Roman" w:hAnsi="Times New Roman" w:cs="Times New Roman"/>
          <w:sz w:val="24"/>
          <w:szCs w:val="24"/>
        </w:rPr>
        <w:t xml:space="preserve">Limiteeritud võimalused uuele töökohale kandideerimisel võivad viia ka olukorrani, kus töötaja </w:t>
      </w:r>
      <w:r w:rsidR="734927F5" w:rsidRPr="00B92E7F">
        <w:rPr>
          <w:rFonts w:ascii="Times New Roman" w:hAnsi="Times New Roman" w:cs="Times New Roman"/>
          <w:sz w:val="24"/>
          <w:szCs w:val="24"/>
        </w:rPr>
        <w:t>või juhatuse liige</w:t>
      </w:r>
      <w:r w:rsidR="382BB114" w:rsidRPr="00B92E7F">
        <w:rPr>
          <w:rFonts w:ascii="Times New Roman" w:hAnsi="Times New Roman" w:cs="Times New Roman"/>
          <w:sz w:val="24"/>
          <w:szCs w:val="24"/>
        </w:rPr>
        <w:t xml:space="preserve"> </w:t>
      </w:r>
      <w:r w:rsidR="4AA6B6FB" w:rsidRPr="00B92E7F">
        <w:rPr>
          <w:rFonts w:ascii="Times New Roman" w:hAnsi="Times New Roman" w:cs="Times New Roman"/>
          <w:sz w:val="24"/>
          <w:szCs w:val="24"/>
        </w:rPr>
        <w:t xml:space="preserve">peab oma karjääri trajektoori ümber mõtestama, omandama uue </w:t>
      </w:r>
      <w:r w:rsidR="7B468B23" w:rsidRPr="00B92E7F">
        <w:rPr>
          <w:rFonts w:ascii="Times New Roman" w:hAnsi="Times New Roman" w:cs="Times New Roman"/>
          <w:sz w:val="24"/>
          <w:szCs w:val="24"/>
        </w:rPr>
        <w:t xml:space="preserve">eriala või läbima koolitusi, et alustada tööd sektoris, mis ei ole keelatud ooteaja </w:t>
      </w:r>
      <w:r w:rsidR="3E02E9BF" w:rsidRPr="00B92E7F">
        <w:rPr>
          <w:rFonts w:ascii="Times New Roman" w:hAnsi="Times New Roman" w:cs="Times New Roman"/>
          <w:sz w:val="24"/>
          <w:szCs w:val="24"/>
        </w:rPr>
        <w:t>tingimuste</w:t>
      </w:r>
      <w:r w:rsidR="51A63DFA" w:rsidRPr="00B92E7F">
        <w:rPr>
          <w:rFonts w:ascii="Times New Roman" w:hAnsi="Times New Roman" w:cs="Times New Roman"/>
          <w:sz w:val="24"/>
          <w:szCs w:val="24"/>
        </w:rPr>
        <w:t xml:space="preserve"> kohaselt</w:t>
      </w:r>
      <w:r w:rsidR="3E02E9BF" w:rsidRPr="00B92E7F">
        <w:rPr>
          <w:rFonts w:ascii="Times New Roman" w:hAnsi="Times New Roman" w:cs="Times New Roman"/>
          <w:sz w:val="24"/>
          <w:szCs w:val="24"/>
        </w:rPr>
        <w:t xml:space="preserve">. </w:t>
      </w:r>
      <w:r w:rsidR="250773A8" w:rsidRPr="00B92E7F">
        <w:rPr>
          <w:rFonts w:ascii="Times New Roman" w:hAnsi="Times New Roman" w:cs="Times New Roman"/>
          <w:sz w:val="24"/>
          <w:szCs w:val="24"/>
        </w:rPr>
        <w:t>O</w:t>
      </w:r>
      <w:r w:rsidR="50072FC7" w:rsidRPr="00B92E7F">
        <w:rPr>
          <w:rFonts w:ascii="Times New Roman" w:hAnsi="Times New Roman" w:cs="Times New Roman"/>
          <w:sz w:val="24"/>
          <w:szCs w:val="24"/>
        </w:rPr>
        <w:t>oteaja rakendamine</w:t>
      </w:r>
      <w:r w:rsidR="3AE5FF56" w:rsidRPr="00B92E7F">
        <w:rPr>
          <w:rFonts w:ascii="Times New Roman" w:hAnsi="Times New Roman" w:cs="Times New Roman"/>
          <w:sz w:val="24"/>
          <w:szCs w:val="24"/>
        </w:rPr>
        <w:t xml:space="preserve"> sõltub</w:t>
      </w:r>
      <w:r w:rsidR="50072FC7" w:rsidRPr="00B92E7F">
        <w:rPr>
          <w:rFonts w:ascii="Times New Roman" w:hAnsi="Times New Roman" w:cs="Times New Roman"/>
          <w:sz w:val="24"/>
          <w:szCs w:val="24"/>
        </w:rPr>
        <w:t xml:space="preserve"> Finantsinspektsiooni diskretsioonist ning </w:t>
      </w:r>
      <w:r w:rsidR="64B02502" w:rsidRPr="00B92E7F">
        <w:rPr>
          <w:rFonts w:ascii="Times New Roman" w:hAnsi="Times New Roman" w:cs="Times New Roman"/>
          <w:sz w:val="24"/>
          <w:szCs w:val="24"/>
        </w:rPr>
        <w:t>tema</w:t>
      </w:r>
      <w:r w:rsidR="50072FC7" w:rsidRPr="00B92E7F">
        <w:rPr>
          <w:rFonts w:ascii="Times New Roman" w:hAnsi="Times New Roman" w:cs="Times New Roman"/>
          <w:sz w:val="24"/>
          <w:szCs w:val="24"/>
        </w:rPr>
        <w:t xml:space="preserve"> senisest rollist järelevalveasutuses</w:t>
      </w:r>
      <w:r w:rsidR="4985B93F" w:rsidRPr="00B92E7F">
        <w:rPr>
          <w:rFonts w:ascii="Times New Roman" w:hAnsi="Times New Roman" w:cs="Times New Roman"/>
          <w:sz w:val="24"/>
          <w:szCs w:val="24"/>
        </w:rPr>
        <w:t xml:space="preserve"> ning juhul, kui töötaja töökohustused ei hõlmanud järelevalve tegemist finantsjärelevalve subjektide üle, või kui tal ei olnud selliste menetluste, toimingute ja tegevustega </w:t>
      </w:r>
      <w:r w:rsidR="6A40029A" w:rsidRPr="00B92E7F">
        <w:rPr>
          <w:rFonts w:ascii="Times New Roman" w:hAnsi="Times New Roman" w:cs="Times New Roman"/>
          <w:sz w:val="24"/>
          <w:szCs w:val="24"/>
        </w:rPr>
        <w:t>kokku</w:t>
      </w:r>
      <w:r w:rsidR="4985B93F" w:rsidRPr="00B92E7F">
        <w:rPr>
          <w:rFonts w:ascii="Times New Roman" w:hAnsi="Times New Roman" w:cs="Times New Roman"/>
          <w:sz w:val="24"/>
          <w:szCs w:val="24"/>
        </w:rPr>
        <w:t xml:space="preserve">puudet, siis ooteaega tema suhtes ei rakendata. </w:t>
      </w:r>
      <w:r w:rsidR="5CE02F9A" w:rsidRPr="00B92E7F">
        <w:rPr>
          <w:rFonts w:ascii="Times New Roman" w:hAnsi="Times New Roman" w:cs="Times New Roman"/>
          <w:sz w:val="24"/>
          <w:szCs w:val="24"/>
        </w:rPr>
        <w:t>Juhatuse liikmete suhtes</w:t>
      </w:r>
      <w:r w:rsidR="0A76C4D3" w:rsidRPr="00B92E7F">
        <w:rPr>
          <w:rFonts w:ascii="Times New Roman" w:hAnsi="Times New Roman" w:cs="Times New Roman"/>
          <w:sz w:val="24"/>
          <w:szCs w:val="24"/>
        </w:rPr>
        <w:t xml:space="preserve"> sõltub ooteaja rakendamine pigem tema uuest tööandjast, sest tema tulenevalt tema varasemast positsioonist Finantsinspektsioonis</w:t>
      </w:r>
      <w:r w:rsidR="0FB3757B" w:rsidRPr="00B92E7F">
        <w:rPr>
          <w:rFonts w:ascii="Times New Roman" w:hAnsi="Times New Roman" w:cs="Times New Roman"/>
          <w:sz w:val="24"/>
          <w:szCs w:val="24"/>
        </w:rPr>
        <w:t xml:space="preserve">, on elementaarne, et ta on kokku puutunud järelevalvemenetlustega ning omab sellekohast teavet. </w:t>
      </w:r>
      <w:r w:rsidR="5CE02F9A" w:rsidRPr="00B92E7F">
        <w:rPr>
          <w:rFonts w:ascii="Times New Roman" w:hAnsi="Times New Roman" w:cs="Times New Roman"/>
          <w:sz w:val="24"/>
          <w:szCs w:val="24"/>
        </w:rPr>
        <w:t xml:space="preserve"> </w:t>
      </w:r>
    </w:p>
    <w:p w14:paraId="2F4EC01D" w14:textId="223B0BB6" w:rsidR="26C5A19C" w:rsidRPr="00B92E7F" w:rsidRDefault="26C5A19C" w:rsidP="00B92E7F">
      <w:pPr>
        <w:spacing w:after="0" w:line="240" w:lineRule="auto"/>
        <w:jc w:val="both"/>
        <w:rPr>
          <w:rFonts w:ascii="Times New Roman" w:hAnsi="Times New Roman" w:cs="Times New Roman"/>
          <w:sz w:val="24"/>
          <w:szCs w:val="24"/>
        </w:rPr>
      </w:pPr>
    </w:p>
    <w:p w14:paraId="445C2296" w14:textId="070F9310" w:rsidR="0D0F5D77" w:rsidRPr="00B92E7F" w:rsidRDefault="0D0F5D7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Finantssektori huve esindava organisatsiooni panustamise keelu eesmärk on ennetada</w:t>
      </w:r>
      <w:r w:rsidR="5F76ACFE" w:rsidRPr="00B92E7F">
        <w:rPr>
          <w:rFonts w:ascii="Times New Roman" w:hAnsi="Times New Roman" w:cs="Times New Roman"/>
          <w:sz w:val="24"/>
          <w:szCs w:val="24"/>
        </w:rPr>
        <w:t xml:space="preserve"> töötaja </w:t>
      </w:r>
      <w:r w:rsidR="19AC8E0D" w:rsidRPr="00B92E7F">
        <w:rPr>
          <w:rFonts w:ascii="Times New Roman" w:hAnsi="Times New Roman" w:cs="Times New Roman"/>
          <w:sz w:val="24"/>
          <w:szCs w:val="24"/>
        </w:rPr>
        <w:t>ja juhatuse liikme</w:t>
      </w:r>
      <w:r w:rsidR="577AF237" w:rsidRPr="00B92E7F">
        <w:rPr>
          <w:rFonts w:ascii="Times New Roman" w:hAnsi="Times New Roman" w:cs="Times New Roman"/>
          <w:sz w:val="24"/>
          <w:szCs w:val="24"/>
        </w:rPr>
        <w:t xml:space="preserve"> </w:t>
      </w:r>
      <w:r w:rsidR="5F76ACFE" w:rsidRPr="00B92E7F">
        <w:rPr>
          <w:rFonts w:ascii="Times New Roman" w:hAnsi="Times New Roman" w:cs="Times New Roman"/>
          <w:sz w:val="24"/>
          <w:szCs w:val="24"/>
        </w:rPr>
        <w:t xml:space="preserve">huvide konflikti olukorra tekkimist ning Finantsinspektsiooni eesmärkidele vastu töötamist. </w:t>
      </w:r>
      <w:r w:rsidR="0DE46068" w:rsidRPr="00B92E7F">
        <w:rPr>
          <w:rFonts w:ascii="Times New Roman" w:hAnsi="Times New Roman" w:cs="Times New Roman"/>
          <w:sz w:val="24"/>
          <w:szCs w:val="24"/>
        </w:rPr>
        <w:t>Keeluga</w:t>
      </w:r>
      <w:r w:rsidR="5F76ACFE" w:rsidRPr="00B92E7F">
        <w:rPr>
          <w:rFonts w:ascii="Times New Roman" w:hAnsi="Times New Roman" w:cs="Times New Roman"/>
          <w:sz w:val="24"/>
          <w:szCs w:val="24"/>
        </w:rPr>
        <w:t xml:space="preserve"> piiratakse Finan</w:t>
      </w:r>
      <w:r w:rsidR="486130DB" w:rsidRPr="00B92E7F">
        <w:rPr>
          <w:rFonts w:ascii="Times New Roman" w:hAnsi="Times New Roman" w:cs="Times New Roman"/>
          <w:sz w:val="24"/>
          <w:szCs w:val="24"/>
        </w:rPr>
        <w:t xml:space="preserve">tsinspektsiooni töötaja </w:t>
      </w:r>
      <w:r w:rsidR="580A3CF6" w:rsidRPr="00B92E7F">
        <w:rPr>
          <w:rFonts w:ascii="Times New Roman" w:hAnsi="Times New Roman" w:cs="Times New Roman"/>
          <w:sz w:val="24"/>
          <w:szCs w:val="24"/>
        </w:rPr>
        <w:t>ja juhatuse liikme</w:t>
      </w:r>
      <w:r w:rsidR="28B21829" w:rsidRPr="00B92E7F">
        <w:rPr>
          <w:rFonts w:ascii="Times New Roman" w:hAnsi="Times New Roman" w:cs="Times New Roman"/>
          <w:sz w:val="24"/>
          <w:szCs w:val="24"/>
        </w:rPr>
        <w:t xml:space="preserve"> </w:t>
      </w:r>
      <w:r w:rsidR="5F288765" w:rsidRPr="00B92E7F">
        <w:rPr>
          <w:rFonts w:ascii="Times New Roman" w:hAnsi="Times New Roman" w:cs="Times New Roman"/>
          <w:sz w:val="24"/>
          <w:szCs w:val="24"/>
        </w:rPr>
        <w:t xml:space="preserve">ettevõtlus- ja </w:t>
      </w:r>
      <w:r w:rsidR="672591CC" w:rsidRPr="00B92E7F">
        <w:rPr>
          <w:rFonts w:ascii="Times New Roman" w:hAnsi="Times New Roman" w:cs="Times New Roman"/>
          <w:sz w:val="24"/>
          <w:szCs w:val="24"/>
        </w:rPr>
        <w:t>ühinemisvabadust</w:t>
      </w:r>
      <w:r w:rsidR="486130DB" w:rsidRPr="00B92E7F">
        <w:rPr>
          <w:rFonts w:ascii="Times New Roman" w:hAnsi="Times New Roman" w:cs="Times New Roman"/>
          <w:sz w:val="24"/>
          <w:szCs w:val="24"/>
        </w:rPr>
        <w:t xml:space="preserve">, sest </w:t>
      </w:r>
      <w:r w:rsidR="738A11A3" w:rsidRPr="00B92E7F">
        <w:rPr>
          <w:rFonts w:ascii="Times New Roman" w:hAnsi="Times New Roman" w:cs="Times New Roman"/>
          <w:sz w:val="24"/>
          <w:szCs w:val="24"/>
        </w:rPr>
        <w:t xml:space="preserve">töötaja </w:t>
      </w:r>
      <w:r w:rsidR="36A86816" w:rsidRPr="00B92E7F">
        <w:rPr>
          <w:rFonts w:ascii="Times New Roman" w:hAnsi="Times New Roman" w:cs="Times New Roman"/>
          <w:sz w:val="24"/>
          <w:szCs w:val="24"/>
        </w:rPr>
        <w:t xml:space="preserve">või juhatuse liige </w:t>
      </w:r>
      <w:r w:rsidR="738A11A3" w:rsidRPr="00B92E7F">
        <w:rPr>
          <w:rFonts w:ascii="Times New Roman" w:hAnsi="Times New Roman" w:cs="Times New Roman"/>
          <w:sz w:val="24"/>
          <w:szCs w:val="24"/>
        </w:rPr>
        <w:t>ei saa oma teadmisi ja oskusi väljendada organisatsioonis, mille vastu ta võib tunda isiklikku või professionaalset huvi</w:t>
      </w:r>
      <w:r w:rsidR="7028234D" w:rsidRPr="00B92E7F">
        <w:rPr>
          <w:rFonts w:ascii="Times New Roman" w:hAnsi="Times New Roman" w:cs="Times New Roman"/>
          <w:sz w:val="24"/>
          <w:szCs w:val="24"/>
        </w:rPr>
        <w:t xml:space="preserve">, luua uusi tutvuseid ja suhteid ning panustada finantssektori arengusse. </w:t>
      </w:r>
      <w:r w:rsidR="691BE9FE" w:rsidRPr="00B92E7F">
        <w:rPr>
          <w:rFonts w:ascii="Times New Roman" w:hAnsi="Times New Roman" w:cs="Times New Roman"/>
          <w:sz w:val="24"/>
          <w:szCs w:val="24"/>
        </w:rPr>
        <w:t>Juhul, kui lobiorganisatsioon on mittetulundusühing, riivab piirang Finantsinspektsiooni töötaja või juhatuse liikme ühinemisv</w:t>
      </w:r>
      <w:r w:rsidR="2EF2146B" w:rsidRPr="00B92E7F">
        <w:rPr>
          <w:rFonts w:ascii="Times New Roman" w:hAnsi="Times New Roman" w:cs="Times New Roman"/>
          <w:sz w:val="24"/>
          <w:szCs w:val="24"/>
        </w:rPr>
        <w:t xml:space="preserve">abadust. Samas, kui isik töötab taolises organisatsioonis ning talle makstakse finantssektori huvide eest seismise ning levitamise eest, riivab piirang isiku ettevõtlusvabadust. </w:t>
      </w:r>
    </w:p>
    <w:p w14:paraId="3CE570AA" w14:textId="0E258791" w:rsidR="07CF8448" w:rsidRPr="00B92E7F" w:rsidRDefault="07CF8448" w:rsidP="00B92E7F">
      <w:pPr>
        <w:spacing w:after="0" w:line="240" w:lineRule="auto"/>
        <w:jc w:val="both"/>
        <w:rPr>
          <w:rFonts w:ascii="Times New Roman" w:hAnsi="Times New Roman" w:cs="Times New Roman"/>
          <w:sz w:val="24"/>
          <w:szCs w:val="24"/>
        </w:rPr>
      </w:pPr>
    </w:p>
    <w:p w14:paraId="1DF0A6DF" w14:textId="6085ECBB" w:rsidR="19C8463D" w:rsidRPr="00B92E7F" w:rsidRDefault="3A72485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Investeerimispiirangud</w:t>
      </w:r>
      <w:r w:rsidR="11CD7B5A" w:rsidRPr="00B92E7F">
        <w:rPr>
          <w:rFonts w:ascii="Times New Roman" w:hAnsi="Times New Roman" w:cs="Times New Roman"/>
          <w:sz w:val="24"/>
          <w:szCs w:val="24"/>
        </w:rPr>
        <w:t xml:space="preserve"> mõjutavad enim neid töötajaid</w:t>
      </w:r>
      <w:r w:rsidR="71E1DBDB" w:rsidRPr="00B92E7F">
        <w:rPr>
          <w:rFonts w:ascii="Times New Roman" w:hAnsi="Times New Roman" w:cs="Times New Roman"/>
          <w:sz w:val="24"/>
          <w:szCs w:val="24"/>
        </w:rPr>
        <w:t xml:space="preserve"> ja juhatuse liikmeid</w:t>
      </w:r>
      <w:r w:rsidR="11CD7B5A" w:rsidRPr="00B92E7F">
        <w:rPr>
          <w:rFonts w:ascii="Times New Roman" w:hAnsi="Times New Roman" w:cs="Times New Roman"/>
          <w:sz w:val="24"/>
          <w:szCs w:val="24"/>
        </w:rPr>
        <w:t>, kes omavad oma investeerimisportfellides selliste krediidiasutuste poolt emiteeritud väärtpabereid, kelle üle Finantsinspektsioon teeb seadusest tulenevalt järelevalvet</w:t>
      </w:r>
      <w:r w:rsidR="784B8389" w:rsidRPr="00B92E7F">
        <w:rPr>
          <w:rFonts w:ascii="Times New Roman" w:hAnsi="Times New Roman" w:cs="Times New Roman"/>
          <w:sz w:val="24"/>
          <w:szCs w:val="24"/>
        </w:rPr>
        <w:t xml:space="preserve">. </w:t>
      </w:r>
      <w:r w:rsidR="288BD510" w:rsidRPr="00B92E7F">
        <w:rPr>
          <w:rFonts w:ascii="Times New Roman" w:hAnsi="Times New Roman" w:cs="Times New Roman"/>
          <w:sz w:val="24"/>
          <w:szCs w:val="24"/>
        </w:rPr>
        <w:t xml:space="preserve">Investeerimisportfelli võib töötaja </w:t>
      </w:r>
      <w:r w:rsidR="328F4072" w:rsidRPr="00B92E7F">
        <w:rPr>
          <w:rFonts w:ascii="Times New Roman" w:hAnsi="Times New Roman" w:cs="Times New Roman"/>
          <w:sz w:val="24"/>
          <w:szCs w:val="24"/>
        </w:rPr>
        <w:t>või juhatuse liige</w:t>
      </w:r>
      <w:r w:rsidR="50DD9128" w:rsidRPr="00B92E7F">
        <w:rPr>
          <w:rFonts w:ascii="Times New Roman" w:hAnsi="Times New Roman" w:cs="Times New Roman"/>
          <w:sz w:val="24"/>
          <w:szCs w:val="24"/>
        </w:rPr>
        <w:t xml:space="preserve"> </w:t>
      </w:r>
      <w:r w:rsidR="288BD510" w:rsidRPr="00B92E7F">
        <w:rPr>
          <w:rFonts w:ascii="Times New Roman" w:hAnsi="Times New Roman" w:cs="Times New Roman"/>
          <w:sz w:val="24"/>
          <w:szCs w:val="24"/>
        </w:rPr>
        <w:t xml:space="preserve">omada era- või juriidilise isikuna. </w:t>
      </w:r>
      <w:r w:rsidR="29451C4F" w:rsidRPr="00B92E7F">
        <w:rPr>
          <w:rFonts w:ascii="Times New Roman" w:hAnsi="Times New Roman" w:cs="Times New Roman"/>
          <w:sz w:val="24"/>
          <w:szCs w:val="24"/>
        </w:rPr>
        <w:t xml:space="preserve">Piirangaga kaasneb kohustus taolised finantsinstrumendid võõrandada. </w:t>
      </w:r>
      <w:r w:rsidR="12B1C891" w:rsidRPr="00B92E7F">
        <w:rPr>
          <w:rFonts w:ascii="Times New Roman" w:hAnsi="Times New Roman" w:cs="Times New Roman"/>
          <w:sz w:val="24"/>
          <w:szCs w:val="24"/>
        </w:rPr>
        <w:t xml:space="preserve">Juhul, kui töötaja </w:t>
      </w:r>
      <w:r w:rsidR="6F01953B" w:rsidRPr="00B92E7F">
        <w:rPr>
          <w:rFonts w:ascii="Times New Roman" w:hAnsi="Times New Roman" w:cs="Times New Roman"/>
          <w:sz w:val="24"/>
          <w:szCs w:val="24"/>
        </w:rPr>
        <w:t>või juhatuse liige</w:t>
      </w:r>
      <w:r w:rsidR="784B8389" w:rsidRPr="00B92E7F">
        <w:rPr>
          <w:rFonts w:ascii="Times New Roman" w:hAnsi="Times New Roman" w:cs="Times New Roman"/>
          <w:sz w:val="24"/>
          <w:szCs w:val="24"/>
        </w:rPr>
        <w:t xml:space="preserve"> </w:t>
      </w:r>
      <w:r w:rsidR="12B1C891" w:rsidRPr="00B92E7F">
        <w:rPr>
          <w:rFonts w:ascii="Times New Roman" w:hAnsi="Times New Roman" w:cs="Times New Roman"/>
          <w:sz w:val="24"/>
          <w:szCs w:val="24"/>
        </w:rPr>
        <w:t xml:space="preserve">Finantsinspektsiooni poolt seatud mõistliku tähtaja jooksul väärtpabereid ei võõranda, on järelevalveasutusel õigus </w:t>
      </w:r>
      <w:r w:rsidR="4ADD95F7" w:rsidRPr="00B92E7F">
        <w:rPr>
          <w:rFonts w:ascii="Times New Roman" w:hAnsi="Times New Roman" w:cs="Times New Roman"/>
          <w:sz w:val="24"/>
          <w:szCs w:val="24"/>
        </w:rPr>
        <w:t>isikuga töö- või ametisuhe</w:t>
      </w:r>
      <w:r w:rsidR="12B1C891" w:rsidRPr="00B92E7F">
        <w:rPr>
          <w:rFonts w:ascii="Times New Roman" w:hAnsi="Times New Roman" w:cs="Times New Roman"/>
          <w:sz w:val="24"/>
          <w:szCs w:val="24"/>
        </w:rPr>
        <w:t xml:space="preserve"> lõpe</w:t>
      </w:r>
      <w:r w:rsidR="64F38929" w:rsidRPr="00B92E7F">
        <w:rPr>
          <w:rFonts w:ascii="Times New Roman" w:hAnsi="Times New Roman" w:cs="Times New Roman"/>
          <w:sz w:val="24"/>
          <w:szCs w:val="24"/>
        </w:rPr>
        <w:t xml:space="preserve">tada. </w:t>
      </w:r>
    </w:p>
    <w:p w14:paraId="59FEEAF6" w14:textId="4FC4ECED" w:rsidR="19C8463D" w:rsidRPr="00B92E7F" w:rsidRDefault="19C8463D" w:rsidP="00B92E7F">
      <w:pPr>
        <w:spacing w:after="0" w:line="240" w:lineRule="auto"/>
        <w:jc w:val="both"/>
        <w:rPr>
          <w:rFonts w:ascii="Times New Roman" w:hAnsi="Times New Roman" w:cs="Times New Roman"/>
          <w:sz w:val="24"/>
          <w:szCs w:val="24"/>
        </w:rPr>
      </w:pPr>
    </w:p>
    <w:p w14:paraId="18663439" w14:textId="7056FADE" w:rsidR="19C8463D" w:rsidRPr="00B92E7F" w:rsidRDefault="2C3A344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Finantsinstrumentide</w:t>
      </w:r>
      <w:r w:rsidR="64F38929" w:rsidRPr="00B92E7F">
        <w:rPr>
          <w:rFonts w:ascii="Times New Roman" w:hAnsi="Times New Roman" w:cs="Times New Roman"/>
          <w:sz w:val="24"/>
          <w:szCs w:val="24"/>
        </w:rPr>
        <w:t xml:space="preserve"> võõrandamise kohustus riivab Finantsinspektsioon</w:t>
      </w:r>
      <w:r w:rsidR="56EB1AC2" w:rsidRPr="00B92E7F">
        <w:rPr>
          <w:rFonts w:ascii="Times New Roman" w:hAnsi="Times New Roman" w:cs="Times New Roman"/>
          <w:sz w:val="24"/>
          <w:szCs w:val="24"/>
        </w:rPr>
        <w:t xml:space="preserve">i töötajate </w:t>
      </w:r>
      <w:r w:rsidR="597730EB" w:rsidRPr="00B92E7F">
        <w:rPr>
          <w:rFonts w:ascii="Times New Roman" w:hAnsi="Times New Roman" w:cs="Times New Roman"/>
          <w:sz w:val="24"/>
          <w:szCs w:val="24"/>
        </w:rPr>
        <w:t xml:space="preserve">ja juhatuse liikmete </w:t>
      </w:r>
      <w:r w:rsidR="141362AC" w:rsidRPr="00B92E7F">
        <w:rPr>
          <w:rFonts w:ascii="Times New Roman" w:hAnsi="Times New Roman" w:cs="Times New Roman"/>
          <w:sz w:val="24"/>
          <w:szCs w:val="24"/>
        </w:rPr>
        <w:t>ettevõtlus- ja omandivabadust</w:t>
      </w:r>
      <w:r w:rsidR="56EB1AC2" w:rsidRPr="00B92E7F">
        <w:rPr>
          <w:rFonts w:ascii="Times New Roman" w:hAnsi="Times New Roman" w:cs="Times New Roman"/>
          <w:sz w:val="24"/>
          <w:szCs w:val="24"/>
        </w:rPr>
        <w:t xml:space="preserve">, sest võimalusi, kuhu </w:t>
      </w:r>
      <w:r w:rsidR="1102894A" w:rsidRPr="00B92E7F">
        <w:rPr>
          <w:rFonts w:ascii="Times New Roman" w:hAnsi="Times New Roman" w:cs="Times New Roman"/>
          <w:sz w:val="24"/>
          <w:szCs w:val="24"/>
        </w:rPr>
        <w:t>isik</w:t>
      </w:r>
      <w:r w:rsidR="56EB1AC2" w:rsidRPr="00B92E7F">
        <w:rPr>
          <w:rFonts w:ascii="Times New Roman" w:hAnsi="Times New Roman" w:cs="Times New Roman"/>
          <w:sz w:val="24"/>
          <w:szCs w:val="24"/>
        </w:rPr>
        <w:t xml:space="preserve"> saab investeerida ning seeläbi investeeringute pealt tulu teenida, piiratakse. Veel enam, kuigi</w:t>
      </w:r>
      <w:r w:rsidR="3D5E86A3" w:rsidRPr="00B92E7F">
        <w:rPr>
          <w:rFonts w:ascii="Times New Roman" w:hAnsi="Times New Roman" w:cs="Times New Roman"/>
          <w:sz w:val="24"/>
          <w:szCs w:val="24"/>
        </w:rPr>
        <w:t xml:space="preserve"> järelevalveasutus peab andma </w:t>
      </w:r>
      <w:r w:rsidR="3D5E86A3" w:rsidRPr="00B92E7F">
        <w:rPr>
          <w:rFonts w:ascii="Times New Roman" w:hAnsi="Times New Roman" w:cs="Times New Roman"/>
          <w:sz w:val="24"/>
          <w:szCs w:val="24"/>
        </w:rPr>
        <w:lastRenderedPageBreak/>
        <w:t xml:space="preserve">töötajale </w:t>
      </w:r>
      <w:r w:rsidR="5DC8C1DB" w:rsidRPr="00B92E7F">
        <w:rPr>
          <w:rFonts w:ascii="Times New Roman" w:hAnsi="Times New Roman" w:cs="Times New Roman"/>
          <w:sz w:val="24"/>
          <w:szCs w:val="24"/>
        </w:rPr>
        <w:t>või juhatuse liikmele</w:t>
      </w:r>
      <w:r w:rsidR="1D838999" w:rsidRPr="00B92E7F">
        <w:rPr>
          <w:rFonts w:ascii="Times New Roman" w:hAnsi="Times New Roman" w:cs="Times New Roman"/>
          <w:sz w:val="24"/>
          <w:szCs w:val="24"/>
        </w:rPr>
        <w:t xml:space="preserve"> </w:t>
      </w:r>
      <w:r w:rsidR="3D5E86A3" w:rsidRPr="00B92E7F">
        <w:rPr>
          <w:rFonts w:ascii="Times New Roman" w:hAnsi="Times New Roman" w:cs="Times New Roman"/>
          <w:sz w:val="24"/>
          <w:szCs w:val="24"/>
        </w:rPr>
        <w:t xml:space="preserve">mõistliku aja väärtpaberite võõrandamiseks, võib olukord finantsturul olla </w:t>
      </w:r>
      <w:r w:rsidR="0C53D0E5" w:rsidRPr="00B92E7F">
        <w:rPr>
          <w:rFonts w:ascii="Times New Roman" w:hAnsi="Times New Roman" w:cs="Times New Roman"/>
          <w:sz w:val="24"/>
          <w:szCs w:val="24"/>
        </w:rPr>
        <w:t>isiku</w:t>
      </w:r>
      <w:r w:rsidR="3D5E86A3" w:rsidRPr="00B92E7F">
        <w:rPr>
          <w:rFonts w:ascii="Times New Roman" w:hAnsi="Times New Roman" w:cs="Times New Roman"/>
          <w:sz w:val="24"/>
          <w:szCs w:val="24"/>
        </w:rPr>
        <w:t xml:space="preserve"> suhtes väärtpaberite võõrandamise hetkel kahjulik. See</w:t>
      </w:r>
      <w:r w:rsidR="7462EC7C" w:rsidRPr="00B92E7F">
        <w:rPr>
          <w:rFonts w:ascii="Times New Roman" w:hAnsi="Times New Roman" w:cs="Times New Roman"/>
          <w:sz w:val="24"/>
          <w:szCs w:val="24"/>
        </w:rPr>
        <w:t xml:space="preserve"> võib viia olukorrani, et töötaja peab olemasolevad väärtpaberid müüma kahjumiga</w:t>
      </w:r>
      <w:r w:rsidR="5E0B9DE6" w:rsidRPr="00B92E7F">
        <w:rPr>
          <w:rFonts w:ascii="Times New Roman" w:hAnsi="Times New Roman" w:cs="Times New Roman"/>
          <w:sz w:val="24"/>
          <w:szCs w:val="24"/>
        </w:rPr>
        <w:t xml:space="preserve"> või jääb ilma kasumist, mida ta lootis väärtpabereid algselt omandades teenida. </w:t>
      </w:r>
    </w:p>
    <w:p w14:paraId="1EA738EA" w14:textId="648D15B7" w:rsidR="008F278C" w:rsidRPr="00B92E7F" w:rsidRDefault="008F278C" w:rsidP="00B92E7F">
      <w:pPr>
        <w:spacing w:after="0" w:line="240" w:lineRule="auto"/>
        <w:jc w:val="both"/>
        <w:rPr>
          <w:rFonts w:ascii="Times New Roman" w:hAnsi="Times New Roman" w:cs="Times New Roman"/>
          <w:sz w:val="24"/>
          <w:szCs w:val="24"/>
        </w:rPr>
      </w:pPr>
    </w:p>
    <w:p w14:paraId="7382872A" w14:textId="13FD22F8" w:rsidR="7F51A677" w:rsidRPr="00B92E7F" w:rsidRDefault="19C8463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olulisus: </w:t>
      </w:r>
      <w:r w:rsidR="3B27DD0B" w:rsidRPr="00B92E7F">
        <w:rPr>
          <w:rFonts w:ascii="Times New Roman" w:hAnsi="Times New Roman" w:cs="Times New Roman"/>
          <w:sz w:val="24"/>
          <w:szCs w:val="24"/>
        </w:rPr>
        <w:t xml:space="preserve">oluline. </w:t>
      </w:r>
      <w:r w:rsidR="656DD03C" w:rsidRPr="00B92E7F">
        <w:rPr>
          <w:rFonts w:ascii="Times New Roman" w:hAnsi="Times New Roman" w:cs="Times New Roman"/>
          <w:sz w:val="24"/>
          <w:szCs w:val="24"/>
        </w:rPr>
        <w:t xml:space="preserve">Muudatused mõjutavad </w:t>
      </w:r>
      <w:r w:rsidR="21E674C9" w:rsidRPr="00B92E7F">
        <w:rPr>
          <w:rFonts w:ascii="Times New Roman" w:hAnsi="Times New Roman" w:cs="Times New Roman"/>
          <w:sz w:val="24"/>
          <w:szCs w:val="24"/>
        </w:rPr>
        <w:t>potentsiaalselt kõiki Finantsinspektsiooni töötajaid</w:t>
      </w:r>
      <w:r w:rsidR="25AC9EE7" w:rsidRPr="00B92E7F">
        <w:rPr>
          <w:rFonts w:ascii="Times New Roman" w:hAnsi="Times New Roman" w:cs="Times New Roman"/>
          <w:sz w:val="24"/>
          <w:szCs w:val="24"/>
        </w:rPr>
        <w:t xml:space="preserve">, kuid kindlasti kõiki juhatuse liikmeid, sest </w:t>
      </w:r>
      <w:r w:rsidR="72FF1549" w:rsidRPr="00B92E7F">
        <w:rPr>
          <w:rFonts w:ascii="Times New Roman" w:hAnsi="Times New Roman" w:cs="Times New Roman"/>
          <w:sz w:val="24"/>
          <w:szCs w:val="24"/>
        </w:rPr>
        <w:t xml:space="preserve">nendega piiratakse töötajate </w:t>
      </w:r>
      <w:r w:rsidR="37779975" w:rsidRPr="00B92E7F">
        <w:rPr>
          <w:rFonts w:ascii="Times New Roman" w:hAnsi="Times New Roman" w:cs="Times New Roman"/>
          <w:sz w:val="24"/>
          <w:szCs w:val="24"/>
        </w:rPr>
        <w:t xml:space="preserve">ja juhatuse liikmete </w:t>
      </w:r>
      <w:r w:rsidR="72FF1549" w:rsidRPr="00B92E7F">
        <w:rPr>
          <w:rFonts w:ascii="Times New Roman" w:hAnsi="Times New Roman" w:cs="Times New Roman"/>
          <w:sz w:val="24"/>
          <w:szCs w:val="24"/>
        </w:rPr>
        <w:t>õigust osaleda finantssektori huve esindavate ehk lobiorganisatsioonide tegevuses, suunduda ükskõik millise jär</w:t>
      </w:r>
      <w:r w:rsidR="74A29F81" w:rsidRPr="00B92E7F">
        <w:rPr>
          <w:rFonts w:ascii="Times New Roman" w:hAnsi="Times New Roman" w:cs="Times New Roman"/>
          <w:sz w:val="24"/>
          <w:szCs w:val="24"/>
        </w:rPr>
        <w:t xml:space="preserve">gmise tööandja juurde peale </w:t>
      </w:r>
      <w:r w:rsidR="38354D1A" w:rsidRPr="00B92E7F">
        <w:rPr>
          <w:rFonts w:ascii="Times New Roman" w:hAnsi="Times New Roman" w:cs="Times New Roman"/>
          <w:sz w:val="24"/>
          <w:szCs w:val="24"/>
        </w:rPr>
        <w:t>töö</w:t>
      </w:r>
      <w:r w:rsidR="1845DD00" w:rsidRPr="00B92E7F">
        <w:rPr>
          <w:rFonts w:ascii="Times New Roman" w:hAnsi="Times New Roman" w:cs="Times New Roman"/>
          <w:sz w:val="24"/>
          <w:szCs w:val="24"/>
        </w:rPr>
        <w:t>- või ameti</w:t>
      </w:r>
      <w:r w:rsidR="38354D1A" w:rsidRPr="00B92E7F">
        <w:rPr>
          <w:rFonts w:ascii="Times New Roman" w:hAnsi="Times New Roman" w:cs="Times New Roman"/>
          <w:sz w:val="24"/>
          <w:szCs w:val="24"/>
        </w:rPr>
        <w:t>suhte</w:t>
      </w:r>
      <w:r w:rsidR="74A29F81" w:rsidRPr="00B92E7F">
        <w:rPr>
          <w:rFonts w:ascii="Times New Roman" w:hAnsi="Times New Roman" w:cs="Times New Roman"/>
          <w:sz w:val="24"/>
          <w:szCs w:val="24"/>
        </w:rPr>
        <w:t xml:space="preserve"> lõppemist Finantsinspektsioonis ning investeerimist vabalt valitud finantsinstrumentidesse. Suurimat mõju nendest muudatustest avaldavad töötajatele </w:t>
      </w:r>
      <w:r w:rsidR="1A5F4446" w:rsidRPr="00B92E7F">
        <w:rPr>
          <w:rFonts w:ascii="Times New Roman" w:hAnsi="Times New Roman" w:cs="Times New Roman"/>
          <w:sz w:val="24"/>
          <w:szCs w:val="24"/>
        </w:rPr>
        <w:t>ja juhatuse liikmetele</w:t>
      </w:r>
      <w:r w:rsidR="38354D1A" w:rsidRPr="00B92E7F">
        <w:rPr>
          <w:rFonts w:ascii="Times New Roman" w:hAnsi="Times New Roman" w:cs="Times New Roman"/>
          <w:sz w:val="24"/>
          <w:szCs w:val="24"/>
        </w:rPr>
        <w:t xml:space="preserve"> </w:t>
      </w:r>
      <w:r w:rsidR="74A29F81" w:rsidRPr="00B92E7F">
        <w:rPr>
          <w:rFonts w:ascii="Times New Roman" w:hAnsi="Times New Roman" w:cs="Times New Roman"/>
          <w:sz w:val="24"/>
          <w:szCs w:val="24"/>
        </w:rPr>
        <w:t>investeerimispiirang ning ooteaja rakendamine</w:t>
      </w:r>
      <w:r w:rsidR="7B15FC46" w:rsidRPr="00B92E7F">
        <w:rPr>
          <w:rFonts w:ascii="Times New Roman" w:hAnsi="Times New Roman" w:cs="Times New Roman"/>
          <w:sz w:val="24"/>
          <w:szCs w:val="24"/>
        </w:rPr>
        <w:t xml:space="preserve">. </w:t>
      </w:r>
      <w:commentRangeStart w:id="51"/>
      <w:r w:rsidR="7B15FC46" w:rsidRPr="00B92E7F">
        <w:rPr>
          <w:rFonts w:ascii="Times New Roman" w:hAnsi="Times New Roman" w:cs="Times New Roman"/>
          <w:sz w:val="24"/>
          <w:szCs w:val="24"/>
        </w:rPr>
        <w:t xml:space="preserve">Ooteaja rakendamisel on </w:t>
      </w:r>
      <w:r w:rsidR="4910B03A" w:rsidRPr="00B92E7F">
        <w:rPr>
          <w:rFonts w:ascii="Times New Roman" w:hAnsi="Times New Roman" w:cs="Times New Roman"/>
          <w:sz w:val="24"/>
          <w:szCs w:val="24"/>
        </w:rPr>
        <w:t>isiku</w:t>
      </w:r>
      <w:r w:rsidR="33BDE6D6" w:rsidRPr="00B92E7F">
        <w:rPr>
          <w:rFonts w:ascii="Times New Roman" w:hAnsi="Times New Roman" w:cs="Times New Roman"/>
          <w:sz w:val="24"/>
          <w:szCs w:val="24"/>
        </w:rPr>
        <w:t>l</w:t>
      </w:r>
      <w:r w:rsidR="7B15FC46" w:rsidRPr="00B92E7F">
        <w:rPr>
          <w:rFonts w:ascii="Times New Roman" w:hAnsi="Times New Roman" w:cs="Times New Roman"/>
          <w:sz w:val="24"/>
          <w:szCs w:val="24"/>
        </w:rPr>
        <w:t xml:space="preserve"> õigus saada hüvitist, mis vastab tema viimasele lepingulisele kuutasule. </w:t>
      </w:r>
      <w:commentRangeEnd w:id="51"/>
      <w:r w:rsidR="00862FBB">
        <w:rPr>
          <w:rStyle w:val="Kommentaariviide"/>
        </w:rPr>
        <w:commentReference w:id="51"/>
      </w:r>
      <w:r w:rsidR="7B15FC46" w:rsidRPr="00B92E7F">
        <w:rPr>
          <w:rFonts w:ascii="Times New Roman" w:hAnsi="Times New Roman" w:cs="Times New Roman"/>
          <w:sz w:val="24"/>
          <w:szCs w:val="24"/>
        </w:rPr>
        <w:t xml:space="preserve">Samas võib töötaja </w:t>
      </w:r>
      <w:r w:rsidR="6C195190" w:rsidRPr="00B92E7F">
        <w:rPr>
          <w:rFonts w:ascii="Times New Roman" w:hAnsi="Times New Roman" w:cs="Times New Roman"/>
          <w:sz w:val="24"/>
          <w:szCs w:val="24"/>
        </w:rPr>
        <w:t>või juhatuse liige jääda</w:t>
      </w:r>
      <w:r w:rsidR="33BDE6D6" w:rsidRPr="00B92E7F">
        <w:rPr>
          <w:rFonts w:ascii="Times New Roman" w:hAnsi="Times New Roman" w:cs="Times New Roman"/>
          <w:sz w:val="24"/>
          <w:szCs w:val="24"/>
        </w:rPr>
        <w:t xml:space="preserve"> </w:t>
      </w:r>
      <w:r w:rsidR="7B15FC46" w:rsidRPr="00B92E7F">
        <w:rPr>
          <w:rFonts w:ascii="Times New Roman" w:hAnsi="Times New Roman" w:cs="Times New Roman"/>
          <w:sz w:val="24"/>
          <w:szCs w:val="24"/>
        </w:rPr>
        <w:t xml:space="preserve">ooteaja rakendamise tõttu ilma mõnest potentsiaalsest tööpakkumisest, sest </w:t>
      </w:r>
      <w:r w:rsidR="70422194" w:rsidRPr="00B92E7F">
        <w:rPr>
          <w:rFonts w:ascii="Times New Roman" w:hAnsi="Times New Roman" w:cs="Times New Roman"/>
          <w:sz w:val="24"/>
          <w:szCs w:val="24"/>
        </w:rPr>
        <w:t xml:space="preserve">uus </w:t>
      </w:r>
      <w:r w:rsidR="7B15FC46" w:rsidRPr="00B92E7F">
        <w:rPr>
          <w:rFonts w:ascii="Times New Roman" w:hAnsi="Times New Roman" w:cs="Times New Roman"/>
          <w:sz w:val="24"/>
          <w:szCs w:val="24"/>
        </w:rPr>
        <w:t xml:space="preserve">tööandja ei ole nõus või võimeline ootama, kuni </w:t>
      </w:r>
      <w:r w:rsidR="1A04286E" w:rsidRPr="00B92E7F">
        <w:rPr>
          <w:rFonts w:ascii="Times New Roman" w:hAnsi="Times New Roman" w:cs="Times New Roman"/>
          <w:sz w:val="24"/>
          <w:szCs w:val="24"/>
        </w:rPr>
        <w:t>isiku</w:t>
      </w:r>
      <w:r w:rsidR="7B15FC46" w:rsidRPr="00B92E7F">
        <w:rPr>
          <w:rFonts w:ascii="Times New Roman" w:hAnsi="Times New Roman" w:cs="Times New Roman"/>
          <w:sz w:val="24"/>
          <w:szCs w:val="24"/>
        </w:rPr>
        <w:t xml:space="preserve"> ooteaeg lõpeb, või leppima </w:t>
      </w:r>
      <w:r w:rsidR="1B275C7C" w:rsidRPr="00B92E7F">
        <w:rPr>
          <w:rFonts w:ascii="Times New Roman" w:hAnsi="Times New Roman" w:cs="Times New Roman"/>
          <w:sz w:val="24"/>
          <w:szCs w:val="24"/>
        </w:rPr>
        <w:t>muutunud tööturu olukorra tõttu töökohaga, mis ei vasta tema ootustele</w:t>
      </w:r>
      <w:r w:rsidR="47E1740E" w:rsidRPr="00B92E7F">
        <w:rPr>
          <w:rFonts w:ascii="Times New Roman" w:hAnsi="Times New Roman" w:cs="Times New Roman"/>
          <w:sz w:val="24"/>
          <w:szCs w:val="24"/>
        </w:rPr>
        <w:t xml:space="preserve"> (näiteks halvemad töötingimused, väiksem palganumber vms asjaolud)</w:t>
      </w:r>
      <w:r w:rsidR="0BA0CB73" w:rsidRPr="00B92E7F">
        <w:rPr>
          <w:rFonts w:ascii="Times New Roman" w:hAnsi="Times New Roman" w:cs="Times New Roman"/>
          <w:sz w:val="24"/>
          <w:szCs w:val="24"/>
        </w:rPr>
        <w:t>.</w:t>
      </w:r>
      <w:r w:rsidR="1B275C7C" w:rsidRPr="00B92E7F">
        <w:rPr>
          <w:rFonts w:ascii="Times New Roman" w:hAnsi="Times New Roman" w:cs="Times New Roman"/>
          <w:sz w:val="24"/>
          <w:szCs w:val="24"/>
        </w:rPr>
        <w:t xml:space="preserve"> </w:t>
      </w:r>
      <w:r w:rsidR="09AA70C8" w:rsidRPr="00B92E7F">
        <w:rPr>
          <w:rFonts w:ascii="Times New Roman" w:hAnsi="Times New Roman" w:cs="Times New Roman"/>
          <w:sz w:val="24"/>
          <w:szCs w:val="24"/>
        </w:rPr>
        <w:t>Lisaks võib esineda ka olukorda, kus töötaja</w:t>
      </w:r>
      <w:r w:rsidR="2DA2B645" w:rsidRPr="00B92E7F">
        <w:rPr>
          <w:rFonts w:ascii="Times New Roman" w:hAnsi="Times New Roman" w:cs="Times New Roman"/>
          <w:sz w:val="24"/>
          <w:szCs w:val="24"/>
        </w:rPr>
        <w:t xml:space="preserve"> või juhatuse liige</w:t>
      </w:r>
      <w:r w:rsidR="1B275C7C" w:rsidRPr="00B92E7F">
        <w:rPr>
          <w:rFonts w:ascii="Times New Roman" w:hAnsi="Times New Roman" w:cs="Times New Roman"/>
          <w:sz w:val="24"/>
          <w:szCs w:val="24"/>
        </w:rPr>
        <w:t xml:space="preserve">, kes soovib ooteaja jooksul jätkata töö tegemist mistahes sektoris, mis ei ole finantssektor ja seega ooteaja </w:t>
      </w:r>
      <w:r w:rsidR="66D742B7" w:rsidRPr="00B92E7F">
        <w:rPr>
          <w:rFonts w:ascii="Times New Roman" w:hAnsi="Times New Roman" w:cs="Times New Roman"/>
          <w:sz w:val="24"/>
          <w:szCs w:val="24"/>
        </w:rPr>
        <w:t>tingimustega kaetud,</w:t>
      </w:r>
      <w:r w:rsidR="184D2053" w:rsidRPr="00B92E7F">
        <w:rPr>
          <w:rFonts w:ascii="Times New Roman" w:hAnsi="Times New Roman" w:cs="Times New Roman"/>
          <w:sz w:val="24"/>
          <w:szCs w:val="24"/>
        </w:rPr>
        <w:t xml:space="preserve"> omandama uues sektoris töö leidmiseks vajalikud oskused ja teadmised. Juhul, kui töötaja</w:t>
      </w:r>
      <w:r w:rsidR="2D7D5B7E" w:rsidRPr="00B92E7F">
        <w:rPr>
          <w:rFonts w:ascii="Times New Roman" w:hAnsi="Times New Roman" w:cs="Times New Roman"/>
          <w:sz w:val="24"/>
          <w:szCs w:val="24"/>
        </w:rPr>
        <w:t xml:space="preserve"> või juhatuse liige</w:t>
      </w:r>
      <w:r w:rsidR="184D2053" w:rsidRPr="00B92E7F">
        <w:rPr>
          <w:rFonts w:ascii="Times New Roman" w:hAnsi="Times New Roman" w:cs="Times New Roman"/>
          <w:sz w:val="24"/>
          <w:szCs w:val="24"/>
        </w:rPr>
        <w:t xml:space="preserve"> ei soovi ooteaja jooksul mõnes uues sektoris tööle asuda ning </w:t>
      </w:r>
      <w:r w:rsidR="4CE53A57" w:rsidRPr="00B92E7F">
        <w:rPr>
          <w:rFonts w:ascii="Times New Roman" w:hAnsi="Times New Roman" w:cs="Times New Roman"/>
          <w:sz w:val="24"/>
          <w:szCs w:val="24"/>
        </w:rPr>
        <w:t xml:space="preserve">otsustab ooteaja lõpuni olla tööturul mitte hõivatud, võib ooteaja rakendamine mõjutada tema teadmisi ja oskusi, mis on vajalikud finantssektoris töötamiseks. </w:t>
      </w:r>
    </w:p>
    <w:p w14:paraId="3449F588" w14:textId="77777777" w:rsidR="00792E10" w:rsidRPr="00B92E7F" w:rsidRDefault="00792E10" w:rsidP="00B92E7F">
      <w:pPr>
        <w:spacing w:after="0" w:line="240" w:lineRule="auto"/>
        <w:jc w:val="both"/>
        <w:rPr>
          <w:rFonts w:ascii="Times New Roman" w:hAnsi="Times New Roman" w:cs="Times New Roman"/>
          <w:b/>
          <w:bCs/>
          <w:i/>
          <w:iCs/>
          <w:sz w:val="24"/>
          <w:szCs w:val="24"/>
        </w:rPr>
      </w:pPr>
    </w:p>
    <w:p w14:paraId="7749AA0C" w14:textId="29B2B7C5" w:rsidR="008F278C" w:rsidRPr="00460FE0" w:rsidRDefault="008F278C" w:rsidP="00B92E7F">
      <w:pPr>
        <w:spacing w:after="0" w:line="240" w:lineRule="auto"/>
        <w:ind w:left="1416"/>
        <w:jc w:val="both"/>
        <w:rPr>
          <w:rFonts w:ascii="Times New Roman" w:hAnsi="Times New Roman" w:cs="Times New Roman"/>
          <w:b/>
          <w:bCs/>
          <w:i/>
          <w:iCs/>
          <w:sz w:val="24"/>
          <w:szCs w:val="24"/>
        </w:rPr>
      </w:pPr>
      <w:r w:rsidRPr="006C655D">
        <w:rPr>
          <w:rFonts w:ascii="Times New Roman" w:hAnsi="Times New Roman" w:cs="Times New Roman"/>
          <w:b/>
          <w:bCs/>
          <w:sz w:val="24"/>
          <w:szCs w:val="24"/>
        </w:rPr>
        <w:t>7.</w:t>
      </w:r>
      <w:r w:rsidR="00F3693A" w:rsidRPr="006C655D">
        <w:rPr>
          <w:rFonts w:ascii="Times New Roman" w:hAnsi="Times New Roman" w:cs="Times New Roman"/>
          <w:b/>
          <w:bCs/>
          <w:sz w:val="24"/>
          <w:szCs w:val="24"/>
        </w:rPr>
        <w:t>1</w:t>
      </w:r>
      <w:r w:rsidRPr="006C655D">
        <w:rPr>
          <w:rFonts w:ascii="Times New Roman" w:hAnsi="Times New Roman" w:cs="Times New Roman"/>
          <w:b/>
          <w:bCs/>
          <w:sz w:val="24"/>
          <w:szCs w:val="24"/>
        </w:rPr>
        <w:t xml:space="preserve">.2. </w:t>
      </w:r>
      <w:r w:rsidR="006C655D">
        <w:rPr>
          <w:rFonts w:ascii="Times New Roman" w:hAnsi="Times New Roman" w:cs="Times New Roman"/>
          <w:b/>
          <w:bCs/>
          <w:sz w:val="24"/>
          <w:szCs w:val="24"/>
        </w:rPr>
        <w:t>O</w:t>
      </w:r>
      <w:r w:rsidRPr="006C655D">
        <w:rPr>
          <w:rFonts w:ascii="Times New Roman" w:hAnsi="Times New Roman" w:cs="Times New Roman"/>
          <w:b/>
          <w:bCs/>
          <w:sz w:val="24"/>
          <w:szCs w:val="24"/>
        </w:rPr>
        <w:t>saluse</w:t>
      </w:r>
      <w:r w:rsidR="006C655D">
        <w:rPr>
          <w:rFonts w:ascii="Times New Roman" w:hAnsi="Times New Roman" w:cs="Times New Roman"/>
          <w:b/>
          <w:bCs/>
          <w:sz w:val="24"/>
          <w:szCs w:val="24"/>
        </w:rPr>
        <w:t xml:space="preserve"> omandamine ja</w:t>
      </w:r>
      <w:r w:rsidRPr="006C655D">
        <w:rPr>
          <w:rFonts w:ascii="Times New Roman" w:hAnsi="Times New Roman" w:cs="Times New Roman"/>
          <w:b/>
          <w:bCs/>
          <w:sz w:val="24"/>
          <w:szCs w:val="24"/>
        </w:rPr>
        <w:t xml:space="preserve"> võõrandamine</w:t>
      </w:r>
      <w:r w:rsidR="00460FE0" w:rsidRPr="006C655D">
        <w:rPr>
          <w:rFonts w:ascii="Times New Roman" w:hAnsi="Times New Roman" w:cs="Times New Roman"/>
          <w:b/>
          <w:bCs/>
          <w:sz w:val="24"/>
          <w:szCs w:val="24"/>
        </w:rPr>
        <w:t xml:space="preserve"> </w:t>
      </w:r>
    </w:p>
    <w:p w14:paraId="5710F7BD" w14:textId="77777777" w:rsidR="00792E10" w:rsidRPr="00B92E7F" w:rsidRDefault="00792E10" w:rsidP="00B92E7F">
      <w:pPr>
        <w:spacing w:after="0" w:line="240" w:lineRule="auto"/>
        <w:jc w:val="both"/>
        <w:rPr>
          <w:rFonts w:ascii="Times New Roman" w:hAnsi="Times New Roman" w:cs="Times New Roman"/>
          <w:b/>
          <w:bCs/>
          <w:sz w:val="24"/>
          <w:szCs w:val="24"/>
        </w:rPr>
      </w:pPr>
    </w:p>
    <w:p w14:paraId="181630CD" w14:textId="4D67775D" w:rsidR="008F278C" w:rsidRPr="00B92E7F" w:rsidRDefault="008F278C"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Pr="00B92E7F">
        <w:rPr>
          <w:rFonts w:ascii="Times New Roman" w:hAnsi="Times New Roman" w:cs="Times New Roman"/>
          <w:b/>
          <w:bCs/>
          <w:i/>
          <w:iCs/>
          <w:sz w:val="24"/>
          <w:szCs w:val="24"/>
        </w:rPr>
        <w:t>(i) Sihtrühm 1: Eesti krediidiasutused</w:t>
      </w:r>
      <w:r w:rsidR="006C655D">
        <w:rPr>
          <w:rFonts w:ascii="Times New Roman" w:hAnsi="Times New Roman" w:cs="Times New Roman"/>
          <w:b/>
          <w:bCs/>
          <w:i/>
          <w:iCs/>
          <w:sz w:val="24"/>
          <w:szCs w:val="24"/>
        </w:rPr>
        <w:t xml:space="preserve">, heakskiidu saanud </w:t>
      </w:r>
      <w:r w:rsidR="006C655D" w:rsidRPr="006C655D">
        <w:rPr>
          <w:rFonts w:ascii="Times New Roman" w:hAnsi="Times New Roman" w:cs="Times New Roman"/>
          <w:b/>
          <w:bCs/>
          <w:i/>
          <w:iCs/>
          <w:sz w:val="24"/>
          <w:szCs w:val="24"/>
        </w:rPr>
        <w:t xml:space="preserve">finantsvaldusettevõtja või </w:t>
      </w:r>
      <w:proofErr w:type="spellStart"/>
      <w:r w:rsidR="006C655D" w:rsidRPr="006C655D">
        <w:rPr>
          <w:rFonts w:ascii="Times New Roman" w:hAnsi="Times New Roman" w:cs="Times New Roman"/>
          <w:b/>
          <w:bCs/>
          <w:i/>
          <w:iCs/>
          <w:sz w:val="24"/>
          <w:szCs w:val="24"/>
        </w:rPr>
        <w:t>segafinantsvaldusettevõtja</w:t>
      </w:r>
      <w:proofErr w:type="spellEnd"/>
      <w:r w:rsidR="006C655D">
        <w:rPr>
          <w:rFonts w:ascii="Times New Roman" w:hAnsi="Times New Roman" w:cs="Times New Roman"/>
          <w:b/>
          <w:bCs/>
          <w:i/>
          <w:iCs/>
          <w:sz w:val="24"/>
          <w:szCs w:val="24"/>
        </w:rPr>
        <w:t xml:space="preserve"> ja investeerimisühing</w:t>
      </w:r>
    </w:p>
    <w:p w14:paraId="68F37374" w14:textId="2C2940B3" w:rsidR="008F278C" w:rsidRPr="00B92E7F" w:rsidRDefault="008F278C" w:rsidP="00B92E7F">
      <w:pPr>
        <w:spacing w:after="0" w:line="240" w:lineRule="auto"/>
        <w:jc w:val="both"/>
        <w:rPr>
          <w:rFonts w:ascii="Times New Roman" w:hAnsi="Times New Roman" w:cs="Times New Roman"/>
          <w:b/>
          <w:bCs/>
          <w:i/>
          <w:iCs/>
          <w:sz w:val="24"/>
          <w:szCs w:val="24"/>
        </w:rPr>
      </w:pPr>
    </w:p>
    <w:p w14:paraId="6FED487D" w14:textId="4927B944" w:rsidR="008F278C" w:rsidRPr="00B92E7F" w:rsidRDefault="42028FA2"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Sihtrühm: </w:t>
      </w:r>
      <w:r w:rsidR="00F63B2F" w:rsidRPr="00F63B2F">
        <w:rPr>
          <w:rFonts w:ascii="Times New Roman" w:hAnsi="Times New Roman" w:cs="Times New Roman"/>
          <w:sz w:val="24"/>
          <w:szCs w:val="24"/>
        </w:rPr>
        <w:t>CRD VI</w:t>
      </w:r>
      <w:r w:rsidR="00F63B2F">
        <w:rPr>
          <w:rFonts w:ascii="Times New Roman" w:hAnsi="Times New Roman" w:cs="Times New Roman"/>
          <w:b/>
          <w:bCs/>
          <w:sz w:val="24"/>
          <w:szCs w:val="24"/>
        </w:rPr>
        <w:t xml:space="preserve"> </w:t>
      </w:r>
      <w:r w:rsidR="006C655D" w:rsidRPr="00F63B2F">
        <w:rPr>
          <w:rFonts w:ascii="Times New Roman" w:hAnsi="Times New Roman" w:cs="Times New Roman"/>
          <w:sz w:val="24"/>
          <w:szCs w:val="24"/>
        </w:rPr>
        <w:t>osaluse omandamises ja võõrandamise</w:t>
      </w:r>
      <w:r w:rsidR="00F63B2F">
        <w:rPr>
          <w:rFonts w:ascii="Times New Roman" w:hAnsi="Times New Roman" w:cs="Times New Roman"/>
          <w:sz w:val="24"/>
          <w:szCs w:val="24"/>
        </w:rPr>
        <w:t xml:space="preserve"> regulatsioon kohaldub</w:t>
      </w:r>
      <w:r w:rsidR="006C655D" w:rsidRPr="00F63B2F">
        <w:rPr>
          <w:rFonts w:ascii="Times New Roman" w:hAnsi="Times New Roman" w:cs="Times New Roman"/>
          <w:sz w:val="24"/>
          <w:szCs w:val="24"/>
        </w:rPr>
        <w:t xml:space="preserve"> </w:t>
      </w:r>
      <w:commentRangeStart w:id="52"/>
      <w:r w:rsidR="006C655D" w:rsidRPr="00F63B2F">
        <w:rPr>
          <w:rFonts w:ascii="Times New Roman" w:hAnsi="Times New Roman" w:cs="Times New Roman"/>
          <w:sz w:val="24"/>
          <w:szCs w:val="24"/>
        </w:rPr>
        <w:t>krediidiasutus</w:t>
      </w:r>
      <w:r w:rsidR="00F63B2F">
        <w:rPr>
          <w:rFonts w:ascii="Times New Roman" w:hAnsi="Times New Roman" w:cs="Times New Roman"/>
          <w:sz w:val="24"/>
          <w:szCs w:val="24"/>
        </w:rPr>
        <w:t>tele</w:t>
      </w:r>
      <w:r w:rsidR="006C655D" w:rsidRPr="006C655D">
        <w:rPr>
          <w:rFonts w:ascii="Times New Roman" w:hAnsi="Times New Roman" w:cs="Times New Roman"/>
          <w:sz w:val="24"/>
          <w:szCs w:val="24"/>
        </w:rPr>
        <w:t>, finantsvaldusettevõtja</w:t>
      </w:r>
      <w:r w:rsidR="00F63B2F">
        <w:rPr>
          <w:rFonts w:ascii="Times New Roman" w:hAnsi="Times New Roman" w:cs="Times New Roman"/>
          <w:sz w:val="24"/>
          <w:szCs w:val="24"/>
        </w:rPr>
        <w:t>tele</w:t>
      </w:r>
      <w:r w:rsidR="006C655D" w:rsidRPr="006C655D">
        <w:rPr>
          <w:rFonts w:ascii="Times New Roman" w:hAnsi="Times New Roman" w:cs="Times New Roman"/>
          <w:sz w:val="24"/>
          <w:szCs w:val="24"/>
        </w:rPr>
        <w:t xml:space="preserve"> ja investeerimisühingu</w:t>
      </w:r>
      <w:r w:rsidR="00F63B2F">
        <w:rPr>
          <w:rFonts w:ascii="Times New Roman" w:hAnsi="Times New Roman" w:cs="Times New Roman"/>
          <w:sz w:val="24"/>
          <w:szCs w:val="24"/>
        </w:rPr>
        <w:t>tele</w:t>
      </w:r>
      <w:commentRangeEnd w:id="52"/>
      <w:r w:rsidR="00C248F3">
        <w:rPr>
          <w:rStyle w:val="Kommentaariviide"/>
        </w:rPr>
        <w:commentReference w:id="52"/>
      </w:r>
      <w:r w:rsidR="00F63B2F">
        <w:rPr>
          <w:rFonts w:ascii="Times New Roman" w:hAnsi="Times New Roman" w:cs="Times New Roman"/>
          <w:sz w:val="24"/>
          <w:szCs w:val="24"/>
        </w:rPr>
        <w:t>.</w:t>
      </w:r>
    </w:p>
    <w:p w14:paraId="624D5A8F" w14:textId="1FCF3B64" w:rsidR="008F278C" w:rsidRPr="00B92E7F" w:rsidRDefault="008F278C" w:rsidP="00B92E7F">
      <w:pPr>
        <w:spacing w:after="0" w:line="240" w:lineRule="auto"/>
        <w:jc w:val="both"/>
        <w:rPr>
          <w:rFonts w:ascii="Times New Roman" w:hAnsi="Times New Roman" w:cs="Times New Roman"/>
          <w:b/>
          <w:bCs/>
          <w:sz w:val="24"/>
          <w:szCs w:val="24"/>
        </w:rPr>
      </w:pPr>
    </w:p>
    <w:p w14:paraId="724AB8BC" w14:textId="2BC8B40D" w:rsidR="00184E7D" w:rsidRPr="00B92E7F" w:rsidRDefault="42028FA2" w:rsidP="00184E7D">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00184E7D" w:rsidRPr="00B92E7F">
        <w:rPr>
          <w:rFonts w:ascii="Times New Roman" w:hAnsi="Times New Roman" w:cs="Times New Roman"/>
          <w:sz w:val="24"/>
          <w:szCs w:val="24"/>
        </w:rPr>
        <w:t xml:space="preserve">keskmine. </w:t>
      </w:r>
      <w:commentRangeStart w:id="53"/>
      <w:r w:rsidR="00184E7D">
        <w:rPr>
          <w:rFonts w:ascii="Times New Roman" w:hAnsi="Times New Roman" w:cs="Times New Roman"/>
          <w:sz w:val="24"/>
          <w:szCs w:val="24"/>
        </w:rPr>
        <w:t>Osaluse omandamise</w:t>
      </w:r>
      <w:r w:rsidR="00184E7D" w:rsidRPr="00B92E7F">
        <w:rPr>
          <w:rFonts w:ascii="Times New Roman" w:hAnsi="Times New Roman" w:cs="Times New Roman"/>
          <w:sz w:val="24"/>
          <w:szCs w:val="24"/>
        </w:rPr>
        <w:t xml:space="preserve"> regulatsiooni muudatused avalda</w:t>
      </w:r>
      <w:r w:rsidR="00184E7D">
        <w:rPr>
          <w:rFonts w:ascii="Times New Roman" w:hAnsi="Times New Roman" w:cs="Times New Roman"/>
          <w:sz w:val="24"/>
          <w:szCs w:val="24"/>
        </w:rPr>
        <w:t>vad</w:t>
      </w:r>
      <w:r w:rsidR="00184E7D" w:rsidRPr="00B92E7F">
        <w:rPr>
          <w:rFonts w:ascii="Times New Roman" w:hAnsi="Times New Roman" w:cs="Times New Roman"/>
          <w:sz w:val="24"/>
          <w:szCs w:val="24"/>
        </w:rPr>
        <w:t xml:space="preserve"> mõju vaid nendele krediidiasutustele, investeerimisühingutele ja valdusettevõtjatele, kes </w:t>
      </w:r>
      <w:r w:rsidR="00184E7D">
        <w:rPr>
          <w:rFonts w:ascii="Times New Roman" w:hAnsi="Times New Roman" w:cs="Times New Roman"/>
          <w:sz w:val="24"/>
          <w:szCs w:val="24"/>
        </w:rPr>
        <w:t>soovivad mõnes ettevõtjas osalust omandada.</w:t>
      </w:r>
      <w:r w:rsidR="00184E7D" w:rsidRPr="00F63B2F">
        <w:rPr>
          <w:rFonts w:ascii="Times New Roman" w:hAnsi="Times New Roman" w:cs="Times New Roman"/>
          <w:sz w:val="24"/>
          <w:szCs w:val="24"/>
        </w:rPr>
        <w:t xml:space="preserve"> </w:t>
      </w:r>
      <w:r w:rsidR="00184E7D">
        <w:rPr>
          <w:rFonts w:ascii="Times New Roman" w:hAnsi="Times New Roman" w:cs="Times New Roman"/>
          <w:b/>
          <w:bCs/>
          <w:sz w:val="24"/>
          <w:szCs w:val="24"/>
        </w:rPr>
        <w:t>S</w:t>
      </w:r>
      <w:r w:rsidR="00184E7D" w:rsidRPr="00F63B2F">
        <w:rPr>
          <w:rFonts w:ascii="Times New Roman" w:hAnsi="Times New Roman" w:cs="Times New Roman"/>
          <w:sz w:val="24"/>
          <w:szCs w:val="24"/>
        </w:rPr>
        <w:t>uureneb krediidiasutus</w:t>
      </w:r>
      <w:r w:rsidR="00184E7D">
        <w:rPr>
          <w:rFonts w:ascii="Times New Roman" w:hAnsi="Times New Roman" w:cs="Times New Roman"/>
          <w:sz w:val="24"/>
          <w:szCs w:val="24"/>
        </w:rPr>
        <w:t>te</w:t>
      </w:r>
      <w:r w:rsidR="00184E7D" w:rsidRPr="006C655D">
        <w:rPr>
          <w:rFonts w:ascii="Times New Roman" w:hAnsi="Times New Roman" w:cs="Times New Roman"/>
          <w:sz w:val="24"/>
          <w:szCs w:val="24"/>
        </w:rPr>
        <w:t>, finantsvaldusettevõtja</w:t>
      </w:r>
      <w:r w:rsidR="00184E7D">
        <w:rPr>
          <w:rFonts w:ascii="Times New Roman" w:hAnsi="Times New Roman" w:cs="Times New Roman"/>
          <w:sz w:val="24"/>
          <w:szCs w:val="24"/>
        </w:rPr>
        <w:t>te</w:t>
      </w:r>
      <w:r w:rsidR="00184E7D" w:rsidRPr="006C655D">
        <w:rPr>
          <w:rFonts w:ascii="Times New Roman" w:hAnsi="Times New Roman" w:cs="Times New Roman"/>
          <w:sz w:val="24"/>
          <w:szCs w:val="24"/>
        </w:rPr>
        <w:t xml:space="preserve"> ja investeerimisühingu</w:t>
      </w:r>
      <w:r w:rsidR="00184E7D">
        <w:rPr>
          <w:rFonts w:ascii="Times New Roman" w:hAnsi="Times New Roman" w:cs="Times New Roman"/>
          <w:sz w:val="24"/>
          <w:szCs w:val="24"/>
        </w:rPr>
        <w:t xml:space="preserve">te poolt </w:t>
      </w:r>
      <w:r w:rsidR="00184E7D" w:rsidRPr="00F63B2F">
        <w:rPr>
          <w:rFonts w:ascii="Times New Roman" w:hAnsi="Times New Roman" w:cs="Times New Roman"/>
          <w:sz w:val="24"/>
          <w:szCs w:val="24"/>
        </w:rPr>
        <w:t>osaluse omandamis</w:t>
      </w:r>
      <w:r w:rsidR="00184E7D">
        <w:rPr>
          <w:rFonts w:ascii="Times New Roman" w:hAnsi="Times New Roman" w:cs="Times New Roman"/>
          <w:sz w:val="24"/>
          <w:szCs w:val="24"/>
        </w:rPr>
        <w:t xml:space="preserve">e </w:t>
      </w:r>
      <w:r w:rsidR="00184E7D" w:rsidRPr="00F63B2F">
        <w:rPr>
          <w:rFonts w:ascii="Times New Roman" w:hAnsi="Times New Roman" w:cs="Times New Roman"/>
          <w:sz w:val="24"/>
          <w:szCs w:val="24"/>
        </w:rPr>
        <w:t xml:space="preserve">tehingute hindamisprotseduuride läbipaistvus. </w:t>
      </w:r>
      <w:commentRangeEnd w:id="53"/>
      <w:r w:rsidR="00966416">
        <w:rPr>
          <w:rStyle w:val="Kommentaariviide"/>
        </w:rPr>
        <w:commentReference w:id="53"/>
      </w:r>
      <w:r w:rsidR="00184E7D">
        <w:rPr>
          <w:rFonts w:ascii="Times New Roman" w:hAnsi="Times New Roman" w:cs="Times New Roman"/>
          <w:sz w:val="24"/>
          <w:szCs w:val="24"/>
        </w:rPr>
        <w:t>O</w:t>
      </w:r>
      <w:r w:rsidR="00184E7D" w:rsidRPr="00F63B2F">
        <w:rPr>
          <w:rFonts w:ascii="Times New Roman" w:hAnsi="Times New Roman" w:cs="Times New Roman"/>
          <w:sz w:val="24"/>
          <w:szCs w:val="24"/>
        </w:rPr>
        <w:t xml:space="preserve">saluse omandamise või suurendamise hindamine </w:t>
      </w:r>
      <w:r w:rsidR="00184E7D">
        <w:rPr>
          <w:rFonts w:ascii="Times New Roman" w:hAnsi="Times New Roman" w:cs="Times New Roman"/>
          <w:sz w:val="24"/>
          <w:szCs w:val="24"/>
        </w:rPr>
        <w:t>toimub</w:t>
      </w:r>
      <w:r w:rsidR="00184E7D" w:rsidRPr="00F63B2F">
        <w:rPr>
          <w:rFonts w:ascii="Times New Roman" w:hAnsi="Times New Roman" w:cs="Times New Roman"/>
          <w:sz w:val="24"/>
          <w:szCs w:val="24"/>
        </w:rPr>
        <w:t xml:space="preserve"> selgete hindamiskriteeriumite abil. </w:t>
      </w:r>
      <w:r w:rsidR="00184E7D">
        <w:rPr>
          <w:rFonts w:ascii="Times New Roman" w:hAnsi="Times New Roman" w:cs="Times New Roman"/>
          <w:sz w:val="24"/>
          <w:szCs w:val="24"/>
        </w:rPr>
        <w:t>Kehtiv</w:t>
      </w:r>
      <w:r w:rsidR="00184E7D" w:rsidRPr="00F63B2F">
        <w:rPr>
          <w:rFonts w:ascii="Times New Roman" w:hAnsi="Times New Roman" w:cs="Times New Roman"/>
          <w:sz w:val="24"/>
          <w:szCs w:val="24"/>
        </w:rPr>
        <w:t xml:space="preserve"> õigus</w:t>
      </w:r>
      <w:r w:rsidR="00184E7D">
        <w:rPr>
          <w:rFonts w:ascii="Times New Roman" w:hAnsi="Times New Roman" w:cs="Times New Roman"/>
          <w:sz w:val="24"/>
          <w:szCs w:val="24"/>
        </w:rPr>
        <w:t xml:space="preserve"> </w:t>
      </w:r>
      <w:r w:rsidR="00184E7D" w:rsidRPr="00F63B2F">
        <w:rPr>
          <w:rFonts w:ascii="Times New Roman" w:hAnsi="Times New Roman" w:cs="Times New Roman"/>
          <w:sz w:val="24"/>
          <w:szCs w:val="24"/>
        </w:rPr>
        <w:t xml:space="preserve">ei </w:t>
      </w:r>
      <w:r w:rsidR="00184E7D">
        <w:rPr>
          <w:rFonts w:ascii="Times New Roman" w:hAnsi="Times New Roman" w:cs="Times New Roman"/>
          <w:sz w:val="24"/>
          <w:szCs w:val="24"/>
        </w:rPr>
        <w:t>näe</w:t>
      </w:r>
      <w:r w:rsidR="00184E7D" w:rsidRPr="00F63B2F">
        <w:rPr>
          <w:rFonts w:ascii="Times New Roman" w:hAnsi="Times New Roman" w:cs="Times New Roman"/>
          <w:sz w:val="24"/>
          <w:szCs w:val="24"/>
        </w:rPr>
        <w:t xml:space="preserve"> ette</w:t>
      </w:r>
      <w:r w:rsidR="00184E7D">
        <w:rPr>
          <w:rFonts w:ascii="Times New Roman" w:hAnsi="Times New Roman" w:cs="Times New Roman"/>
          <w:sz w:val="24"/>
          <w:szCs w:val="24"/>
        </w:rPr>
        <w:t xml:space="preserve"> sellisel juhul</w:t>
      </w:r>
      <w:r w:rsidR="00184E7D" w:rsidRPr="00F63B2F">
        <w:rPr>
          <w:rFonts w:ascii="Times New Roman" w:hAnsi="Times New Roman" w:cs="Times New Roman"/>
          <w:sz w:val="24"/>
          <w:szCs w:val="24"/>
        </w:rPr>
        <w:t xml:space="preserve"> konkreetseid kriteeriume omandaja sobivuse hindamiseks ning võimalda</w:t>
      </w:r>
      <w:r w:rsidR="00184E7D">
        <w:rPr>
          <w:rFonts w:ascii="Times New Roman" w:hAnsi="Times New Roman" w:cs="Times New Roman"/>
          <w:sz w:val="24"/>
          <w:szCs w:val="24"/>
        </w:rPr>
        <w:t>b</w:t>
      </w:r>
      <w:r w:rsidR="00184E7D" w:rsidRPr="00F63B2F">
        <w:rPr>
          <w:rFonts w:ascii="Times New Roman" w:hAnsi="Times New Roman" w:cs="Times New Roman"/>
          <w:sz w:val="24"/>
          <w:szCs w:val="24"/>
        </w:rPr>
        <w:t xml:space="preserve"> seega märkimisväärselt suurt vabadust omandamise</w:t>
      </w:r>
      <w:r w:rsidR="00184E7D">
        <w:rPr>
          <w:rFonts w:ascii="Times New Roman" w:hAnsi="Times New Roman" w:cs="Times New Roman"/>
          <w:sz w:val="24"/>
          <w:szCs w:val="24"/>
        </w:rPr>
        <w:t xml:space="preserve">ks </w:t>
      </w:r>
      <w:r w:rsidR="00184E7D" w:rsidRPr="00F63B2F">
        <w:rPr>
          <w:rFonts w:ascii="Times New Roman" w:hAnsi="Times New Roman" w:cs="Times New Roman"/>
          <w:sz w:val="24"/>
          <w:szCs w:val="24"/>
        </w:rPr>
        <w:t>Seega seaduses</w:t>
      </w:r>
      <w:r w:rsidR="00184E7D">
        <w:rPr>
          <w:rFonts w:ascii="Times New Roman" w:hAnsi="Times New Roman" w:cs="Times New Roman"/>
          <w:sz w:val="24"/>
          <w:szCs w:val="24"/>
        </w:rPr>
        <w:t xml:space="preserve"> </w:t>
      </w:r>
      <w:r w:rsidR="00184E7D" w:rsidRPr="00F63B2F">
        <w:rPr>
          <w:rFonts w:ascii="Times New Roman" w:hAnsi="Times New Roman" w:cs="Times New Roman"/>
          <w:sz w:val="24"/>
          <w:szCs w:val="24"/>
        </w:rPr>
        <w:t xml:space="preserve">määratletud hinnangukriteeriumid peaksid suurendama </w:t>
      </w:r>
      <w:r w:rsidR="00184E7D">
        <w:rPr>
          <w:rFonts w:ascii="Times New Roman" w:hAnsi="Times New Roman" w:cs="Times New Roman"/>
          <w:sz w:val="24"/>
          <w:szCs w:val="24"/>
        </w:rPr>
        <w:t>õigus</w:t>
      </w:r>
      <w:r w:rsidR="00184E7D" w:rsidRPr="00F63B2F">
        <w:rPr>
          <w:rFonts w:ascii="Times New Roman" w:hAnsi="Times New Roman" w:cs="Times New Roman"/>
          <w:sz w:val="24"/>
          <w:szCs w:val="24"/>
        </w:rPr>
        <w:t xml:space="preserve">selgust </w:t>
      </w:r>
      <w:r w:rsidR="00184E7D">
        <w:rPr>
          <w:rFonts w:ascii="Times New Roman" w:hAnsi="Times New Roman" w:cs="Times New Roman"/>
          <w:sz w:val="24"/>
          <w:szCs w:val="24"/>
        </w:rPr>
        <w:t>ja õiguskindlust sihtrühma</w:t>
      </w:r>
      <w:r w:rsidR="00184E7D" w:rsidRPr="00F63B2F">
        <w:rPr>
          <w:rFonts w:ascii="Times New Roman" w:hAnsi="Times New Roman" w:cs="Times New Roman"/>
          <w:sz w:val="24"/>
          <w:szCs w:val="24"/>
        </w:rPr>
        <w:t xml:space="preserve"> jaoks</w:t>
      </w:r>
      <w:r w:rsidR="00184E7D">
        <w:rPr>
          <w:rFonts w:ascii="Times New Roman" w:hAnsi="Times New Roman" w:cs="Times New Roman"/>
          <w:sz w:val="24"/>
          <w:szCs w:val="24"/>
        </w:rPr>
        <w:t>. M</w:t>
      </w:r>
      <w:r w:rsidR="00184E7D" w:rsidRPr="00B92E7F">
        <w:rPr>
          <w:rFonts w:ascii="Times New Roman" w:hAnsi="Times New Roman" w:cs="Times New Roman"/>
          <w:sz w:val="24"/>
          <w:szCs w:val="24"/>
        </w:rPr>
        <w:t>õju ulatus hinnatakse subjektide suhtes keskmiseks, kuivõrd muudatused tingivad vajaduse nendega tutvuda ja kohaneda.</w:t>
      </w:r>
    </w:p>
    <w:p w14:paraId="1FB03318" w14:textId="1C82B0A7" w:rsidR="008F278C" w:rsidRPr="00B92E7F" w:rsidRDefault="008F278C" w:rsidP="00B92E7F">
      <w:pPr>
        <w:spacing w:after="0" w:line="240" w:lineRule="auto"/>
        <w:jc w:val="both"/>
        <w:rPr>
          <w:rFonts w:ascii="Times New Roman" w:hAnsi="Times New Roman" w:cs="Times New Roman"/>
          <w:b/>
          <w:bCs/>
          <w:sz w:val="24"/>
          <w:szCs w:val="24"/>
        </w:rPr>
      </w:pPr>
    </w:p>
    <w:p w14:paraId="22654FE4" w14:textId="102B856B" w:rsidR="008F278C" w:rsidRDefault="42028FA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00184E7D" w:rsidRPr="00B92E7F">
        <w:rPr>
          <w:rFonts w:ascii="Times New Roman" w:hAnsi="Times New Roman" w:cs="Times New Roman"/>
          <w:sz w:val="24"/>
          <w:szCs w:val="24"/>
        </w:rPr>
        <w:t xml:space="preserve">väike. Muudatused mõjutavad vaid neid subjekte, kes </w:t>
      </w:r>
      <w:r w:rsidR="007317E5">
        <w:rPr>
          <w:rFonts w:ascii="Times New Roman" w:hAnsi="Times New Roman" w:cs="Times New Roman"/>
          <w:sz w:val="24"/>
          <w:szCs w:val="24"/>
        </w:rPr>
        <w:t>soovivad mõnes ettevõtjas osalust  omandada</w:t>
      </w:r>
      <w:r w:rsidR="00184E7D" w:rsidRPr="00B92E7F">
        <w:rPr>
          <w:rFonts w:ascii="Times New Roman" w:hAnsi="Times New Roman" w:cs="Times New Roman"/>
          <w:sz w:val="24"/>
          <w:szCs w:val="24"/>
        </w:rPr>
        <w:t xml:space="preserve">. </w:t>
      </w:r>
    </w:p>
    <w:p w14:paraId="62975D32" w14:textId="77777777" w:rsidR="00184E7D" w:rsidRPr="00B92E7F" w:rsidRDefault="00184E7D" w:rsidP="00B92E7F">
      <w:pPr>
        <w:spacing w:after="0" w:line="240" w:lineRule="auto"/>
        <w:jc w:val="both"/>
        <w:rPr>
          <w:rFonts w:ascii="Times New Roman" w:hAnsi="Times New Roman" w:cs="Times New Roman"/>
          <w:b/>
          <w:bCs/>
          <w:sz w:val="24"/>
          <w:szCs w:val="24"/>
        </w:rPr>
      </w:pPr>
    </w:p>
    <w:p w14:paraId="4D2CC516" w14:textId="21B2A538" w:rsidR="008F278C" w:rsidRPr="00B92E7F" w:rsidRDefault="42028FA2"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Ebasoovitavate mõjude kaasnemise risk: </w:t>
      </w:r>
      <w:r w:rsidR="007317E5" w:rsidRPr="00B92E7F">
        <w:rPr>
          <w:rFonts w:ascii="Times New Roman" w:hAnsi="Times New Roman" w:cs="Times New Roman"/>
          <w:sz w:val="24"/>
          <w:szCs w:val="24"/>
        </w:rPr>
        <w:t xml:space="preserve">keskmine. Subjektide suhtes, kes ei plaani </w:t>
      </w:r>
      <w:r w:rsidR="007317E5">
        <w:rPr>
          <w:rFonts w:ascii="Times New Roman" w:hAnsi="Times New Roman" w:cs="Times New Roman"/>
          <w:sz w:val="24"/>
          <w:szCs w:val="24"/>
        </w:rPr>
        <w:t>osalust omandada</w:t>
      </w:r>
      <w:r w:rsidR="007317E5" w:rsidRPr="00B92E7F">
        <w:rPr>
          <w:rFonts w:ascii="Times New Roman" w:hAnsi="Times New Roman" w:cs="Times New Roman"/>
          <w:sz w:val="24"/>
          <w:szCs w:val="24"/>
        </w:rPr>
        <w:t xml:space="preserve">, ei avalda muudatused mõju. Muudatused võivad avaldada mõju nendele subjektidele, kes teevad ettevalmistusi </w:t>
      </w:r>
      <w:r w:rsidR="007317E5">
        <w:rPr>
          <w:rFonts w:ascii="Times New Roman" w:hAnsi="Times New Roman" w:cs="Times New Roman"/>
          <w:sz w:val="24"/>
          <w:szCs w:val="24"/>
        </w:rPr>
        <w:t>osaluse omandamiseks</w:t>
      </w:r>
      <w:r w:rsidR="007317E5" w:rsidRPr="00B92E7F">
        <w:rPr>
          <w:rFonts w:ascii="Times New Roman" w:hAnsi="Times New Roman" w:cs="Times New Roman"/>
          <w:sz w:val="24"/>
          <w:szCs w:val="24"/>
        </w:rPr>
        <w:t xml:space="preserve"> 2024. aasta lõpu</w:t>
      </w:r>
      <w:r w:rsidR="007317E5">
        <w:rPr>
          <w:rFonts w:ascii="Times New Roman" w:hAnsi="Times New Roman" w:cs="Times New Roman"/>
          <w:sz w:val="24"/>
          <w:szCs w:val="24"/>
        </w:rPr>
        <w:t xml:space="preserve"> seisuga</w:t>
      </w:r>
      <w:r w:rsidR="007317E5" w:rsidRPr="00B92E7F">
        <w:rPr>
          <w:rFonts w:ascii="Times New Roman" w:hAnsi="Times New Roman" w:cs="Times New Roman"/>
          <w:sz w:val="24"/>
          <w:szCs w:val="24"/>
        </w:rPr>
        <w:t xml:space="preserve">, sest sellisel juhul peavad subjektid viima end kurssi eelnõus sätestatuga ning </w:t>
      </w:r>
      <w:r w:rsidR="007317E5">
        <w:rPr>
          <w:rFonts w:ascii="Times New Roman" w:hAnsi="Times New Roman" w:cs="Times New Roman"/>
          <w:sz w:val="24"/>
          <w:szCs w:val="24"/>
        </w:rPr>
        <w:t>valmistama ette dokumentatsiooni Finantsinspektsioonile esitamiseks</w:t>
      </w:r>
      <w:r w:rsidR="007317E5" w:rsidRPr="00B92E7F">
        <w:rPr>
          <w:rFonts w:ascii="Times New Roman" w:hAnsi="Times New Roman" w:cs="Times New Roman"/>
          <w:sz w:val="24"/>
          <w:szCs w:val="24"/>
        </w:rPr>
        <w:t>.</w:t>
      </w:r>
    </w:p>
    <w:p w14:paraId="2E71246C" w14:textId="2FC98398" w:rsidR="008F278C" w:rsidRPr="00B92E7F" w:rsidRDefault="008F278C" w:rsidP="00B92E7F">
      <w:pPr>
        <w:spacing w:after="0" w:line="240" w:lineRule="auto"/>
        <w:jc w:val="both"/>
        <w:rPr>
          <w:rFonts w:ascii="Times New Roman" w:hAnsi="Times New Roman" w:cs="Times New Roman"/>
          <w:b/>
          <w:bCs/>
          <w:sz w:val="24"/>
          <w:szCs w:val="24"/>
        </w:rPr>
      </w:pPr>
    </w:p>
    <w:p w14:paraId="4B65982F" w14:textId="567A1684" w:rsidR="008F278C" w:rsidRPr="00B92E7F" w:rsidRDefault="42028FA2"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lastRenderedPageBreak/>
        <w:t>Mõju olulisus:</w:t>
      </w:r>
      <w:r w:rsidR="007317E5" w:rsidRPr="007317E5">
        <w:rPr>
          <w:rFonts w:ascii="Times New Roman" w:hAnsi="Times New Roman" w:cs="Times New Roman"/>
          <w:sz w:val="24"/>
          <w:szCs w:val="24"/>
        </w:rPr>
        <w:t xml:space="preserve"> </w:t>
      </w:r>
      <w:r w:rsidR="007317E5" w:rsidRPr="00B92E7F">
        <w:rPr>
          <w:rFonts w:ascii="Times New Roman" w:hAnsi="Times New Roman" w:cs="Times New Roman"/>
          <w:sz w:val="24"/>
          <w:szCs w:val="24"/>
        </w:rPr>
        <w:t xml:space="preserve">keskmine. </w:t>
      </w:r>
      <w:r w:rsidR="007317E5">
        <w:rPr>
          <w:rFonts w:ascii="Times New Roman" w:hAnsi="Times New Roman" w:cs="Times New Roman"/>
          <w:sz w:val="24"/>
          <w:szCs w:val="24"/>
        </w:rPr>
        <w:t>Uus r</w:t>
      </w:r>
      <w:r w:rsidR="007317E5" w:rsidRPr="00B92E7F">
        <w:rPr>
          <w:rFonts w:ascii="Times New Roman" w:hAnsi="Times New Roman" w:cs="Times New Roman"/>
          <w:sz w:val="24"/>
          <w:szCs w:val="24"/>
        </w:rPr>
        <w:t>egulatsioon avalda</w:t>
      </w:r>
      <w:r w:rsidR="007317E5">
        <w:rPr>
          <w:rFonts w:ascii="Times New Roman" w:hAnsi="Times New Roman" w:cs="Times New Roman"/>
          <w:sz w:val="24"/>
          <w:szCs w:val="24"/>
        </w:rPr>
        <w:t>b</w:t>
      </w:r>
      <w:r w:rsidR="007317E5" w:rsidRPr="00B92E7F">
        <w:rPr>
          <w:rFonts w:ascii="Times New Roman" w:hAnsi="Times New Roman" w:cs="Times New Roman"/>
          <w:sz w:val="24"/>
          <w:szCs w:val="24"/>
        </w:rPr>
        <w:t xml:space="preserve"> mõju vaid nende krediidiasutuste, investeerimisühingute ja valdusettevõtjate suhtes, kes </w:t>
      </w:r>
      <w:r w:rsidR="007317E5">
        <w:rPr>
          <w:rFonts w:ascii="Times New Roman" w:hAnsi="Times New Roman" w:cs="Times New Roman"/>
          <w:sz w:val="24"/>
          <w:szCs w:val="24"/>
        </w:rPr>
        <w:t>hakkavad osalust omandama</w:t>
      </w:r>
      <w:r w:rsidR="007317E5" w:rsidRPr="00B92E7F">
        <w:rPr>
          <w:rFonts w:ascii="Times New Roman" w:hAnsi="Times New Roman" w:cs="Times New Roman"/>
          <w:sz w:val="24"/>
          <w:szCs w:val="24"/>
        </w:rPr>
        <w:t xml:space="preserve"> pärast 2024. aasta III kvartalit. Mõju olulisus on selliste subjektide suhtes hinnatud keskmiseks, sest eelnõuga kaasneb vajadus viia end kurssi muudatustega</w:t>
      </w:r>
      <w:r w:rsidR="007317E5">
        <w:rPr>
          <w:rFonts w:ascii="Times New Roman" w:hAnsi="Times New Roman" w:cs="Times New Roman"/>
          <w:sz w:val="24"/>
          <w:szCs w:val="24"/>
        </w:rPr>
        <w:t xml:space="preserve"> ja valmistada ette</w:t>
      </w:r>
      <w:r w:rsidR="007317E5" w:rsidRPr="007317E5">
        <w:rPr>
          <w:rFonts w:ascii="Times New Roman" w:hAnsi="Times New Roman" w:cs="Times New Roman"/>
          <w:sz w:val="24"/>
          <w:szCs w:val="24"/>
        </w:rPr>
        <w:t xml:space="preserve"> </w:t>
      </w:r>
      <w:r w:rsidR="007317E5">
        <w:rPr>
          <w:rFonts w:ascii="Times New Roman" w:hAnsi="Times New Roman" w:cs="Times New Roman"/>
          <w:sz w:val="24"/>
          <w:szCs w:val="24"/>
        </w:rPr>
        <w:t>dokumentatsioon Finantsinspektsioonile esitamiseks.</w:t>
      </w:r>
    </w:p>
    <w:p w14:paraId="44D3626F" w14:textId="77777777" w:rsidR="00792E10" w:rsidRPr="00B92E7F" w:rsidRDefault="00792E10" w:rsidP="00B92E7F">
      <w:pPr>
        <w:spacing w:after="0" w:line="240" w:lineRule="auto"/>
        <w:jc w:val="both"/>
        <w:rPr>
          <w:rFonts w:ascii="Times New Roman" w:hAnsi="Times New Roman" w:cs="Times New Roman"/>
          <w:b/>
          <w:bCs/>
          <w:i/>
          <w:iCs/>
          <w:sz w:val="24"/>
          <w:szCs w:val="24"/>
        </w:rPr>
      </w:pPr>
    </w:p>
    <w:p w14:paraId="4B647BFF" w14:textId="77777777" w:rsidR="00792E10" w:rsidRPr="00B92E7F" w:rsidRDefault="008F278C"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t>(ii) Sihtrühm 2: Finantsinspektsioon</w:t>
      </w:r>
    </w:p>
    <w:p w14:paraId="33BCD491" w14:textId="0E6998B9" w:rsidR="00792E10" w:rsidRPr="00B92E7F" w:rsidRDefault="00792E10" w:rsidP="00B92E7F">
      <w:pPr>
        <w:spacing w:after="0" w:line="240" w:lineRule="auto"/>
        <w:jc w:val="both"/>
        <w:rPr>
          <w:rFonts w:ascii="Times New Roman" w:hAnsi="Times New Roman" w:cs="Times New Roman"/>
          <w:b/>
          <w:bCs/>
          <w:i/>
          <w:iCs/>
          <w:sz w:val="24"/>
          <w:szCs w:val="24"/>
        </w:rPr>
      </w:pPr>
    </w:p>
    <w:p w14:paraId="67D6C77D" w14:textId="5FD9E7F1" w:rsidR="00792E10" w:rsidRPr="00B92E7F" w:rsidRDefault="13D0E5D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7DF58D3E" w:rsidRPr="00B92E7F">
        <w:rPr>
          <w:rFonts w:ascii="Times New Roman" w:hAnsi="Times New Roman" w:cs="Times New Roman"/>
          <w:sz w:val="24"/>
          <w:szCs w:val="24"/>
        </w:rPr>
        <w:t>Finantsinspektsiooni 202</w:t>
      </w:r>
      <w:r w:rsidR="16D1FEAB" w:rsidRPr="00B92E7F">
        <w:rPr>
          <w:rFonts w:ascii="Times New Roman" w:hAnsi="Times New Roman" w:cs="Times New Roman"/>
          <w:sz w:val="24"/>
          <w:szCs w:val="24"/>
        </w:rPr>
        <w:t>4</w:t>
      </w:r>
      <w:r w:rsidR="7DF58D3E" w:rsidRPr="00B92E7F">
        <w:rPr>
          <w:rFonts w:ascii="Times New Roman" w:hAnsi="Times New Roman" w:cs="Times New Roman"/>
          <w:sz w:val="24"/>
          <w:szCs w:val="24"/>
        </w:rPr>
        <w:t>. aasta aastaraamatu seisuga töötab Finantsinspektsioonis 13</w:t>
      </w:r>
      <w:r w:rsidR="0ACA9550" w:rsidRPr="00B92E7F">
        <w:rPr>
          <w:rFonts w:ascii="Times New Roman" w:hAnsi="Times New Roman" w:cs="Times New Roman"/>
          <w:sz w:val="24"/>
          <w:szCs w:val="24"/>
        </w:rPr>
        <w:t>7 töötajat.</w:t>
      </w:r>
    </w:p>
    <w:p w14:paraId="0EBCC206" w14:textId="1FCF3B64" w:rsidR="00792E10" w:rsidRPr="00B92E7F" w:rsidRDefault="00792E10" w:rsidP="00B92E7F">
      <w:pPr>
        <w:spacing w:after="0" w:line="240" w:lineRule="auto"/>
        <w:jc w:val="both"/>
        <w:rPr>
          <w:rFonts w:ascii="Times New Roman" w:hAnsi="Times New Roman" w:cs="Times New Roman"/>
          <w:b/>
          <w:bCs/>
          <w:sz w:val="24"/>
          <w:szCs w:val="24"/>
        </w:rPr>
      </w:pPr>
    </w:p>
    <w:p w14:paraId="3199633C" w14:textId="38B5A0BB" w:rsidR="00807D25" w:rsidRDefault="13D0E5D7" w:rsidP="007317E5">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007317E5" w:rsidRPr="00B92E7F">
        <w:rPr>
          <w:rFonts w:ascii="Times New Roman" w:hAnsi="Times New Roman" w:cs="Times New Roman"/>
          <w:sz w:val="24"/>
          <w:szCs w:val="24"/>
        </w:rPr>
        <w:t xml:space="preserve">keskmine. </w:t>
      </w:r>
      <w:r w:rsidR="007317E5">
        <w:rPr>
          <w:rFonts w:ascii="Times New Roman" w:hAnsi="Times New Roman" w:cs="Times New Roman"/>
          <w:sz w:val="24"/>
          <w:szCs w:val="24"/>
        </w:rPr>
        <w:t>Muudatused</w:t>
      </w:r>
      <w:r w:rsidR="007317E5" w:rsidRPr="00B92E7F">
        <w:rPr>
          <w:rFonts w:ascii="Times New Roman" w:hAnsi="Times New Roman" w:cs="Times New Roman"/>
          <w:sz w:val="24"/>
          <w:szCs w:val="24"/>
        </w:rPr>
        <w:t xml:space="preserve"> </w:t>
      </w:r>
      <w:r w:rsidR="007317E5">
        <w:rPr>
          <w:rFonts w:ascii="Times New Roman" w:hAnsi="Times New Roman" w:cs="Times New Roman"/>
          <w:sz w:val="24"/>
          <w:szCs w:val="24"/>
        </w:rPr>
        <w:t>toovad</w:t>
      </w:r>
      <w:r w:rsidR="007317E5" w:rsidRPr="00B92E7F">
        <w:rPr>
          <w:rFonts w:ascii="Times New Roman" w:hAnsi="Times New Roman" w:cs="Times New Roman"/>
          <w:sz w:val="24"/>
          <w:szCs w:val="24"/>
        </w:rPr>
        <w:t xml:space="preserve"> Finantsinspektsioonil</w:t>
      </w:r>
      <w:r w:rsidR="007317E5">
        <w:rPr>
          <w:rFonts w:ascii="Times New Roman" w:hAnsi="Times New Roman" w:cs="Times New Roman"/>
          <w:sz w:val="24"/>
          <w:szCs w:val="24"/>
        </w:rPr>
        <w:t>e</w:t>
      </w:r>
      <w:r w:rsidR="007317E5" w:rsidRPr="00B92E7F">
        <w:rPr>
          <w:rFonts w:ascii="Times New Roman" w:hAnsi="Times New Roman" w:cs="Times New Roman"/>
          <w:sz w:val="24"/>
          <w:szCs w:val="24"/>
        </w:rPr>
        <w:t xml:space="preserve"> kaasa vajaduse nendega kohaneda, järelevalveasutus</w:t>
      </w:r>
      <w:r w:rsidR="007317E5">
        <w:rPr>
          <w:rFonts w:ascii="Times New Roman" w:hAnsi="Times New Roman" w:cs="Times New Roman"/>
          <w:sz w:val="24"/>
          <w:szCs w:val="24"/>
        </w:rPr>
        <w:t xml:space="preserve"> peab</w:t>
      </w:r>
      <w:r w:rsidR="007317E5" w:rsidRPr="00B92E7F">
        <w:rPr>
          <w:rFonts w:ascii="Times New Roman" w:hAnsi="Times New Roman" w:cs="Times New Roman"/>
          <w:sz w:val="24"/>
          <w:szCs w:val="24"/>
        </w:rPr>
        <w:t xml:space="preserve"> hindama oma asutuse siseste korralduste ja protseduuride vastavust eelnõus sätestatuga ning tegema vajadusel korrektuure. </w:t>
      </w:r>
      <w:r w:rsidR="00807D25">
        <w:rPr>
          <w:rFonts w:ascii="Times New Roman" w:hAnsi="Times New Roman" w:cs="Times New Roman"/>
          <w:sz w:val="24"/>
          <w:szCs w:val="24"/>
        </w:rPr>
        <w:t xml:space="preserve">Finantsinspektsiooni läbi viidav sobivushindamise menetlus ei ole iseenesest inspektsiooni jaoks täiesti uus menetlus. Lisaks olemasolevatele juhtudele, mil sobivushindamine läbi tuleb viia lisandub uus olukord – </w:t>
      </w:r>
    </w:p>
    <w:p w14:paraId="4D982EFD" w14:textId="046B680D" w:rsidR="007317E5" w:rsidRPr="00B92E7F" w:rsidRDefault="00807D25" w:rsidP="007317E5">
      <w:pPr>
        <w:spacing w:after="0" w:line="240" w:lineRule="auto"/>
        <w:jc w:val="both"/>
        <w:rPr>
          <w:rFonts w:ascii="Times New Roman" w:hAnsi="Times New Roman" w:cs="Times New Roman"/>
          <w:sz w:val="24"/>
          <w:szCs w:val="24"/>
        </w:rPr>
      </w:pPr>
      <w:r w:rsidRPr="00F63B2F">
        <w:rPr>
          <w:rFonts w:ascii="Times New Roman" w:hAnsi="Times New Roman" w:cs="Times New Roman"/>
          <w:sz w:val="24"/>
          <w:szCs w:val="24"/>
        </w:rPr>
        <w:t>krediidiasutus</w:t>
      </w:r>
      <w:r>
        <w:rPr>
          <w:rFonts w:ascii="Times New Roman" w:hAnsi="Times New Roman" w:cs="Times New Roman"/>
          <w:sz w:val="24"/>
          <w:szCs w:val="24"/>
        </w:rPr>
        <w:t>te</w:t>
      </w:r>
      <w:r w:rsidRPr="006C655D">
        <w:rPr>
          <w:rFonts w:ascii="Times New Roman" w:hAnsi="Times New Roman" w:cs="Times New Roman"/>
          <w:sz w:val="24"/>
          <w:szCs w:val="24"/>
        </w:rPr>
        <w:t>, finantsvaldusettevõtja</w:t>
      </w:r>
      <w:r>
        <w:rPr>
          <w:rFonts w:ascii="Times New Roman" w:hAnsi="Times New Roman" w:cs="Times New Roman"/>
          <w:sz w:val="24"/>
          <w:szCs w:val="24"/>
        </w:rPr>
        <w:t>te</w:t>
      </w:r>
      <w:r w:rsidRPr="006C655D">
        <w:rPr>
          <w:rFonts w:ascii="Times New Roman" w:hAnsi="Times New Roman" w:cs="Times New Roman"/>
          <w:sz w:val="24"/>
          <w:szCs w:val="24"/>
        </w:rPr>
        <w:t xml:space="preserve"> ja investeerimisühingu</w:t>
      </w:r>
      <w:r>
        <w:rPr>
          <w:rFonts w:ascii="Times New Roman" w:hAnsi="Times New Roman" w:cs="Times New Roman"/>
          <w:sz w:val="24"/>
          <w:szCs w:val="24"/>
        </w:rPr>
        <w:t xml:space="preserve">te poolt </w:t>
      </w:r>
      <w:r w:rsidRPr="00F63B2F">
        <w:rPr>
          <w:rFonts w:ascii="Times New Roman" w:hAnsi="Times New Roman" w:cs="Times New Roman"/>
          <w:sz w:val="24"/>
          <w:szCs w:val="24"/>
        </w:rPr>
        <w:t>osaluse omandami</w:t>
      </w:r>
      <w:r>
        <w:rPr>
          <w:rFonts w:ascii="Times New Roman" w:hAnsi="Times New Roman" w:cs="Times New Roman"/>
          <w:sz w:val="24"/>
          <w:szCs w:val="24"/>
        </w:rPr>
        <w:t xml:space="preserve">ne. </w:t>
      </w:r>
    </w:p>
    <w:p w14:paraId="47B4326B" w14:textId="624F8C8E" w:rsidR="00792E10" w:rsidRPr="00B92E7F" w:rsidRDefault="00792E10" w:rsidP="00B92E7F">
      <w:pPr>
        <w:spacing w:after="0" w:line="240" w:lineRule="auto"/>
        <w:jc w:val="both"/>
        <w:rPr>
          <w:rFonts w:ascii="Times New Roman" w:hAnsi="Times New Roman" w:cs="Times New Roman"/>
          <w:b/>
          <w:bCs/>
          <w:sz w:val="24"/>
          <w:szCs w:val="24"/>
        </w:rPr>
      </w:pPr>
    </w:p>
    <w:p w14:paraId="166F8A8A" w14:textId="26DCB0EE" w:rsidR="00792E10" w:rsidRPr="00B92E7F" w:rsidRDefault="13D0E5D7"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Mõju avaldumise sagedus: </w:t>
      </w:r>
      <w:r w:rsidR="00022212" w:rsidRPr="00B92E7F">
        <w:rPr>
          <w:rFonts w:ascii="Times New Roman" w:hAnsi="Times New Roman" w:cs="Times New Roman"/>
          <w:sz w:val="24"/>
          <w:szCs w:val="24"/>
        </w:rPr>
        <w:t xml:space="preserve">väike. Mõju Finantsinspektsioonile sõltub turuosaliste otsustest </w:t>
      </w:r>
      <w:r w:rsidR="00022212">
        <w:rPr>
          <w:rFonts w:ascii="Times New Roman" w:hAnsi="Times New Roman" w:cs="Times New Roman"/>
          <w:sz w:val="24"/>
          <w:szCs w:val="24"/>
        </w:rPr>
        <w:t>osalust omandada</w:t>
      </w:r>
      <w:r w:rsidR="00022212" w:rsidRPr="00B92E7F">
        <w:rPr>
          <w:rFonts w:ascii="Times New Roman" w:hAnsi="Times New Roman" w:cs="Times New Roman"/>
          <w:sz w:val="24"/>
          <w:szCs w:val="24"/>
        </w:rPr>
        <w:t xml:space="preserve">. Eesti turul toimub vastavaid tehinguid vähe. Eelnõu koostajate hinnangul ei too regulatsiooni muutmine kaasa hüppelist kasvu </w:t>
      </w:r>
      <w:r w:rsidR="00022212">
        <w:rPr>
          <w:rFonts w:ascii="Times New Roman" w:hAnsi="Times New Roman" w:cs="Times New Roman"/>
          <w:sz w:val="24"/>
          <w:szCs w:val="24"/>
        </w:rPr>
        <w:t>osaluse omandamiseks</w:t>
      </w:r>
      <w:r w:rsidR="00022212" w:rsidRPr="00B92E7F">
        <w:rPr>
          <w:rFonts w:ascii="Times New Roman" w:hAnsi="Times New Roman" w:cs="Times New Roman"/>
          <w:sz w:val="24"/>
          <w:szCs w:val="24"/>
        </w:rPr>
        <w:t xml:space="preserve"> ning </w:t>
      </w:r>
      <w:r w:rsidR="00022212">
        <w:rPr>
          <w:rFonts w:ascii="Times New Roman" w:hAnsi="Times New Roman" w:cs="Times New Roman"/>
          <w:sz w:val="24"/>
          <w:szCs w:val="24"/>
        </w:rPr>
        <w:t>seeläbi</w:t>
      </w:r>
      <w:r w:rsidR="00022212" w:rsidRPr="00B92E7F">
        <w:rPr>
          <w:rFonts w:ascii="Times New Roman" w:hAnsi="Times New Roman" w:cs="Times New Roman"/>
          <w:sz w:val="24"/>
          <w:szCs w:val="24"/>
        </w:rPr>
        <w:t xml:space="preserve"> ka tõusu Finantsinspektsiooni töökoormusele. Seega hinnatakse vastavate muudatuste mõju avaldumise sagedus väikeseks.</w:t>
      </w:r>
    </w:p>
    <w:p w14:paraId="3CEC4F5B" w14:textId="4B61E1F4" w:rsidR="00792E10" w:rsidRPr="00B92E7F" w:rsidRDefault="00792E10" w:rsidP="00B92E7F">
      <w:pPr>
        <w:spacing w:after="0" w:line="240" w:lineRule="auto"/>
        <w:jc w:val="both"/>
        <w:rPr>
          <w:rFonts w:ascii="Times New Roman" w:hAnsi="Times New Roman" w:cs="Times New Roman"/>
          <w:b/>
          <w:bCs/>
          <w:sz w:val="24"/>
          <w:szCs w:val="24"/>
        </w:rPr>
      </w:pPr>
    </w:p>
    <w:p w14:paraId="28A40A58" w14:textId="023C6DD0" w:rsidR="00022212" w:rsidRPr="00B92E7F" w:rsidRDefault="13D0E5D7" w:rsidP="00022212">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00022212" w:rsidRPr="00B92E7F">
        <w:rPr>
          <w:rFonts w:ascii="Times New Roman" w:hAnsi="Times New Roman" w:cs="Times New Roman"/>
          <w:sz w:val="24"/>
          <w:szCs w:val="24"/>
        </w:rPr>
        <w:t xml:space="preserve">negatiivse mõju risk Finantsinspektsioonile hinnatakse keskmiseks, sest kuigi ühinemise ja jagunemise sätete kohaldamine sõltub enamjaolt sellest, kas mõni turuosaline otsustab </w:t>
      </w:r>
      <w:r w:rsidR="00022212">
        <w:rPr>
          <w:rFonts w:ascii="Times New Roman" w:hAnsi="Times New Roman" w:cs="Times New Roman"/>
          <w:sz w:val="24"/>
          <w:szCs w:val="24"/>
        </w:rPr>
        <w:t>osalust omandada</w:t>
      </w:r>
      <w:r w:rsidR="00022212" w:rsidRPr="00B92E7F">
        <w:rPr>
          <w:rFonts w:ascii="Times New Roman" w:hAnsi="Times New Roman" w:cs="Times New Roman"/>
          <w:sz w:val="24"/>
          <w:szCs w:val="24"/>
        </w:rPr>
        <w:t>, peab järelevalveasutus tagama valmisoleku efektiivseks menetl</w:t>
      </w:r>
      <w:r w:rsidR="00022212">
        <w:rPr>
          <w:rFonts w:ascii="Times New Roman" w:hAnsi="Times New Roman" w:cs="Times New Roman"/>
          <w:sz w:val="24"/>
          <w:szCs w:val="24"/>
        </w:rPr>
        <w:t>useks</w:t>
      </w:r>
      <w:r w:rsidR="00022212" w:rsidRPr="00B92E7F">
        <w:rPr>
          <w:rFonts w:ascii="Times New Roman" w:hAnsi="Times New Roman" w:cs="Times New Roman"/>
          <w:sz w:val="24"/>
          <w:szCs w:val="24"/>
        </w:rPr>
        <w:t xml:space="preserve">. Valmisolek eeldab aga sisemiste dokumentide, eeskirjade ja protseduuride olemasolu, milles on muu hulgas võetud arvesse eelnõus sätestatut. </w:t>
      </w:r>
    </w:p>
    <w:p w14:paraId="3C79EAD1" w14:textId="2FC98398" w:rsidR="00792E10" w:rsidRPr="00B92E7F" w:rsidRDefault="00792E10" w:rsidP="00B92E7F">
      <w:pPr>
        <w:spacing w:after="0" w:line="240" w:lineRule="auto"/>
        <w:jc w:val="both"/>
        <w:rPr>
          <w:rFonts w:ascii="Times New Roman" w:hAnsi="Times New Roman" w:cs="Times New Roman"/>
          <w:b/>
          <w:bCs/>
          <w:sz w:val="24"/>
          <w:szCs w:val="24"/>
        </w:rPr>
      </w:pPr>
    </w:p>
    <w:p w14:paraId="3713043F" w14:textId="2193D99B" w:rsidR="008F278C" w:rsidRDefault="13D0E5D7"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Mõju olulisus:</w:t>
      </w:r>
      <w:r w:rsidR="008F278C" w:rsidRPr="00B92E7F">
        <w:rPr>
          <w:rFonts w:ascii="Times New Roman" w:hAnsi="Times New Roman" w:cs="Times New Roman"/>
          <w:b/>
          <w:bCs/>
          <w:i/>
          <w:iCs/>
          <w:sz w:val="24"/>
          <w:szCs w:val="24"/>
        </w:rPr>
        <w:t xml:space="preserve"> </w:t>
      </w:r>
      <w:r w:rsidR="00D00A50">
        <w:rPr>
          <w:rFonts w:ascii="Times New Roman" w:hAnsi="Times New Roman" w:cs="Times New Roman"/>
          <w:sz w:val="24"/>
          <w:szCs w:val="24"/>
        </w:rPr>
        <w:t>keskmine</w:t>
      </w:r>
      <w:r w:rsidR="00D00A50" w:rsidRPr="00B92E7F">
        <w:rPr>
          <w:rFonts w:ascii="Times New Roman" w:hAnsi="Times New Roman" w:cs="Times New Roman"/>
          <w:sz w:val="24"/>
          <w:szCs w:val="24"/>
        </w:rPr>
        <w:t xml:space="preserve">. </w:t>
      </w:r>
      <w:r w:rsidR="00D00A50" w:rsidRPr="00B92E7F">
        <w:rPr>
          <w:rFonts w:ascii="Times New Roman" w:eastAsia="Times New Roman" w:hAnsi="Times New Roman" w:cs="Times New Roman"/>
          <w:color w:val="000000" w:themeColor="text1"/>
          <w:sz w:val="24"/>
          <w:szCs w:val="24"/>
        </w:rPr>
        <w:t xml:space="preserve">Muudatused </w:t>
      </w:r>
      <w:r w:rsidR="00D00A50">
        <w:rPr>
          <w:rFonts w:ascii="Times New Roman" w:eastAsia="Times New Roman" w:hAnsi="Times New Roman" w:cs="Times New Roman"/>
          <w:color w:val="000000" w:themeColor="text1"/>
          <w:sz w:val="24"/>
          <w:szCs w:val="24"/>
        </w:rPr>
        <w:t>osaluse omandamise</w:t>
      </w:r>
      <w:r w:rsidR="00D00A50" w:rsidRPr="00B92E7F">
        <w:rPr>
          <w:rFonts w:ascii="Times New Roman" w:eastAsia="Times New Roman" w:hAnsi="Times New Roman" w:cs="Times New Roman"/>
          <w:color w:val="000000" w:themeColor="text1"/>
          <w:sz w:val="24"/>
          <w:szCs w:val="24"/>
        </w:rPr>
        <w:t xml:space="preserve"> regulatsioonis toovad kaasa järelevalveasutuse vajaduse kohaneda ja tutvuda uute nõuetega ning vajaduse korral vaadata üle </w:t>
      </w:r>
      <w:proofErr w:type="spellStart"/>
      <w:r w:rsidR="00D00A50" w:rsidRPr="00B92E7F">
        <w:rPr>
          <w:rFonts w:ascii="Times New Roman" w:eastAsia="Times New Roman" w:hAnsi="Times New Roman" w:cs="Times New Roman"/>
          <w:color w:val="000000" w:themeColor="text1"/>
          <w:sz w:val="24"/>
          <w:szCs w:val="24"/>
        </w:rPr>
        <w:t>sisekorraldused</w:t>
      </w:r>
      <w:proofErr w:type="spellEnd"/>
      <w:r w:rsidR="00D00A50" w:rsidRPr="00B92E7F">
        <w:rPr>
          <w:rFonts w:ascii="Times New Roman" w:eastAsia="Times New Roman" w:hAnsi="Times New Roman" w:cs="Times New Roman"/>
          <w:color w:val="000000" w:themeColor="text1"/>
          <w:sz w:val="24"/>
          <w:szCs w:val="24"/>
        </w:rPr>
        <w:t>. Samas ei prognoosi eelnõu koostajad Finantsinspektsioonile töökoormuse märkimisväärset tõusu ning uute järelevalvesubjektide taotluste hüppelist kasvu.</w:t>
      </w:r>
    </w:p>
    <w:p w14:paraId="3AD2669C" w14:textId="77777777" w:rsidR="00D00A50" w:rsidRPr="00D00A50" w:rsidRDefault="00D00A50" w:rsidP="00B92E7F">
      <w:pPr>
        <w:spacing w:after="0" w:line="240" w:lineRule="auto"/>
        <w:jc w:val="both"/>
        <w:rPr>
          <w:rFonts w:ascii="Times New Roman" w:hAnsi="Times New Roman" w:cs="Times New Roman"/>
          <w:b/>
          <w:bCs/>
          <w:sz w:val="24"/>
          <w:szCs w:val="24"/>
        </w:rPr>
      </w:pPr>
    </w:p>
    <w:p w14:paraId="6F96AD7E" w14:textId="40D51FAE" w:rsidR="008F278C" w:rsidRPr="00B92E7F" w:rsidRDefault="008F278C"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t>7.</w:t>
      </w:r>
      <w:r w:rsidR="00F3693A">
        <w:rPr>
          <w:rFonts w:ascii="Times New Roman" w:hAnsi="Times New Roman" w:cs="Times New Roman"/>
          <w:b/>
          <w:bCs/>
          <w:sz w:val="24"/>
          <w:szCs w:val="24"/>
        </w:rPr>
        <w:t>1</w:t>
      </w:r>
      <w:r w:rsidRPr="00B92E7F">
        <w:rPr>
          <w:rFonts w:ascii="Times New Roman" w:hAnsi="Times New Roman" w:cs="Times New Roman"/>
          <w:b/>
          <w:bCs/>
          <w:sz w:val="24"/>
          <w:szCs w:val="24"/>
        </w:rPr>
        <w:t>.3. Ühinemine ja jagunemine</w:t>
      </w:r>
    </w:p>
    <w:p w14:paraId="305779E8" w14:textId="77777777" w:rsidR="00792E10" w:rsidRPr="00B92E7F" w:rsidRDefault="00792E10" w:rsidP="00B92E7F">
      <w:pPr>
        <w:spacing w:after="0" w:line="240" w:lineRule="auto"/>
        <w:jc w:val="both"/>
        <w:rPr>
          <w:rFonts w:ascii="Times New Roman" w:hAnsi="Times New Roman" w:cs="Times New Roman"/>
          <w:b/>
          <w:bCs/>
          <w:sz w:val="24"/>
          <w:szCs w:val="24"/>
        </w:rPr>
      </w:pPr>
    </w:p>
    <w:p w14:paraId="7F77389E" w14:textId="4995D6E6" w:rsidR="7F51A677" w:rsidRPr="00B92E7F" w:rsidRDefault="4B0A4D91" w:rsidP="00B92E7F">
      <w:pPr>
        <w:spacing w:after="0" w:line="240" w:lineRule="auto"/>
        <w:ind w:left="2124"/>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 xml:space="preserve">(i) Sihtrühm 1: Eesti </w:t>
      </w:r>
      <w:r w:rsidR="1092E6B7" w:rsidRPr="00B92E7F">
        <w:rPr>
          <w:rFonts w:ascii="Times New Roman" w:hAnsi="Times New Roman" w:cs="Times New Roman"/>
          <w:b/>
          <w:bCs/>
          <w:i/>
          <w:iCs/>
          <w:sz w:val="24"/>
          <w:szCs w:val="24"/>
        </w:rPr>
        <w:t>krediidi</w:t>
      </w:r>
      <w:r w:rsidR="026E607C" w:rsidRPr="00B92E7F">
        <w:rPr>
          <w:rFonts w:ascii="Times New Roman" w:hAnsi="Times New Roman" w:cs="Times New Roman"/>
          <w:b/>
          <w:bCs/>
          <w:i/>
          <w:iCs/>
          <w:sz w:val="24"/>
          <w:szCs w:val="24"/>
        </w:rPr>
        <w:t>asutused</w:t>
      </w:r>
      <w:r w:rsidR="14FBAB38" w:rsidRPr="00B92E7F">
        <w:rPr>
          <w:rFonts w:ascii="Times New Roman" w:hAnsi="Times New Roman" w:cs="Times New Roman"/>
          <w:b/>
          <w:bCs/>
          <w:i/>
          <w:iCs/>
          <w:sz w:val="24"/>
          <w:szCs w:val="24"/>
        </w:rPr>
        <w:t>,</w:t>
      </w:r>
      <w:r w:rsidR="4BBC19D8" w:rsidRPr="00B92E7F">
        <w:rPr>
          <w:rFonts w:ascii="Times New Roman" w:hAnsi="Times New Roman" w:cs="Times New Roman"/>
          <w:b/>
          <w:bCs/>
          <w:i/>
          <w:iCs/>
          <w:sz w:val="24"/>
          <w:szCs w:val="24"/>
        </w:rPr>
        <w:t xml:space="preserve"> finantsvaldusettevõtjad, </w:t>
      </w:r>
      <w:proofErr w:type="spellStart"/>
      <w:r w:rsidR="4BBC19D8" w:rsidRPr="00B92E7F">
        <w:rPr>
          <w:rFonts w:ascii="Times New Roman" w:hAnsi="Times New Roman" w:cs="Times New Roman"/>
          <w:b/>
          <w:bCs/>
          <w:i/>
          <w:iCs/>
          <w:sz w:val="24"/>
          <w:szCs w:val="24"/>
        </w:rPr>
        <w:t>segafinantsvaldusettevõtjad</w:t>
      </w:r>
      <w:proofErr w:type="spellEnd"/>
      <w:r w:rsidR="4BBC19D8" w:rsidRPr="00B92E7F">
        <w:rPr>
          <w:rFonts w:ascii="Times New Roman" w:hAnsi="Times New Roman" w:cs="Times New Roman"/>
          <w:b/>
          <w:bCs/>
          <w:i/>
          <w:iCs/>
          <w:sz w:val="24"/>
          <w:szCs w:val="24"/>
        </w:rPr>
        <w:t xml:space="preserve">, </w:t>
      </w:r>
      <w:r w:rsidR="3F91BDF5" w:rsidRPr="00B92E7F">
        <w:rPr>
          <w:rFonts w:ascii="Times New Roman" w:hAnsi="Times New Roman" w:cs="Times New Roman"/>
          <w:b/>
          <w:bCs/>
          <w:i/>
          <w:iCs/>
          <w:sz w:val="24"/>
          <w:szCs w:val="24"/>
        </w:rPr>
        <w:t>investeerimisühingud,</w:t>
      </w:r>
      <w:r w:rsidR="4A7A7CD3" w:rsidRPr="00B92E7F">
        <w:rPr>
          <w:rFonts w:ascii="Times New Roman" w:hAnsi="Times New Roman" w:cs="Times New Roman"/>
          <w:b/>
          <w:bCs/>
          <w:i/>
          <w:iCs/>
          <w:sz w:val="24"/>
          <w:szCs w:val="24"/>
        </w:rPr>
        <w:t xml:space="preserve"> </w:t>
      </w:r>
      <w:r w:rsidR="12A4D62A" w:rsidRPr="00B92E7F">
        <w:rPr>
          <w:rFonts w:ascii="Times New Roman" w:hAnsi="Times New Roman" w:cs="Times New Roman"/>
          <w:b/>
          <w:bCs/>
          <w:i/>
          <w:iCs/>
          <w:sz w:val="24"/>
          <w:szCs w:val="24"/>
        </w:rPr>
        <w:t>finantseerimisasutused</w:t>
      </w:r>
      <w:r w:rsidR="2530A641" w:rsidRPr="00B92E7F">
        <w:rPr>
          <w:rFonts w:ascii="Times New Roman" w:hAnsi="Times New Roman" w:cs="Times New Roman"/>
          <w:b/>
          <w:bCs/>
          <w:i/>
          <w:iCs/>
          <w:sz w:val="24"/>
          <w:szCs w:val="24"/>
        </w:rPr>
        <w:t>,</w:t>
      </w:r>
      <w:r w:rsidR="12A4D62A" w:rsidRPr="00B92E7F">
        <w:rPr>
          <w:rFonts w:ascii="Times New Roman" w:hAnsi="Times New Roman" w:cs="Times New Roman"/>
          <w:b/>
          <w:bCs/>
          <w:i/>
          <w:iCs/>
          <w:sz w:val="24"/>
          <w:szCs w:val="24"/>
        </w:rPr>
        <w:t xml:space="preserve"> abiettevõtjad</w:t>
      </w:r>
      <w:r w:rsidR="2E065803" w:rsidRPr="00B92E7F">
        <w:rPr>
          <w:rFonts w:ascii="Times New Roman" w:hAnsi="Times New Roman" w:cs="Times New Roman"/>
          <w:b/>
          <w:bCs/>
          <w:i/>
          <w:iCs/>
          <w:sz w:val="24"/>
          <w:szCs w:val="24"/>
        </w:rPr>
        <w:t xml:space="preserve"> ning </w:t>
      </w:r>
      <w:r w:rsidR="12A4D62A" w:rsidRPr="00B92E7F">
        <w:rPr>
          <w:rFonts w:ascii="Times New Roman" w:hAnsi="Times New Roman" w:cs="Times New Roman"/>
          <w:b/>
          <w:bCs/>
          <w:i/>
          <w:iCs/>
          <w:sz w:val="24"/>
          <w:szCs w:val="24"/>
        </w:rPr>
        <w:t xml:space="preserve">Euroopa Liidu lepinguriikides asutatud krediidiasutused </w:t>
      </w:r>
    </w:p>
    <w:p w14:paraId="6FEF7FE1" w14:textId="714C93EE" w:rsidR="7F51A677" w:rsidRPr="00B92E7F" w:rsidRDefault="7F51A677" w:rsidP="00B92E7F">
      <w:pPr>
        <w:spacing w:after="0" w:line="240" w:lineRule="auto"/>
        <w:jc w:val="both"/>
        <w:rPr>
          <w:rFonts w:ascii="Times New Roman" w:hAnsi="Times New Roman" w:cs="Times New Roman"/>
          <w:b/>
          <w:bCs/>
          <w:i/>
          <w:iCs/>
          <w:sz w:val="24"/>
          <w:szCs w:val="24"/>
        </w:rPr>
      </w:pPr>
    </w:p>
    <w:p w14:paraId="07E62F8C" w14:textId="1BD4CA25" w:rsidR="6EDA7A76" w:rsidRPr="00B92E7F" w:rsidRDefault="6EDA7A7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03DD2077" w:rsidRPr="00B92E7F">
        <w:rPr>
          <w:rFonts w:ascii="Times New Roman" w:hAnsi="Times New Roman" w:cs="Times New Roman"/>
          <w:sz w:val="24"/>
          <w:szCs w:val="24"/>
        </w:rPr>
        <w:t>CRD VI</w:t>
      </w:r>
      <w:r w:rsidR="734C6E99" w:rsidRPr="00B92E7F">
        <w:rPr>
          <w:rFonts w:ascii="Times New Roman" w:hAnsi="Times New Roman" w:cs="Times New Roman"/>
          <w:sz w:val="24"/>
          <w:szCs w:val="24"/>
        </w:rPr>
        <w:t xml:space="preserve"> ühinemiste ja jagunemiste </w:t>
      </w:r>
      <w:r w:rsidR="03DD2077" w:rsidRPr="00B92E7F">
        <w:rPr>
          <w:rFonts w:ascii="Times New Roman" w:hAnsi="Times New Roman" w:cs="Times New Roman"/>
          <w:sz w:val="24"/>
          <w:szCs w:val="24"/>
        </w:rPr>
        <w:t>regulatsioon</w:t>
      </w:r>
      <w:r w:rsidR="734C6E99" w:rsidRPr="00B92E7F">
        <w:rPr>
          <w:rFonts w:ascii="Times New Roman" w:hAnsi="Times New Roman" w:cs="Times New Roman"/>
          <w:sz w:val="24"/>
          <w:szCs w:val="24"/>
        </w:rPr>
        <w:t xml:space="preserve"> kohaldub krediidiasutustele, </w:t>
      </w:r>
      <w:r w:rsidR="03DD2077" w:rsidRPr="00B92E7F">
        <w:rPr>
          <w:rFonts w:ascii="Times New Roman" w:hAnsi="Times New Roman" w:cs="Times New Roman"/>
          <w:sz w:val="24"/>
          <w:szCs w:val="24"/>
        </w:rPr>
        <w:t>investeerimisühingutele</w:t>
      </w:r>
      <w:r w:rsidR="734C6E99" w:rsidRPr="00B92E7F">
        <w:rPr>
          <w:rFonts w:ascii="Times New Roman" w:hAnsi="Times New Roman" w:cs="Times New Roman"/>
          <w:sz w:val="24"/>
          <w:szCs w:val="24"/>
        </w:rPr>
        <w:t xml:space="preserve"> ja </w:t>
      </w:r>
      <w:r w:rsidR="6B502CEF" w:rsidRPr="00B92E7F">
        <w:rPr>
          <w:rFonts w:ascii="Times New Roman" w:hAnsi="Times New Roman" w:cs="Times New Roman"/>
          <w:sz w:val="24"/>
          <w:szCs w:val="24"/>
        </w:rPr>
        <w:t>valdusettevõtjatele.</w:t>
      </w:r>
      <w:r w:rsidR="734C6E99" w:rsidRPr="00B92E7F">
        <w:rPr>
          <w:rFonts w:ascii="Times New Roman" w:hAnsi="Times New Roman" w:cs="Times New Roman"/>
          <w:sz w:val="24"/>
          <w:szCs w:val="24"/>
        </w:rPr>
        <w:t xml:space="preserve"> KAS § 65 lõike 1 kohaselt võib krediidiasutus või valdusettevõtja ühineda teise Euroopa Liidu lepinguriigi krediidiasutuse</w:t>
      </w:r>
      <w:r w:rsidR="4855E762" w:rsidRPr="00B92E7F">
        <w:rPr>
          <w:rFonts w:ascii="Times New Roman" w:hAnsi="Times New Roman" w:cs="Times New Roman"/>
          <w:sz w:val="24"/>
          <w:szCs w:val="24"/>
        </w:rPr>
        <w:t xml:space="preserve">, finantseerimisasutuse või abiettevõtjaga. </w:t>
      </w:r>
      <w:r w:rsidR="42FC339F" w:rsidRPr="00B92E7F">
        <w:rPr>
          <w:rFonts w:ascii="Times New Roman" w:hAnsi="Times New Roman" w:cs="Times New Roman"/>
          <w:sz w:val="24"/>
          <w:szCs w:val="24"/>
        </w:rPr>
        <w:t>VPTS § 115 lõike 2 kohaselt võib investeerimisühing ühineda vaid teise Euroopa Liidu lepinguriigi õiguse alusel asutatud investeerimisühingug</w:t>
      </w:r>
      <w:r w:rsidR="20DD8AC3" w:rsidRPr="00B92E7F">
        <w:rPr>
          <w:rFonts w:ascii="Times New Roman" w:hAnsi="Times New Roman" w:cs="Times New Roman"/>
          <w:sz w:val="24"/>
          <w:szCs w:val="24"/>
        </w:rPr>
        <w:t>a</w:t>
      </w:r>
      <w:r w:rsidR="3924F32F" w:rsidRPr="00B92E7F">
        <w:rPr>
          <w:rFonts w:ascii="Times New Roman" w:hAnsi="Times New Roman" w:cs="Times New Roman"/>
          <w:sz w:val="24"/>
          <w:szCs w:val="24"/>
        </w:rPr>
        <w:t>. Jagunemiste puhul ei piiritle KAS lubatud isikute ringi ning VPTS § 114 kohaselt on investeerimisühingu jagunemine keelatud.</w:t>
      </w:r>
    </w:p>
    <w:p w14:paraId="1DE68DF2" w14:textId="6808B0DD" w:rsidR="57C65835" w:rsidRPr="00B92E7F" w:rsidRDefault="57C65835" w:rsidP="00B92E7F">
      <w:pPr>
        <w:spacing w:after="0" w:line="240" w:lineRule="auto"/>
        <w:jc w:val="both"/>
        <w:rPr>
          <w:rFonts w:ascii="Times New Roman" w:hAnsi="Times New Roman" w:cs="Times New Roman"/>
          <w:sz w:val="24"/>
          <w:szCs w:val="24"/>
        </w:rPr>
      </w:pPr>
    </w:p>
    <w:p w14:paraId="5D9F0DCC" w14:textId="7335BCF8" w:rsidR="4DC586A0" w:rsidRPr="00B92E7F" w:rsidRDefault="4DC586A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 xml:space="preserve">Mõju ulatus: </w:t>
      </w:r>
      <w:r w:rsidR="2FC1DE4B" w:rsidRPr="00B92E7F">
        <w:rPr>
          <w:rFonts w:ascii="Times New Roman" w:hAnsi="Times New Roman" w:cs="Times New Roman"/>
          <w:sz w:val="24"/>
          <w:szCs w:val="24"/>
        </w:rPr>
        <w:t xml:space="preserve">keskmine. </w:t>
      </w:r>
      <w:r w:rsidR="530E3BFF" w:rsidRPr="00B92E7F">
        <w:rPr>
          <w:rFonts w:ascii="Times New Roman" w:hAnsi="Times New Roman" w:cs="Times New Roman"/>
          <w:sz w:val="24"/>
          <w:szCs w:val="24"/>
        </w:rPr>
        <w:t>Ü</w:t>
      </w:r>
      <w:r w:rsidR="2FC1DE4B" w:rsidRPr="00B92E7F">
        <w:rPr>
          <w:rFonts w:ascii="Times New Roman" w:hAnsi="Times New Roman" w:cs="Times New Roman"/>
          <w:sz w:val="24"/>
          <w:szCs w:val="24"/>
        </w:rPr>
        <w:t xml:space="preserve">hinemiste ja jagunemiste regulatsiooni muudatused puudutavad kaudselt kõiki </w:t>
      </w:r>
      <w:r w:rsidR="0B7A4D2F" w:rsidRPr="00B92E7F">
        <w:rPr>
          <w:rFonts w:ascii="Times New Roman" w:hAnsi="Times New Roman" w:cs="Times New Roman"/>
          <w:sz w:val="24"/>
          <w:szCs w:val="24"/>
        </w:rPr>
        <w:t>Eestis tegevusloa saanud krediidiasutusi</w:t>
      </w:r>
      <w:r w:rsidR="1B59419A" w:rsidRPr="00B92E7F">
        <w:rPr>
          <w:rFonts w:ascii="Times New Roman" w:hAnsi="Times New Roman" w:cs="Times New Roman"/>
          <w:sz w:val="24"/>
          <w:szCs w:val="24"/>
        </w:rPr>
        <w:t>, heakskiidu saanud valdusettevõtjaid</w:t>
      </w:r>
      <w:r w:rsidR="72A1A7A1" w:rsidRPr="00B92E7F">
        <w:rPr>
          <w:rFonts w:ascii="Times New Roman" w:hAnsi="Times New Roman" w:cs="Times New Roman"/>
          <w:sz w:val="24"/>
          <w:szCs w:val="24"/>
        </w:rPr>
        <w:t xml:space="preserve">, </w:t>
      </w:r>
      <w:r w:rsidR="59599959" w:rsidRPr="00B92E7F">
        <w:rPr>
          <w:rFonts w:ascii="Times New Roman" w:hAnsi="Times New Roman" w:cs="Times New Roman"/>
          <w:sz w:val="24"/>
          <w:szCs w:val="24"/>
        </w:rPr>
        <w:t>investeerimisühinguid,</w:t>
      </w:r>
      <w:r w:rsidR="1EEF51A7" w:rsidRPr="00B92E7F">
        <w:rPr>
          <w:rFonts w:ascii="Times New Roman" w:hAnsi="Times New Roman" w:cs="Times New Roman"/>
          <w:sz w:val="24"/>
          <w:szCs w:val="24"/>
        </w:rPr>
        <w:t xml:space="preserve"> </w:t>
      </w:r>
      <w:r w:rsidR="72A1A7A1" w:rsidRPr="00B92E7F">
        <w:rPr>
          <w:rFonts w:ascii="Times New Roman" w:hAnsi="Times New Roman" w:cs="Times New Roman"/>
          <w:sz w:val="24"/>
          <w:szCs w:val="24"/>
        </w:rPr>
        <w:t>finantseerimisasutusi, abiettevõtjaid ja teistes Euroopa Liidu lepinguriikides asutatud krediidiasutusi,</w:t>
      </w:r>
      <w:r w:rsidR="1B59419A" w:rsidRPr="00B92E7F">
        <w:rPr>
          <w:rFonts w:ascii="Times New Roman" w:hAnsi="Times New Roman" w:cs="Times New Roman"/>
          <w:sz w:val="24"/>
          <w:szCs w:val="24"/>
        </w:rPr>
        <w:t xml:space="preserve"> </w:t>
      </w:r>
      <w:r w:rsidR="0B7A4D2F" w:rsidRPr="00B92E7F">
        <w:rPr>
          <w:rFonts w:ascii="Times New Roman" w:hAnsi="Times New Roman" w:cs="Times New Roman"/>
          <w:sz w:val="24"/>
          <w:szCs w:val="24"/>
        </w:rPr>
        <w:t xml:space="preserve">sest juba kehtiv </w:t>
      </w:r>
      <w:proofErr w:type="spellStart"/>
      <w:r w:rsidR="0B7A4D2F" w:rsidRPr="00B92E7F">
        <w:rPr>
          <w:rFonts w:ascii="Times New Roman" w:hAnsi="Times New Roman" w:cs="Times New Roman"/>
          <w:sz w:val="24"/>
          <w:szCs w:val="24"/>
        </w:rPr>
        <w:t>KAS-i</w:t>
      </w:r>
      <w:proofErr w:type="spellEnd"/>
      <w:r w:rsidR="0B7A4D2F" w:rsidRPr="00B92E7F">
        <w:rPr>
          <w:rFonts w:ascii="Times New Roman" w:hAnsi="Times New Roman" w:cs="Times New Roman"/>
          <w:sz w:val="24"/>
          <w:szCs w:val="24"/>
        </w:rPr>
        <w:t xml:space="preserve"> sõnastuse kohaselt peavad krediidiasutus saama ühinemiseks või jagunemiseks Finantsinspektsioonilt vastava loa. </w:t>
      </w:r>
      <w:r w:rsidR="297892C9" w:rsidRPr="00B92E7F">
        <w:rPr>
          <w:rFonts w:ascii="Times New Roman" w:hAnsi="Times New Roman" w:cs="Times New Roman"/>
          <w:sz w:val="24"/>
          <w:szCs w:val="24"/>
        </w:rPr>
        <w:t xml:space="preserve">Eelnõu avaldab mõju vaid nendele krediidiasutustele, kes otsustavad ühineda või jaguneda või kelle suhtes näeb järelevalveasutus vajadust rakendada KAS §-s </w:t>
      </w:r>
      <w:r w:rsidR="2A3B7A1D" w:rsidRPr="00B92E7F">
        <w:rPr>
          <w:rFonts w:ascii="Times New Roman" w:hAnsi="Times New Roman" w:cs="Times New Roman"/>
          <w:sz w:val="24"/>
          <w:szCs w:val="24"/>
        </w:rPr>
        <w:t>70</w:t>
      </w:r>
      <w:r w:rsidR="2A3B7A1D" w:rsidRPr="00B92E7F">
        <w:rPr>
          <w:rFonts w:ascii="Times New Roman" w:hAnsi="Times New Roman" w:cs="Times New Roman"/>
          <w:sz w:val="24"/>
          <w:szCs w:val="24"/>
          <w:vertAlign w:val="superscript"/>
        </w:rPr>
        <w:t>1</w:t>
      </w:r>
      <w:r w:rsidR="2A3B7A1D" w:rsidRPr="00B92E7F">
        <w:rPr>
          <w:rFonts w:ascii="Times New Roman" w:hAnsi="Times New Roman" w:cs="Times New Roman"/>
          <w:sz w:val="24"/>
          <w:szCs w:val="24"/>
        </w:rPr>
        <w:t xml:space="preserve"> sätestatud õigust nõuda krediidiasutuse jagunemist</w:t>
      </w:r>
      <w:r w:rsidR="389AB729" w:rsidRPr="00B92E7F">
        <w:rPr>
          <w:rFonts w:ascii="Times New Roman" w:hAnsi="Times New Roman" w:cs="Times New Roman"/>
          <w:sz w:val="24"/>
          <w:szCs w:val="24"/>
        </w:rPr>
        <w:t xml:space="preserve"> (ehk mitte-vabatahtlik jagunemine).</w:t>
      </w:r>
    </w:p>
    <w:p w14:paraId="7A6922E1" w14:textId="04EDA23C" w:rsidR="28696FE6" w:rsidRPr="00B92E7F" w:rsidRDefault="28696FE6" w:rsidP="00B92E7F">
      <w:pPr>
        <w:spacing w:after="0" w:line="240" w:lineRule="auto"/>
        <w:jc w:val="both"/>
        <w:rPr>
          <w:rFonts w:ascii="Times New Roman" w:hAnsi="Times New Roman" w:cs="Times New Roman"/>
          <w:sz w:val="24"/>
          <w:szCs w:val="24"/>
        </w:rPr>
      </w:pPr>
    </w:p>
    <w:p w14:paraId="23AC26D1" w14:textId="741977D1" w:rsidR="24FF5081" w:rsidRPr="00B92E7F" w:rsidRDefault="24FF5081"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Võrreldes kehtiva ühinemiste ja jagunemiste regulatsiooniga,</w:t>
      </w:r>
      <w:r w:rsidR="157C57C1" w:rsidRPr="00B92E7F">
        <w:rPr>
          <w:rFonts w:ascii="Times New Roman" w:hAnsi="Times New Roman" w:cs="Times New Roman"/>
          <w:sz w:val="24"/>
          <w:szCs w:val="24"/>
        </w:rPr>
        <w:t xml:space="preserve"> tehakse eelnõuga seaduses järgnevad muudatused: </w:t>
      </w:r>
    </w:p>
    <w:p w14:paraId="006F6D5D" w14:textId="033F4435" w:rsidR="28696FE6" w:rsidRPr="00B92E7F" w:rsidRDefault="28696FE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1) </w:t>
      </w:r>
      <w:r w:rsidR="21576723" w:rsidRPr="00B92E7F">
        <w:rPr>
          <w:rFonts w:ascii="Times New Roman" w:hAnsi="Times New Roman" w:cs="Times New Roman"/>
          <w:sz w:val="24"/>
          <w:szCs w:val="24"/>
        </w:rPr>
        <w:t>piiritletakse ühinemise ja jagunemise viise</w:t>
      </w:r>
      <w:r w:rsidR="283614D4" w:rsidRPr="00B92E7F">
        <w:rPr>
          <w:rFonts w:ascii="Times New Roman" w:hAnsi="Times New Roman" w:cs="Times New Roman"/>
          <w:sz w:val="24"/>
          <w:szCs w:val="24"/>
        </w:rPr>
        <w:t xml:space="preserve">; </w:t>
      </w:r>
    </w:p>
    <w:p w14:paraId="7846AD04" w14:textId="7CB5701D" w:rsidR="283614D4" w:rsidRPr="00B92E7F" w:rsidRDefault="283614D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2) audiitori kaasamise kohustus asendatakse Finantsinspektsiooni diskretsiooniga;</w:t>
      </w:r>
    </w:p>
    <w:p w14:paraId="469D9DE9" w14:textId="1CD01D30" w:rsidR="283614D4" w:rsidRPr="00B92E7F" w:rsidRDefault="283614D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3</w:t>
      </w:r>
      <w:r w:rsidR="21576723" w:rsidRPr="00B92E7F">
        <w:rPr>
          <w:rFonts w:ascii="Times New Roman" w:hAnsi="Times New Roman" w:cs="Times New Roman"/>
          <w:sz w:val="24"/>
          <w:szCs w:val="24"/>
        </w:rPr>
        <w:t>) lisatakse eritingimus</w:t>
      </w:r>
      <w:r w:rsidR="6D9CCE34" w:rsidRPr="00B92E7F">
        <w:rPr>
          <w:rFonts w:ascii="Times New Roman" w:hAnsi="Times New Roman" w:cs="Times New Roman"/>
          <w:sz w:val="24"/>
          <w:szCs w:val="24"/>
        </w:rPr>
        <w:t xml:space="preserve">ed ühinemistele ja jagunemistele, mis toimuvad konsolideerimisgrupi siseselt; </w:t>
      </w:r>
    </w:p>
    <w:p w14:paraId="2E3C76C2" w14:textId="0E166A74" w:rsidR="172DB88B" w:rsidRPr="00B92E7F" w:rsidRDefault="172DB88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4</w:t>
      </w:r>
      <w:r w:rsidR="6D9CCE34" w:rsidRPr="00B92E7F">
        <w:rPr>
          <w:rFonts w:ascii="Times New Roman" w:hAnsi="Times New Roman" w:cs="Times New Roman"/>
          <w:sz w:val="24"/>
          <w:szCs w:val="24"/>
        </w:rPr>
        <w:t xml:space="preserve">) kohustatakse krediidiasutust esitama koos muude taotluse juurde käivate dokumentide juurde ka Konkurentsiameti ja TTJA luba; </w:t>
      </w:r>
    </w:p>
    <w:p w14:paraId="7EBC1AD1" w14:textId="6EA0C112" w:rsidR="6CFCA748" w:rsidRPr="00B92E7F" w:rsidRDefault="6CFCA74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5</w:t>
      </w:r>
      <w:r w:rsidR="6D9CCE34" w:rsidRPr="00B92E7F">
        <w:rPr>
          <w:rFonts w:ascii="Times New Roman" w:hAnsi="Times New Roman" w:cs="Times New Roman"/>
          <w:sz w:val="24"/>
          <w:szCs w:val="24"/>
        </w:rPr>
        <w:t xml:space="preserve">) muudetakse ühinemis- või jagunemisloa andmise keeldumise aluseid; </w:t>
      </w:r>
    </w:p>
    <w:p w14:paraId="7A040150" w14:textId="7CE3D588" w:rsidR="75F94C0E" w:rsidRPr="00B92E7F" w:rsidRDefault="75F94C0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6</w:t>
      </w:r>
      <w:r w:rsidR="6D9CCE34" w:rsidRPr="00B92E7F">
        <w:rPr>
          <w:rFonts w:ascii="Times New Roman" w:hAnsi="Times New Roman" w:cs="Times New Roman"/>
          <w:sz w:val="24"/>
          <w:szCs w:val="24"/>
        </w:rPr>
        <w:t xml:space="preserve">) lisatakse koostöökohustus teiste lepinguriikide pädevate asutustega. </w:t>
      </w:r>
    </w:p>
    <w:p w14:paraId="7D36FCAA" w14:textId="464C6AFC" w:rsidR="28696FE6" w:rsidRPr="00B92E7F" w:rsidRDefault="28696FE6" w:rsidP="00B92E7F">
      <w:pPr>
        <w:spacing w:after="0" w:line="240" w:lineRule="auto"/>
        <w:jc w:val="both"/>
        <w:rPr>
          <w:rFonts w:ascii="Times New Roman" w:hAnsi="Times New Roman" w:cs="Times New Roman"/>
          <w:sz w:val="24"/>
          <w:szCs w:val="24"/>
        </w:rPr>
      </w:pPr>
    </w:p>
    <w:p w14:paraId="21BD73A0" w14:textId="6530E9C7" w:rsidR="7F51A677" w:rsidRPr="00B92E7F" w:rsidRDefault="1298D45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Kuigi eelkirjeldatud eelnõu muudatustega ei muudeta ühinemiste ja jagunemise üldisi põhimõtteid ja loogikat (</w:t>
      </w:r>
      <w:r w:rsidR="4FF5B70A" w:rsidRPr="00B92E7F">
        <w:rPr>
          <w:rFonts w:ascii="Times New Roman" w:hAnsi="Times New Roman" w:cs="Times New Roman"/>
          <w:sz w:val="24"/>
          <w:szCs w:val="24"/>
        </w:rPr>
        <w:t xml:space="preserve">piiratud isikute ring, loakohustus jms), hinnatakse mõju ulatus kõikide </w:t>
      </w:r>
      <w:r w:rsidR="5374900F" w:rsidRPr="00B92E7F">
        <w:rPr>
          <w:rFonts w:ascii="Times New Roman" w:hAnsi="Times New Roman" w:cs="Times New Roman"/>
          <w:sz w:val="24"/>
          <w:szCs w:val="24"/>
        </w:rPr>
        <w:t>ühinemise ja jagunemise regulatsiooni subjektide suhtes keskmiseks</w:t>
      </w:r>
      <w:r w:rsidR="0E5F6513" w:rsidRPr="00B92E7F">
        <w:rPr>
          <w:rFonts w:ascii="Times New Roman" w:hAnsi="Times New Roman" w:cs="Times New Roman"/>
          <w:sz w:val="24"/>
          <w:szCs w:val="24"/>
        </w:rPr>
        <w:t>, kuivõrd muudatused tingivad vajaduse nendega tut</w:t>
      </w:r>
      <w:r w:rsidR="34E57CC7" w:rsidRPr="00B92E7F">
        <w:rPr>
          <w:rFonts w:ascii="Times New Roman" w:hAnsi="Times New Roman" w:cs="Times New Roman"/>
          <w:sz w:val="24"/>
          <w:szCs w:val="24"/>
        </w:rPr>
        <w:t>vuda ja kohaneda. Nende subjektide suhtes, kes veel ei ole ühinemise või jagunemise soovist Finantsinspektsiooni teavitanud, kuid on te</w:t>
      </w:r>
      <w:r w:rsidR="507DE7B9" w:rsidRPr="00B92E7F">
        <w:rPr>
          <w:rFonts w:ascii="Times New Roman" w:hAnsi="Times New Roman" w:cs="Times New Roman"/>
          <w:sz w:val="24"/>
          <w:szCs w:val="24"/>
        </w:rPr>
        <w:t>gemas</w:t>
      </w:r>
      <w:r w:rsidR="34E57CC7" w:rsidRPr="00B92E7F">
        <w:rPr>
          <w:rFonts w:ascii="Times New Roman" w:hAnsi="Times New Roman" w:cs="Times New Roman"/>
          <w:sz w:val="24"/>
          <w:szCs w:val="24"/>
        </w:rPr>
        <w:t xml:space="preserve"> organisatsioonisiseseid ettevalmistusi,</w:t>
      </w:r>
      <w:r w:rsidR="788E3CD7" w:rsidRPr="00B92E7F">
        <w:rPr>
          <w:rFonts w:ascii="Times New Roman" w:hAnsi="Times New Roman" w:cs="Times New Roman"/>
          <w:sz w:val="24"/>
          <w:szCs w:val="24"/>
        </w:rPr>
        <w:t xml:space="preserve"> võib</w:t>
      </w:r>
      <w:r w:rsidR="34E57CC7" w:rsidRPr="00B92E7F">
        <w:rPr>
          <w:rFonts w:ascii="Times New Roman" w:hAnsi="Times New Roman" w:cs="Times New Roman"/>
          <w:sz w:val="24"/>
          <w:szCs w:val="24"/>
        </w:rPr>
        <w:t xml:space="preserve"> kaasne</w:t>
      </w:r>
      <w:r w:rsidR="7AEC7263" w:rsidRPr="00B92E7F">
        <w:rPr>
          <w:rFonts w:ascii="Times New Roman" w:hAnsi="Times New Roman" w:cs="Times New Roman"/>
          <w:sz w:val="24"/>
          <w:szCs w:val="24"/>
        </w:rPr>
        <w:t>da</w:t>
      </w:r>
      <w:r w:rsidR="34E57CC7" w:rsidRPr="00B92E7F">
        <w:rPr>
          <w:rFonts w:ascii="Times New Roman" w:hAnsi="Times New Roman" w:cs="Times New Roman"/>
          <w:sz w:val="24"/>
          <w:szCs w:val="24"/>
        </w:rPr>
        <w:t xml:space="preserve"> kohustus saada TTJA-</w:t>
      </w:r>
      <w:proofErr w:type="spellStart"/>
      <w:r w:rsidR="34E57CC7" w:rsidRPr="00B92E7F">
        <w:rPr>
          <w:rFonts w:ascii="Times New Roman" w:hAnsi="Times New Roman" w:cs="Times New Roman"/>
          <w:sz w:val="24"/>
          <w:szCs w:val="24"/>
        </w:rPr>
        <w:t>lt</w:t>
      </w:r>
      <w:proofErr w:type="spellEnd"/>
      <w:r w:rsidR="34E57CC7" w:rsidRPr="00B92E7F">
        <w:rPr>
          <w:rFonts w:ascii="Times New Roman" w:hAnsi="Times New Roman" w:cs="Times New Roman"/>
          <w:sz w:val="24"/>
          <w:szCs w:val="24"/>
        </w:rPr>
        <w:t xml:space="preserve"> </w:t>
      </w:r>
      <w:r w:rsidR="3FEC5288" w:rsidRPr="00B92E7F">
        <w:rPr>
          <w:rFonts w:ascii="Times New Roman" w:hAnsi="Times New Roman" w:cs="Times New Roman"/>
          <w:sz w:val="24"/>
          <w:szCs w:val="24"/>
        </w:rPr>
        <w:t>ja Konkurentsiametilt luba koondumiseks või välisinvesteeringute kaasamiseks enne loa taotluse esitamist Finantsinspektsioonile.</w:t>
      </w:r>
      <w:r w:rsidR="17D85541" w:rsidRPr="00B92E7F">
        <w:rPr>
          <w:rFonts w:ascii="Times New Roman" w:hAnsi="Times New Roman" w:cs="Times New Roman"/>
          <w:sz w:val="24"/>
          <w:szCs w:val="24"/>
        </w:rPr>
        <w:t xml:space="preserve"> </w:t>
      </w:r>
      <w:r w:rsidR="6AC8D2E3" w:rsidRPr="00B92E7F">
        <w:rPr>
          <w:rFonts w:ascii="Times New Roman" w:hAnsi="Times New Roman" w:cs="Times New Roman"/>
          <w:sz w:val="24"/>
          <w:szCs w:val="24"/>
        </w:rPr>
        <w:t>Muudatuste mõju sõltub eelnõu vastuvõtmise ajast seadusena ning 2024. aastal menetletavad taotlustele eelnõus sätestatut ei kohaldata.</w:t>
      </w:r>
      <w:r w:rsidR="0E5BC500" w:rsidRPr="00B92E7F">
        <w:rPr>
          <w:rFonts w:ascii="Times New Roman" w:hAnsi="Times New Roman" w:cs="Times New Roman"/>
          <w:sz w:val="24"/>
          <w:szCs w:val="24"/>
        </w:rPr>
        <w:t xml:space="preserve"> Samas, kui krediidiasutus, investeerimisühing või valdusettevõtja esitab ühinemise või jagunemise loa taotluse Finantsinspektsioonile 2024. aasta lõpus, tuleb arvestada eelnõus sätes</w:t>
      </w:r>
      <w:r w:rsidR="4D37311E" w:rsidRPr="00B92E7F">
        <w:rPr>
          <w:rFonts w:ascii="Times New Roman" w:hAnsi="Times New Roman" w:cs="Times New Roman"/>
          <w:sz w:val="24"/>
          <w:szCs w:val="24"/>
        </w:rPr>
        <w:t xml:space="preserve">tatud muudatustega, mis hakkavad eelduslikult kehtima 2025. aasta I kvartalis. </w:t>
      </w:r>
    </w:p>
    <w:p w14:paraId="7037E126" w14:textId="63E35B85" w:rsidR="7F51A677" w:rsidRPr="00B92E7F" w:rsidRDefault="7F51A677" w:rsidP="00B92E7F">
      <w:pPr>
        <w:spacing w:after="0" w:line="240" w:lineRule="auto"/>
        <w:jc w:val="both"/>
        <w:rPr>
          <w:rFonts w:ascii="Times New Roman" w:hAnsi="Times New Roman" w:cs="Times New Roman"/>
          <w:sz w:val="24"/>
          <w:szCs w:val="24"/>
        </w:rPr>
      </w:pPr>
    </w:p>
    <w:p w14:paraId="6E1B086F" w14:textId="0C4B1F4B" w:rsidR="4DC586A0" w:rsidRPr="00B92E7F" w:rsidRDefault="0FDEE36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7409142D" w:rsidRPr="00B92E7F">
        <w:rPr>
          <w:rFonts w:ascii="Times New Roman" w:hAnsi="Times New Roman" w:cs="Times New Roman"/>
          <w:sz w:val="24"/>
          <w:szCs w:val="24"/>
        </w:rPr>
        <w:t>väike.</w:t>
      </w:r>
      <w:r w:rsidR="3E444CA1" w:rsidRPr="00B92E7F">
        <w:rPr>
          <w:rFonts w:ascii="Times New Roman" w:hAnsi="Times New Roman" w:cs="Times New Roman"/>
          <w:sz w:val="24"/>
          <w:szCs w:val="24"/>
        </w:rPr>
        <w:t xml:space="preserve"> Muudatused mõjutavad vaid neid subjekte, kes kaaluvad või otsustavad ühinemist või </w:t>
      </w:r>
      <w:r w:rsidR="3C7DC0A3" w:rsidRPr="00B92E7F">
        <w:rPr>
          <w:rFonts w:ascii="Times New Roman" w:hAnsi="Times New Roman" w:cs="Times New Roman"/>
          <w:sz w:val="24"/>
          <w:szCs w:val="24"/>
        </w:rPr>
        <w:t>jagunemist. Eelnõuga ei muudeta ühinemise ja jagunemise regulatsioonile alluvate isikute ringi.</w:t>
      </w:r>
      <w:r w:rsidR="3046122E" w:rsidRPr="00B92E7F">
        <w:rPr>
          <w:rFonts w:ascii="Times New Roman" w:hAnsi="Times New Roman" w:cs="Times New Roman"/>
          <w:sz w:val="24"/>
          <w:szCs w:val="24"/>
        </w:rPr>
        <w:t xml:space="preserve"> </w:t>
      </w:r>
    </w:p>
    <w:p w14:paraId="0C35D601" w14:textId="576D593E" w:rsidR="7F51A677" w:rsidRPr="00B92E7F" w:rsidRDefault="7F51A677" w:rsidP="00B92E7F">
      <w:pPr>
        <w:spacing w:after="0" w:line="240" w:lineRule="auto"/>
        <w:jc w:val="both"/>
        <w:rPr>
          <w:rFonts w:ascii="Times New Roman" w:hAnsi="Times New Roman" w:cs="Times New Roman"/>
          <w:b/>
          <w:bCs/>
          <w:sz w:val="24"/>
          <w:szCs w:val="24"/>
        </w:rPr>
      </w:pPr>
    </w:p>
    <w:p w14:paraId="0E117C39" w14:textId="2B554A08" w:rsidR="0FDEE366" w:rsidRPr="00B92E7F" w:rsidRDefault="0FDEE36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55758897" w:rsidRPr="00B92E7F">
        <w:rPr>
          <w:rFonts w:ascii="Times New Roman" w:hAnsi="Times New Roman" w:cs="Times New Roman"/>
          <w:sz w:val="24"/>
          <w:szCs w:val="24"/>
        </w:rPr>
        <w:t>keskmine. Subjektide suhtes, kes ei plaani taotleda Finantsinspektsioonilt luba ühinemiseks või jagunemiseks, ei avalda muudatused</w:t>
      </w:r>
      <w:r w:rsidR="31F2FA45" w:rsidRPr="00B92E7F">
        <w:rPr>
          <w:rFonts w:ascii="Times New Roman" w:hAnsi="Times New Roman" w:cs="Times New Roman"/>
          <w:sz w:val="24"/>
          <w:szCs w:val="24"/>
        </w:rPr>
        <w:t xml:space="preserve"> mõju. Muudatused võivad avaldada mõju nendele subjektidele, kes teevad ettevalmistusi ühinemiseks või jagunemiseks või on</w:t>
      </w:r>
      <w:r w:rsidR="3FB33AD2" w:rsidRPr="00B92E7F">
        <w:rPr>
          <w:rFonts w:ascii="Times New Roman" w:hAnsi="Times New Roman" w:cs="Times New Roman"/>
          <w:sz w:val="24"/>
          <w:szCs w:val="24"/>
        </w:rPr>
        <w:t xml:space="preserve"> vastava loa taotluse Finantsinspektsioonile</w:t>
      </w:r>
      <w:r w:rsidR="3943D873" w:rsidRPr="00B92E7F">
        <w:rPr>
          <w:rFonts w:ascii="Times New Roman" w:hAnsi="Times New Roman" w:cs="Times New Roman"/>
          <w:sz w:val="24"/>
          <w:szCs w:val="24"/>
        </w:rPr>
        <w:t xml:space="preserve"> 2024. </w:t>
      </w:r>
      <w:r w:rsidR="38FDAB91" w:rsidRPr="00B92E7F">
        <w:rPr>
          <w:rFonts w:ascii="Times New Roman" w:hAnsi="Times New Roman" w:cs="Times New Roman"/>
          <w:sz w:val="24"/>
          <w:szCs w:val="24"/>
        </w:rPr>
        <w:t>a</w:t>
      </w:r>
      <w:r w:rsidR="3943D873" w:rsidRPr="00B92E7F">
        <w:rPr>
          <w:rFonts w:ascii="Times New Roman" w:hAnsi="Times New Roman" w:cs="Times New Roman"/>
          <w:sz w:val="24"/>
          <w:szCs w:val="24"/>
        </w:rPr>
        <w:t xml:space="preserve">asta lõpus, sest sellisel juhul peavad subjektid viima end kurssi eelnõus sätestatuga ning tegema vajaduse korral vastavad muudatused enda loa taotlemise dokumentides. </w:t>
      </w:r>
    </w:p>
    <w:p w14:paraId="50F37E94" w14:textId="1AADBBC7" w:rsidR="684496DD" w:rsidRPr="00B92E7F" w:rsidRDefault="684496DD" w:rsidP="00B92E7F">
      <w:pPr>
        <w:spacing w:after="0" w:line="240" w:lineRule="auto"/>
        <w:jc w:val="both"/>
        <w:rPr>
          <w:rFonts w:ascii="Times New Roman" w:hAnsi="Times New Roman" w:cs="Times New Roman"/>
          <w:b/>
          <w:bCs/>
          <w:sz w:val="24"/>
          <w:szCs w:val="24"/>
        </w:rPr>
      </w:pPr>
    </w:p>
    <w:p w14:paraId="59B5C1E3" w14:textId="26CC5AEE" w:rsidR="00792E10" w:rsidRPr="00B92E7F" w:rsidRDefault="0FDEE366"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Mõju olulisus:</w:t>
      </w:r>
      <w:r w:rsidR="43CCE9DA" w:rsidRPr="00B92E7F">
        <w:rPr>
          <w:rFonts w:ascii="Times New Roman" w:hAnsi="Times New Roman" w:cs="Times New Roman"/>
          <w:b/>
          <w:bCs/>
          <w:sz w:val="24"/>
          <w:szCs w:val="24"/>
        </w:rPr>
        <w:t xml:space="preserve"> </w:t>
      </w:r>
      <w:r w:rsidR="43CCE9DA" w:rsidRPr="00B92E7F">
        <w:rPr>
          <w:rFonts w:ascii="Times New Roman" w:hAnsi="Times New Roman" w:cs="Times New Roman"/>
          <w:sz w:val="24"/>
          <w:szCs w:val="24"/>
        </w:rPr>
        <w:t xml:space="preserve">keskmine. </w:t>
      </w:r>
      <w:r w:rsidR="49DDD179" w:rsidRPr="00B92E7F">
        <w:rPr>
          <w:rFonts w:ascii="Times New Roman" w:hAnsi="Times New Roman" w:cs="Times New Roman"/>
          <w:sz w:val="24"/>
          <w:szCs w:val="24"/>
        </w:rPr>
        <w:t>Muudatused ühinemise ja jagunemise regulatsioonis avalda</w:t>
      </w:r>
      <w:r w:rsidR="2DF15389" w:rsidRPr="00B92E7F">
        <w:rPr>
          <w:rFonts w:ascii="Times New Roman" w:hAnsi="Times New Roman" w:cs="Times New Roman"/>
          <w:sz w:val="24"/>
          <w:szCs w:val="24"/>
        </w:rPr>
        <w:t>vad</w:t>
      </w:r>
      <w:r w:rsidR="49DDD179" w:rsidRPr="00B92E7F">
        <w:rPr>
          <w:rFonts w:ascii="Times New Roman" w:hAnsi="Times New Roman" w:cs="Times New Roman"/>
          <w:sz w:val="24"/>
          <w:szCs w:val="24"/>
        </w:rPr>
        <w:t xml:space="preserve"> mõju vaid nende</w:t>
      </w:r>
      <w:r w:rsidR="3B35BFA1" w:rsidRPr="00B92E7F">
        <w:rPr>
          <w:rFonts w:ascii="Times New Roman" w:hAnsi="Times New Roman" w:cs="Times New Roman"/>
          <w:sz w:val="24"/>
          <w:szCs w:val="24"/>
        </w:rPr>
        <w:t xml:space="preserve"> krediidiasutuste, investeerimisühingute ja valdusettevõtjate suhtes, kes esitavad Finantsinspektsioonile ühinemise või jagunemise loa pärast 2024. aasta III kvartalit.</w:t>
      </w:r>
      <w:r w:rsidR="3C84BC72" w:rsidRPr="00B92E7F">
        <w:rPr>
          <w:rFonts w:ascii="Times New Roman" w:hAnsi="Times New Roman" w:cs="Times New Roman"/>
          <w:sz w:val="24"/>
          <w:szCs w:val="24"/>
        </w:rPr>
        <w:t xml:space="preserve"> Mõju olulisus on selliste subjektide suhtes hinnatud keskmiseks, sest eelnõuga kaasneb vajadus taotleda eelnevalt lubasid Konkurentsiametilt ja TTJA-</w:t>
      </w:r>
      <w:proofErr w:type="spellStart"/>
      <w:r w:rsidR="3C84BC72" w:rsidRPr="00B92E7F">
        <w:rPr>
          <w:rFonts w:ascii="Times New Roman" w:hAnsi="Times New Roman" w:cs="Times New Roman"/>
          <w:sz w:val="24"/>
          <w:szCs w:val="24"/>
        </w:rPr>
        <w:t>lt</w:t>
      </w:r>
      <w:proofErr w:type="spellEnd"/>
      <w:r w:rsidR="3C84BC72" w:rsidRPr="00B92E7F">
        <w:rPr>
          <w:rFonts w:ascii="Times New Roman" w:hAnsi="Times New Roman" w:cs="Times New Roman"/>
          <w:sz w:val="24"/>
          <w:szCs w:val="24"/>
        </w:rPr>
        <w:t xml:space="preserve"> ning viia end kurssi</w:t>
      </w:r>
      <w:r w:rsidR="39655366" w:rsidRPr="00B92E7F">
        <w:rPr>
          <w:rFonts w:ascii="Times New Roman" w:hAnsi="Times New Roman" w:cs="Times New Roman"/>
          <w:sz w:val="24"/>
          <w:szCs w:val="24"/>
        </w:rPr>
        <w:t xml:space="preserve"> muudatustega. </w:t>
      </w:r>
    </w:p>
    <w:p w14:paraId="196C5218" w14:textId="13584684" w:rsidR="684496DD" w:rsidRPr="00B92E7F" w:rsidRDefault="684496DD" w:rsidP="00B92E7F">
      <w:pPr>
        <w:spacing w:after="0" w:line="240" w:lineRule="auto"/>
        <w:jc w:val="both"/>
        <w:rPr>
          <w:rFonts w:ascii="Times New Roman" w:hAnsi="Times New Roman" w:cs="Times New Roman"/>
          <w:sz w:val="24"/>
          <w:szCs w:val="24"/>
        </w:rPr>
      </w:pPr>
    </w:p>
    <w:p w14:paraId="7C5212E6" w14:textId="09A80F5B" w:rsidR="008F278C" w:rsidRPr="00B92E7F" w:rsidRDefault="008F278C"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t>(ii) Sihtrühm 2: Finantsinspektsioon</w:t>
      </w:r>
    </w:p>
    <w:p w14:paraId="231DDC89" w14:textId="43C1B93D" w:rsidR="57C65835" w:rsidRPr="00B92E7F" w:rsidRDefault="57C65835" w:rsidP="00B92E7F">
      <w:pPr>
        <w:spacing w:after="0" w:line="240" w:lineRule="auto"/>
        <w:jc w:val="both"/>
        <w:rPr>
          <w:rFonts w:ascii="Times New Roman" w:hAnsi="Times New Roman" w:cs="Times New Roman"/>
          <w:b/>
          <w:bCs/>
          <w:i/>
          <w:iCs/>
          <w:sz w:val="24"/>
          <w:szCs w:val="24"/>
        </w:rPr>
      </w:pPr>
    </w:p>
    <w:p w14:paraId="3EA5CCF1" w14:textId="20F2C684" w:rsidR="24C082F9" w:rsidRPr="00B92E7F" w:rsidRDefault="24C082F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35E33B45" w:rsidRPr="00B92E7F">
        <w:rPr>
          <w:rFonts w:ascii="Times New Roman" w:hAnsi="Times New Roman" w:cs="Times New Roman"/>
          <w:sz w:val="24"/>
          <w:szCs w:val="24"/>
        </w:rPr>
        <w:t>Finantsinspektsiooni 2024. aasta aastaraamatu seisuga töötab Finantsinspektsioonis 137 töötajat.</w:t>
      </w:r>
    </w:p>
    <w:p w14:paraId="036800F2" w14:textId="1FCF3B64" w:rsidR="57C65835" w:rsidRPr="00B92E7F" w:rsidRDefault="57C65835" w:rsidP="00B92E7F">
      <w:pPr>
        <w:spacing w:after="0" w:line="240" w:lineRule="auto"/>
        <w:jc w:val="both"/>
        <w:rPr>
          <w:rFonts w:ascii="Times New Roman" w:hAnsi="Times New Roman" w:cs="Times New Roman"/>
          <w:b/>
          <w:bCs/>
          <w:sz w:val="24"/>
          <w:szCs w:val="24"/>
        </w:rPr>
      </w:pPr>
    </w:p>
    <w:p w14:paraId="1B02281A" w14:textId="7D938450" w:rsidR="57C65835" w:rsidRPr="00B92E7F" w:rsidRDefault="4D5791D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48C3FB34" w:rsidRPr="00B92E7F">
        <w:rPr>
          <w:rFonts w:ascii="Times New Roman" w:hAnsi="Times New Roman" w:cs="Times New Roman"/>
          <w:sz w:val="24"/>
          <w:szCs w:val="24"/>
        </w:rPr>
        <w:t xml:space="preserve">keskmine. </w:t>
      </w:r>
      <w:r w:rsidR="551AEB34" w:rsidRPr="00B92E7F">
        <w:rPr>
          <w:rFonts w:ascii="Times New Roman" w:hAnsi="Times New Roman" w:cs="Times New Roman"/>
          <w:sz w:val="24"/>
          <w:szCs w:val="24"/>
        </w:rPr>
        <w:t xml:space="preserve">Muudatused võivad tuua kaasa vajaduse Finantsinspektsioonil nendega kohaneda, sest kuigi ühinemise ja jagunemise põhimõtted on </w:t>
      </w:r>
      <w:proofErr w:type="spellStart"/>
      <w:r w:rsidR="551AEB34" w:rsidRPr="00B92E7F">
        <w:rPr>
          <w:rFonts w:ascii="Times New Roman" w:hAnsi="Times New Roman" w:cs="Times New Roman"/>
          <w:sz w:val="24"/>
          <w:szCs w:val="24"/>
        </w:rPr>
        <w:t>KAS-is</w:t>
      </w:r>
      <w:proofErr w:type="spellEnd"/>
      <w:r w:rsidR="551AEB34" w:rsidRPr="00B92E7F">
        <w:rPr>
          <w:rFonts w:ascii="Times New Roman" w:hAnsi="Times New Roman" w:cs="Times New Roman"/>
          <w:sz w:val="24"/>
          <w:szCs w:val="24"/>
        </w:rPr>
        <w:t xml:space="preserve"> ja VPTS-</w:t>
      </w:r>
      <w:proofErr w:type="spellStart"/>
      <w:r w:rsidR="551AEB34" w:rsidRPr="00B92E7F">
        <w:rPr>
          <w:rFonts w:ascii="Times New Roman" w:hAnsi="Times New Roman" w:cs="Times New Roman"/>
          <w:sz w:val="24"/>
          <w:szCs w:val="24"/>
        </w:rPr>
        <w:t>is</w:t>
      </w:r>
      <w:proofErr w:type="spellEnd"/>
      <w:r w:rsidR="551AEB34" w:rsidRPr="00B92E7F">
        <w:rPr>
          <w:rFonts w:ascii="Times New Roman" w:hAnsi="Times New Roman" w:cs="Times New Roman"/>
          <w:sz w:val="24"/>
          <w:szCs w:val="24"/>
        </w:rPr>
        <w:t xml:space="preserve"> juba reguleeritud, peab järelevalveasutus </w:t>
      </w:r>
      <w:r w:rsidR="1D673AFB" w:rsidRPr="00B92E7F">
        <w:rPr>
          <w:rFonts w:ascii="Times New Roman" w:hAnsi="Times New Roman" w:cs="Times New Roman"/>
          <w:sz w:val="24"/>
          <w:szCs w:val="24"/>
        </w:rPr>
        <w:t>hindama oma asutuse siseste korralduste ja protseduuride vastavust eelnõus sätestatuga ning tegema vajadusel korrektuure</w:t>
      </w:r>
      <w:r w:rsidR="11829BCC" w:rsidRPr="00B92E7F">
        <w:rPr>
          <w:rFonts w:ascii="Times New Roman" w:hAnsi="Times New Roman" w:cs="Times New Roman"/>
          <w:sz w:val="24"/>
          <w:szCs w:val="24"/>
        </w:rPr>
        <w:t>. Teemad, mis Finantsinspektsiooni tavapärast tööd enim mõjutavad, on koostöö teiste lepinguriikide pädevate asutustega, konsolideerimisgrupi sisese ühinemise ja jagunemise eritingimused</w:t>
      </w:r>
      <w:r w:rsidR="1FD4645B" w:rsidRPr="00B92E7F">
        <w:rPr>
          <w:rFonts w:ascii="Times New Roman" w:hAnsi="Times New Roman" w:cs="Times New Roman"/>
          <w:sz w:val="24"/>
          <w:szCs w:val="24"/>
        </w:rPr>
        <w:t xml:space="preserve"> ning loa andmisest keeldumised alused. </w:t>
      </w:r>
    </w:p>
    <w:p w14:paraId="5BB72BBF" w14:textId="6E6BA292" w:rsidR="57C65835" w:rsidRPr="00B92E7F" w:rsidRDefault="57C65835" w:rsidP="00B92E7F">
      <w:pPr>
        <w:spacing w:after="0" w:line="240" w:lineRule="auto"/>
        <w:jc w:val="both"/>
        <w:rPr>
          <w:rFonts w:ascii="Times New Roman" w:hAnsi="Times New Roman" w:cs="Times New Roman"/>
          <w:sz w:val="24"/>
          <w:szCs w:val="24"/>
        </w:rPr>
      </w:pPr>
    </w:p>
    <w:p w14:paraId="234BA08C" w14:textId="3EE57DDE" w:rsidR="24C082F9" w:rsidRPr="00B92E7F" w:rsidRDefault="233EBDA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4CDD1D59" w:rsidRPr="00B92E7F">
        <w:rPr>
          <w:rFonts w:ascii="Times New Roman" w:hAnsi="Times New Roman" w:cs="Times New Roman"/>
          <w:sz w:val="24"/>
          <w:szCs w:val="24"/>
        </w:rPr>
        <w:t xml:space="preserve">väike. </w:t>
      </w:r>
      <w:r w:rsidR="63BB468A" w:rsidRPr="00B92E7F">
        <w:rPr>
          <w:rFonts w:ascii="Times New Roman" w:hAnsi="Times New Roman" w:cs="Times New Roman"/>
          <w:sz w:val="24"/>
          <w:szCs w:val="24"/>
        </w:rPr>
        <w:t>Mõju Finantsinspektsioonile sõltub turuosaliste otsustest ühineda või jaguneda. Eesti turu</w:t>
      </w:r>
      <w:r w:rsidR="16E7AF63" w:rsidRPr="00B92E7F">
        <w:rPr>
          <w:rFonts w:ascii="Times New Roman" w:hAnsi="Times New Roman" w:cs="Times New Roman"/>
          <w:sz w:val="24"/>
          <w:szCs w:val="24"/>
        </w:rPr>
        <w:t>l toimub vastavaid tehinguid vähe</w:t>
      </w:r>
      <w:r w:rsidR="2F8B41A6" w:rsidRPr="00B92E7F">
        <w:rPr>
          <w:rFonts w:ascii="Times New Roman" w:hAnsi="Times New Roman" w:cs="Times New Roman"/>
          <w:sz w:val="24"/>
          <w:szCs w:val="24"/>
        </w:rPr>
        <w:t xml:space="preserve">, üldjuhul üks ühinemine või jagunemine kord viie aasta jooksul (näiteks 2024. </w:t>
      </w:r>
      <w:r w:rsidR="34F914A7" w:rsidRPr="00B92E7F">
        <w:rPr>
          <w:rFonts w:ascii="Times New Roman" w:hAnsi="Times New Roman" w:cs="Times New Roman"/>
          <w:sz w:val="24"/>
          <w:szCs w:val="24"/>
        </w:rPr>
        <w:t>a</w:t>
      </w:r>
      <w:r w:rsidR="2F8B41A6" w:rsidRPr="00B92E7F">
        <w:rPr>
          <w:rFonts w:ascii="Times New Roman" w:hAnsi="Times New Roman" w:cs="Times New Roman"/>
          <w:sz w:val="24"/>
          <w:szCs w:val="24"/>
        </w:rPr>
        <w:t xml:space="preserve">astal Coop Pank ja Coop Finants AS ühinemine, 2019. </w:t>
      </w:r>
      <w:r w:rsidR="5F4CF3C8" w:rsidRPr="00B92E7F">
        <w:rPr>
          <w:rFonts w:ascii="Times New Roman" w:hAnsi="Times New Roman" w:cs="Times New Roman"/>
          <w:sz w:val="24"/>
          <w:szCs w:val="24"/>
        </w:rPr>
        <w:t>a</w:t>
      </w:r>
      <w:r w:rsidR="2F8B41A6" w:rsidRPr="00B92E7F">
        <w:rPr>
          <w:rFonts w:ascii="Times New Roman" w:hAnsi="Times New Roman" w:cs="Times New Roman"/>
          <w:sz w:val="24"/>
          <w:szCs w:val="24"/>
        </w:rPr>
        <w:t xml:space="preserve">astal </w:t>
      </w:r>
      <w:proofErr w:type="spellStart"/>
      <w:r w:rsidR="2F8B41A6" w:rsidRPr="00B92E7F">
        <w:rPr>
          <w:rFonts w:ascii="Times New Roman" w:hAnsi="Times New Roman" w:cs="Times New Roman"/>
          <w:sz w:val="24"/>
          <w:szCs w:val="24"/>
        </w:rPr>
        <w:t>Lum</w:t>
      </w:r>
      <w:r w:rsidR="35B02364" w:rsidRPr="00B92E7F">
        <w:rPr>
          <w:rFonts w:ascii="Times New Roman" w:hAnsi="Times New Roman" w:cs="Times New Roman"/>
          <w:sz w:val="24"/>
          <w:szCs w:val="24"/>
        </w:rPr>
        <w:t>inor</w:t>
      </w:r>
      <w:proofErr w:type="spellEnd"/>
      <w:r w:rsidR="66986724" w:rsidRPr="00B92E7F">
        <w:rPr>
          <w:rFonts w:ascii="Times New Roman" w:hAnsi="Times New Roman" w:cs="Times New Roman"/>
          <w:sz w:val="24"/>
          <w:szCs w:val="24"/>
        </w:rPr>
        <w:t xml:space="preserve"> Eesti, Läti ja Leedu </w:t>
      </w:r>
      <w:r w:rsidR="1CE7B9B2" w:rsidRPr="00B92E7F">
        <w:rPr>
          <w:rFonts w:ascii="Times New Roman" w:hAnsi="Times New Roman" w:cs="Times New Roman"/>
          <w:sz w:val="24"/>
          <w:szCs w:val="24"/>
        </w:rPr>
        <w:t>ühinemine).</w:t>
      </w:r>
      <w:r w:rsidR="14758BE1" w:rsidRPr="00B92E7F">
        <w:rPr>
          <w:rFonts w:ascii="Times New Roman" w:hAnsi="Times New Roman" w:cs="Times New Roman"/>
          <w:sz w:val="24"/>
          <w:szCs w:val="24"/>
        </w:rPr>
        <w:t xml:space="preserve"> Eelnõu koostajate hinnangul ei too ühinemise ja jagunemise regulatsiooni muutmine kaasa hüppelist kasvu</w:t>
      </w:r>
      <w:r w:rsidR="634FDCE2" w:rsidRPr="00B92E7F">
        <w:rPr>
          <w:rFonts w:ascii="Times New Roman" w:hAnsi="Times New Roman" w:cs="Times New Roman"/>
          <w:sz w:val="24"/>
          <w:szCs w:val="24"/>
        </w:rPr>
        <w:t xml:space="preserve"> ühinemis- või jagunemisloa taotlemise menetlusest ning seega ka tõusu Finantsinspektsiooni töökoormusele. Seega hinnatakse vastavate muudatuste mõju avaldumise sagedus väikeseks.</w:t>
      </w:r>
    </w:p>
    <w:p w14:paraId="4AB3AB4B" w14:textId="4B61E1F4" w:rsidR="57C65835" w:rsidRPr="00B92E7F" w:rsidRDefault="57C65835" w:rsidP="00B92E7F">
      <w:pPr>
        <w:spacing w:after="0" w:line="240" w:lineRule="auto"/>
        <w:jc w:val="both"/>
        <w:rPr>
          <w:rFonts w:ascii="Times New Roman" w:hAnsi="Times New Roman" w:cs="Times New Roman"/>
          <w:b/>
          <w:bCs/>
          <w:sz w:val="24"/>
          <w:szCs w:val="24"/>
        </w:rPr>
      </w:pPr>
    </w:p>
    <w:p w14:paraId="3D6723DC" w14:textId="4C477108" w:rsidR="24C082F9" w:rsidRPr="00B92E7F" w:rsidRDefault="4D5791D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7C04B0C7" w:rsidRPr="00B92E7F">
        <w:rPr>
          <w:rFonts w:ascii="Times New Roman" w:hAnsi="Times New Roman" w:cs="Times New Roman"/>
          <w:sz w:val="24"/>
          <w:szCs w:val="24"/>
        </w:rPr>
        <w:t>negatiivse mõju risk Finantsinspektsioonile hinnatakse keskmiseks, sest kuigi ühinemise ja jagunemise sätete kohaldamine sõltub enamjaolt sellest, kas mõni turuosaline otsustab vastava loa taotluse esitada, peab järelevalveasutus tagama valmisoleku taolise lo</w:t>
      </w:r>
      <w:r w:rsidR="6622A7EE" w:rsidRPr="00B92E7F">
        <w:rPr>
          <w:rFonts w:ascii="Times New Roman" w:hAnsi="Times New Roman" w:cs="Times New Roman"/>
          <w:sz w:val="24"/>
          <w:szCs w:val="24"/>
        </w:rPr>
        <w:t>a efektiivseks menetlemiseks. Valmisolek eeldab aga sisemiste dokumentide, eeskirjade ja protseduuride olemasolu</w:t>
      </w:r>
      <w:r w:rsidR="3F5AEB68" w:rsidRPr="00B92E7F">
        <w:rPr>
          <w:rFonts w:ascii="Times New Roman" w:hAnsi="Times New Roman" w:cs="Times New Roman"/>
          <w:sz w:val="24"/>
          <w:szCs w:val="24"/>
        </w:rPr>
        <w:t xml:space="preserve">, milles on muu hulgas võetud arvesse eelnõus sätestatut. </w:t>
      </w:r>
    </w:p>
    <w:p w14:paraId="68DC2349" w14:textId="2FC98398" w:rsidR="57C65835" w:rsidRPr="00B92E7F" w:rsidRDefault="57C65835" w:rsidP="00B92E7F">
      <w:pPr>
        <w:spacing w:after="0" w:line="240" w:lineRule="auto"/>
        <w:jc w:val="both"/>
        <w:rPr>
          <w:rFonts w:ascii="Times New Roman" w:hAnsi="Times New Roman" w:cs="Times New Roman"/>
          <w:b/>
          <w:bCs/>
          <w:sz w:val="24"/>
          <w:szCs w:val="24"/>
        </w:rPr>
      </w:pPr>
    </w:p>
    <w:p w14:paraId="28587C3C" w14:textId="63E33B83" w:rsidR="24C082F9" w:rsidRPr="00B92E7F" w:rsidRDefault="4D5791DA"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Mõju olulisus:</w:t>
      </w:r>
      <w:r w:rsidR="54995B25" w:rsidRPr="00B92E7F">
        <w:rPr>
          <w:rFonts w:ascii="Times New Roman" w:hAnsi="Times New Roman" w:cs="Times New Roman"/>
          <w:b/>
          <w:bCs/>
          <w:sz w:val="24"/>
          <w:szCs w:val="24"/>
        </w:rPr>
        <w:t xml:space="preserve"> </w:t>
      </w:r>
      <w:r w:rsidR="54995B25" w:rsidRPr="00B92E7F">
        <w:rPr>
          <w:rFonts w:ascii="Times New Roman" w:hAnsi="Times New Roman" w:cs="Times New Roman"/>
          <w:sz w:val="24"/>
          <w:szCs w:val="24"/>
        </w:rPr>
        <w:t xml:space="preserve">oluline. </w:t>
      </w:r>
      <w:r w:rsidR="57F0E79A" w:rsidRPr="00B92E7F">
        <w:rPr>
          <w:rFonts w:ascii="Times New Roman" w:eastAsia="Times New Roman" w:hAnsi="Times New Roman" w:cs="Times New Roman"/>
          <w:color w:val="000000" w:themeColor="text1"/>
          <w:sz w:val="24"/>
          <w:szCs w:val="24"/>
        </w:rPr>
        <w:t xml:space="preserve">Muudatused ühinemiste ja jagunemiste regulatsioonis toovad kaasa järelevalveasutuse vajaduse kohaneda ja tutvuda uute nõuetega ning vajaduse korral  vaadata üle </w:t>
      </w:r>
      <w:proofErr w:type="spellStart"/>
      <w:r w:rsidR="57F0E79A" w:rsidRPr="00B92E7F">
        <w:rPr>
          <w:rFonts w:ascii="Times New Roman" w:eastAsia="Times New Roman" w:hAnsi="Times New Roman" w:cs="Times New Roman"/>
          <w:color w:val="000000" w:themeColor="text1"/>
          <w:sz w:val="24"/>
          <w:szCs w:val="24"/>
        </w:rPr>
        <w:t>sisekorraldused</w:t>
      </w:r>
      <w:proofErr w:type="spellEnd"/>
      <w:r w:rsidR="57F0E79A" w:rsidRPr="00B92E7F">
        <w:rPr>
          <w:rFonts w:ascii="Times New Roman" w:eastAsia="Times New Roman" w:hAnsi="Times New Roman" w:cs="Times New Roman"/>
          <w:color w:val="000000" w:themeColor="text1"/>
          <w:sz w:val="24"/>
          <w:szCs w:val="24"/>
        </w:rPr>
        <w:t>. Samas ei prognoosi eelnõu koostajad Finantsinspektsioonile töökoormuse märkimisväärset tõusu ning uute järelevalvesubjektide taotluste hüppelist kasvu</w:t>
      </w:r>
      <w:r w:rsidR="01C465C9" w:rsidRPr="00B92E7F">
        <w:rPr>
          <w:rFonts w:ascii="Times New Roman" w:eastAsia="Times New Roman" w:hAnsi="Times New Roman" w:cs="Times New Roman"/>
          <w:color w:val="000000" w:themeColor="text1"/>
          <w:sz w:val="24"/>
          <w:szCs w:val="24"/>
        </w:rPr>
        <w:t xml:space="preserve">. </w:t>
      </w:r>
    </w:p>
    <w:p w14:paraId="0D6A3AD7" w14:textId="77777777" w:rsidR="00792E10" w:rsidRPr="00B92E7F" w:rsidRDefault="00792E10" w:rsidP="00B92E7F">
      <w:pPr>
        <w:spacing w:after="0" w:line="240" w:lineRule="auto"/>
        <w:jc w:val="both"/>
        <w:rPr>
          <w:rFonts w:ascii="Times New Roman" w:hAnsi="Times New Roman" w:cs="Times New Roman"/>
          <w:b/>
          <w:bCs/>
          <w:i/>
          <w:iCs/>
          <w:sz w:val="24"/>
          <w:szCs w:val="24"/>
        </w:rPr>
      </w:pPr>
    </w:p>
    <w:p w14:paraId="73AC0AD2" w14:textId="1D1B111B" w:rsidR="008F278C" w:rsidRPr="00B92E7F" w:rsidRDefault="008F278C"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t>7.</w:t>
      </w:r>
      <w:r w:rsidR="00F3693A">
        <w:rPr>
          <w:rFonts w:ascii="Times New Roman" w:hAnsi="Times New Roman" w:cs="Times New Roman"/>
          <w:b/>
          <w:bCs/>
          <w:sz w:val="24"/>
          <w:szCs w:val="24"/>
        </w:rPr>
        <w:t>1</w:t>
      </w:r>
      <w:r w:rsidRPr="00B92E7F">
        <w:rPr>
          <w:rFonts w:ascii="Times New Roman" w:hAnsi="Times New Roman" w:cs="Times New Roman"/>
          <w:b/>
          <w:bCs/>
          <w:sz w:val="24"/>
          <w:szCs w:val="24"/>
        </w:rPr>
        <w:t xml:space="preserve">.4. Oluliste varade ja kohustuste ülekandmine </w:t>
      </w:r>
    </w:p>
    <w:p w14:paraId="704B8572" w14:textId="72F9BB0B" w:rsidR="19FDE669" w:rsidRPr="00B92E7F" w:rsidRDefault="19FDE669" w:rsidP="00B92E7F">
      <w:pPr>
        <w:spacing w:after="0" w:line="240" w:lineRule="auto"/>
        <w:jc w:val="both"/>
        <w:rPr>
          <w:rFonts w:ascii="Times New Roman" w:hAnsi="Times New Roman" w:cs="Times New Roman"/>
          <w:b/>
          <w:bCs/>
          <w:i/>
          <w:iCs/>
          <w:sz w:val="24"/>
          <w:szCs w:val="24"/>
        </w:rPr>
      </w:pPr>
    </w:p>
    <w:p w14:paraId="2A281180" w14:textId="42A95A21" w:rsidR="008F278C" w:rsidRPr="00B92E7F" w:rsidRDefault="008F278C" w:rsidP="00B92E7F">
      <w:pPr>
        <w:spacing w:after="0" w:line="240" w:lineRule="auto"/>
        <w:ind w:left="2124"/>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(i) Sihtrühm 1: Eesti krediidiasutused</w:t>
      </w:r>
      <w:r w:rsidR="0CF7E6E8" w:rsidRPr="00B92E7F">
        <w:rPr>
          <w:rFonts w:ascii="Times New Roman" w:hAnsi="Times New Roman" w:cs="Times New Roman"/>
          <w:b/>
          <w:bCs/>
          <w:i/>
          <w:iCs/>
          <w:sz w:val="24"/>
          <w:szCs w:val="24"/>
        </w:rPr>
        <w:t xml:space="preserve">, </w:t>
      </w:r>
      <w:r w:rsidR="7EA379BE" w:rsidRPr="00B92E7F">
        <w:rPr>
          <w:rFonts w:ascii="Times New Roman" w:hAnsi="Times New Roman" w:cs="Times New Roman"/>
          <w:b/>
          <w:bCs/>
          <w:i/>
          <w:iCs/>
          <w:sz w:val="24"/>
          <w:szCs w:val="24"/>
        </w:rPr>
        <w:t>finants</w:t>
      </w:r>
      <w:r w:rsidR="0CF7E6E8" w:rsidRPr="00B92E7F">
        <w:rPr>
          <w:rFonts w:ascii="Times New Roman" w:hAnsi="Times New Roman" w:cs="Times New Roman"/>
          <w:b/>
          <w:bCs/>
          <w:i/>
          <w:iCs/>
          <w:sz w:val="24"/>
          <w:szCs w:val="24"/>
        </w:rPr>
        <w:t>valdusettevõtjad</w:t>
      </w:r>
      <w:r w:rsidR="0383C581" w:rsidRPr="00B92E7F">
        <w:rPr>
          <w:rFonts w:ascii="Times New Roman" w:hAnsi="Times New Roman" w:cs="Times New Roman"/>
          <w:b/>
          <w:bCs/>
          <w:i/>
          <w:iCs/>
          <w:sz w:val="24"/>
          <w:szCs w:val="24"/>
        </w:rPr>
        <w:t xml:space="preserve">, </w:t>
      </w:r>
      <w:proofErr w:type="spellStart"/>
      <w:r w:rsidR="0383C581" w:rsidRPr="00B92E7F">
        <w:rPr>
          <w:rFonts w:ascii="Times New Roman" w:hAnsi="Times New Roman" w:cs="Times New Roman"/>
          <w:b/>
          <w:bCs/>
          <w:i/>
          <w:iCs/>
          <w:sz w:val="24"/>
          <w:szCs w:val="24"/>
        </w:rPr>
        <w:t>segafinantsvaldusettevõtjad</w:t>
      </w:r>
      <w:proofErr w:type="spellEnd"/>
      <w:r w:rsidR="0CF7E6E8" w:rsidRPr="00B92E7F">
        <w:rPr>
          <w:rFonts w:ascii="Times New Roman" w:hAnsi="Times New Roman" w:cs="Times New Roman"/>
          <w:b/>
          <w:bCs/>
          <w:i/>
          <w:iCs/>
          <w:sz w:val="24"/>
          <w:szCs w:val="24"/>
        </w:rPr>
        <w:t xml:space="preserve"> ja investeerimisühingud </w:t>
      </w:r>
    </w:p>
    <w:p w14:paraId="5CC982C2" w14:textId="350594B0" w:rsidR="57C65835" w:rsidRPr="00B92E7F" w:rsidRDefault="57C65835" w:rsidP="00B92E7F">
      <w:pPr>
        <w:spacing w:after="0" w:line="240" w:lineRule="auto"/>
        <w:jc w:val="both"/>
        <w:rPr>
          <w:rFonts w:ascii="Times New Roman" w:hAnsi="Times New Roman" w:cs="Times New Roman"/>
          <w:b/>
          <w:bCs/>
          <w:i/>
          <w:iCs/>
          <w:sz w:val="24"/>
          <w:szCs w:val="24"/>
        </w:rPr>
      </w:pPr>
    </w:p>
    <w:p w14:paraId="1A025874" w14:textId="57FC5D79" w:rsidR="0CF7E6E8" w:rsidRPr="00B92E7F" w:rsidRDefault="4ADA80A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4B7972B1" w:rsidRPr="00B92E7F">
        <w:rPr>
          <w:rFonts w:ascii="Times New Roman" w:hAnsi="Times New Roman" w:cs="Times New Roman"/>
          <w:sz w:val="24"/>
          <w:szCs w:val="24"/>
        </w:rPr>
        <w:t>Finantsinspektsiooni andmetel on Eestis tegevusloa saanud kaheksa krediidiasutust</w:t>
      </w:r>
      <w:r w:rsidR="0CF7E6E8" w:rsidRPr="00B92E7F">
        <w:rPr>
          <w:rStyle w:val="Allmrkuseviide"/>
          <w:rFonts w:ascii="Times New Roman" w:hAnsi="Times New Roman" w:cs="Times New Roman"/>
          <w:sz w:val="24"/>
          <w:szCs w:val="24"/>
        </w:rPr>
        <w:footnoteReference w:id="64"/>
      </w:r>
      <w:r w:rsidR="4B7972B1" w:rsidRPr="00B92E7F">
        <w:rPr>
          <w:rFonts w:ascii="Times New Roman" w:hAnsi="Times New Roman" w:cs="Times New Roman"/>
          <w:sz w:val="24"/>
          <w:szCs w:val="24"/>
        </w:rPr>
        <w:t xml:space="preserve"> ja seitse investeerimisühingut.</w:t>
      </w:r>
      <w:r w:rsidR="0CF7E6E8" w:rsidRPr="00B92E7F">
        <w:rPr>
          <w:rStyle w:val="Allmrkuseviide"/>
          <w:rFonts w:ascii="Times New Roman" w:hAnsi="Times New Roman" w:cs="Times New Roman"/>
          <w:sz w:val="24"/>
          <w:szCs w:val="24"/>
        </w:rPr>
        <w:footnoteReference w:id="65"/>
      </w:r>
      <w:r w:rsidR="54CD4984" w:rsidRPr="00B92E7F">
        <w:rPr>
          <w:rFonts w:ascii="Times New Roman" w:hAnsi="Times New Roman" w:cs="Times New Roman"/>
          <w:sz w:val="24"/>
          <w:szCs w:val="24"/>
        </w:rPr>
        <w:t xml:space="preserve"> </w:t>
      </w:r>
      <w:r w:rsidR="7AB4CFE5" w:rsidRPr="00B92E7F">
        <w:rPr>
          <w:rFonts w:ascii="Times New Roman" w:hAnsi="Times New Roman" w:cs="Times New Roman"/>
          <w:sz w:val="24"/>
          <w:szCs w:val="24"/>
        </w:rPr>
        <w:t xml:space="preserve">Eelnõu koostajatele teadaolevalt tegutseb </w:t>
      </w:r>
      <w:r w:rsidR="04676717" w:rsidRPr="00B92E7F">
        <w:rPr>
          <w:rFonts w:ascii="Times New Roman" w:hAnsi="Times New Roman" w:cs="Times New Roman"/>
          <w:sz w:val="24"/>
          <w:szCs w:val="24"/>
        </w:rPr>
        <w:t>Eesti</w:t>
      </w:r>
      <w:r w:rsidR="29977C1D" w:rsidRPr="00B92E7F">
        <w:rPr>
          <w:rFonts w:ascii="Times New Roman" w:hAnsi="Times New Roman" w:cs="Times New Roman"/>
          <w:sz w:val="24"/>
          <w:szCs w:val="24"/>
        </w:rPr>
        <w:t xml:space="preserve"> pangandussektoris</w:t>
      </w:r>
      <w:r w:rsidR="7AB4CFE5" w:rsidRPr="00B92E7F">
        <w:rPr>
          <w:rFonts w:ascii="Times New Roman" w:hAnsi="Times New Roman" w:cs="Times New Roman"/>
          <w:sz w:val="24"/>
          <w:szCs w:val="24"/>
        </w:rPr>
        <w:t xml:space="preserve"> vähemalt </w:t>
      </w:r>
      <w:r w:rsidR="42786215" w:rsidRPr="00B92E7F">
        <w:rPr>
          <w:rFonts w:ascii="Times New Roman" w:hAnsi="Times New Roman" w:cs="Times New Roman"/>
          <w:sz w:val="24"/>
          <w:szCs w:val="24"/>
        </w:rPr>
        <w:t>kaks</w:t>
      </w:r>
      <w:r w:rsidR="7AB4CFE5" w:rsidRPr="00B92E7F">
        <w:rPr>
          <w:rFonts w:ascii="Times New Roman" w:hAnsi="Times New Roman" w:cs="Times New Roman"/>
          <w:sz w:val="24"/>
          <w:szCs w:val="24"/>
        </w:rPr>
        <w:t xml:space="preserve"> finantsvaldusettevõtja</w:t>
      </w:r>
      <w:r w:rsidR="3B82E824" w:rsidRPr="00B92E7F">
        <w:rPr>
          <w:rFonts w:ascii="Times New Roman" w:hAnsi="Times New Roman" w:cs="Times New Roman"/>
          <w:sz w:val="24"/>
          <w:szCs w:val="24"/>
        </w:rPr>
        <w:t>t</w:t>
      </w:r>
      <w:r w:rsidR="7AB4CFE5" w:rsidRPr="00B92E7F">
        <w:rPr>
          <w:rFonts w:ascii="Times New Roman" w:hAnsi="Times New Roman" w:cs="Times New Roman"/>
          <w:sz w:val="24"/>
          <w:szCs w:val="24"/>
        </w:rPr>
        <w:t xml:space="preserve"> (</w:t>
      </w:r>
      <w:proofErr w:type="spellStart"/>
      <w:r w:rsidR="7AB4CFE5" w:rsidRPr="00B92E7F">
        <w:rPr>
          <w:rFonts w:ascii="Times New Roman" w:hAnsi="Times New Roman" w:cs="Times New Roman"/>
          <w:sz w:val="24"/>
          <w:szCs w:val="24"/>
        </w:rPr>
        <w:t>Luminor</w:t>
      </w:r>
      <w:proofErr w:type="spellEnd"/>
      <w:r w:rsidR="7AB4CFE5" w:rsidRPr="00B92E7F">
        <w:rPr>
          <w:rFonts w:ascii="Times New Roman" w:hAnsi="Times New Roman" w:cs="Times New Roman"/>
          <w:sz w:val="24"/>
          <w:szCs w:val="24"/>
        </w:rPr>
        <w:t xml:space="preserve"> Holding AS</w:t>
      </w:r>
      <w:r w:rsidR="013CB4E8" w:rsidRPr="00B92E7F">
        <w:rPr>
          <w:rFonts w:ascii="Times New Roman" w:hAnsi="Times New Roman" w:cs="Times New Roman"/>
          <w:sz w:val="24"/>
          <w:szCs w:val="24"/>
        </w:rPr>
        <w:t xml:space="preserve"> ja LHV Group AS</w:t>
      </w:r>
      <w:r w:rsidR="7AB4CFE5" w:rsidRPr="00B92E7F">
        <w:rPr>
          <w:rFonts w:ascii="Times New Roman" w:hAnsi="Times New Roman" w:cs="Times New Roman"/>
          <w:sz w:val="24"/>
          <w:szCs w:val="24"/>
        </w:rPr>
        <w:t>)</w:t>
      </w:r>
      <w:r w:rsidR="7E90649D" w:rsidRPr="00B92E7F">
        <w:rPr>
          <w:rFonts w:ascii="Times New Roman" w:hAnsi="Times New Roman" w:cs="Times New Roman"/>
          <w:sz w:val="24"/>
          <w:szCs w:val="24"/>
        </w:rPr>
        <w:t>.</w:t>
      </w:r>
    </w:p>
    <w:p w14:paraId="467CA475" w14:textId="1FCF3B64" w:rsidR="57C65835" w:rsidRPr="00B92E7F" w:rsidRDefault="57C65835" w:rsidP="00B92E7F">
      <w:pPr>
        <w:spacing w:after="0" w:line="240" w:lineRule="auto"/>
        <w:jc w:val="both"/>
        <w:rPr>
          <w:rFonts w:ascii="Times New Roman" w:hAnsi="Times New Roman" w:cs="Times New Roman"/>
          <w:b/>
          <w:bCs/>
          <w:sz w:val="24"/>
          <w:szCs w:val="24"/>
        </w:rPr>
      </w:pPr>
    </w:p>
    <w:p w14:paraId="26F18956" w14:textId="118EB469" w:rsidR="0CF7E6E8" w:rsidRPr="00B92E7F" w:rsidRDefault="0809FD1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49E2B8FC" w:rsidRPr="00B92E7F">
        <w:rPr>
          <w:rFonts w:ascii="Times New Roman" w:hAnsi="Times New Roman" w:cs="Times New Roman"/>
          <w:sz w:val="24"/>
          <w:szCs w:val="24"/>
        </w:rPr>
        <w:t>väike.</w:t>
      </w:r>
      <w:r w:rsidR="3E287ED1" w:rsidRPr="00B92E7F">
        <w:rPr>
          <w:rFonts w:ascii="Times New Roman" w:hAnsi="Times New Roman" w:cs="Times New Roman"/>
          <w:sz w:val="24"/>
          <w:szCs w:val="24"/>
        </w:rPr>
        <w:t xml:space="preserve"> </w:t>
      </w:r>
      <w:r w:rsidR="1E950637" w:rsidRPr="00B92E7F">
        <w:rPr>
          <w:rFonts w:ascii="Times New Roman" w:hAnsi="Times New Roman" w:cs="Times New Roman"/>
          <w:sz w:val="24"/>
          <w:szCs w:val="24"/>
        </w:rPr>
        <w:t>Eelnõuga lisatakse krediidiandjatele, valdusettevõtjatele ja investeerimisühingutele kohustus teavitada Finantsinspektsiooni oluliste varade ja kohustuste ülekandmisest, kui ülekantavate v</w:t>
      </w:r>
      <w:r w:rsidR="4FC15272" w:rsidRPr="00B92E7F">
        <w:rPr>
          <w:rFonts w:ascii="Times New Roman" w:hAnsi="Times New Roman" w:cs="Times New Roman"/>
          <w:sz w:val="24"/>
          <w:szCs w:val="24"/>
        </w:rPr>
        <w:t xml:space="preserve">arad või kohustused moodustavad vähemalt kümme protsenti subjekti koguvaradest või -kohustustest. </w:t>
      </w:r>
      <w:r w:rsidR="3C4867B6" w:rsidRPr="00B92E7F">
        <w:rPr>
          <w:rFonts w:ascii="Times New Roman" w:hAnsi="Times New Roman" w:cs="Times New Roman"/>
          <w:sz w:val="24"/>
          <w:szCs w:val="24"/>
        </w:rPr>
        <w:t xml:space="preserve">Kui ülekandmine toimub konsolideerimisgrupi siseselt, siis on vastavaks määraks 15 protsenti. Muudatused omavad ülekandmisest kohustatud </w:t>
      </w:r>
      <w:r w:rsidR="3C4867B6" w:rsidRPr="00B92E7F">
        <w:rPr>
          <w:rFonts w:ascii="Times New Roman" w:hAnsi="Times New Roman" w:cs="Times New Roman"/>
          <w:sz w:val="24"/>
          <w:szCs w:val="24"/>
        </w:rPr>
        <w:lastRenderedPageBreak/>
        <w:t xml:space="preserve">subjektide ringile väikest mõju, sest </w:t>
      </w:r>
      <w:r w:rsidR="06E7AAE5" w:rsidRPr="00B92E7F">
        <w:rPr>
          <w:rFonts w:ascii="Times New Roman" w:hAnsi="Times New Roman" w:cs="Times New Roman"/>
          <w:sz w:val="24"/>
          <w:szCs w:val="24"/>
        </w:rPr>
        <w:t xml:space="preserve">sellega ei kaasne loamenetlus või täiendav aruandluskohustus. </w:t>
      </w:r>
    </w:p>
    <w:p w14:paraId="6BEE467A" w14:textId="1C82B0A7" w:rsidR="57C65835" w:rsidRPr="00B92E7F" w:rsidRDefault="57C65835" w:rsidP="00B92E7F">
      <w:pPr>
        <w:spacing w:after="0" w:line="240" w:lineRule="auto"/>
        <w:jc w:val="both"/>
        <w:rPr>
          <w:rFonts w:ascii="Times New Roman" w:hAnsi="Times New Roman" w:cs="Times New Roman"/>
          <w:b/>
          <w:bCs/>
          <w:sz w:val="24"/>
          <w:szCs w:val="24"/>
        </w:rPr>
      </w:pPr>
    </w:p>
    <w:p w14:paraId="20AF46BF" w14:textId="264EE64A" w:rsidR="0CF7E6E8" w:rsidRPr="00B92E7F" w:rsidRDefault="4B1DA19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2465BA8E" w:rsidRPr="00B92E7F">
        <w:rPr>
          <w:rFonts w:ascii="Times New Roman" w:hAnsi="Times New Roman" w:cs="Times New Roman"/>
          <w:sz w:val="24"/>
          <w:szCs w:val="24"/>
        </w:rPr>
        <w:t xml:space="preserve">väike. </w:t>
      </w:r>
      <w:r w:rsidR="75B31D54" w:rsidRPr="00B92E7F">
        <w:rPr>
          <w:rFonts w:ascii="Times New Roman" w:hAnsi="Times New Roman" w:cs="Times New Roman"/>
          <w:sz w:val="24"/>
          <w:szCs w:val="24"/>
        </w:rPr>
        <w:t xml:space="preserve">Muudatused mõjutavad vaid neid isikuid, kes otsustavad oma </w:t>
      </w:r>
      <w:r w:rsidR="211A8E36" w:rsidRPr="00B92E7F">
        <w:rPr>
          <w:rFonts w:ascii="Times New Roman" w:hAnsi="Times New Roman" w:cs="Times New Roman"/>
          <w:sz w:val="24"/>
          <w:szCs w:val="24"/>
        </w:rPr>
        <w:t>olulisi varasid või kohustusi müüa või võõrandada muul viisil.</w:t>
      </w:r>
      <w:r w:rsidR="196EF40B" w:rsidRPr="00B92E7F">
        <w:rPr>
          <w:rFonts w:ascii="Times New Roman" w:hAnsi="Times New Roman" w:cs="Times New Roman"/>
          <w:sz w:val="24"/>
          <w:szCs w:val="24"/>
        </w:rPr>
        <w:t xml:space="preserve"> </w:t>
      </w:r>
      <w:r w:rsidR="5CF3508D" w:rsidRPr="00B92E7F">
        <w:rPr>
          <w:rFonts w:ascii="Times New Roman" w:hAnsi="Times New Roman" w:cs="Times New Roman"/>
          <w:sz w:val="24"/>
          <w:szCs w:val="24"/>
        </w:rPr>
        <w:t>Eelnõu koostajatele ei ole teada, kui paljud turuosalistest vastavaid tehinguid igapäevaselt läbi viivad, kuid kuna eelnõuga kaasneb vaid teavitamiskohustus, hinnatakse mõju avaldamise sagedus väikeseks, sest kohus</w:t>
      </w:r>
      <w:r w:rsidR="48FC55B6" w:rsidRPr="00B92E7F">
        <w:rPr>
          <w:rFonts w:ascii="Times New Roman" w:hAnsi="Times New Roman" w:cs="Times New Roman"/>
          <w:sz w:val="24"/>
          <w:szCs w:val="24"/>
        </w:rPr>
        <w:t>tus teavitada Finantsinspektsiooni eelnevalt tehingu tegemist on seadus</w:t>
      </w:r>
      <w:r w:rsidR="35A35B8E" w:rsidRPr="00B92E7F">
        <w:rPr>
          <w:rFonts w:ascii="Times New Roman" w:hAnsi="Times New Roman" w:cs="Times New Roman"/>
          <w:sz w:val="24"/>
          <w:szCs w:val="24"/>
        </w:rPr>
        <w:t>t</w:t>
      </w:r>
      <w:r w:rsidR="48FC55B6" w:rsidRPr="00B92E7F">
        <w:rPr>
          <w:rFonts w:ascii="Times New Roman" w:hAnsi="Times New Roman" w:cs="Times New Roman"/>
          <w:sz w:val="24"/>
          <w:szCs w:val="24"/>
        </w:rPr>
        <w:t xml:space="preserve">es sätestatud juba teiste teemadega. Seega avaldub mõju ülekandmises osalevatele subjektidele ühekordselt (enne ülekandmise tegemist) ning teavitamiskohustuse </w:t>
      </w:r>
      <w:r w:rsidR="7EC64A96" w:rsidRPr="00B92E7F">
        <w:rPr>
          <w:rFonts w:ascii="Times New Roman" w:hAnsi="Times New Roman" w:cs="Times New Roman"/>
          <w:sz w:val="24"/>
          <w:szCs w:val="24"/>
        </w:rPr>
        <w:t xml:space="preserve">realiseerimine sõltub subjektide tegevusest. </w:t>
      </w:r>
    </w:p>
    <w:p w14:paraId="1EC75164" w14:textId="4B61E1F4" w:rsidR="57C65835" w:rsidRPr="00B92E7F" w:rsidRDefault="57C65835" w:rsidP="00B92E7F">
      <w:pPr>
        <w:spacing w:after="0" w:line="240" w:lineRule="auto"/>
        <w:jc w:val="both"/>
        <w:rPr>
          <w:rFonts w:ascii="Times New Roman" w:hAnsi="Times New Roman" w:cs="Times New Roman"/>
          <w:b/>
          <w:bCs/>
          <w:sz w:val="24"/>
          <w:szCs w:val="24"/>
        </w:rPr>
      </w:pPr>
    </w:p>
    <w:p w14:paraId="31ED1F91" w14:textId="643C9B62" w:rsidR="0CF7E6E8" w:rsidRPr="00B92E7F" w:rsidRDefault="0809FD1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17FA46BA" w:rsidRPr="00B92E7F">
        <w:rPr>
          <w:rFonts w:ascii="Times New Roman" w:hAnsi="Times New Roman" w:cs="Times New Roman"/>
          <w:sz w:val="24"/>
          <w:szCs w:val="24"/>
        </w:rPr>
        <w:t>väike.</w:t>
      </w:r>
      <w:r w:rsidR="6ADF283B" w:rsidRPr="00B92E7F">
        <w:rPr>
          <w:rFonts w:ascii="Times New Roman" w:hAnsi="Times New Roman" w:cs="Times New Roman"/>
          <w:sz w:val="24"/>
          <w:szCs w:val="24"/>
        </w:rPr>
        <w:t xml:space="preserve"> </w:t>
      </w:r>
      <w:r w:rsidR="5F1FE2FC" w:rsidRPr="00B92E7F">
        <w:rPr>
          <w:rFonts w:ascii="Times New Roman" w:hAnsi="Times New Roman" w:cs="Times New Roman"/>
          <w:sz w:val="24"/>
          <w:szCs w:val="24"/>
        </w:rPr>
        <w:t xml:space="preserve">Oluliste kohustuste ja varade ülekandmise regulatsioon toob selle subjektidele kaasa kohustuse teavitada Finantsinspektsiooni kavandatavast tehingust enne selle läbiviimist. </w:t>
      </w:r>
      <w:r w:rsidR="0DA17601" w:rsidRPr="00B92E7F">
        <w:rPr>
          <w:rFonts w:ascii="Times New Roman" w:hAnsi="Times New Roman" w:cs="Times New Roman"/>
          <w:sz w:val="24"/>
          <w:szCs w:val="24"/>
        </w:rPr>
        <w:t>Eelnõuga ei anta järelevalveasutusele volitusi piirata ülekandmise läbiviimist või seada sellele täiendavaid tingimusi. Ülekandmise regulatsiooni eesmärk on hoida Finantsinspektsiooni kursis erinevatest tehingutest, mis võivad mõjutada sub</w:t>
      </w:r>
      <w:r w:rsidR="7CF90B1D" w:rsidRPr="00B92E7F">
        <w:rPr>
          <w:rFonts w:ascii="Times New Roman" w:hAnsi="Times New Roman" w:cs="Times New Roman"/>
          <w:sz w:val="24"/>
          <w:szCs w:val="24"/>
        </w:rPr>
        <w:t>jektide turupositsioone ning üleüldist järelevalvet. Kuivõrd ülekandmise regulatsiooni sisseviimine seadus</w:t>
      </w:r>
      <w:r w:rsidR="419E2BAB" w:rsidRPr="00B92E7F">
        <w:rPr>
          <w:rFonts w:ascii="Times New Roman" w:hAnsi="Times New Roman" w:cs="Times New Roman"/>
          <w:sz w:val="24"/>
          <w:szCs w:val="24"/>
        </w:rPr>
        <w:t>t</w:t>
      </w:r>
      <w:r w:rsidR="7CF90B1D" w:rsidRPr="00B92E7F">
        <w:rPr>
          <w:rFonts w:ascii="Times New Roman" w:hAnsi="Times New Roman" w:cs="Times New Roman"/>
          <w:sz w:val="24"/>
          <w:szCs w:val="24"/>
        </w:rPr>
        <w:t>esse mõjutab vaid neid isikuid, kes ülekandmises osalevad, ning seadus</w:t>
      </w:r>
      <w:r w:rsidR="24D0DB5E" w:rsidRPr="00B92E7F">
        <w:rPr>
          <w:rFonts w:ascii="Times New Roman" w:hAnsi="Times New Roman" w:cs="Times New Roman"/>
          <w:sz w:val="24"/>
          <w:szCs w:val="24"/>
        </w:rPr>
        <w:t>t</w:t>
      </w:r>
      <w:r w:rsidR="7CF90B1D" w:rsidRPr="00B92E7F">
        <w:rPr>
          <w:rFonts w:ascii="Times New Roman" w:hAnsi="Times New Roman" w:cs="Times New Roman"/>
          <w:sz w:val="24"/>
          <w:szCs w:val="24"/>
        </w:rPr>
        <w:t>ega on juba sätestatud vastutus teavitamiskohustuse rikkumise eest (KAS §</w:t>
      </w:r>
      <w:r w:rsidR="76A77E9C" w:rsidRPr="00B92E7F">
        <w:rPr>
          <w:rFonts w:ascii="Times New Roman" w:hAnsi="Times New Roman" w:cs="Times New Roman"/>
          <w:sz w:val="24"/>
          <w:szCs w:val="24"/>
        </w:rPr>
        <w:t xml:space="preserve"> 134</w:t>
      </w:r>
      <w:r w:rsidR="76A77E9C" w:rsidRPr="00B92E7F">
        <w:rPr>
          <w:rFonts w:ascii="Times New Roman" w:hAnsi="Times New Roman" w:cs="Times New Roman"/>
          <w:sz w:val="24"/>
          <w:szCs w:val="24"/>
          <w:vertAlign w:val="superscript"/>
        </w:rPr>
        <w:t>8</w:t>
      </w:r>
      <w:r w:rsidR="7D3EB85F" w:rsidRPr="00B92E7F">
        <w:rPr>
          <w:rFonts w:ascii="Times New Roman" w:hAnsi="Times New Roman" w:cs="Times New Roman"/>
          <w:sz w:val="24"/>
          <w:szCs w:val="24"/>
          <w:vertAlign w:val="superscript"/>
        </w:rPr>
        <w:t xml:space="preserve"> </w:t>
      </w:r>
      <w:r w:rsidR="7D3EB85F" w:rsidRPr="00B92E7F">
        <w:rPr>
          <w:rFonts w:ascii="Times New Roman" w:hAnsi="Times New Roman" w:cs="Times New Roman"/>
          <w:sz w:val="24"/>
          <w:szCs w:val="24"/>
        </w:rPr>
        <w:t>ja VPTS § 237</w:t>
      </w:r>
      <w:r w:rsidR="7D3EB85F" w:rsidRPr="00B92E7F">
        <w:rPr>
          <w:rFonts w:ascii="Times New Roman" w:hAnsi="Times New Roman" w:cs="Times New Roman"/>
          <w:sz w:val="24"/>
          <w:szCs w:val="24"/>
          <w:vertAlign w:val="superscript"/>
        </w:rPr>
        <w:t>8</w:t>
      </w:r>
      <w:r w:rsidR="76A77E9C" w:rsidRPr="00B92E7F">
        <w:rPr>
          <w:rFonts w:ascii="Times New Roman" w:hAnsi="Times New Roman" w:cs="Times New Roman"/>
          <w:sz w:val="24"/>
          <w:szCs w:val="24"/>
        </w:rPr>
        <w:t xml:space="preserve">), hinnatakse ebasoovitavate mõjude kaasnemise risk krediidiasutuste, </w:t>
      </w:r>
      <w:r w:rsidR="30758909" w:rsidRPr="00B92E7F">
        <w:rPr>
          <w:rFonts w:ascii="Times New Roman" w:hAnsi="Times New Roman" w:cs="Times New Roman"/>
          <w:sz w:val="24"/>
          <w:szCs w:val="24"/>
        </w:rPr>
        <w:t xml:space="preserve">investeerimisühingute ja valdusettevõtjate suhtes väikeseks. </w:t>
      </w:r>
    </w:p>
    <w:p w14:paraId="1977DE67" w14:textId="2FC98398" w:rsidR="57C65835" w:rsidRPr="00B92E7F" w:rsidRDefault="57C65835" w:rsidP="00B92E7F">
      <w:pPr>
        <w:spacing w:after="0" w:line="240" w:lineRule="auto"/>
        <w:jc w:val="both"/>
        <w:rPr>
          <w:rFonts w:ascii="Times New Roman" w:hAnsi="Times New Roman" w:cs="Times New Roman"/>
          <w:b/>
          <w:bCs/>
          <w:sz w:val="24"/>
          <w:szCs w:val="24"/>
        </w:rPr>
      </w:pPr>
    </w:p>
    <w:p w14:paraId="4132803C" w14:textId="76D29CF9" w:rsidR="0CF7E6E8" w:rsidRPr="00B92E7F" w:rsidRDefault="4B1DA19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olulisus: </w:t>
      </w:r>
      <w:r w:rsidR="6826C2A3" w:rsidRPr="00B92E7F">
        <w:rPr>
          <w:rFonts w:ascii="Times New Roman" w:hAnsi="Times New Roman" w:cs="Times New Roman"/>
          <w:sz w:val="24"/>
          <w:szCs w:val="24"/>
        </w:rPr>
        <w:t>väike.</w:t>
      </w:r>
      <w:r w:rsidR="7E867AA6" w:rsidRPr="00B92E7F">
        <w:rPr>
          <w:rFonts w:ascii="Times New Roman" w:hAnsi="Times New Roman" w:cs="Times New Roman"/>
          <w:sz w:val="24"/>
          <w:szCs w:val="24"/>
        </w:rPr>
        <w:t xml:space="preserve"> Oluliste varade ja kohustuste ülekandmise sätete lisamine </w:t>
      </w:r>
      <w:proofErr w:type="spellStart"/>
      <w:r w:rsidR="7E867AA6" w:rsidRPr="00B92E7F">
        <w:rPr>
          <w:rFonts w:ascii="Times New Roman" w:hAnsi="Times New Roman" w:cs="Times New Roman"/>
          <w:sz w:val="24"/>
          <w:szCs w:val="24"/>
        </w:rPr>
        <w:t>KAS-i</w:t>
      </w:r>
      <w:proofErr w:type="spellEnd"/>
      <w:r w:rsidR="7E867AA6" w:rsidRPr="00B92E7F">
        <w:rPr>
          <w:rFonts w:ascii="Times New Roman" w:hAnsi="Times New Roman" w:cs="Times New Roman"/>
          <w:sz w:val="24"/>
          <w:szCs w:val="24"/>
        </w:rPr>
        <w:t xml:space="preserve"> ja VPTS-i</w:t>
      </w:r>
      <w:r w:rsidR="030A7725" w:rsidRPr="00B92E7F">
        <w:rPr>
          <w:rFonts w:ascii="Times New Roman" w:hAnsi="Times New Roman" w:cs="Times New Roman"/>
          <w:sz w:val="24"/>
          <w:szCs w:val="24"/>
        </w:rPr>
        <w:t xml:space="preserve"> ei oma ülekandmise regulatsiooni subjektide suhtes erilist mõju, sest sellega kaasneb vaid eelnev teavitamiskohustus, mida subjektid peavad juba praegu teiste teemadega seoses täitma. Muudatustega e</w:t>
      </w:r>
      <w:r w:rsidR="351A2F93" w:rsidRPr="00B92E7F">
        <w:rPr>
          <w:rFonts w:ascii="Times New Roman" w:hAnsi="Times New Roman" w:cs="Times New Roman"/>
          <w:sz w:val="24"/>
          <w:szCs w:val="24"/>
        </w:rPr>
        <w:t>i suurendata turuosaliste arvu, samuti ei kaasne nendega loakohustust.</w:t>
      </w:r>
    </w:p>
    <w:p w14:paraId="10390754" w14:textId="77777777" w:rsidR="00792E10" w:rsidRDefault="00792E10" w:rsidP="00B92E7F">
      <w:pPr>
        <w:spacing w:after="0" w:line="240" w:lineRule="auto"/>
        <w:jc w:val="both"/>
        <w:rPr>
          <w:rFonts w:ascii="Times New Roman" w:hAnsi="Times New Roman" w:cs="Times New Roman"/>
          <w:b/>
          <w:bCs/>
          <w:i/>
          <w:iCs/>
          <w:sz w:val="24"/>
          <w:szCs w:val="24"/>
        </w:rPr>
      </w:pPr>
    </w:p>
    <w:p w14:paraId="5E34350A" w14:textId="77777777" w:rsidR="008F278C" w:rsidRPr="00B92E7F" w:rsidRDefault="008F278C"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t>(ii) Sihtrühm 2: Finantsinspektsioon</w:t>
      </w:r>
    </w:p>
    <w:p w14:paraId="54642C84" w14:textId="12E77244" w:rsidR="57C65835" w:rsidRPr="00B92E7F" w:rsidRDefault="57C65835" w:rsidP="00B92E7F">
      <w:pPr>
        <w:spacing w:after="0" w:line="240" w:lineRule="auto"/>
        <w:jc w:val="both"/>
        <w:rPr>
          <w:rFonts w:ascii="Times New Roman" w:hAnsi="Times New Roman" w:cs="Times New Roman"/>
          <w:b/>
          <w:bCs/>
          <w:i/>
          <w:iCs/>
          <w:sz w:val="24"/>
          <w:szCs w:val="24"/>
        </w:rPr>
      </w:pPr>
    </w:p>
    <w:p w14:paraId="7FCA62FA" w14:textId="6309B404" w:rsidR="57C65835" w:rsidRPr="00B92E7F" w:rsidRDefault="3C208F3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641A5331" w:rsidRPr="00B92E7F">
        <w:rPr>
          <w:rFonts w:ascii="Times New Roman" w:hAnsi="Times New Roman" w:cs="Times New Roman"/>
          <w:sz w:val="24"/>
          <w:szCs w:val="24"/>
        </w:rPr>
        <w:t>Finantsinspektsiooni 2024. aasta aastaraamatu seisuga töötab Finantsinspektsioonis 137 töötajat.</w:t>
      </w:r>
    </w:p>
    <w:p w14:paraId="3BC54EB5" w14:textId="1FCF3B64" w:rsidR="57C65835" w:rsidRPr="00B92E7F" w:rsidRDefault="57C65835" w:rsidP="00B92E7F">
      <w:pPr>
        <w:spacing w:after="0" w:line="240" w:lineRule="auto"/>
        <w:jc w:val="both"/>
        <w:rPr>
          <w:rFonts w:ascii="Times New Roman" w:hAnsi="Times New Roman" w:cs="Times New Roman"/>
          <w:b/>
          <w:bCs/>
          <w:sz w:val="24"/>
          <w:szCs w:val="24"/>
        </w:rPr>
      </w:pPr>
    </w:p>
    <w:p w14:paraId="29D9FA50" w14:textId="4EF61207" w:rsidR="57C65835" w:rsidRPr="00B92E7F" w:rsidRDefault="293D93D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3481C5F8" w:rsidRPr="00B92E7F">
        <w:rPr>
          <w:rFonts w:ascii="Times New Roman" w:hAnsi="Times New Roman" w:cs="Times New Roman"/>
          <w:sz w:val="24"/>
          <w:szCs w:val="24"/>
        </w:rPr>
        <w:t>keskmine.</w:t>
      </w:r>
      <w:r w:rsidR="79C893F8" w:rsidRPr="00B92E7F">
        <w:rPr>
          <w:rFonts w:ascii="Times New Roman" w:hAnsi="Times New Roman" w:cs="Times New Roman"/>
          <w:sz w:val="24"/>
          <w:szCs w:val="24"/>
        </w:rPr>
        <w:t xml:space="preserve"> Mõju Finantsinspektsioonile avaldub eelnõu vastuvõtmisena seadusena, sest järelevalveasutus peab viima end kurssi oluliste varade ja kohustuste ülekandmise regulatsiooniga, ning siis, kui mõni subjektidest otsustab vastavas tehingus osaleda. Viimasel juhul on Finantsinspektsioonil kohustus</w:t>
      </w:r>
      <w:r w:rsidR="4072A1A8" w:rsidRPr="00B92E7F">
        <w:rPr>
          <w:rFonts w:ascii="Times New Roman" w:hAnsi="Times New Roman" w:cs="Times New Roman"/>
          <w:sz w:val="24"/>
          <w:szCs w:val="24"/>
        </w:rPr>
        <w:t xml:space="preserve"> kontrollida, et ülekandmises osalevad isikud on teavitanud tehingust ning kinnitada teavituse kättesaamist. </w:t>
      </w:r>
    </w:p>
    <w:p w14:paraId="41379572" w14:textId="502F997F" w:rsidR="2BE43852" w:rsidRPr="00B92E7F" w:rsidRDefault="2BE43852" w:rsidP="00B92E7F">
      <w:pPr>
        <w:spacing w:after="0" w:line="240" w:lineRule="auto"/>
        <w:jc w:val="both"/>
        <w:rPr>
          <w:rFonts w:ascii="Times New Roman" w:hAnsi="Times New Roman" w:cs="Times New Roman"/>
          <w:sz w:val="24"/>
          <w:szCs w:val="24"/>
        </w:rPr>
      </w:pPr>
    </w:p>
    <w:p w14:paraId="4B9604B7" w14:textId="3A79D421" w:rsidR="3C208F37" w:rsidRPr="00B92E7F" w:rsidRDefault="586025C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3EA81A5C" w:rsidRPr="00B92E7F">
        <w:rPr>
          <w:rFonts w:ascii="Times New Roman" w:hAnsi="Times New Roman" w:cs="Times New Roman"/>
          <w:sz w:val="24"/>
          <w:szCs w:val="24"/>
        </w:rPr>
        <w:t xml:space="preserve"> </w:t>
      </w:r>
      <w:r w:rsidR="33372C88" w:rsidRPr="00B92E7F">
        <w:rPr>
          <w:rFonts w:ascii="Times New Roman" w:hAnsi="Times New Roman" w:cs="Times New Roman"/>
          <w:sz w:val="24"/>
          <w:szCs w:val="24"/>
        </w:rPr>
        <w:t xml:space="preserve">keskmine. </w:t>
      </w:r>
      <w:r w:rsidR="3EA81A5C" w:rsidRPr="00B92E7F">
        <w:rPr>
          <w:rFonts w:ascii="Times New Roman" w:hAnsi="Times New Roman" w:cs="Times New Roman"/>
          <w:sz w:val="24"/>
          <w:szCs w:val="24"/>
        </w:rPr>
        <w:t>Mõju avaldumise sagedus Finantsinspektsioonile sõltub sellest, kas turul viiakse läbi olul</w:t>
      </w:r>
      <w:r w:rsidR="4FF48F06" w:rsidRPr="00B92E7F">
        <w:rPr>
          <w:rFonts w:ascii="Times New Roman" w:hAnsi="Times New Roman" w:cs="Times New Roman"/>
          <w:sz w:val="24"/>
          <w:szCs w:val="24"/>
        </w:rPr>
        <w:t>iste varade ja kohustuste ülekandmist. Eelnõu koostajatele ei ole teada, kui paljud turuosalistest vastavaid tehinguid igapäevaselt läbi viivad</w:t>
      </w:r>
      <w:r w:rsidR="27D88C24" w:rsidRPr="00B92E7F">
        <w:rPr>
          <w:rFonts w:ascii="Times New Roman" w:hAnsi="Times New Roman" w:cs="Times New Roman"/>
          <w:sz w:val="24"/>
          <w:szCs w:val="24"/>
        </w:rPr>
        <w:t>. Samas peab järelevalveasutus tagama igapäevaselt valmisoleku reageerimaks ülekandmise läbiviimise kavatsusele ning vajaduse korral algatama menetluse, kui teavitamiskohustust on rikutud. Seetõttu hinnatakse muudatuste mõju av</w:t>
      </w:r>
      <w:r w:rsidR="30D26179" w:rsidRPr="00B92E7F">
        <w:rPr>
          <w:rFonts w:ascii="Times New Roman" w:hAnsi="Times New Roman" w:cs="Times New Roman"/>
          <w:sz w:val="24"/>
          <w:szCs w:val="24"/>
        </w:rPr>
        <w:t xml:space="preserve">aldumise sagedus Finantsinspektsioonile keskmiseks. </w:t>
      </w:r>
    </w:p>
    <w:p w14:paraId="38B4873C" w14:textId="4B61E1F4" w:rsidR="57C65835" w:rsidRPr="00B92E7F" w:rsidRDefault="57C65835" w:rsidP="00B92E7F">
      <w:pPr>
        <w:spacing w:after="0" w:line="240" w:lineRule="auto"/>
        <w:jc w:val="both"/>
        <w:rPr>
          <w:rFonts w:ascii="Times New Roman" w:hAnsi="Times New Roman" w:cs="Times New Roman"/>
          <w:b/>
          <w:bCs/>
          <w:sz w:val="24"/>
          <w:szCs w:val="24"/>
        </w:rPr>
      </w:pPr>
    </w:p>
    <w:p w14:paraId="4A48EB4F" w14:textId="2A85C107" w:rsidR="586025C5" w:rsidRPr="00B92E7F" w:rsidRDefault="586025C5" w:rsidP="00B92E7F">
      <w:pPr>
        <w:spacing w:after="0" w:line="240" w:lineRule="auto"/>
        <w:jc w:val="both"/>
        <w:rPr>
          <w:rFonts w:ascii="Times New Roman" w:eastAsia="Times New Roman" w:hAnsi="Times New Roman" w:cs="Times New Roman"/>
          <w:color w:val="000000" w:themeColor="text1"/>
          <w:sz w:val="24"/>
          <w:szCs w:val="24"/>
        </w:rPr>
      </w:pPr>
      <w:r w:rsidRPr="00B92E7F">
        <w:rPr>
          <w:rFonts w:ascii="Times New Roman" w:hAnsi="Times New Roman" w:cs="Times New Roman"/>
          <w:b/>
          <w:bCs/>
          <w:sz w:val="24"/>
          <w:szCs w:val="24"/>
        </w:rPr>
        <w:t xml:space="preserve">Ebasoovitavate mõjude kaasnemise risk: </w:t>
      </w:r>
      <w:r w:rsidR="5A0A9C11" w:rsidRPr="00B92E7F">
        <w:rPr>
          <w:rFonts w:ascii="Times New Roman" w:hAnsi="Times New Roman" w:cs="Times New Roman"/>
          <w:sz w:val="24"/>
          <w:szCs w:val="24"/>
        </w:rPr>
        <w:t>väik</w:t>
      </w:r>
      <w:r w:rsidR="2CF0E747" w:rsidRPr="00B92E7F">
        <w:rPr>
          <w:rFonts w:ascii="Times New Roman" w:hAnsi="Times New Roman" w:cs="Times New Roman"/>
          <w:sz w:val="24"/>
          <w:szCs w:val="24"/>
        </w:rPr>
        <w:t xml:space="preserve">e. </w:t>
      </w:r>
      <w:r w:rsidR="2CF0E747" w:rsidRPr="00B92E7F">
        <w:rPr>
          <w:rFonts w:ascii="Times New Roman" w:eastAsia="Times New Roman" w:hAnsi="Times New Roman" w:cs="Times New Roman"/>
          <w:color w:val="000000" w:themeColor="text1"/>
          <w:sz w:val="24"/>
          <w:szCs w:val="24"/>
        </w:rPr>
        <w:t>Finantsinspektsioon peab viima end kurssi eelnõus sisalduvate oluliste varade ja kohustuste ülekandmise muudatustega.</w:t>
      </w:r>
      <w:r w:rsidR="25C355B7" w:rsidRPr="00B92E7F">
        <w:rPr>
          <w:rFonts w:ascii="Times New Roman" w:eastAsia="Times New Roman" w:hAnsi="Times New Roman" w:cs="Times New Roman"/>
          <w:color w:val="000000" w:themeColor="text1"/>
          <w:sz w:val="24"/>
          <w:szCs w:val="24"/>
        </w:rPr>
        <w:t xml:space="preserve"> Järeleval</w:t>
      </w:r>
      <w:r w:rsidR="0007629C">
        <w:rPr>
          <w:rFonts w:ascii="Times New Roman" w:eastAsia="Times New Roman" w:hAnsi="Times New Roman" w:cs="Times New Roman"/>
          <w:color w:val="000000" w:themeColor="text1"/>
          <w:sz w:val="24"/>
          <w:szCs w:val="24"/>
        </w:rPr>
        <w:t>v</w:t>
      </w:r>
      <w:r w:rsidR="25C355B7" w:rsidRPr="00B92E7F">
        <w:rPr>
          <w:rFonts w:ascii="Times New Roman" w:eastAsia="Times New Roman" w:hAnsi="Times New Roman" w:cs="Times New Roman"/>
          <w:color w:val="000000" w:themeColor="text1"/>
          <w:sz w:val="24"/>
          <w:szCs w:val="24"/>
        </w:rPr>
        <w:t>easutuse töökoormust võib</w:t>
      </w:r>
      <w:r w:rsidR="7CB45CB6" w:rsidRPr="00B92E7F">
        <w:rPr>
          <w:rFonts w:ascii="Times New Roman" w:eastAsia="Times New Roman" w:hAnsi="Times New Roman" w:cs="Times New Roman"/>
          <w:color w:val="000000" w:themeColor="text1"/>
          <w:sz w:val="24"/>
          <w:szCs w:val="24"/>
        </w:rPr>
        <w:t xml:space="preserve"> ajutiselt</w:t>
      </w:r>
      <w:r w:rsidR="25C355B7" w:rsidRPr="00B92E7F">
        <w:rPr>
          <w:rFonts w:ascii="Times New Roman" w:eastAsia="Times New Roman" w:hAnsi="Times New Roman" w:cs="Times New Roman"/>
          <w:color w:val="000000" w:themeColor="text1"/>
          <w:sz w:val="24"/>
          <w:szCs w:val="24"/>
        </w:rPr>
        <w:t xml:space="preserve"> suurendada ülekandmise läbiviimise kavatsuse teavituse saamine mõne krediidiasutuse, investeerimisühingu või valdusettevõtja poolt. </w:t>
      </w:r>
    </w:p>
    <w:p w14:paraId="06D6C49D" w14:textId="2FC98398" w:rsidR="57C65835" w:rsidRPr="00B92E7F" w:rsidRDefault="57C65835" w:rsidP="00B92E7F">
      <w:pPr>
        <w:spacing w:after="0" w:line="240" w:lineRule="auto"/>
        <w:jc w:val="both"/>
        <w:rPr>
          <w:rFonts w:ascii="Times New Roman" w:hAnsi="Times New Roman" w:cs="Times New Roman"/>
          <w:b/>
          <w:bCs/>
          <w:sz w:val="24"/>
          <w:szCs w:val="24"/>
        </w:rPr>
      </w:pPr>
    </w:p>
    <w:p w14:paraId="0637C7F8" w14:textId="55D063CE" w:rsidR="3C208F37" w:rsidRPr="00B92E7F" w:rsidRDefault="586025C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lastRenderedPageBreak/>
        <w:t>Mõju olulisus:</w:t>
      </w:r>
      <w:r w:rsidR="297CA394" w:rsidRPr="00B92E7F">
        <w:rPr>
          <w:rFonts w:ascii="Times New Roman" w:hAnsi="Times New Roman" w:cs="Times New Roman"/>
          <w:b/>
          <w:bCs/>
          <w:sz w:val="24"/>
          <w:szCs w:val="24"/>
        </w:rPr>
        <w:t xml:space="preserve"> </w:t>
      </w:r>
      <w:r w:rsidR="6710DDF4" w:rsidRPr="00B92E7F">
        <w:rPr>
          <w:rFonts w:ascii="Times New Roman" w:hAnsi="Times New Roman" w:cs="Times New Roman"/>
          <w:sz w:val="24"/>
          <w:szCs w:val="24"/>
        </w:rPr>
        <w:t>oluline.</w:t>
      </w:r>
      <w:r w:rsidR="2C0C02D5" w:rsidRPr="00B92E7F">
        <w:rPr>
          <w:rFonts w:ascii="Times New Roman" w:hAnsi="Times New Roman" w:cs="Times New Roman"/>
          <w:sz w:val="24"/>
          <w:szCs w:val="24"/>
        </w:rPr>
        <w:t xml:space="preserve"> Oluliste varade ja kohustuste ülekandmise regulatsiooni lisamine </w:t>
      </w:r>
      <w:proofErr w:type="spellStart"/>
      <w:r w:rsidR="2C0C02D5" w:rsidRPr="00B92E7F">
        <w:rPr>
          <w:rFonts w:ascii="Times New Roman" w:hAnsi="Times New Roman" w:cs="Times New Roman"/>
          <w:sz w:val="24"/>
          <w:szCs w:val="24"/>
        </w:rPr>
        <w:t>KAS-i</w:t>
      </w:r>
      <w:proofErr w:type="spellEnd"/>
      <w:r w:rsidR="2C0C02D5" w:rsidRPr="00B92E7F">
        <w:rPr>
          <w:rFonts w:ascii="Times New Roman" w:hAnsi="Times New Roman" w:cs="Times New Roman"/>
          <w:sz w:val="24"/>
          <w:szCs w:val="24"/>
        </w:rPr>
        <w:t xml:space="preserve"> ja VPTS-i võivad kaasa tuua järelevalveasutuse kohanemise ning organisatsioonisiseste ümberkorralduste tegemise</w:t>
      </w:r>
      <w:r w:rsidR="30AE32CD" w:rsidRPr="00B92E7F">
        <w:rPr>
          <w:rFonts w:ascii="Times New Roman" w:hAnsi="Times New Roman" w:cs="Times New Roman"/>
          <w:sz w:val="24"/>
          <w:szCs w:val="24"/>
        </w:rPr>
        <w:t xml:space="preserve"> vajaduse. Samas ei muutu ülekandmise regulatsiooniga finantsjärelevalve subjektide arv ning eelnõu koostajad ei prognoosi Finantsinspektsioonile töökoormuse märkimisväärset tõusu. </w:t>
      </w:r>
    </w:p>
    <w:p w14:paraId="46E186A6" w14:textId="77777777" w:rsidR="00792E10" w:rsidRPr="00B92E7F" w:rsidRDefault="00792E10" w:rsidP="00B92E7F">
      <w:pPr>
        <w:spacing w:after="0" w:line="240" w:lineRule="auto"/>
        <w:jc w:val="both"/>
        <w:rPr>
          <w:rFonts w:ascii="Times New Roman" w:hAnsi="Times New Roman" w:cs="Times New Roman"/>
          <w:b/>
          <w:bCs/>
          <w:i/>
          <w:iCs/>
          <w:sz w:val="24"/>
          <w:szCs w:val="24"/>
        </w:rPr>
      </w:pPr>
    </w:p>
    <w:p w14:paraId="13E39CCC" w14:textId="7622C6D6" w:rsidR="008F278C" w:rsidRPr="00B92E7F" w:rsidRDefault="008F278C"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t>7.</w:t>
      </w:r>
      <w:r w:rsidR="00F3693A">
        <w:rPr>
          <w:rFonts w:ascii="Times New Roman" w:hAnsi="Times New Roman" w:cs="Times New Roman"/>
          <w:b/>
          <w:bCs/>
          <w:sz w:val="24"/>
          <w:szCs w:val="24"/>
        </w:rPr>
        <w:t>1</w:t>
      </w:r>
      <w:r w:rsidRPr="00B92E7F">
        <w:rPr>
          <w:rFonts w:ascii="Times New Roman" w:hAnsi="Times New Roman" w:cs="Times New Roman"/>
          <w:b/>
          <w:bCs/>
          <w:sz w:val="24"/>
          <w:szCs w:val="24"/>
        </w:rPr>
        <w:t>.5. Kolmanda riigi krediidiasutuse filiaal</w:t>
      </w:r>
    </w:p>
    <w:p w14:paraId="3257A5A2" w14:textId="77777777" w:rsidR="00792E10" w:rsidRPr="00B92E7F" w:rsidRDefault="00792E10" w:rsidP="00B92E7F">
      <w:pPr>
        <w:spacing w:after="0" w:line="240" w:lineRule="auto"/>
        <w:jc w:val="both"/>
        <w:rPr>
          <w:rFonts w:ascii="Times New Roman" w:hAnsi="Times New Roman" w:cs="Times New Roman"/>
          <w:b/>
          <w:bCs/>
          <w:sz w:val="24"/>
          <w:szCs w:val="24"/>
        </w:rPr>
      </w:pPr>
    </w:p>
    <w:p w14:paraId="10E0BEE4" w14:textId="77777777" w:rsidR="008F278C" w:rsidRPr="00B92E7F" w:rsidRDefault="008F278C"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Pr="00B92E7F">
        <w:rPr>
          <w:rFonts w:ascii="Times New Roman" w:hAnsi="Times New Roman" w:cs="Times New Roman"/>
          <w:b/>
          <w:bCs/>
          <w:sz w:val="24"/>
          <w:szCs w:val="24"/>
        </w:rPr>
        <w:tab/>
      </w:r>
      <w:r w:rsidRPr="00B92E7F">
        <w:rPr>
          <w:rFonts w:ascii="Times New Roman" w:hAnsi="Times New Roman" w:cs="Times New Roman"/>
          <w:b/>
          <w:bCs/>
          <w:i/>
          <w:iCs/>
          <w:sz w:val="24"/>
          <w:szCs w:val="24"/>
        </w:rPr>
        <w:t>(i) Sihtrühm 1: kolmanda riigi krediidiasutused</w:t>
      </w:r>
    </w:p>
    <w:p w14:paraId="30E12B3D" w14:textId="7B880E40" w:rsidR="008F278C" w:rsidRPr="00B92E7F" w:rsidRDefault="008F278C" w:rsidP="00B92E7F">
      <w:pPr>
        <w:spacing w:after="0" w:line="240" w:lineRule="auto"/>
        <w:jc w:val="both"/>
        <w:rPr>
          <w:rFonts w:ascii="Times New Roman" w:hAnsi="Times New Roman" w:cs="Times New Roman"/>
          <w:b/>
          <w:bCs/>
          <w:i/>
          <w:iCs/>
          <w:sz w:val="24"/>
          <w:szCs w:val="24"/>
        </w:rPr>
      </w:pPr>
    </w:p>
    <w:p w14:paraId="0D2D9AA0" w14:textId="2CE4CCCA" w:rsidR="008F278C" w:rsidRPr="00B92E7F" w:rsidRDefault="2BF8F2F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4DA496D2" w:rsidRPr="00B92E7F">
        <w:rPr>
          <w:rFonts w:ascii="Times New Roman" w:hAnsi="Times New Roman" w:cs="Times New Roman"/>
          <w:sz w:val="24"/>
          <w:szCs w:val="24"/>
        </w:rPr>
        <w:t xml:space="preserve">Täpset kolmandate riikide krediidiasutuste arvu ei ole võimalik öelda, sest nii CRD VI kui ka </w:t>
      </w:r>
      <w:proofErr w:type="spellStart"/>
      <w:r w:rsidR="4DA496D2" w:rsidRPr="00B92E7F">
        <w:rPr>
          <w:rFonts w:ascii="Times New Roman" w:hAnsi="Times New Roman" w:cs="Times New Roman"/>
          <w:sz w:val="24"/>
          <w:szCs w:val="24"/>
        </w:rPr>
        <w:t>KAS-i</w:t>
      </w:r>
      <w:proofErr w:type="spellEnd"/>
      <w:r w:rsidR="4DA496D2" w:rsidRPr="00B92E7F">
        <w:rPr>
          <w:rFonts w:ascii="Times New Roman" w:hAnsi="Times New Roman" w:cs="Times New Roman"/>
          <w:sz w:val="24"/>
          <w:szCs w:val="24"/>
        </w:rPr>
        <w:t xml:space="preserve"> tähenduses hõlmab see kõiki</w:t>
      </w:r>
      <w:r w:rsidR="335A3CBE" w:rsidRPr="00B92E7F">
        <w:rPr>
          <w:rFonts w:ascii="Times New Roman" w:hAnsi="Times New Roman" w:cs="Times New Roman"/>
          <w:sz w:val="24"/>
          <w:szCs w:val="24"/>
        </w:rPr>
        <w:t xml:space="preserve">de riikide krediidiasutusi, kes ei ole Euroopa Liidu lepingu- või liikmesriigid. Taoliste krediidiasutuste arv </w:t>
      </w:r>
      <w:r w:rsidR="43672A4A" w:rsidRPr="00B92E7F">
        <w:rPr>
          <w:rFonts w:ascii="Times New Roman" w:hAnsi="Times New Roman" w:cs="Times New Roman"/>
          <w:sz w:val="24"/>
          <w:szCs w:val="24"/>
        </w:rPr>
        <w:t xml:space="preserve">ulatub kindlasti </w:t>
      </w:r>
      <w:r w:rsidR="3308C0D7" w:rsidRPr="00B92E7F">
        <w:rPr>
          <w:rFonts w:ascii="Times New Roman" w:hAnsi="Times New Roman" w:cs="Times New Roman"/>
          <w:sz w:val="24"/>
          <w:szCs w:val="24"/>
        </w:rPr>
        <w:t>tuhandetesse, sest ainuüksi Ameerika Ühendriikides on üle 4</w:t>
      </w:r>
      <w:r w:rsidR="66FAF05B" w:rsidRPr="00B92E7F">
        <w:rPr>
          <w:rFonts w:ascii="Times New Roman" w:hAnsi="Times New Roman" w:cs="Times New Roman"/>
          <w:sz w:val="24"/>
          <w:szCs w:val="24"/>
        </w:rPr>
        <w:t>4</w:t>
      </w:r>
      <w:r w:rsidR="3308C0D7" w:rsidRPr="00B92E7F">
        <w:rPr>
          <w:rFonts w:ascii="Times New Roman" w:hAnsi="Times New Roman" w:cs="Times New Roman"/>
          <w:sz w:val="24"/>
          <w:szCs w:val="24"/>
        </w:rPr>
        <w:t>00</w:t>
      </w:r>
      <w:r w:rsidR="008F278C" w:rsidRPr="00B92E7F">
        <w:rPr>
          <w:rStyle w:val="Allmrkuseviide"/>
          <w:rFonts w:ascii="Times New Roman" w:hAnsi="Times New Roman" w:cs="Times New Roman"/>
          <w:sz w:val="24"/>
          <w:szCs w:val="24"/>
        </w:rPr>
        <w:footnoteReference w:id="66"/>
      </w:r>
      <w:r w:rsidR="3308C0D7" w:rsidRPr="00B92E7F">
        <w:rPr>
          <w:rFonts w:ascii="Times New Roman" w:hAnsi="Times New Roman" w:cs="Times New Roman"/>
          <w:sz w:val="24"/>
          <w:szCs w:val="24"/>
        </w:rPr>
        <w:t xml:space="preserve"> </w:t>
      </w:r>
      <w:r w:rsidR="6C2C4841" w:rsidRPr="00B92E7F">
        <w:rPr>
          <w:rFonts w:ascii="Times New Roman" w:hAnsi="Times New Roman" w:cs="Times New Roman"/>
          <w:sz w:val="24"/>
          <w:szCs w:val="24"/>
        </w:rPr>
        <w:t>ning Ühendkuningriigis</w:t>
      </w:r>
      <w:r w:rsidR="0131487C" w:rsidRPr="00B92E7F">
        <w:rPr>
          <w:rFonts w:ascii="Times New Roman" w:hAnsi="Times New Roman" w:cs="Times New Roman"/>
          <w:sz w:val="24"/>
          <w:szCs w:val="24"/>
        </w:rPr>
        <w:t xml:space="preserve"> üle</w:t>
      </w:r>
      <w:r w:rsidR="6C2C4841" w:rsidRPr="00B92E7F">
        <w:rPr>
          <w:rFonts w:ascii="Times New Roman" w:hAnsi="Times New Roman" w:cs="Times New Roman"/>
          <w:sz w:val="24"/>
          <w:szCs w:val="24"/>
        </w:rPr>
        <w:t xml:space="preserve"> 36</w:t>
      </w:r>
      <w:r w:rsidR="47A75735" w:rsidRPr="00B92E7F">
        <w:rPr>
          <w:rFonts w:ascii="Times New Roman" w:hAnsi="Times New Roman" w:cs="Times New Roman"/>
          <w:sz w:val="24"/>
          <w:szCs w:val="24"/>
        </w:rPr>
        <w:t>0 panga</w:t>
      </w:r>
      <w:r w:rsidR="6C2C4841" w:rsidRPr="00B92E7F">
        <w:rPr>
          <w:rFonts w:ascii="Times New Roman" w:hAnsi="Times New Roman" w:cs="Times New Roman"/>
          <w:sz w:val="24"/>
          <w:szCs w:val="24"/>
        </w:rPr>
        <w:t>.</w:t>
      </w:r>
      <w:r w:rsidR="783B5712" w:rsidRPr="00B92E7F">
        <w:rPr>
          <w:rStyle w:val="Allmrkuseviide"/>
          <w:rFonts w:ascii="Times New Roman" w:hAnsi="Times New Roman" w:cs="Times New Roman"/>
          <w:sz w:val="24"/>
          <w:szCs w:val="24"/>
        </w:rPr>
        <w:footnoteReference w:id="67"/>
      </w:r>
      <w:r w:rsidR="6C2C4841" w:rsidRPr="00B92E7F">
        <w:rPr>
          <w:rFonts w:ascii="Times New Roman" w:hAnsi="Times New Roman" w:cs="Times New Roman"/>
          <w:sz w:val="24"/>
          <w:szCs w:val="24"/>
        </w:rPr>
        <w:t xml:space="preserve"> </w:t>
      </w:r>
      <w:r w:rsidR="42F3058D" w:rsidRPr="00B92E7F">
        <w:rPr>
          <w:rFonts w:ascii="Times New Roman" w:hAnsi="Times New Roman" w:cs="Times New Roman"/>
          <w:sz w:val="24"/>
          <w:szCs w:val="24"/>
        </w:rPr>
        <w:t>2024. aasta seisuga on EBA tuvastanud, et kolmanda riigi konsolideerimisgruppe, mis tegutsevad Euroopa majanduspiirkonnas, on 41</w:t>
      </w:r>
      <w:r w:rsidR="42C5A851" w:rsidRPr="00B92E7F">
        <w:rPr>
          <w:rFonts w:ascii="Times New Roman" w:hAnsi="Times New Roman" w:cs="Times New Roman"/>
          <w:sz w:val="24"/>
          <w:szCs w:val="24"/>
        </w:rPr>
        <w:t>7 ning nende asutatud filiaale on Euroopas 107.</w:t>
      </w:r>
      <w:r w:rsidR="008F278C" w:rsidRPr="00B92E7F">
        <w:rPr>
          <w:rStyle w:val="Allmrkuseviide"/>
          <w:rFonts w:ascii="Times New Roman" w:hAnsi="Times New Roman" w:cs="Times New Roman"/>
          <w:sz w:val="24"/>
          <w:szCs w:val="24"/>
        </w:rPr>
        <w:footnoteReference w:id="68"/>
      </w:r>
      <w:r w:rsidR="42C5A851" w:rsidRPr="00B92E7F">
        <w:rPr>
          <w:rFonts w:ascii="Times New Roman" w:hAnsi="Times New Roman" w:cs="Times New Roman"/>
          <w:sz w:val="24"/>
          <w:szCs w:val="24"/>
        </w:rPr>
        <w:t xml:space="preserve"> Need grupid pärinevad 48 erinevast kolmandast riigist</w:t>
      </w:r>
      <w:r w:rsidR="3EA30E07" w:rsidRPr="00B92E7F">
        <w:rPr>
          <w:rFonts w:ascii="Times New Roman" w:hAnsi="Times New Roman" w:cs="Times New Roman"/>
          <w:sz w:val="24"/>
          <w:szCs w:val="24"/>
        </w:rPr>
        <w:t xml:space="preserve">. </w:t>
      </w:r>
    </w:p>
    <w:p w14:paraId="76038501" w14:textId="1FCF3B64" w:rsidR="008F278C" w:rsidRPr="00B92E7F" w:rsidRDefault="008F278C" w:rsidP="00B92E7F">
      <w:pPr>
        <w:spacing w:after="0" w:line="240" w:lineRule="auto"/>
        <w:jc w:val="both"/>
        <w:rPr>
          <w:rFonts w:ascii="Times New Roman" w:hAnsi="Times New Roman" w:cs="Times New Roman"/>
          <w:b/>
          <w:bCs/>
          <w:sz w:val="24"/>
          <w:szCs w:val="24"/>
        </w:rPr>
      </w:pPr>
    </w:p>
    <w:p w14:paraId="396B428F" w14:textId="10CE0C12" w:rsidR="008F278C" w:rsidRPr="00B92E7F" w:rsidRDefault="783B571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1430A000" w:rsidRPr="00B92E7F">
        <w:rPr>
          <w:rFonts w:ascii="Times New Roman" w:hAnsi="Times New Roman" w:cs="Times New Roman"/>
          <w:sz w:val="24"/>
          <w:szCs w:val="24"/>
        </w:rPr>
        <w:t xml:space="preserve">väike. </w:t>
      </w:r>
      <w:r w:rsidR="2C61E375" w:rsidRPr="00B92E7F">
        <w:rPr>
          <w:rFonts w:ascii="Times New Roman" w:hAnsi="Times New Roman" w:cs="Times New Roman"/>
          <w:sz w:val="24"/>
          <w:szCs w:val="24"/>
        </w:rPr>
        <w:t>Kuigi eelnõuga muudetakse kolmanda riigi filiaali asutamise korda, mis olemuslikult väärib mõju ulatuse hindamist vähemalt keskmiseks, ei ole teada, kui mitu kolmanda riigi krediidiasutus</w:t>
      </w:r>
      <w:r w:rsidR="10435F8D" w:rsidRPr="00B92E7F">
        <w:rPr>
          <w:rFonts w:ascii="Times New Roman" w:hAnsi="Times New Roman" w:cs="Times New Roman"/>
          <w:sz w:val="24"/>
          <w:szCs w:val="24"/>
        </w:rPr>
        <w:t>t</w:t>
      </w:r>
      <w:r w:rsidR="2C61E375" w:rsidRPr="00B92E7F">
        <w:rPr>
          <w:rFonts w:ascii="Times New Roman" w:hAnsi="Times New Roman" w:cs="Times New Roman"/>
          <w:sz w:val="24"/>
          <w:szCs w:val="24"/>
        </w:rPr>
        <w:t xml:space="preserve"> on t</w:t>
      </w:r>
      <w:r w:rsidR="6062D5C8" w:rsidRPr="00B92E7F">
        <w:rPr>
          <w:rFonts w:ascii="Times New Roman" w:hAnsi="Times New Roman" w:cs="Times New Roman"/>
          <w:sz w:val="24"/>
          <w:szCs w:val="24"/>
        </w:rPr>
        <w:t>einud ettevalmistusi vastava filiaali asutamiseks ning loa taotlemiseks või üldse plaanib Eestis filiaali avada.</w:t>
      </w:r>
      <w:r w:rsidR="7F3391DE" w:rsidRPr="00B92E7F">
        <w:rPr>
          <w:rFonts w:ascii="Times New Roman" w:hAnsi="Times New Roman" w:cs="Times New Roman"/>
          <w:sz w:val="24"/>
          <w:szCs w:val="24"/>
        </w:rPr>
        <w:t xml:space="preserve"> Hetkel taolisi filiaale Eestis asutatud ei ole.</w:t>
      </w:r>
    </w:p>
    <w:p w14:paraId="32FEFD32" w14:textId="2456CDFE" w:rsidR="008F278C" w:rsidRPr="00B92E7F" w:rsidRDefault="6062D5C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 </w:t>
      </w:r>
    </w:p>
    <w:p w14:paraId="328494E2" w14:textId="5A0CE6FD" w:rsidR="008F278C" w:rsidRPr="00B92E7F" w:rsidRDefault="0F5CA5B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Veel enam, hetkel reguleerib kolmanda riigi krediidiasutuse filiaali asutamist </w:t>
      </w:r>
      <w:r w:rsidR="719099E7" w:rsidRPr="00B92E7F">
        <w:rPr>
          <w:rFonts w:ascii="Times New Roman" w:hAnsi="Times New Roman" w:cs="Times New Roman"/>
          <w:sz w:val="24"/>
          <w:szCs w:val="24"/>
        </w:rPr>
        <w:t xml:space="preserve">peamiselt </w:t>
      </w:r>
      <w:r w:rsidRPr="00B92E7F">
        <w:rPr>
          <w:rFonts w:ascii="Times New Roman" w:hAnsi="Times New Roman" w:cs="Times New Roman"/>
          <w:sz w:val="24"/>
          <w:szCs w:val="24"/>
        </w:rPr>
        <w:t xml:space="preserve">KAS § 21, mis kohaldub </w:t>
      </w:r>
      <w:r w:rsidR="7ACCA50F" w:rsidRPr="00B92E7F">
        <w:rPr>
          <w:rFonts w:ascii="Times New Roman" w:hAnsi="Times New Roman" w:cs="Times New Roman"/>
          <w:sz w:val="24"/>
          <w:szCs w:val="24"/>
        </w:rPr>
        <w:t xml:space="preserve">paralleelselt nii Euroopa majanduspiirkonna liikmesriikide kui ka kolmandate riikide krediidiasutuste ning nende filiaalide suhtes. Seal sätestatud nõuded on </w:t>
      </w:r>
      <w:r w:rsidR="686CCEBA" w:rsidRPr="00B92E7F">
        <w:rPr>
          <w:rFonts w:ascii="Times New Roman" w:hAnsi="Times New Roman" w:cs="Times New Roman"/>
          <w:sz w:val="24"/>
          <w:szCs w:val="24"/>
        </w:rPr>
        <w:t>võrreldes tavapankade kohta sätestatuga kordades minimaalse</w:t>
      </w:r>
      <w:r w:rsidR="3D2E105C" w:rsidRPr="00B92E7F">
        <w:rPr>
          <w:rFonts w:ascii="Times New Roman" w:hAnsi="Times New Roman" w:cs="Times New Roman"/>
          <w:sz w:val="24"/>
          <w:szCs w:val="24"/>
        </w:rPr>
        <w:t>mad</w:t>
      </w:r>
      <w:r w:rsidR="686CCEBA" w:rsidRPr="00B92E7F">
        <w:rPr>
          <w:rFonts w:ascii="Times New Roman" w:hAnsi="Times New Roman" w:cs="Times New Roman"/>
          <w:sz w:val="24"/>
          <w:szCs w:val="24"/>
        </w:rPr>
        <w:t xml:space="preserve"> ning tervikuna annab kehtiv KAS väga palju diskretsiooni Finantsinspektsioonile, otsustamaks, milliseid andmeid, aruandeid ning dokumente </w:t>
      </w:r>
      <w:r w:rsidR="4DEA544D" w:rsidRPr="00B92E7F">
        <w:rPr>
          <w:rFonts w:ascii="Times New Roman" w:hAnsi="Times New Roman" w:cs="Times New Roman"/>
          <w:sz w:val="24"/>
          <w:szCs w:val="24"/>
        </w:rPr>
        <w:t xml:space="preserve">peab </w:t>
      </w:r>
      <w:r w:rsidR="686CCEBA" w:rsidRPr="00B92E7F">
        <w:rPr>
          <w:rFonts w:ascii="Times New Roman" w:hAnsi="Times New Roman" w:cs="Times New Roman"/>
          <w:sz w:val="24"/>
          <w:szCs w:val="24"/>
        </w:rPr>
        <w:t>filiaal oma ig</w:t>
      </w:r>
      <w:r w:rsidR="5BF51511" w:rsidRPr="00B92E7F">
        <w:rPr>
          <w:rFonts w:ascii="Times New Roman" w:hAnsi="Times New Roman" w:cs="Times New Roman"/>
          <w:sz w:val="24"/>
          <w:szCs w:val="24"/>
        </w:rPr>
        <w:t xml:space="preserve">apäevategevuse kohta </w:t>
      </w:r>
      <w:r w:rsidR="5DA1DBDE" w:rsidRPr="00B92E7F">
        <w:rPr>
          <w:rFonts w:ascii="Times New Roman" w:hAnsi="Times New Roman" w:cs="Times New Roman"/>
          <w:sz w:val="24"/>
          <w:szCs w:val="24"/>
        </w:rPr>
        <w:t>järelevalveasutusele</w:t>
      </w:r>
      <w:r w:rsidR="5BF51511" w:rsidRPr="00B92E7F">
        <w:rPr>
          <w:rFonts w:ascii="Times New Roman" w:hAnsi="Times New Roman" w:cs="Times New Roman"/>
          <w:sz w:val="24"/>
          <w:szCs w:val="24"/>
        </w:rPr>
        <w:t xml:space="preserve"> esitama.</w:t>
      </w:r>
      <w:r w:rsidR="36DA1103" w:rsidRPr="00B92E7F">
        <w:rPr>
          <w:rFonts w:ascii="Times New Roman" w:hAnsi="Times New Roman" w:cs="Times New Roman"/>
          <w:sz w:val="24"/>
          <w:szCs w:val="24"/>
        </w:rPr>
        <w:t xml:space="preserve"> </w:t>
      </w:r>
      <w:r w:rsidR="5BF51511" w:rsidRPr="00B92E7F">
        <w:rPr>
          <w:rFonts w:ascii="Times New Roman" w:hAnsi="Times New Roman" w:cs="Times New Roman"/>
          <w:sz w:val="24"/>
          <w:szCs w:val="24"/>
        </w:rPr>
        <w:t xml:space="preserve">Eelnõuga täiendatakse </w:t>
      </w:r>
      <w:proofErr w:type="spellStart"/>
      <w:r w:rsidR="5BF51511" w:rsidRPr="00B92E7F">
        <w:rPr>
          <w:rFonts w:ascii="Times New Roman" w:hAnsi="Times New Roman" w:cs="Times New Roman"/>
          <w:sz w:val="24"/>
          <w:szCs w:val="24"/>
        </w:rPr>
        <w:t>KAS-i</w:t>
      </w:r>
      <w:proofErr w:type="spellEnd"/>
      <w:r w:rsidR="5BF51511" w:rsidRPr="00B92E7F">
        <w:rPr>
          <w:rFonts w:ascii="Times New Roman" w:hAnsi="Times New Roman" w:cs="Times New Roman"/>
          <w:sz w:val="24"/>
          <w:szCs w:val="24"/>
        </w:rPr>
        <w:t xml:space="preserve"> 8</w:t>
      </w:r>
      <w:r w:rsidR="5BF51511" w:rsidRPr="00B92E7F">
        <w:rPr>
          <w:rFonts w:ascii="Times New Roman" w:hAnsi="Times New Roman" w:cs="Times New Roman"/>
          <w:sz w:val="24"/>
          <w:szCs w:val="24"/>
          <w:vertAlign w:val="superscript"/>
        </w:rPr>
        <w:t>1</w:t>
      </w:r>
      <w:r w:rsidR="5BF51511" w:rsidRPr="00B92E7F">
        <w:rPr>
          <w:rFonts w:ascii="Times New Roman" w:hAnsi="Times New Roman" w:cs="Times New Roman"/>
          <w:sz w:val="24"/>
          <w:szCs w:val="24"/>
        </w:rPr>
        <w:t xml:space="preserve">. peatükiga ning sätestatakse konkreetsed dokumendid, andmed, protseduurid, aruanded jms teabe, mida </w:t>
      </w:r>
      <w:r w:rsidR="1D044240" w:rsidRPr="00B92E7F">
        <w:rPr>
          <w:rFonts w:ascii="Times New Roman" w:hAnsi="Times New Roman" w:cs="Times New Roman"/>
          <w:sz w:val="24"/>
          <w:szCs w:val="24"/>
        </w:rPr>
        <w:t>Finantsinspektsioonil</w:t>
      </w:r>
      <w:r w:rsidR="5D09EE6C" w:rsidRPr="00B92E7F">
        <w:rPr>
          <w:rFonts w:ascii="Times New Roman" w:hAnsi="Times New Roman" w:cs="Times New Roman"/>
          <w:sz w:val="24"/>
          <w:szCs w:val="24"/>
        </w:rPr>
        <w:t xml:space="preserve"> on õigus </w:t>
      </w:r>
      <w:r w:rsidR="6CBC61D2" w:rsidRPr="00B92E7F">
        <w:rPr>
          <w:rFonts w:ascii="Times New Roman" w:hAnsi="Times New Roman" w:cs="Times New Roman"/>
          <w:sz w:val="24"/>
          <w:szCs w:val="24"/>
        </w:rPr>
        <w:t>nõuda</w:t>
      </w:r>
      <w:r w:rsidR="5D09EE6C" w:rsidRPr="00B92E7F">
        <w:rPr>
          <w:rFonts w:ascii="Times New Roman" w:hAnsi="Times New Roman" w:cs="Times New Roman"/>
          <w:sz w:val="24"/>
          <w:szCs w:val="24"/>
        </w:rPr>
        <w:t xml:space="preserve">. Nagu nähtub ka seletuskirja </w:t>
      </w:r>
      <w:r w:rsidR="1B01018E" w:rsidRPr="00B92E7F">
        <w:rPr>
          <w:rFonts w:ascii="Times New Roman" w:hAnsi="Times New Roman" w:cs="Times New Roman"/>
          <w:sz w:val="24"/>
          <w:szCs w:val="24"/>
        </w:rPr>
        <w:t xml:space="preserve">alapeatüki 2.1.2. punktis (ii) </w:t>
      </w:r>
      <w:r w:rsidR="00060710">
        <w:rPr>
          <w:rFonts w:ascii="Times New Roman" w:hAnsi="Times New Roman" w:cs="Times New Roman"/>
          <w:sz w:val="24"/>
          <w:szCs w:val="24"/>
        </w:rPr>
        <w:t>olevast tabelist,</w:t>
      </w:r>
      <w:r w:rsidR="1B01018E" w:rsidRPr="00B92E7F">
        <w:rPr>
          <w:rFonts w:ascii="Times New Roman" w:hAnsi="Times New Roman" w:cs="Times New Roman"/>
          <w:sz w:val="24"/>
          <w:szCs w:val="24"/>
        </w:rPr>
        <w:t xml:space="preserve"> muutub filiaalide suhtes võrreldes kehtiva regulatsiooniga klassi liigitamine, kvalifits</w:t>
      </w:r>
      <w:r w:rsidR="11E78C25" w:rsidRPr="00B92E7F">
        <w:rPr>
          <w:rFonts w:ascii="Times New Roman" w:hAnsi="Times New Roman" w:cs="Times New Roman"/>
          <w:sz w:val="24"/>
          <w:szCs w:val="24"/>
        </w:rPr>
        <w:t>eerimine ning tütarettevõtja asutami</w:t>
      </w:r>
      <w:r w:rsidR="4FAD77A8" w:rsidRPr="00B92E7F">
        <w:rPr>
          <w:rFonts w:ascii="Times New Roman" w:hAnsi="Times New Roman" w:cs="Times New Roman"/>
          <w:sz w:val="24"/>
          <w:szCs w:val="24"/>
        </w:rPr>
        <w:t xml:space="preserve">ne. </w:t>
      </w:r>
      <w:r w:rsidR="569DF038" w:rsidRPr="00B92E7F">
        <w:rPr>
          <w:rFonts w:ascii="Times New Roman" w:hAnsi="Times New Roman" w:cs="Times New Roman"/>
          <w:sz w:val="24"/>
          <w:szCs w:val="24"/>
        </w:rPr>
        <w:t xml:space="preserve">Ülejäänud </w:t>
      </w:r>
      <w:r w:rsidR="003D4ED7" w:rsidRPr="00B92E7F">
        <w:rPr>
          <w:rFonts w:ascii="Times New Roman" w:hAnsi="Times New Roman" w:cs="Times New Roman"/>
          <w:sz w:val="24"/>
          <w:szCs w:val="24"/>
        </w:rPr>
        <w:t>elemendid, nõuded ja tingimused</w:t>
      </w:r>
      <w:r w:rsidR="569DF038" w:rsidRPr="00B92E7F">
        <w:rPr>
          <w:rFonts w:ascii="Times New Roman" w:hAnsi="Times New Roman" w:cs="Times New Roman"/>
          <w:sz w:val="24"/>
          <w:szCs w:val="24"/>
        </w:rPr>
        <w:t xml:space="preserve"> nagu likviidsus, kapital, loakohustus, aruandlus, raamatupidamine, nõuded juhtimisele ja juhtidele on kaetud </w:t>
      </w:r>
      <w:proofErr w:type="spellStart"/>
      <w:r w:rsidR="569DF038" w:rsidRPr="00B92E7F">
        <w:rPr>
          <w:rFonts w:ascii="Times New Roman" w:hAnsi="Times New Roman" w:cs="Times New Roman"/>
          <w:sz w:val="24"/>
          <w:szCs w:val="24"/>
        </w:rPr>
        <w:t>KAS-iga</w:t>
      </w:r>
      <w:proofErr w:type="spellEnd"/>
      <w:r w:rsidR="569DF038" w:rsidRPr="00B92E7F">
        <w:rPr>
          <w:rFonts w:ascii="Times New Roman" w:hAnsi="Times New Roman" w:cs="Times New Roman"/>
          <w:sz w:val="24"/>
          <w:szCs w:val="24"/>
        </w:rPr>
        <w:t xml:space="preserve"> ning selles osas tehakse muudatusi </w:t>
      </w:r>
      <w:r w:rsidR="3FE6FFD6" w:rsidRPr="00B92E7F">
        <w:rPr>
          <w:rFonts w:ascii="Times New Roman" w:hAnsi="Times New Roman" w:cs="Times New Roman"/>
          <w:sz w:val="24"/>
          <w:szCs w:val="24"/>
        </w:rPr>
        <w:t>sõltuvalt vaid filiaalide liigitusest esimesse või teise klassi.</w:t>
      </w:r>
      <w:r w:rsidR="6ECAC1F9" w:rsidRPr="00B92E7F">
        <w:rPr>
          <w:rFonts w:ascii="Times New Roman" w:hAnsi="Times New Roman" w:cs="Times New Roman"/>
          <w:sz w:val="24"/>
          <w:szCs w:val="24"/>
        </w:rPr>
        <w:t xml:space="preserve"> </w:t>
      </w:r>
    </w:p>
    <w:p w14:paraId="31499D5E" w14:textId="117FFE9F" w:rsidR="684496DD" w:rsidRPr="00B92E7F" w:rsidRDefault="684496DD" w:rsidP="00B92E7F">
      <w:pPr>
        <w:spacing w:after="0" w:line="240" w:lineRule="auto"/>
        <w:jc w:val="both"/>
        <w:rPr>
          <w:rFonts w:ascii="Times New Roman" w:hAnsi="Times New Roman" w:cs="Times New Roman"/>
          <w:sz w:val="24"/>
          <w:szCs w:val="24"/>
        </w:rPr>
      </w:pPr>
    </w:p>
    <w:p w14:paraId="7CB676F3" w14:textId="61E7E295" w:rsidR="008F278C" w:rsidRPr="00B92E7F" w:rsidRDefault="6ECAC1F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Eeltoodust tulenevalt hinnatakse muudatuste mõju ulatus kolmandate riikide krediidiasutuste filiaalidele väikeseks, sest informatsioon krediidiasutuste ko</w:t>
      </w:r>
      <w:r w:rsidR="37949E50" w:rsidRPr="00B92E7F">
        <w:rPr>
          <w:rFonts w:ascii="Times New Roman" w:hAnsi="Times New Roman" w:cs="Times New Roman"/>
          <w:sz w:val="24"/>
          <w:szCs w:val="24"/>
        </w:rPr>
        <w:t xml:space="preserve">hta, kes soovivad siin oma filiaali avada, puudub, ning muudatused taoliste filiaalide regulatsioonis loovad suuremat õigusselgust, </w:t>
      </w:r>
      <w:r w:rsidR="37949E50" w:rsidRPr="00B92E7F">
        <w:rPr>
          <w:rFonts w:ascii="Times New Roman" w:hAnsi="Times New Roman" w:cs="Times New Roman"/>
          <w:sz w:val="24"/>
          <w:szCs w:val="24"/>
        </w:rPr>
        <w:lastRenderedPageBreak/>
        <w:t xml:space="preserve">millega ei pea filiaalid, kes ei ole seni </w:t>
      </w:r>
      <w:r w:rsidR="7D9198B0" w:rsidRPr="00B92E7F">
        <w:rPr>
          <w:rFonts w:ascii="Times New Roman" w:hAnsi="Times New Roman" w:cs="Times New Roman"/>
          <w:sz w:val="24"/>
          <w:szCs w:val="24"/>
        </w:rPr>
        <w:t>kaalunud Eestis filiaali asutamist või teinud sellekohast taustauuringut, eraldi kohanema. Filiaalide suhtes, kes saavad tegevusloa enne eelnõu jõustumist</w:t>
      </w:r>
      <w:r w:rsidR="5BE27F72" w:rsidRPr="00B92E7F">
        <w:rPr>
          <w:rFonts w:ascii="Times New Roman" w:hAnsi="Times New Roman" w:cs="Times New Roman"/>
          <w:sz w:val="24"/>
          <w:szCs w:val="24"/>
        </w:rPr>
        <w:t xml:space="preserve"> </w:t>
      </w:r>
      <w:r w:rsidR="7D9198B0" w:rsidRPr="00B92E7F">
        <w:rPr>
          <w:rFonts w:ascii="Times New Roman" w:hAnsi="Times New Roman" w:cs="Times New Roman"/>
          <w:sz w:val="24"/>
          <w:szCs w:val="24"/>
        </w:rPr>
        <w:t>või plaanivad Finantsinspektsioonilt filiaali l</w:t>
      </w:r>
      <w:r w:rsidR="6B1AC5C6" w:rsidRPr="00B92E7F">
        <w:rPr>
          <w:rFonts w:ascii="Times New Roman" w:hAnsi="Times New Roman" w:cs="Times New Roman"/>
          <w:sz w:val="24"/>
          <w:szCs w:val="24"/>
        </w:rPr>
        <w:t>uba taotleda, võib eelnõu avaldada teatavat mõju</w:t>
      </w:r>
      <w:r w:rsidR="1FDBB635" w:rsidRPr="00B92E7F">
        <w:rPr>
          <w:rFonts w:ascii="Times New Roman" w:hAnsi="Times New Roman" w:cs="Times New Roman"/>
          <w:sz w:val="24"/>
          <w:szCs w:val="24"/>
        </w:rPr>
        <w:t xml:space="preserve">. Samas ei hinnata ka nende suhtes mõju ulatust kõrgemaks, sest muudatusi filiaalide regulatsioonis hakatakse kohaldama alles 2027. </w:t>
      </w:r>
      <w:r w:rsidR="7A3D4124" w:rsidRPr="00B92E7F">
        <w:rPr>
          <w:rFonts w:ascii="Times New Roman" w:hAnsi="Times New Roman" w:cs="Times New Roman"/>
          <w:sz w:val="24"/>
          <w:szCs w:val="24"/>
        </w:rPr>
        <w:t>a</w:t>
      </w:r>
      <w:r w:rsidR="1FDBB635" w:rsidRPr="00B92E7F">
        <w:rPr>
          <w:rFonts w:ascii="Times New Roman" w:hAnsi="Times New Roman" w:cs="Times New Roman"/>
          <w:sz w:val="24"/>
          <w:szCs w:val="24"/>
        </w:rPr>
        <w:t xml:space="preserve">asta 10. </w:t>
      </w:r>
      <w:r w:rsidR="08E8CE1A" w:rsidRPr="00B92E7F">
        <w:rPr>
          <w:rFonts w:ascii="Times New Roman" w:hAnsi="Times New Roman" w:cs="Times New Roman"/>
          <w:sz w:val="24"/>
          <w:szCs w:val="24"/>
        </w:rPr>
        <w:t>j</w:t>
      </w:r>
      <w:r w:rsidR="1FDBB635" w:rsidRPr="00B92E7F">
        <w:rPr>
          <w:rFonts w:ascii="Times New Roman" w:hAnsi="Times New Roman" w:cs="Times New Roman"/>
          <w:sz w:val="24"/>
          <w:szCs w:val="24"/>
        </w:rPr>
        <w:t>aanuarist</w:t>
      </w:r>
      <w:r w:rsidR="749B97F2" w:rsidRPr="00B92E7F">
        <w:rPr>
          <w:rFonts w:ascii="Times New Roman" w:hAnsi="Times New Roman" w:cs="Times New Roman"/>
          <w:sz w:val="24"/>
          <w:szCs w:val="24"/>
        </w:rPr>
        <w:t xml:space="preserve"> (vt KAS § 141</w:t>
      </w:r>
      <w:r w:rsidR="749B97F2" w:rsidRPr="00B92E7F">
        <w:rPr>
          <w:rFonts w:ascii="Times New Roman" w:hAnsi="Times New Roman" w:cs="Times New Roman"/>
          <w:sz w:val="24"/>
          <w:szCs w:val="24"/>
          <w:vertAlign w:val="superscript"/>
        </w:rPr>
        <w:t>19</w:t>
      </w:r>
      <w:r w:rsidR="749B97F2" w:rsidRPr="00B92E7F">
        <w:rPr>
          <w:rFonts w:ascii="Times New Roman" w:hAnsi="Times New Roman" w:cs="Times New Roman"/>
          <w:sz w:val="24"/>
          <w:szCs w:val="24"/>
        </w:rPr>
        <w:t xml:space="preserve"> lisamise selgitusi)</w:t>
      </w:r>
      <w:r w:rsidR="1FDBB635" w:rsidRPr="00B92E7F">
        <w:rPr>
          <w:rFonts w:ascii="Times New Roman" w:hAnsi="Times New Roman" w:cs="Times New Roman"/>
          <w:sz w:val="24"/>
          <w:szCs w:val="24"/>
        </w:rPr>
        <w:t>. Seega antakse sellistele kolmandate riikide krediidiasutustele ja filiaalidele piisavalt pikk ja mõistlik kohanemis- ja üle</w:t>
      </w:r>
      <w:r w:rsidR="6D599B44" w:rsidRPr="00B92E7F">
        <w:rPr>
          <w:rFonts w:ascii="Times New Roman" w:hAnsi="Times New Roman" w:cs="Times New Roman"/>
          <w:sz w:val="24"/>
          <w:szCs w:val="24"/>
        </w:rPr>
        <w:t xml:space="preserve">minekuaeg. </w:t>
      </w:r>
    </w:p>
    <w:p w14:paraId="290033EB" w14:textId="1C82B0A7" w:rsidR="008F278C" w:rsidRPr="00B92E7F" w:rsidRDefault="008F278C" w:rsidP="00B92E7F">
      <w:pPr>
        <w:spacing w:after="0" w:line="240" w:lineRule="auto"/>
        <w:jc w:val="both"/>
        <w:rPr>
          <w:rFonts w:ascii="Times New Roman" w:hAnsi="Times New Roman" w:cs="Times New Roman"/>
          <w:b/>
          <w:bCs/>
          <w:sz w:val="24"/>
          <w:szCs w:val="24"/>
        </w:rPr>
      </w:pPr>
    </w:p>
    <w:p w14:paraId="740495CF" w14:textId="068BB07B" w:rsidR="008F278C" w:rsidRPr="00B92E7F" w:rsidRDefault="783B571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411B3E26" w:rsidRPr="00B92E7F">
        <w:rPr>
          <w:rFonts w:ascii="Times New Roman" w:hAnsi="Times New Roman" w:cs="Times New Roman"/>
          <w:sz w:val="24"/>
          <w:szCs w:val="24"/>
        </w:rPr>
        <w:t>väike.</w:t>
      </w:r>
      <w:r w:rsidR="5E3AF3D3" w:rsidRPr="00B92E7F">
        <w:rPr>
          <w:rFonts w:ascii="Times New Roman" w:hAnsi="Times New Roman" w:cs="Times New Roman"/>
          <w:sz w:val="24"/>
          <w:szCs w:val="24"/>
        </w:rPr>
        <w:t xml:space="preserve"> Mõju kolmandate riikide krediidiasutustele ja filiaalidele avaldub ainult siis, kui vastav krediidiasutus otsustab Eestis taotleda filiaali asutamise luba. Kuivõrd Eestis ei ole ü</w:t>
      </w:r>
      <w:r w:rsidR="785A4020" w:rsidRPr="00B92E7F">
        <w:rPr>
          <w:rFonts w:ascii="Times New Roman" w:hAnsi="Times New Roman" w:cs="Times New Roman"/>
          <w:sz w:val="24"/>
          <w:szCs w:val="24"/>
        </w:rPr>
        <w:t xml:space="preserve">kski kolmanda riigi krediidiasutus saanud filiaali asutamise luba ning teadaolevalt ei ole selliseid loa taotlusi ka menetluses, hinnatakse eelnõuga kaasneva mõju avaldumise sagedus väikeseks. </w:t>
      </w:r>
    </w:p>
    <w:p w14:paraId="642A0E59" w14:textId="4B61E1F4" w:rsidR="008F278C" w:rsidRPr="00B92E7F" w:rsidRDefault="008F278C" w:rsidP="00B92E7F">
      <w:pPr>
        <w:spacing w:after="0" w:line="240" w:lineRule="auto"/>
        <w:jc w:val="both"/>
        <w:rPr>
          <w:rFonts w:ascii="Times New Roman" w:hAnsi="Times New Roman" w:cs="Times New Roman"/>
          <w:b/>
          <w:bCs/>
          <w:sz w:val="24"/>
          <w:szCs w:val="24"/>
        </w:rPr>
      </w:pPr>
    </w:p>
    <w:p w14:paraId="2D8508F6" w14:textId="6E0BA15D" w:rsidR="008F278C" w:rsidRPr="00B92E7F" w:rsidRDefault="783B571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387B6F71" w:rsidRPr="00B92E7F">
        <w:rPr>
          <w:rFonts w:ascii="Times New Roman" w:hAnsi="Times New Roman" w:cs="Times New Roman"/>
          <w:sz w:val="24"/>
          <w:szCs w:val="24"/>
        </w:rPr>
        <w:t>väike.</w:t>
      </w:r>
      <w:r w:rsidR="47D36FAC" w:rsidRPr="00B92E7F">
        <w:rPr>
          <w:rFonts w:ascii="Times New Roman" w:hAnsi="Times New Roman" w:cs="Times New Roman"/>
          <w:sz w:val="24"/>
          <w:szCs w:val="24"/>
        </w:rPr>
        <w:t xml:space="preserve"> Eelnõu võiks avaldada negatiivset mõju juhul, kui filiaali tegevusluba o</w:t>
      </w:r>
      <w:r w:rsidR="29F97223" w:rsidRPr="00B92E7F">
        <w:rPr>
          <w:rFonts w:ascii="Times New Roman" w:hAnsi="Times New Roman" w:cs="Times New Roman"/>
          <w:sz w:val="24"/>
          <w:szCs w:val="24"/>
        </w:rPr>
        <w:t xml:space="preserve">leks taotlemas või selle saanud mõni kolmanda riigi krediidiasutus, sest sellisel juhul peaks ta viima end kurssi uute loa taotlemise </w:t>
      </w:r>
      <w:r w:rsidR="47367CFD" w:rsidRPr="00B92E7F">
        <w:rPr>
          <w:rFonts w:ascii="Times New Roman" w:hAnsi="Times New Roman" w:cs="Times New Roman"/>
          <w:sz w:val="24"/>
          <w:szCs w:val="24"/>
        </w:rPr>
        <w:t xml:space="preserve">või </w:t>
      </w:r>
      <w:r w:rsidR="29F97223" w:rsidRPr="00B92E7F">
        <w:rPr>
          <w:rFonts w:ascii="Times New Roman" w:hAnsi="Times New Roman" w:cs="Times New Roman"/>
          <w:sz w:val="24"/>
          <w:szCs w:val="24"/>
        </w:rPr>
        <w:t xml:space="preserve">tegutsemise põhimõtetega ning tegema vajadusel korrektuure. </w:t>
      </w:r>
      <w:r w:rsidR="10915003" w:rsidRPr="00B92E7F">
        <w:rPr>
          <w:rFonts w:ascii="Times New Roman" w:hAnsi="Times New Roman" w:cs="Times New Roman"/>
          <w:sz w:val="24"/>
          <w:szCs w:val="24"/>
        </w:rPr>
        <w:t xml:space="preserve">Samas ei </w:t>
      </w:r>
      <w:r w:rsidR="7EE775A3" w:rsidRPr="00B92E7F">
        <w:rPr>
          <w:rFonts w:ascii="Times New Roman" w:hAnsi="Times New Roman" w:cs="Times New Roman"/>
          <w:sz w:val="24"/>
          <w:szCs w:val="24"/>
        </w:rPr>
        <w:t xml:space="preserve">ole ühtegi taolist filiaali Eestis asutatud ning eelnõu koostajatele teadaolevalt ka ühtegi taolist taotlust ka menetluses. Seetõttu hinnatakse ebasoovitavate mõjude kaasnemise risk väikeseks. </w:t>
      </w:r>
    </w:p>
    <w:p w14:paraId="056EE627" w14:textId="2FC98398" w:rsidR="008F278C" w:rsidRPr="00B92E7F" w:rsidRDefault="008F278C" w:rsidP="00B92E7F">
      <w:pPr>
        <w:spacing w:after="0" w:line="240" w:lineRule="auto"/>
        <w:jc w:val="both"/>
        <w:rPr>
          <w:rFonts w:ascii="Times New Roman" w:hAnsi="Times New Roman" w:cs="Times New Roman"/>
          <w:b/>
          <w:bCs/>
          <w:sz w:val="24"/>
          <w:szCs w:val="24"/>
        </w:rPr>
      </w:pPr>
    </w:p>
    <w:p w14:paraId="4DACEB83" w14:textId="288DE897" w:rsidR="00792E10" w:rsidRPr="00B92E7F" w:rsidRDefault="544CA37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Mõju olulisus:</w:t>
      </w:r>
      <w:r w:rsidR="02FD5FC8" w:rsidRPr="00B92E7F">
        <w:rPr>
          <w:rFonts w:ascii="Times New Roman" w:hAnsi="Times New Roman" w:cs="Times New Roman"/>
          <w:b/>
          <w:bCs/>
          <w:sz w:val="24"/>
          <w:szCs w:val="24"/>
        </w:rPr>
        <w:t xml:space="preserve"> </w:t>
      </w:r>
      <w:r w:rsidR="5006B351" w:rsidRPr="00B92E7F">
        <w:rPr>
          <w:rFonts w:ascii="Times New Roman" w:hAnsi="Times New Roman" w:cs="Times New Roman"/>
          <w:sz w:val="24"/>
          <w:szCs w:val="24"/>
        </w:rPr>
        <w:t>väheoluline.</w:t>
      </w:r>
      <w:r w:rsidR="2D9D4296" w:rsidRPr="00B92E7F">
        <w:rPr>
          <w:rFonts w:ascii="Times New Roman" w:hAnsi="Times New Roman" w:cs="Times New Roman"/>
          <w:sz w:val="24"/>
          <w:szCs w:val="24"/>
        </w:rPr>
        <w:t xml:space="preserve"> CRD </w:t>
      </w:r>
      <w:proofErr w:type="spellStart"/>
      <w:r w:rsidR="2D9D4296" w:rsidRPr="00B92E7F">
        <w:rPr>
          <w:rFonts w:ascii="Times New Roman" w:hAnsi="Times New Roman" w:cs="Times New Roman"/>
          <w:sz w:val="24"/>
          <w:szCs w:val="24"/>
        </w:rPr>
        <w:t>VI-st</w:t>
      </w:r>
      <w:proofErr w:type="spellEnd"/>
      <w:r w:rsidR="2D9D4296" w:rsidRPr="00B92E7F">
        <w:rPr>
          <w:rFonts w:ascii="Times New Roman" w:hAnsi="Times New Roman" w:cs="Times New Roman"/>
          <w:sz w:val="24"/>
          <w:szCs w:val="24"/>
        </w:rPr>
        <w:t xml:space="preserve"> tulenevad muudatused kolmandate riikide krediidiasutuste filiaalide suhtes hinnatakse tervikuna väheoluliseks, sest Eestis taolisi filiaale ei tegutse ning pu</w:t>
      </w:r>
      <w:r w:rsidR="724A068E" w:rsidRPr="00B92E7F">
        <w:rPr>
          <w:rFonts w:ascii="Times New Roman" w:hAnsi="Times New Roman" w:cs="Times New Roman"/>
          <w:sz w:val="24"/>
          <w:szCs w:val="24"/>
        </w:rPr>
        <w:t xml:space="preserve">udub prognoos, kas neid ka lähitulevikus siin asutatakse. Võrreldes kehtiva </w:t>
      </w:r>
      <w:proofErr w:type="spellStart"/>
      <w:r w:rsidR="724A068E" w:rsidRPr="00B92E7F">
        <w:rPr>
          <w:rFonts w:ascii="Times New Roman" w:hAnsi="Times New Roman" w:cs="Times New Roman"/>
          <w:sz w:val="24"/>
          <w:szCs w:val="24"/>
        </w:rPr>
        <w:t>KAS-i</w:t>
      </w:r>
      <w:proofErr w:type="spellEnd"/>
      <w:r w:rsidR="724A068E" w:rsidRPr="00B92E7F">
        <w:rPr>
          <w:rFonts w:ascii="Times New Roman" w:hAnsi="Times New Roman" w:cs="Times New Roman"/>
          <w:sz w:val="24"/>
          <w:szCs w:val="24"/>
        </w:rPr>
        <w:t xml:space="preserve"> </w:t>
      </w:r>
      <w:proofErr w:type="spellStart"/>
      <w:r w:rsidR="724A068E" w:rsidRPr="00B92E7F">
        <w:rPr>
          <w:rFonts w:ascii="Times New Roman" w:hAnsi="Times New Roman" w:cs="Times New Roman"/>
          <w:sz w:val="24"/>
          <w:szCs w:val="24"/>
        </w:rPr>
        <w:t>sätestusega</w:t>
      </w:r>
      <w:proofErr w:type="spellEnd"/>
      <w:r w:rsidR="724A068E" w:rsidRPr="00B92E7F">
        <w:rPr>
          <w:rFonts w:ascii="Times New Roman" w:hAnsi="Times New Roman" w:cs="Times New Roman"/>
          <w:sz w:val="24"/>
          <w:szCs w:val="24"/>
        </w:rPr>
        <w:t>, kohustab direktiiv jaotama filiaale klassidesse ning neid kvalifitseer</w:t>
      </w:r>
      <w:r w:rsidR="3A512662" w:rsidRPr="00B92E7F">
        <w:rPr>
          <w:rFonts w:ascii="Times New Roman" w:hAnsi="Times New Roman" w:cs="Times New Roman"/>
          <w:sz w:val="24"/>
          <w:szCs w:val="24"/>
        </w:rPr>
        <w:t>ima ning annab pädevale asutusele õiguse nõuda kolmanda riigi krediidiasutuselt tütarettevõtja asutamist. Tegemist on elementidega, mis võiksid mõjutada filiaale oluliselt, kuid kuna sellised</w:t>
      </w:r>
      <w:r w:rsidR="558FAC90" w:rsidRPr="00B92E7F">
        <w:rPr>
          <w:rFonts w:ascii="Times New Roman" w:hAnsi="Times New Roman" w:cs="Times New Roman"/>
          <w:sz w:val="24"/>
          <w:szCs w:val="24"/>
        </w:rPr>
        <w:t xml:space="preserve"> filiaalid Eesti turul ei tegutse, ei saa ka need elemendid avaldada nende suhtes suurt mõju. </w:t>
      </w:r>
    </w:p>
    <w:p w14:paraId="0CA84E4F" w14:textId="5CA05FB0" w:rsidR="60401007" w:rsidRPr="00B92E7F" w:rsidRDefault="60401007" w:rsidP="00B92E7F">
      <w:pPr>
        <w:spacing w:after="0" w:line="240" w:lineRule="auto"/>
        <w:jc w:val="both"/>
        <w:rPr>
          <w:rFonts w:ascii="Times New Roman" w:hAnsi="Times New Roman" w:cs="Times New Roman"/>
          <w:sz w:val="24"/>
          <w:szCs w:val="24"/>
        </w:rPr>
      </w:pPr>
    </w:p>
    <w:p w14:paraId="7461FD7C" w14:textId="77777777" w:rsidR="008F278C" w:rsidRPr="00B92E7F" w:rsidRDefault="008F278C"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r>
      <w:r w:rsidRPr="00B92E7F">
        <w:rPr>
          <w:rFonts w:ascii="Times New Roman" w:hAnsi="Times New Roman" w:cs="Times New Roman"/>
          <w:b/>
          <w:bCs/>
          <w:i/>
          <w:iCs/>
          <w:sz w:val="24"/>
          <w:szCs w:val="24"/>
        </w:rPr>
        <w:tab/>
        <w:t>(ii) Sihtrühm 2: Finantsinspektsioon</w:t>
      </w:r>
    </w:p>
    <w:p w14:paraId="5DD6BE8F" w14:textId="5A8C43A4" w:rsidR="57C65835" w:rsidRPr="00B92E7F" w:rsidRDefault="57C65835" w:rsidP="00B92E7F">
      <w:pPr>
        <w:spacing w:after="0" w:line="240" w:lineRule="auto"/>
        <w:jc w:val="both"/>
        <w:rPr>
          <w:rFonts w:ascii="Times New Roman" w:hAnsi="Times New Roman" w:cs="Times New Roman"/>
          <w:b/>
          <w:bCs/>
          <w:i/>
          <w:iCs/>
          <w:sz w:val="24"/>
          <w:szCs w:val="24"/>
        </w:rPr>
      </w:pPr>
    </w:p>
    <w:p w14:paraId="6C93EA38" w14:textId="0DCD7A14" w:rsidR="28C8B560" w:rsidRPr="00B92E7F" w:rsidRDefault="28C8B56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46C1A201" w:rsidRPr="00B92E7F">
        <w:rPr>
          <w:rFonts w:ascii="Times New Roman" w:hAnsi="Times New Roman" w:cs="Times New Roman"/>
          <w:sz w:val="24"/>
          <w:szCs w:val="24"/>
        </w:rPr>
        <w:t>Finantsinspektsiooni 2024. aasta aastaraamatu seisuga töötab Finantsinspektsioonis 137 töötajat.</w:t>
      </w:r>
    </w:p>
    <w:p w14:paraId="5CB3C117" w14:textId="1FCF3B64" w:rsidR="57C65835" w:rsidRPr="00B92E7F" w:rsidRDefault="57C65835" w:rsidP="00B92E7F">
      <w:pPr>
        <w:spacing w:after="0" w:line="240" w:lineRule="auto"/>
        <w:jc w:val="both"/>
        <w:rPr>
          <w:rFonts w:ascii="Times New Roman" w:hAnsi="Times New Roman" w:cs="Times New Roman"/>
          <w:b/>
          <w:bCs/>
          <w:sz w:val="24"/>
          <w:szCs w:val="24"/>
        </w:rPr>
      </w:pPr>
    </w:p>
    <w:p w14:paraId="2D160528" w14:textId="5181043C" w:rsidR="28C8B560" w:rsidRPr="00B92E7F" w:rsidRDefault="0F6EEDE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5357CEA9" w:rsidRPr="00B92E7F">
        <w:rPr>
          <w:rFonts w:ascii="Times New Roman" w:hAnsi="Times New Roman" w:cs="Times New Roman"/>
          <w:sz w:val="24"/>
          <w:szCs w:val="24"/>
        </w:rPr>
        <w:t>keskmine.</w:t>
      </w:r>
      <w:r w:rsidR="03E9F5B5" w:rsidRPr="00B92E7F">
        <w:rPr>
          <w:rFonts w:ascii="Times New Roman" w:hAnsi="Times New Roman" w:cs="Times New Roman"/>
          <w:sz w:val="24"/>
          <w:szCs w:val="24"/>
        </w:rPr>
        <w:t xml:space="preserve"> Muudatused võivad tuua kaasa Finantsinspektsiooni kohanemise nendega, sest kuigi kolmandate riikide krediidiasutuste filiaale käsitlevad üldnõuded on </w:t>
      </w:r>
      <w:proofErr w:type="spellStart"/>
      <w:r w:rsidR="03E9F5B5" w:rsidRPr="00B92E7F">
        <w:rPr>
          <w:rFonts w:ascii="Times New Roman" w:hAnsi="Times New Roman" w:cs="Times New Roman"/>
          <w:sz w:val="24"/>
          <w:szCs w:val="24"/>
        </w:rPr>
        <w:t>KAS-is</w:t>
      </w:r>
      <w:proofErr w:type="spellEnd"/>
      <w:r w:rsidR="03E9F5B5" w:rsidRPr="00B92E7F">
        <w:rPr>
          <w:rFonts w:ascii="Times New Roman" w:hAnsi="Times New Roman" w:cs="Times New Roman"/>
          <w:sz w:val="24"/>
          <w:szCs w:val="24"/>
        </w:rPr>
        <w:t xml:space="preserve"> juba reguleeritud, </w:t>
      </w:r>
      <w:r w:rsidR="32132F30" w:rsidRPr="00B92E7F">
        <w:rPr>
          <w:rFonts w:ascii="Times New Roman" w:hAnsi="Times New Roman" w:cs="Times New Roman"/>
          <w:sz w:val="24"/>
          <w:szCs w:val="24"/>
        </w:rPr>
        <w:t xml:space="preserve">peab järelevalveasutus olema valmis </w:t>
      </w:r>
      <w:r w:rsidR="7875FC5F" w:rsidRPr="00B92E7F">
        <w:rPr>
          <w:rFonts w:ascii="Times New Roman" w:hAnsi="Times New Roman" w:cs="Times New Roman"/>
          <w:sz w:val="24"/>
          <w:szCs w:val="24"/>
        </w:rPr>
        <w:t xml:space="preserve">filiaali asutamise loa taotluse esitamisel selle korrektsesse klassi liigitama, tegema tema tegevuse üle järelevalvet ning tuvastama ära hetke, millal filiaal on muutunud süsteemselt oluliseks või </w:t>
      </w:r>
      <w:r w:rsidR="1E4EAC49" w:rsidRPr="00B92E7F">
        <w:rPr>
          <w:rFonts w:ascii="Times New Roman" w:hAnsi="Times New Roman" w:cs="Times New Roman"/>
          <w:sz w:val="24"/>
          <w:szCs w:val="24"/>
        </w:rPr>
        <w:t xml:space="preserve">krediidiasutus peaks asutama Eestis tütarettevõtja. Selleks peab Finantsinspektsioon eelduslikult vaatama üle filiaale käsitlevad korrad, eeskirjad </w:t>
      </w:r>
      <w:r w:rsidR="42DD2B71" w:rsidRPr="00B92E7F">
        <w:rPr>
          <w:rFonts w:ascii="Times New Roman" w:hAnsi="Times New Roman" w:cs="Times New Roman"/>
          <w:sz w:val="24"/>
          <w:szCs w:val="24"/>
        </w:rPr>
        <w:t xml:space="preserve">ja nõuded ning aruandluse ja järelevalve teostamise meetodid. </w:t>
      </w:r>
    </w:p>
    <w:p w14:paraId="7036F390" w14:textId="1C82B0A7" w:rsidR="57C65835" w:rsidRPr="00B92E7F" w:rsidRDefault="57C65835" w:rsidP="00B92E7F">
      <w:pPr>
        <w:spacing w:after="0" w:line="240" w:lineRule="auto"/>
        <w:jc w:val="both"/>
        <w:rPr>
          <w:rFonts w:ascii="Times New Roman" w:hAnsi="Times New Roman" w:cs="Times New Roman"/>
          <w:b/>
          <w:bCs/>
          <w:sz w:val="24"/>
          <w:szCs w:val="24"/>
        </w:rPr>
      </w:pPr>
    </w:p>
    <w:p w14:paraId="73179CFB" w14:textId="248486A8" w:rsidR="28C8B560" w:rsidRPr="00B92E7F" w:rsidRDefault="1A6C461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2564E7A8" w:rsidRPr="00B92E7F">
        <w:rPr>
          <w:rFonts w:ascii="Times New Roman" w:hAnsi="Times New Roman" w:cs="Times New Roman"/>
          <w:sz w:val="24"/>
          <w:szCs w:val="24"/>
        </w:rPr>
        <w:t>väike.</w:t>
      </w:r>
      <w:r w:rsidR="227E9980" w:rsidRPr="00B92E7F">
        <w:rPr>
          <w:rFonts w:ascii="Times New Roman" w:hAnsi="Times New Roman" w:cs="Times New Roman"/>
          <w:sz w:val="24"/>
          <w:szCs w:val="24"/>
        </w:rPr>
        <w:t xml:space="preserve"> Mõju Finantsinspektsioonile avaldub siis, kui mõni kolmanda riigi krediidiasutus soovib Eestis oma filiaali asutada. Hetkel taolisi filiaal</w:t>
      </w:r>
      <w:r w:rsidR="34955B43" w:rsidRPr="00B92E7F">
        <w:rPr>
          <w:rFonts w:ascii="Times New Roman" w:hAnsi="Times New Roman" w:cs="Times New Roman"/>
          <w:sz w:val="24"/>
          <w:szCs w:val="24"/>
        </w:rPr>
        <w:t>e</w:t>
      </w:r>
      <w:r w:rsidR="227E9980" w:rsidRPr="00B92E7F">
        <w:rPr>
          <w:rFonts w:ascii="Times New Roman" w:hAnsi="Times New Roman" w:cs="Times New Roman"/>
          <w:sz w:val="24"/>
          <w:szCs w:val="24"/>
        </w:rPr>
        <w:t xml:space="preserve"> Eestis asutatud ei ole</w:t>
      </w:r>
      <w:r w:rsidR="4CF9C0FD" w:rsidRPr="00B92E7F">
        <w:rPr>
          <w:rFonts w:ascii="Times New Roman" w:hAnsi="Times New Roman" w:cs="Times New Roman"/>
          <w:sz w:val="24"/>
          <w:szCs w:val="24"/>
        </w:rPr>
        <w:t xml:space="preserve"> ning puudub prognoos selle kohta, kas tulevikus on mõnel kolmanda riigi krediidiasutusel plaanis ka taoline filiaal asutada. </w:t>
      </w:r>
    </w:p>
    <w:p w14:paraId="56C19D36" w14:textId="4B61E1F4" w:rsidR="57C65835" w:rsidRPr="00B92E7F" w:rsidRDefault="57C65835" w:rsidP="00B92E7F">
      <w:pPr>
        <w:spacing w:after="0" w:line="240" w:lineRule="auto"/>
        <w:jc w:val="both"/>
        <w:rPr>
          <w:rFonts w:ascii="Times New Roman" w:hAnsi="Times New Roman" w:cs="Times New Roman"/>
          <w:b/>
          <w:bCs/>
          <w:sz w:val="24"/>
          <w:szCs w:val="24"/>
        </w:rPr>
      </w:pPr>
    </w:p>
    <w:p w14:paraId="3459B8D6" w14:textId="003E2C84" w:rsidR="28C8B560" w:rsidRPr="00B92E7F" w:rsidRDefault="1A6C461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4193BBDB" w:rsidRPr="00B92E7F">
        <w:rPr>
          <w:rFonts w:ascii="Times New Roman" w:hAnsi="Times New Roman" w:cs="Times New Roman"/>
          <w:sz w:val="24"/>
          <w:szCs w:val="24"/>
        </w:rPr>
        <w:t>keskmine.</w:t>
      </w:r>
      <w:r w:rsidR="623E9403" w:rsidRPr="00B92E7F">
        <w:rPr>
          <w:rFonts w:ascii="Times New Roman" w:hAnsi="Times New Roman" w:cs="Times New Roman"/>
          <w:sz w:val="24"/>
          <w:szCs w:val="24"/>
        </w:rPr>
        <w:t xml:space="preserve"> </w:t>
      </w:r>
      <w:r w:rsidR="2936F2B7" w:rsidRPr="00B92E7F">
        <w:rPr>
          <w:rFonts w:ascii="Times New Roman" w:hAnsi="Times New Roman" w:cs="Times New Roman"/>
          <w:sz w:val="24"/>
          <w:szCs w:val="24"/>
        </w:rPr>
        <w:t xml:space="preserve">Finantsinspektsioon peab viima end kurssi eelnõus sisalduvate muudatustega, mis käsitlevad kolmandate riikide krediidiasutuste filiaale, ning ajakohastama või töötama välja </w:t>
      </w:r>
      <w:proofErr w:type="spellStart"/>
      <w:r w:rsidR="2936F2B7" w:rsidRPr="00B92E7F">
        <w:rPr>
          <w:rFonts w:ascii="Times New Roman" w:hAnsi="Times New Roman" w:cs="Times New Roman"/>
          <w:sz w:val="24"/>
          <w:szCs w:val="24"/>
        </w:rPr>
        <w:t>sise</w:t>
      </w:r>
      <w:proofErr w:type="spellEnd"/>
      <w:r w:rsidR="1E78E0CD" w:rsidRPr="00B92E7F">
        <w:rPr>
          <w:rFonts w:ascii="Times New Roman" w:hAnsi="Times New Roman" w:cs="Times New Roman"/>
          <w:sz w:val="24"/>
          <w:szCs w:val="24"/>
        </w:rPr>
        <w:t>-eeskirjad ja korrad filiaali loa taotlemise menetlemiseks ning edasise tegevuse järelevalve teostamiseks. Lisaks</w:t>
      </w:r>
      <w:r w:rsidR="58E21208" w:rsidRPr="00B92E7F">
        <w:rPr>
          <w:rFonts w:ascii="Times New Roman" w:hAnsi="Times New Roman" w:cs="Times New Roman"/>
          <w:sz w:val="24"/>
          <w:szCs w:val="24"/>
        </w:rPr>
        <w:t xml:space="preserve"> võib </w:t>
      </w:r>
      <w:r w:rsidR="58E21208" w:rsidRPr="00B92E7F">
        <w:rPr>
          <w:rFonts w:ascii="Times New Roman" w:hAnsi="Times New Roman" w:cs="Times New Roman"/>
          <w:sz w:val="24"/>
          <w:szCs w:val="24"/>
        </w:rPr>
        <w:lastRenderedPageBreak/>
        <w:t>Finantsinspektsiooni töökoormust suurendada filiaali asutamise loa taotluse esitamine mõne kolmanda riigi krediidiasutuse poolt, sest lisaks üldnõuete kontrollile (andmed, dokumendid, juhtide sobivus, kapital, likviidsus jne)</w:t>
      </w:r>
      <w:r w:rsidR="0AFAE6AB" w:rsidRPr="00B92E7F">
        <w:rPr>
          <w:rFonts w:ascii="Times New Roman" w:hAnsi="Times New Roman" w:cs="Times New Roman"/>
          <w:sz w:val="24"/>
          <w:szCs w:val="24"/>
        </w:rPr>
        <w:t xml:space="preserve">, peab järelevalveasutus tegema koostööd Rahapesu Andmebüroo ning  kolmanda riigi krediidiasutuse pädeva finantsjärelevalve asutusega, kui see on võimalik. </w:t>
      </w:r>
      <w:r w:rsidR="0F58EE7F" w:rsidRPr="00B92E7F">
        <w:rPr>
          <w:rFonts w:ascii="Times New Roman" w:hAnsi="Times New Roman" w:cs="Times New Roman"/>
          <w:sz w:val="24"/>
          <w:szCs w:val="24"/>
        </w:rPr>
        <w:t>Eeltoodust tulenevalt hinnatakse Finantsinspektsiooni ebasoovitavate mõjude kaasnemise risk keskmiseks.</w:t>
      </w:r>
    </w:p>
    <w:p w14:paraId="1A173342" w14:textId="2FC98398" w:rsidR="57C65835" w:rsidRPr="00B92E7F" w:rsidRDefault="57C65835" w:rsidP="00B92E7F">
      <w:pPr>
        <w:spacing w:after="0" w:line="240" w:lineRule="auto"/>
        <w:jc w:val="both"/>
        <w:rPr>
          <w:rFonts w:ascii="Times New Roman" w:hAnsi="Times New Roman" w:cs="Times New Roman"/>
          <w:b/>
          <w:bCs/>
          <w:sz w:val="24"/>
          <w:szCs w:val="24"/>
          <w:highlight w:val="yellow"/>
        </w:rPr>
      </w:pPr>
    </w:p>
    <w:p w14:paraId="006E224C" w14:textId="6CD2C070" w:rsidR="28C8B560" w:rsidRPr="00B92E7F" w:rsidRDefault="0F6EEDEB"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Mõju olulisus:</w:t>
      </w:r>
      <w:r w:rsidR="629AA321" w:rsidRPr="00B92E7F">
        <w:rPr>
          <w:rFonts w:ascii="Times New Roman" w:hAnsi="Times New Roman" w:cs="Times New Roman"/>
          <w:b/>
          <w:bCs/>
          <w:sz w:val="24"/>
          <w:szCs w:val="24"/>
        </w:rPr>
        <w:t xml:space="preserve"> </w:t>
      </w:r>
      <w:r w:rsidR="452049D8" w:rsidRPr="00B92E7F">
        <w:rPr>
          <w:rFonts w:ascii="Times New Roman" w:hAnsi="Times New Roman" w:cs="Times New Roman"/>
          <w:sz w:val="24"/>
          <w:szCs w:val="24"/>
        </w:rPr>
        <w:t>oluline.</w:t>
      </w:r>
      <w:r w:rsidR="2C7BB08E" w:rsidRPr="00B92E7F">
        <w:rPr>
          <w:rFonts w:ascii="Times New Roman" w:hAnsi="Times New Roman" w:cs="Times New Roman"/>
          <w:sz w:val="24"/>
          <w:szCs w:val="24"/>
        </w:rPr>
        <w:t xml:space="preserve"> Muudatused kolmandate riikide krediidiasutuste filiaalide regulatsioonis toovad kaasa järelevalveasutuse kohanemise ja tutvumise uute nõuete ja sätetega</w:t>
      </w:r>
      <w:r w:rsidR="63034BB4" w:rsidRPr="00B92E7F">
        <w:rPr>
          <w:rFonts w:ascii="Times New Roman" w:hAnsi="Times New Roman" w:cs="Times New Roman"/>
          <w:sz w:val="24"/>
          <w:szCs w:val="24"/>
        </w:rPr>
        <w:t xml:space="preserve"> ning vajaduse korral </w:t>
      </w:r>
      <w:proofErr w:type="spellStart"/>
      <w:r w:rsidR="63034BB4" w:rsidRPr="00B92E7F">
        <w:rPr>
          <w:rFonts w:ascii="Times New Roman" w:hAnsi="Times New Roman" w:cs="Times New Roman"/>
          <w:sz w:val="24"/>
          <w:szCs w:val="24"/>
        </w:rPr>
        <w:t>sisekorralduste</w:t>
      </w:r>
      <w:proofErr w:type="spellEnd"/>
      <w:r w:rsidR="63034BB4" w:rsidRPr="00B92E7F">
        <w:rPr>
          <w:rFonts w:ascii="Times New Roman" w:hAnsi="Times New Roman" w:cs="Times New Roman"/>
          <w:sz w:val="24"/>
          <w:szCs w:val="24"/>
        </w:rPr>
        <w:t xml:space="preserve"> ülevaatamise ja muutmise. Samas ei prognoosi eelnõu koostajad Finantsinspektsioonile töökoormuse </w:t>
      </w:r>
      <w:r w:rsidR="26E34563" w:rsidRPr="00B92E7F">
        <w:rPr>
          <w:rFonts w:ascii="Times New Roman" w:hAnsi="Times New Roman" w:cs="Times New Roman"/>
          <w:sz w:val="24"/>
          <w:szCs w:val="24"/>
        </w:rPr>
        <w:t>märkimisväärset</w:t>
      </w:r>
      <w:r w:rsidR="63034BB4" w:rsidRPr="00B92E7F">
        <w:rPr>
          <w:rFonts w:ascii="Times New Roman" w:hAnsi="Times New Roman" w:cs="Times New Roman"/>
          <w:sz w:val="24"/>
          <w:szCs w:val="24"/>
        </w:rPr>
        <w:t xml:space="preserve"> tõusu ning uute jä</w:t>
      </w:r>
      <w:r w:rsidR="0455FB7E" w:rsidRPr="00B92E7F">
        <w:rPr>
          <w:rFonts w:ascii="Times New Roman" w:hAnsi="Times New Roman" w:cs="Times New Roman"/>
          <w:sz w:val="24"/>
          <w:szCs w:val="24"/>
        </w:rPr>
        <w:t xml:space="preserve">relevalvesubjektide taotluste hüppelist kasvu, </w:t>
      </w:r>
      <w:r w:rsidR="7DE54B7B" w:rsidRPr="00B92E7F">
        <w:rPr>
          <w:rFonts w:ascii="Times New Roman" w:hAnsi="Times New Roman" w:cs="Times New Roman"/>
          <w:sz w:val="24"/>
          <w:szCs w:val="24"/>
        </w:rPr>
        <w:t>s</w:t>
      </w:r>
      <w:r w:rsidR="0455FB7E" w:rsidRPr="00B92E7F">
        <w:rPr>
          <w:rFonts w:ascii="Times New Roman" w:hAnsi="Times New Roman" w:cs="Times New Roman"/>
          <w:sz w:val="24"/>
          <w:szCs w:val="24"/>
        </w:rPr>
        <w:t>e</w:t>
      </w:r>
      <w:r w:rsidR="29949A22" w:rsidRPr="00B92E7F">
        <w:rPr>
          <w:rFonts w:ascii="Times New Roman" w:hAnsi="Times New Roman" w:cs="Times New Roman"/>
          <w:sz w:val="24"/>
          <w:szCs w:val="24"/>
        </w:rPr>
        <w:t>s</w:t>
      </w:r>
      <w:r w:rsidR="0455FB7E" w:rsidRPr="00B92E7F">
        <w:rPr>
          <w:rFonts w:ascii="Times New Roman" w:hAnsi="Times New Roman" w:cs="Times New Roman"/>
          <w:sz w:val="24"/>
          <w:szCs w:val="24"/>
        </w:rPr>
        <w:t>t hetkel Eesti turul taolisi filiaale ei tegutse</w:t>
      </w:r>
      <w:r w:rsidR="72312BA4" w:rsidRPr="00B92E7F">
        <w:rPr>
          <w:rFonts w:ascii="Times New Roman" w:hAnsi="Times New Roman" w:cs="Times New Roman"/>
          <w:sz w:val="24"/>
          <w:szCs w:val="24"/>
        </w:rPr>
        <w:t xml:space="preserve"> </w:t>
      </w:r>
      <w:r w:rsidR="4327C1E6" w:rsidRPr="00B92E7F">
        <w:rPr>
          <w:rFonts w:ascii="Times New Roman" w:hAnsi="Times New Roman" w:cs="Times New Roman"/>
          <w:sz w:val="24"/>
          <w:szCs w:val="24"/>
        </w:rPr>
        <w:t xml:space="preserve">ning puuduvad märgid selle kohta, et mõni kolmanda riigi krediidiasutus sooviks siin lähitulevikus oma filiaali ka asutada. </w:t>
      </w:r>
    </w:p>
    <w:p w14:paraId="46F4A903" w14:textId="4B217CD3" w:rsidR="00792E10" w:rsidRPr="00B92E7F" w:rsidRDefault="00792E10" w:rsidP="00B92E7F">
      <w:pPr>
        <w:spacing w:after="0" w:line="240" w:lineRule="auto"/>
        <w:jc w:val="both"/>
        <w:rPr>
          <w:rFonts w:ascii="Times New Roman" w:hAnsi="Times New Roman" w:cs="Times New Roman"/>
          <w:b/>
          <w:bCs/>
          <w:i/>
          <w:iCs/>
          <w:sz w:val="24"/>
          <w:szCs w:val="24"/>
        </w:rPr>
      </w:pPr>
    </w:p>
    <w:p w14:paraId="78986A97" w14:textId="2E425E69" w:rsidR="008F278C" w:rsidRPr="00B92E7F" w:rsidRDefault="008F278C" w:rsidP="00B92E7F">
      <w:pPr>
        <w:spacing w:after="0" w:line="240" w:lineRule="auto"/>
        <w:ind w:left="1416"/>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(iii) Sihtrühm 3: Eesti</w:t>
      </w:r>
      <w:r w:rsidR="1E78DAA0" w:rsidRPr="00B92E7F">
        <w:rPr>
          <w:rFonts w:ascii="Times New Roman" w:hAnsi="Times New Roman" w:cs="Times New Roman"/>
          <w:b/>
          <w:bCs/>
          <w:i/>
          <w:iCs/>
          <w:sz w:val="24"/>
          <w:szCs w:val="24"/>
        </w:rPr>
        <w:t xml:space="preserve">s tegutsevad krediidiasutused ja </w:t>
      </w:r>
      <w:r w:rsidR="6869D181" w:rsidRPr="00B92E7F">
        <w:rPr>
          <w:rFonts w:ascii="Times New Roman" w:hAnsi="Times New Roman" w:cs="Times New Roman"/>
          <w:b/>
          <w:bCs/>
          <w:i/>
          <w:iCs/>
          <w:sz w:val="24"/>
          <w:szCs w:val="24"/>
        </w:rPr>
        <w:t xml:space="preserve">Euroopa Liidu liikmesriikide krediidiasutuste </w:t>
      </w:r>
      <w:r w:rsidR="1E78DAA0" w:rsidRPr="00B92E7F">
        <w:rPr>
          <w:rFonts w:ascii="Times New Roman" w:hAnsi="Times New Roman" w:cs="Times New Roman"/>
          <w:b/>
          <w:bCs/>
          <w:i/>
          <w:iCs/>
          <w:sz w:val="24"/>
          <w:szCs w:val="24"/>
        </w:rPr>
        <w:t>filiaalid</w:t>
      </w:r>
    </w:p>
    <w:p w14:paraId="71FE3EED" w14:textId="79BC4BAC" w:rsidR="57C65835" w:rsidRPr="00B92E7F" w:rsidRDefault="57C65835" w:rsidP="00B92E7F">
      <w:pPr>
        <w:spacing w:after="0" w:line="240" w:lineRule="auto"/>
        <w:jc w:val="both"/>
        <w:rPr>
          <w:rFonts w:ascii="Times New Roman" w:hAnsi="Times New Roman" w:cs="Times New Roman"/>
          <w:b/>
          <w:bCs/>
          <w:i/>
          <w:iCs/>
          <w:sz w:val="24"/>
          <w:szCs w:val="24"/>
        </w:rPr>
      </w:pPr>
    </w:p>
    <w:p w14:paraId="74536A72" w14:textId="5F96C57D" w:rsidR="60A6FE1D" w:rsidRPr="00B92E7F" w:rsidRDefault="4B9BDB58"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Sihtrühm: </w:t>
      </w:r>
      <w:r w:rsidR="03BC2C29" w:rsidRPr="00B92E7F">
        <w:rPr>
          <w:rFonts w:ascii="Times New Roman" w:hAnsi="Times New Roman" w:cs="Times New Roman"/>
          <w:sz w:val="24"/>
          <w:szCs w:val="24"/>
        </w:rPr>
        <w:t>Finantsinspektsiooni andmetel on Eestis tegevusloa saanud kaheksa krediidiasutust</w:t>
      </w:r>
      <w:r w:rsidR="67C207D0" w:rsidRPr="00B92E7F">
        <w:rPr>
          <w:rFonts w:ascii="Times New Roman" w:hAnsi="Times New Roman" w:cs="Times New Roman"/>
          <w:sz w:val="24"/>
          <w:szCs w:val="24"/>
        </w:rPr>
        <w:t xml:space="preserve">. </w:t>
      </w:r>
      <w:proofErr w:type="spellStart"/>
      <w:r w:rsidR="67C207D0" w:rsidRPr="00B92E7F">
        <w:rPr>
          <w:rFonts w:ascii="Times New Roman" w:hAnsi="Times New Roman" w:cs="Times New Roman"/>
          <w:sz w:val="24"/>
          <w:szCs w:val="24"/>
        </w:rPr>
        <w:t>Ülepiirilist</w:t>
      </w:r>
      <w:proofErr w:type="spellEnd"/>
      <w:r w:rsidR="67C207D0" w:rsidRPr="00B92E7F">
        <w:rPr>
          <w:rFonts w:ascii="Times New Roman" w:hAnsi="Times New Roman" w:cs="Times New Roman"/>
          <w:sz w:val="24"/>
          <w:szCs w:val="24"/>
        </w:rPr>
        <w:t xml:space="preserve"> pangandusteenust pakub 469 krediidiasutust ja viis filiaali.</w:t>
      </w:r>
      <w:r w:rsidR="37252C0E" w:rsidRPr="00B92E7F">
        <w:rPr>
          <w:rFonts w:ascii="Times New Roman" w:hAnsi="Times New Roman" w:cs="Times New Roman"/>
          <w:sz w:val="24"/>
          <w:szCs w:val="24"/>
        </w:rPr>
        <w:t xml:space="preserve"> </w:t>
      </w:r>
      <w:r w:rsidR="60A6FE1D" w:rsidRPr="00B92E7F">
        <w:rPr>
          <w:rStyle w:val="Allmrkuseviide"/>
          <w:rFonts w:ascii="Times New Roman" w:hAnsi="Times New Roman" w:cs="Times New Roman"/>
          <w:sz w:val="24"/>
          <w:szCs w:val="24"/>
        </w:rPr>
        <w:footnoteReference w:id="69"/>
      </w:r>
      <w:r w:rsidR="03BC2C29" w:rsidRPr="00B92E7F">
        <w:rPr>
          <w:rFonts w:ascii="Times New Roman" w:hAnsi="Times New Roman" w:cs="Times New Roman"/>
          <w:sz w:val="24"/>
          <w:szCs w:val="24"/>
        </w:rPr>
        <w:t xml:space="preserve"> </w:t>
      </w:r>
    </w:p>
    <w:p w14:paraId="01E862C6" w14:textId="1FCF3B64" w:rsidR="57C65835" w:rsidRPr="00B92E7F" w:rsidRDefault="57C65835" w:rsidP="00B92E7F">
      <w:pPr>
        <w:spacing w:after="0" w:line="240" w:lineRule="auto"/>
        <w:jc w:val="both"/>
        <w:rPr>
          <w:rFonts w:ascii="Times New Roman" w:hAnsi="Times New Roman" w:cs="Times New Roman"/>
          <w:b/>
          <w:bCs/>
          <w:sz w:val="24"/>
          <w:szCs w:val="24"/>
        </w:rPr>
      </w:pPr>
    </w:p>
    <w:p w14:paraId="2CAAFAEB" w14:textId="6356393E" w:rsidR="60A6FE1D" w:rsidRPr="00B92E7F" w:rsidRDefault="60A6FE1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0DF3901B" w:rsidRPr="00B92E7F">
        <w:rPr>
          <w:rFonts w:ascii="Times New Roman" w:hAnsi="Times New Roman" w:cs="Times New Roman"/>
          <w:sz w:val="24"/>
          <w:szCs w:val="24"/>
        </w:rPr>
        <w:t xml:space="preserve">väike. </w:t>
      </w:r>
      <w:r w:rsidR="46C53612" w:rsidRPr="00B92E7F">
        <w:rPr>
          <w:rFonts w:ascii="Times New Roman" w:hAnsi="Times New Roman" w:cs="Times New Roman"/>
          <w:sz w:val="24"/>
          <w:szCs w:val="24"/>
        </w:rPr>
        <w:t>Muudatustega avatakse kolmandate riikide krediidiasutustele võimalus asutada Eestis filiaal lihtsamatel tingimustel, kui oleks krediidias</w:t>
      </w:r>
      <w:r w:rsidR="4B45D139" w:rsidRPr="00B92E7F">
        <w:rPr>
          <w:rFonts w:ascii="Times New Roman" w:hAnsi="Times New Roman" w:cs="Times New Roman"/>
          <w:sz w:val="24"/>
          <w:szCs w:val="24"/>
        </w:rPr>
        <w:t xml:space="preserve">utuse asutamine. Seni ei ole Finantsinspektsiooni juures registreeritud ühtegi kolmanda riigi krediidiasutuse filiaali ega esindust. Siin tegutsevad viis filiaali on Euroopa Liidu lepinguriikides </w:t>
      </w:r>
      <w:r w:rsidR="33C943D0" w:rsidRPr="00B92E7F">
        <w:rPr>
          <w:rFonts w:ascii="Times New Roman" w:hAnsi="Times New Roman" w:cs="Times New Roman"/>
          <w:sz w:val="24"/>
          <w:szCs w:val="24"/>
        </w:rPr>
        <w:t xml:space="preserve">(Läti, Leedu, Soome , Rootsi) </w:t>
      </w:r>
      <w:r w:rsidR="4B45D139" w:rsidRPr="00B92E7F">
        <w:rPr>
          <w:rFonts w:ascii="Times New Roman" w:hAnsi="Times New Roman" w:cs="Times New Roman"/>
          <w:sz w:val="24"/>
          <w:szCs w:val="24"/>
        </w:rPr>
        <w:t>asutatud krediidiasutuste f</w:t>
      </w:r>
      <w:r w:rsidR="5BA620AD" w:rsidRPr="00B92E7F">
        <w:rPr>
          <w:rFonts w:ascii="Times New Roman" w:hAnsi="Times New Roman" w:cs="Times New Roman"/>
          <w:sz w:val="24"/>
          <w:szCs w:val="24"/>
        </w:rPr>
        <w:t>iliaalid</w:t>
      </w:r>
      <w:r w:rsidR="7C228911" w:rsidRPr="00B92E7F">
        <w:rPr>
          <w:rFonts w:ascii="Times New Roman" w:hAnsi="Times New Roman" w:cs="Times New Roman"/>
          <w:sz w:val="24"/>
          <w:szCs w:val="24"/>
        </w:rPr>
        <w:t>. Kuivõrd tegu on teiste Euroopa Liidu lepinguriikide krediidiasutuste filiaalide</w:t>
      </w:r>
      <w:r w:rsidR="64A1FB62" w:rsidRPr="00B92E7F">
        <w:rPr>
          <w:rFonts w:ascii="Times New Roman" w:hAnsi="Times New Roman" w:cs="Times New Roman"/>
          <w:sz w:val="24"/>
          <w:szCs w:val="24"/>
        </w:rPr>
        <w:t>ga</w:t>
      </w:r>
      <w:r w:rsidR="7C228911" w:rsidRPr="00B92E7F">
        <w:rPr>
          <w:rFonts w:ascii="Times New Roman" w:hAnsi="Times New Roman" w:cs="Times New Roman"/>
          <w:sz w:val="24"/>
          <w:szCs w:val="24"/>
        </w:rPr>
        <w:t>, on neile aluslepingutest tulenevalt eelis siseneda teise lepinguriigi finantsturule</w:t>
      </w:r>
      <w:r w:rsidR="6FB59E6F" w:rsidRPr="00B92E7F">
        <w:rPr>
          <w:rFonts w:ascii="Times New Roman" w:hAnsi="Times New Roman" w:cs="Times New Roman"/>
          <w:sz w:val="24"/>
          <w:szCs w:val="24"/>
        </w:rPr>
        <w:t xml:space="preserve"> ning seetõttu oluliselt kergem alustada oma tegevust. Lepinguriikide krediidiasutuste filiaalide asutamist Eestis reguleerib KAS § 21</w:t>
      </w:r>
      <w:r w:rsidR="6FB59E6F" w:rsidRPr="00B92E7F">
        <w:rPr>
          <w:rFonts w:ascii="Times New Roman" w:hAnsi="Times New Roman" w:cs="Times New Roman"/>
          <w:sz w:val="24"/>
          <w:szCs w:val="24"/>
          <w:vertAlign w:val="superscript"/>
        </w:rPr>
        <w:t>4</w:t>
      </w:r>
      <w:r w:rsidR="0A6A44B9" w:rsidRPr="00B92E7F">
        <w:rPr>
          <w:rFonts w:ascii="Times New Roman" w:hAnsi="Times New Roman" w:cs="Times New Roman"/>
          <w:sz w:val="24"/>
          <w:szCs w:val="24"/>
        </w:rPr>
        <w:t xml:space="preserve">. </w:t>
      </w:r>
    </w:p>
    <w:p w14:paraId="42872454" w14:textId="75540E5A" w:rsidR="57C65835" w:rsidRPr="00B92E7F" w:rsidRDefault="57C65835" w:rsidP="00B92E7F">
      <w:pPr>
        <w:spacing w:after="0" w:line="240" w:lineRule="auto"/>
        <w:jc w:val="both"/>
        <w:rPr>
          <w:rFonts w:ascii="Times New Roman" w:hAnsi="Times New Roman" w:cs="Times New Roman"/>
          <w:sz w:val="24"/>
          <w:szCs w:val="24"/>
        </w:rPr>
      </w:pPr>
    </w:p>
    <w:p w14:paraId="7C3A2B3A" w14:textId="643129AF" w:rsidR="0A6A44B9" w:rsidRPr="00B92E7F" w:rsidRDefault="0A6A44B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Kolmandate riikide krediidiasutuste filiaale käsitlevate muudatuste koostamisel on eelnõu koostajad teadvustanud, et hetkel vastavaid filiaale Eesti turul ei tegutse ning võib minna aastaid, enne kui mõni </w:t>
      </w:r>
      <w:r w:rsidR="27EF6500" w:rsidRPr="00B92E7F">
        <w:rPr>
          <w:rFonts w:ascii="Times New Roman" w:hAnsi="Times New Roman" w:cs="Times New Roman"/>
          <w:sz w:val="24"/>
          <w:szCs w:val="24"/>
        </w:rPr>
        <w:t xml:space="preserve">taoline krediidiasutus siin filiaali asutamise loa Finantsinspektsioonile esitab. Samuti ei prognoosita, et </w:t>
      </w:r>
      <w:r w:rsidR="2E84C959" w:rsidRPr="00B92E7F">
        <w:rPr>
          <w:rFonts w:ascii="Times New Roman" w:hAnsi="Times New Roman" w:cs="Times New Roman"/>
          <w:sz w:val="24"/>
          <w:szCs w:val="24"/>
        </w:rPr>
        <w:t>kolmandate riikide krediidiasutuste filiaalidele eriregulatsiooni loomise tõttu tõuseks äkiliselt ja massiivselt taoliste huviliste ja taotluste hulk</w:t>
      </w:r>
      <w:r w:rsidR="1FBEE57A" w:rsidRPr="00B92E7F">
        <w:rPr>
          <w:rFonts w:ascii="Times New Roman" w:hAnsi="Times New Roman" w:cs="Times New Roman"/>
          <w:sz w:val="24"/>
          <w:szCs w:val="24"/>
        </w:rPr>
        <w:t xml:space="preserve">, võttes arvesse Eesti majanduse seisu alates 2024. aastast, julgeolekuohte ning </w:t>
      </w:r>
      <w:r w:rsidR="59507A78" w:rsidRPr="00B92E7F">
        <w:rPr>
          <w:rFonts w:ascii="Times New Roman" w:hAnsi="Times New Roman" w:cs="Times New Roman"/>
          <w:sz w:val="24"/>
          <w:szCs w:val="24"/>
        </w:rPr>
        <w:t>potentsiaalsete klientide vähesust.</w:t>
      </w:r>
      <w:r w:rsidR="27EF6500" w:rsidRPr="00B92E7F">
        <w:rPr>
          <w:rFonts w:ascii="Times New Roman" w:hAnsi="Times New Roman" w:cs="Times New Roman"/>
          <w:sz w:val="24"/>
          <w:szCs w:val="24"/>
        </w:rPr>
        <w:t xml:space="preserve"> </w:t>
      </w:r>
      <w:r w:rsidR="6183D269" w:rsidRPr="00B92E7F">
        <w:rPr>
          <w:rFonts w:ascii="Times New Roman" w:hAnsi="Times New Roman" w:cs="Times New Roman"/>
          <w:sz w:val="24"/>
          <w:szCs w:val="24"/>
        </w:rPr>
        <w:t>Eeltoodust tulenevalt</w:t>
      </w:r>
      <w:r w:rsidR="27EF6500" w:rsidRPr="00B92E7F">
        <w:rPr>
          <w:rFonts w:ascii="Times New Roman" w:hAnsi="Times New Roman" w:cs="Times New Roman"/>
          <w:sz w:val="24"/>
          <w:szCs w:val="24"/>
        </w:rPr>
        <w:t xml:space="preserve"> hinnatakse mõju ulatus teistele Eesti pangandusturu osalistele väikeseks. </w:t>
      </w:r>
    </w:p>
    <w:p w14:paraId="1B31F034" w14:textId="1C82B0A7" w:rsidR="57C65835" w:rsidRPr="00B92E7F" w:rsidRDefault="57C65835" w:rsidP="00B92E7F">
      <w:pPr>
        <w:spacing w:after="0" w:line="240" w:lineRule="auto"/>
        <w:jc w:val="both"/>
        <w:rPr>
          <w:rFonts w:ascii="Times New Roman" w:hAnsi="Times New Roman" w:cs="Times New Roman"/>
          <w:b/>
          <w:bCs/>
          <w:sz w:val="24"/>
          <w:szCs w:val="24"/>
        </w:rPr>
      </w:pPr>
    </w:p>
    <w:p w14:paraId="122933DB" w14:textId="4EA24F4F" w:rsidR="60A6FE1D" w:rsidRPr="00B92E7F" w:rsidRDefault="60A6FE1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avaldumise sagedus: </w:t>
      </w:r>
      <w:r w:rsidR="753454D4" w:rsidRPr="00B92E7F">
        <w:rPr>
          <w:rFonts w:ascii="Times New Roman" w:hAnsi="Times New Roman" w:cs="Times New Roman"/>
          <w:sz w:val="24"/>
          <w:szCs w:val="24"/>
        </w:rPr>
        <w:t>väike</w:t>
      </w:r>
      <w:r w:rsidR="7BF5800D" w:rsidRPr="00B92E7F">
        <w:rPr>
          <w:rFonts w:ascii="Times New Roman" w:hAnsi="Times New Roman" w:cs="Times New Roman"/>
          <w:sz w:val="24"/>
          <w:szCs w:val="24"/>
        </w:rPr>
        <w:t xml:space="preserve">. Mõju avaldumise sagedus sõltub sellest, kas mõni kolmanda riigi krediidiasutus otsustab siin asutada oma filiaali. Juba praegu on mõju olematu, sest ühtegi taolist filiaali Eestis asutatud ei ole. </w:t>
      </w:r>
      <w:r w:rsidR="4ACF9C07" w:rsidRPr="00B92E7F">
        <w:rPr>
          <w:rFonts w:ascii="Times New Roman" w:hAnsi="Times New Roman" w:cs="Times New Roman"/>
          <w:sz w:val="24"/>
          <w:szCs w:val="24"/>
        </w:rPr>
        <w:t xml:space="preserve">Isegi, kui tulevikus asutatakse mõni taoline filiaal, hindavad eelnõu koostajad, et sellise filiaali asutamine </w:t>
      </w:r>
      <w:r w:rsidR="4DA56647" w:rsidRPr="00B92E7F">
        <w:rPr>
          <w:rFonts w:ascii="Times New Roman" w:hAnsi="Times New Roman" w:cs="Times New Roman"/>
          <w:sz w:val="24"/>
          <w:szCs w:val="24"/>
        </w:rPr>
        <w:t xml:space="preserve">ei korralda oluliselt ümber senist Eesti pangandusturgu, samuti ei avalda turuosalistele sellist mõju, mis sunniks neid oma tegevusi ja strateegiaid ümber korraldama. Seetõttu hinnatakse mõju avaldumise sagedus pangandusturu osalistele väikeseks. </w:t>
      </w:r>
    </w:p>
    <w:p w14:paraId="46384E3C" w14:textId="4B61E1F4" w:rsidR="57C65835" w:rsidRPr="00B92E7F" w:rsidRDefault="57C65835" w:rsidP="00B92E7F">
      <w:pPr>
        <w:spacing w:after="0" w:line="240" w:lineRule="auto"/>
        <w:jc w:val="both"/>
        <w:rPr>
          <w:rFonts w:ascii="Times New Roman" w:hAnsi="Times New Roman" w:cs="Times New Roman"/>
          <w:b/>
          <w:bCs/>
          <w:sz w:val="24"/>
          <w:szCs w:val="24"/>
        </w:rPr>
      </w:pPr>
    </w:p>
    <w:p w14:paraId="4127E9A9" w14:textId="69A84488" w:rsidR="60A6FE1D" w:rsidRPr="00B92E7F" w:rsidRDefault="60A6FE1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50950574" w:rsidRPr="00B92E7F">
        <w:rPr>
          <w:rFonts w:ascii="Times New Roman" w:hAnsi="Times New Roman" w:cs="Times New Roman"/>
          <w:sz w:val="24"/>
          <w:szCs w:val="24"/>
        </w:rPr>
        <w:t>keskmine</w:t>
      </w:r>
      <w:r w:rsidR="06845ADB" w:rsidRPr="00B92E7F">
        <w:rPr>
          <w:rFonts w:ascii="Times New Roman" w:hAnsi="Times New Roman" w:cs="Times New Roman"/>
          <w:sz w:val="24"/>
          <w:szCs w:val="24"/>
        </w:rPr>
        <w:t xml:space="preserve">. Eesti pangandusturu osalisi võib negatiivselt mõjutada see, kui </w:t>
      </w:r>
      <w:r w:rsidR="1C4922C2" w:rsidRPr="00B92E7F">
        <w:rPr>
          <w:rFonts w:ascii="Times New Roman" w:hAnsi="Times New Roman" w:cs="Times New Roman"/>
          <w:sz w:val="24"/>
          <w:szCs w:val="24"/>
        </w:rPr>
        <w:t>Finantsinspektsiooni loaga hakkab tulevikus turul tegutsema selline kolmanda riigi krediidiasutuse filiaal(id</w:t>
      </w:r>
      <w:r w:rsidR="6DC11F33" w:rsidRPr="00B92E7F">
        <w:rPr>
          <w:rFonts w:ascii="Times New Roman" w:hAnsi="Times New Roman" w:cs="Times New Roman"/>
          <w:sz w:val="24"/>
          <w:szCs w:val="24"/>
        </w:rPr>
        <w:t xml:space="preserve">), kes lihtsustatult öeldes meelitab üle nende </w:t>
      </w:r>
      <w:r w:rsidR="6DC11F33" w:rsidRPr="00B92E7F">
        <w:rPr>
          <w:rFonts w:ascii="Times New Roman" w:hAnsi="Times New Roman" w:cs="Times New Roman"/>
          <w:sz w:val="24"/>
          <w:szCs w:val="24"/>
        </w:rPr>
        <w:lastRenderedPageBreak/>
        <w:t>kliendid või hõivab suure osa turust. Selliste riskide realiseerimine eeldab, et filiaal pakub</w:t>
      </w:r>
      <w:r w:rsidR="13756531" w:rsidRPr="00B92E7F">
        <w:rPr>
          <w:rFonts w:ascii="Times New Roman" w:hAnsi="Times New Roman" w:cs="Times New Roman"/>
          <w:sz w:val="24"/>
          <w:szCs w:val="24"/>
        </w:rPr>
        <w:t xml:space="preserve"> </w:t>
      </w:r>
      <w:r w:rsidR="141102C0" w:rsidRPr="00B92E7F">
        <w:rPr>
          <w:rFonts w:ascii="Times New Roman" w:hAnsi="Times New Roman" w:cs="Times New Roman"/>
          <w:sz w:val="24"/>
          <w:szCs w:val="24"/>
        </w:rPr>
        <w:t>võrreldes teiste turuosalistega atraktiivsemaid tooteid ja teenuseid, sealhulgas väljastab laene parematel tingimustel</w:t>
      </w:r>
      <w:r w:rsidR="3AD4CBBE" w:rsidRPr="00B92E7F">
        <w:rPr>
          <w:rFonts w:ascii="Times New Roman" w:hAnsi="Times New Roman" w:cs="Times New Roman"/>
          <w:sz w:val="24"/>
          <w:szCs w:val="24"/>
        </w:rPr>
        <w:t>. Samuti on olulised nii taolise filiaali kui ka tema asutanud krediidiasutuse</w:t>
      </w:r>
      <w:r w:rsidR="68B54742" w:rsidRPr="00B92E7F">
        <w:rPr>
          <w:rFonts w:ascii="Times New Roman" w:hAnsi="Times New Roman" w:cs="Times New Roman"/>
          <w:sz w:val="24"/>
          <w:szCs w:val="24"/>
        </w:rPr>
        <w:t xml:space="preserve"> kui organisatsiooni ja selle juhtide</w:t>
      </w:r>
      <w:r w:rsidR="3AD4CBBE" w:rsidRPr="00B92E7F">
        <w:rPr>
          <w:rFonts w:ascii="Times New Roman" w:hAnsi="Times New Roman" w:cs="Times New Roman"/>
          <w:sz w:val="24"/>
          <w:szCs w:val="24"/>
        </w:rPr>
        <w:t xml:space="preserve"> </w:t>
      </w:r>
      <w:r w:rsidR="797C5AD7" w:rsidRPr="00B92E7F">
        <w:rPr>
          <w:rFonts w:ascii="Times New Roman" w:hAnsi="Times New Roman" w:cs="Times New Roman"/>
          <w:sz w:val="24"/>
          <w:szCs w:val="24"/>
        </w:rPr>
        <w:t xml:space="preserve">maine, </w:t>
      </w:r>
      <w:r w:rsidR="3AD4CBBE" w:rsidRPr="00B92E7F">
        <w:rPr>
          <w:rFonts w:ascii="Times New Roman" w:hAnsi="Times New Roman" w:cs="Times New Roman"/>
          <w:sz w:val="24"/>
          <w:szCs w:val="24"/>
        </w:rPr>
        <w:t>kuvand, teenuste ja toodete kättesaadavus</w:t>
      </w:r>
      <w:r w:rsidR="57D2E617" w:rsidRPr="00B92E7F">
        <w:rPr>
          <w:rFonts w:ascii="Times New Roman" w:hAnsi="Times New Roman" w:cs="Times New Roman"/>
          <w:sz w:val="24"/>
          <w:szCs w:val="24"/>
        </w:rPr>
        <w:t>, suhtlus klientideg</w:t>
      </w:r>
      <w:r w:rsidR="697CEA11" w:rsidRPr="00B92E7F">
        <w:rPr>
          <w:rFonts w:ascii="Times New Roman" w:hAnsi="Times New Roman" w:cs="Times New Roman"/>
          <w:sz w:val="24"/>
          <w:szCs w:val="24"/>
        </w:rPr>
        <w:t xml:space="preserve">a, </w:t>
      </w:r>
      <w:r w:rsidR="57D2E617" w:rsidRPr="00B92E7F">
        <w:rPr>
          <w:rFonts w:ascii="Times New Roman" w:hAnsi="Times New Roman" w:cs="Times New Roman"/>
          <w:sz w:val="24"/>
          <w:szCs w:val="24"/>
        </w:rPr>
        <w:t>varasemad probleemid (näiteks rahapesus süüdimõistmine või kahtlustused, kapitaliseeritus ja likviidsus, investeeringud, riskipositsioonid jms)</w:t>
      </w:r>
      <w:r w:rsidR="74B61847" w:rsidRPr="00B92E7F">
        <w:rPr>
          <w:rFonts w:ascii="Times New Roman" w:hAnsi="Times New Roman" w:cs="Times New Roman"/>
          <w:sz w:val="24"/>
          <w:szCs w:val="24"/>
        </w:rPr>
        <w:t xml:space="preserve">, aga kindlasti ka krediidiasutuse päritoluriik. Eelduslikult tunneksid Eesti tarbijad ja ettevõtjad suuremat huvi Ameerika Ühendriikide </w:t>
      </w:r>
      <w:r w:rsidR="08644615" w:rsidRPr="00B92E7F">
        <w:rPr>
          <w:rFonts w:ascii="Times New Roman" w:hAnsi="Times New Roman" w:cs="Times New Roman"/>
          <w:sz w:val="24"/>
          <w:szCs w:val="24"/>
        </w:rPr>
        <w:t xml:space="preserve">või Suurbritannia </w:t>
      </w:r>
      <w:r w:rsidR="74B61847" w:rsidRPr="00B92E7F">
        <w:rPr>
          <w:rFonts w:ascii="Times New Roman" w:hAnsi="Times New Roman" w:cs="Times New Roman"/>
          <w:sz w:val="24"/>
          <w:szCs w:val="24"/>
        </w:rPr>
        <w:t>krediidiasutuste poolt asutatud filiaalide vastu,</w:t>
      </w:r>
      <w:r w:rsidR="78257D2F" w:rsidRPr="00B92E7F">
        <w:rPr>
          <w:rFonts w:ascii="Times New Roman" w:hAnsi="Times New Roman" w:cs="Times New Roman"/>
          <w:sz w:val="24"/>
          <w:szCs w:val="24"/>
        </w:rPr>
        <w:t xml:space="preserve"> ning väiksemat</w:t>
      </w:r>
      <w:r w:rsidR="74B61847" w:rsidRPr="00B92E7F">
        <w:rPr>
          <w:rFonts w:ascii="Times New Roman" w:hAnsi="Times New Roman" w:cs="Times New Roman"/>
          <w:sz w:val="24"/>
          <w:szCs w:val="24"/>
        </w:rPr>
        <w:t xml:space="preserve"> </w:t>
      </w:r>
      <w:r w:rsidR="24470CE0" w:rsidRPr="00B92E7F">
        <w:rPr>
          <w:rFonts w:ascii="Times New Roman" w:hAnsi="Times New Roman" w:cs="Times New Roman"/>
          <w:sz w:val="24"/>
          <w:szCs w:val="24"/>
        </w:rPr>
        <w:t>huvi</w:t>
      </w:r>
      <w:r w:rsidR="74B61847" w:rsidRPr="00B92E7F">
        <w:rPr>
          <w:rFonts w:ascii="Times New Roman" w:hAnsi="Times New Roman" w:cs="Times New Roman"/>
          <w:sz w:val="24"/>
          <w:szCs w:val="24"/>
        </w:rPr>
        <w:t xml:space="preserve"> Ugand</w:t>
      </w:r>
      <w:r w:rsidR="06A7599B" w:rsidRPr="00B92E7F">
        <w:rPr>
          <w:rFonts w:ascii="Times New Roman" w:hAnsi="Times New Roman" w:cs="Times New Roman"/>
          <w:sz w:val="24"/>
          <w:szCs w:val="24"/>
        </w:rPr>
        <w:t>a või Filipiinide krediidiasutuste vastu</w:t>
      </w:r>
      <w:r w:rsidR="091037EB" w:rsidRPr="00B92E7F">
        <w:rPr>
          <w:rFonts w:ascii="Times New Roman" w:hAnsi="Times New Roman" w:cs="Times New Roman"/>
          <w:sz w:val="24"/>
          <w:szCs w:val="24"/>
        </w:rPr>
        <w:t xml:space="preserve">. </w:t>
      </w:r>
      <w:r w:rsidR="3A7C5BDF" w:rsidRPr="00B92E7F">
        <w:rPr>
          <w:rFonts w:ascii="Times New Roman" w:hAnsi="Times New Roman" w:cs="Times New Roman"/>
          <w:sz w:val="24"/>
          <w:szCs w:val="24"/>
        </w:rPr>
        <w:t xml:space="preserve">Uute konkurentide potentsiaalile vaatamata hinnatakse ebasoovitavate mõjude kaasnemise risk Eesti pangandusturu osalistele väikseks, sest seni ei ole Eestis ühtegi kolmanda riigi krediidiasutuse filiaali asutatud ning puuduvad ka märgid, </w:t>
      </w:r>
      <w:r w:rsidR="5CC20C05" w:rsidRPr="00B92E7F">
        <w:rPr>
          <w:rFonts w:ascii="Times New Roman" w:hAnsi="Times New Roman" w:cs="Times New Roman"/>
          <w:sz w:val="24"/>
          <w:szCs w:val="24"/>
        </w:rPr>
        <w:t xml:space="preserve">et mõni taoline krediidiasutus kaaluks vastava filiaali asutamist lähitulevikus. </w:t>
      </w:r>
    </w:p>
    <w:p w14:paraId="659A6BBC" w14:textId="2FC98398" w:rsidR="57C65835" w:rsidRPr="00B92E7F" w:rsidRDefault="57C65835" w:rsidP="00B92E7F">
      <w:pPr>
        <w:spacing w:after="0" w:line="240" w:lineRule="auto"/>
        <w:jc w:val="both"/>
        <w:rPr>
          <w:rFonts w:ascii="Times New Roman" w:hAnsi="Times New Roman" w:cs="Times New Roman"/>
          <w:b/>
          <w:bCs/>
          <w:sz w:val="24"/>
          <w:szCs w:val="24"/>
        </w:rPr>
      </w:pPr>
    </w:p>
    <w:p w14:paraId="506F1B24" w14:textId="779D4345" w:rsidR="60A6FE1D" w:rsidRPr="00B92E7F" w:rsidRDefault="60A6FE1D"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Mõju olulisus:</w:t>
      </w:r>
      <w:r w:rsidR="0F2A3FDD" w:rsidRPr="00B92E7F">
        <w:rPr>
          <w:rFonts w:ascii="Times New Roman" w:hAnsi="Times New Roman" w:cs="Times New Roman"/>
          <w:b/>
          <w:bCs/>
          <w:sz w:val="24"/>
          <w:szCs w:val="24"/>
        </w:rPr>
        <w:t xml:space="preserve"> </w:t>
      </w:r>
      <w:r w:rsidR="4760466B" w:rsidRPr="00B92E7F">
        <w:rPr>
          <w:rFonts w:ascii="Times New Roman" w:hAnsi="Times New Roman" w:cs="Times New Roman"/>
          <w:sz w:val="24"/>
          <w:szCs w:val="24"/>
        </w:rPr>
        <w:t>oluline. Mõju juba Eesti pangandusturul tegutsevatele isikutele sõltub sellest, kas mõni kolmanda riigi krediidiasutus otsustab siin om</w:t>
      </w:r>
      <w:r w:rsidR="5CEEE049" w:rsidRPr="00B92E7F">
        <w:rPr>
          <w:rFonts w:ascii="Times New Roman" w:hAnsi="Times New Roman" w:cs="Times New Roman"/>
          <w:sz w:val="24"/>
          <w:szCs w:val="24"/>
        </w:rPr>
        <w:t xml:space="preserve">a filiaali asutada. Eelnõu koostajatele teadaolevalt ei ole ükski selline krediidiasutus seni soovi avaldanud. Isegi, kui </w:t>
      </w:r>
      <w:r w:rsidR="2973BA7A" w:rsidRPr="00B92E7F">
        <w:rPr>
          <w:rFonts w:ascii="Times New Roman" w:hAnsi="Times New Roman" w:cs="Times New Roman"/>
          <w:sz w:val="24"/>
          <w:szCs w:val="24"/>
        </w:rPr>
        <w:t>Finantsinspektsioonile esitatakse kolmanda riigi krediidiasutuse filiaali asutamise loa taotlus, tuleb arvestada asjaoludega, et vastavad filiaale puudutavad muudatus</w:t>
      </w:r>
      <w:r w:rsidR="53B956AB" w:rsidRPr="00B92E7F">
        <w:rPr>
          <w:rFonts w:ascii="Times New Roman" w:hAnsi="Times New Roman" w:cs="Times New Roman"/>
          <w:sz w:val="24"/>
          <w:szCs w:val="24"/>
        </w:rPr>
        <w:t>i hakatakse kohaldama alles 2027. aasta 11. jaanuaril, loa menetlemisele võib kuluda kuni 12 kuu</w:t>
      </w:r>
      <w:r w:rsidR="04352B8E" w:rsidRPr="00B92E7F">
        <w:rPr>
          <w:rFonts w:ascii="Times New Roman" w:hAnsi="Times New Roman" w:cs="Times New Roman"/>
          <w:sz w:val="24"/>
          <w:szCs w:val="24"/>
        </w:rPr>
        <w:t xml:space="preserve">d ning alates loa saamisest peab filiaal oma tegevust alustama samuti 12 kuu jooksul. Seega </w:t>
      </w:r>
      <w:r w:rsidR="17090E1E" w:rsidRPr="00B92E7F">
        <w:rPr>
          <w:rFonts w:ascii="Times New Roman" w:hAnsi="Times New Roman" w:cs="Times New Roman"/>
          <w:sz w:val="24"/>
          <w:szCs w:val="24"/>
        </w:rPr>
        <w:t>võivad praegused turuosalised tunda esimesi mõjutusi kõige varem 2028. aastal eeldusel</w:t>
      </w:r>
      <w:r w:rsidR="49C953AC" w:rsidRPr="00B92E7F">
        <w:rPr>
          <w:rFonts w:ascii="Times New Roman" w:hAnsi="Times New Roman" w:cs="Times New Roman"/>
          <w:sz w:val="24"/>
          <w:szCs w:val="24"/>
        </w:rPr>
        <w:t xml:space="preserve">. </w:t>
      </w:r>
    </w:p>
    <w:p w14:paraId="2464DEE4" w14:textId="48CB13C7" w:rsidR="57C65835" w:rsidRPr="00B92E7F" w:rsidRDefault="57C65835" w:rsidP="00B92E7F">
      <w:pPr>
        <w:spacing w:after="0" w:line="240" w:lineRule="auto"/>
        <w:jc w:val="both"/>
        <w:rPr>
          <w:rFonts w:ascii="Times New Roman" w:hAnsi="Times New Roman" w:cs="Times New Roman"/>
          <w:sz w:val="24"/>
          <w:szCs w:val="24"/>
        </w:rPr>
      </w:pPr>
    </w:p>
    <w:p w14:paraId="10805994" w14:textId="361169D0" w:rsidR="49114D75" w:rsidRPr="00B92E7F" w:rsidRDefault="49114D7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Tarbijate perspektiivist avaldaks uute turuosaliste lisandumine positiivset mõju, </w:t>
      </w:r>
      <w:r w:rsidR="5D8ED41B" w:rsidRPr="00B92E7F">
        <w:rPr>
          <w:rFonts w:ascii="Times New Roman" w:hAnsi="Times New Roman" w:cs="Times New Roman"/>
          <w:sz w:val="24"/>
          <w:szCs w:val="24"/>
        </w:rPr>
        <w:t>tuues kaasa näiteks kodulaenude lihtsama taotlemise, paremates laenutingimustes kokkuleppimise või toodete ja teenuste variatsiooni suurenemise ning igapäevapanganduse kulude alandamise. Konkurendi lisandum</w:t>
      </w:r>
      <w:r w:rsidR="162241AF" w:rsidRPr="00B92E7F">
        <w:rPr>
          <w:rFonts w:ascii="Times New Roman" w:hAnsi="Times New Roman" w:cs="Times New Roman"/>
          <w:sz w:val="24"/>
          <w:szCs w:val="24"/>
        </w:rPr>
        <w:t xml:space="preserve">ine pangandusturul võib mõjutada pankade käivet ning klientide hulka, kuid negatiivsete mõjude avaldumine on seni veel pigem ebatõenäoline ning jääb kaugemasse tulevikku. </w:t>
      </w:r>
    </w:p>
    <w:p w14:paraId="4EC461FF" w14:textId="24A22AC9" w:rsidR="57C65835" w:rsidRPr="00B92E7F" w:rsidRDefault="57C65835" w:rsidP="00B92E7F">
      <w:pPr>
        <w:spacing w:after="0" w:line="240" w:lineRule="auto"/>
        <w:jc w:val="both"/>
        <w:rPr>
          <w:rFonts w:ascii="Times New Roman" w:hAnsi="Times New Roman" w:cs="Times New Roman"/>
          <w:sz w:val="24"/>
          <w:szCs w:val="24"/>
        </w:rPr>
      </w:pPr>
    </w:p>
    <w:p w14:paraId="6825CD11" w14:textId="52A2F7E2" w:rsidR="008F278C" w:rsidRPr="00B92E7F" w:rsidRDefault="008F278C" w:rsidP="00B92E7F">
      <w:pPr>
        <w:spacing w:after="0" w:line="240" w:lineRule="auto"/>
        <w:ind w:left="1416"/>
        <w:jc w:val="both"/>
        <w:rPr>
          <w:rFonts w:ascii="Times New Roman" w:hAnsi="Times New Roman" w:cs="Times New Roman"/>
          <w:b/>
          <w:bCs/>
          <w:sz w:val="24"/>
          <w:szCs w:val="24"/>
        </w:rPr>
      </w:pPr>
      <w:r w:rsidRPr="00B92E7F">
        <w:rPr>
          <w:rFonts w:ascii="Times New Roman" w:hAnsi="Times New Roman" w:cs="Times New Roman"/>
          <w:b/>
          <w:bCs/>
          <w:sz w:val="24"/>
          <w:szCs w:val="24"/>
        </w:rPr>
        <w:t>7.</w:t>
      </w:r>
      <w:r w:rsidR="00F3693A">
        <w:rPr>
          <w:rFonts w:ascii="Times New Roman" w:hAnsi="Times New Roman" w:cs="Times New Roman"/>
          <w:b/>
          <w:bCs/>
          <w:sz w:val="24"/>
          <w:szCs w:val="24"/>
        </w:rPr>
        <w:t>1</w:t>
      </w:r>
      <w:r w:rsidRPr="00B92E7F">
        <w:rPr>
          <w:rFonts w:ascii="Times New Roman" w:hAnsi="Times New Roman" w:cs="Times New Roman"/>
          <w:b/>
          <w:bCs/>
          <w:sz w:val="24"/>
          <w:szCs w:val="24"/>
        </w:rPr>
        <w:t>.6. Keskkonna-, sotsiaalsed ja juhtimisriskid</w:t>
      </w:r>
    </w:p>
    <w:p w14:paraId="5A429552" w14:textId="77777777" w:rsidR="00792E10" w:rsidRPr="00B92E7F" w:rsidRDefault="00792E10" w:rsidP="00B92E7F">
      <w:pPr>
        <w:spacing w:after="0" w:line="240" w:lineRule="auto"/>
        <w:jc w:val="both"/>
        <w:rPr>
          <w:rFonts w:ascii="Times New Roman" w:hAnsi="Times New Roman" w:cs="Times New Roman"/>
          <w:b/>
          <w:bCs/>
          <w:sz w:val="24"/>
          <w:szCs w:val="24"/>
        </w:rPr>
      </w:pPr>
    </w:p>
    <w:p w14:paraId="4054190C" w14:textId="604667EC" w:rsidR="008F278C" w:rsidRPr="00B92E7F" w:rsidRDefault="008F278C" w:rsidP="00B92E7F">
      <w:pPr>
        <w:spacing w:after="0" w:line="240" w:lineRule="auto"/>
        <w:ind w:left="2124"/>
        <w:jc w:val="both"/>
        <w:rPr>
          <w:rFonts w:ascii="Times New Roman" w:hAnsi="Times New Roman" w:cs="Times New Roman"/>
          <w:b/>
          <w:bCs/>
          <w:i/>
          <w:iCs/>
          <w:sz w:val="24"/>
          <w:szCs w:val="24"/>
        </w:rPr>
      </w:pPr>
      <w:r w:rsidRPr="00B92E7F">
        <w:rPr>
          <w:rFonts w:ascii="Times New Roman" w:hAnsi="Times New Roman" w:cs="Times New Roman"/>
          <w:b/>
          <w:bCs/>
          <w:i/>
          <w:iCs/>
          <w:sz w:val="24"/>
          <w:szCs w:val="24"/>
        </w:rPr>
        <w:t>(i) Sihtrühm 1: Eesti krediidiasutused</w:t>
      </w:r>
      <w:r w:rsidR="47D77B85" w:rsidRPr="00B92E7F">
        <w:rPr>
          <w:rFonts w:ascii="Times New Roman" w:hAnsi="Times New Roman" w:cs="Times New Roman"/>
          <w:b/>
          <w:bCs/>
          <w:i/>
          <w:iCs/>
          <w:sz w:val="24"/>
          <w:szCs w:val="24"/>
        </w:rPr>
        <w:t xml:space="preserve"> ja investeerimisühingud</w:t>
      </w:r>
    </w:p>
    <w:p w14:paraId="10430398" w14:textId="26208061" w:rsidR="008F278C" w:rsidRPr="00B92E7F" w:rsidRDefault="008F278C" w:rsidP="00B92E7F">
      <w:pPr>
        <w:spacing w:after="0" w:line="240" w:lineRule="auto"/>
        <w:jc w:val="both"/>
        <w:rPr>
          <w:rFonts w:ascii="Times New Roman" w:hAnsi="Times New Roman" w:cs="Times New Roman"/>
          <w:b/>
          <w:bCs/>
          <w:i/>
          <w:iCs/>
          <w:sz w:val="24"/>
          <w:szCs w:val="24"/>
        </w:rPr>
      </w:pPr>
    </w:p>
    <w:p w14:paraId="01E9E6CF" w14:textId="6F57274C" w:rsidR="008F278C" w:rsidRPr="00B92E7F" w:rsidRDefault="617AB913"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Sihtrühm: </w:t>
      </w:r>
      <w:r w:rsidR="47D77B85" w:rsidRPr="00B92E7F">
        <w:rPr>
          <w:rFonts w:ascii="Times New Roman" w:hAnsi="Times New Roman" w:cs="Times New Roman"/>
          <w:sz w:val="24"/>
          <w:szCs w:val="24"/>
        </w:rPr>
        <w:t xml:space="preserve">Finantsinspektsiooni andmetel on Eestis tegevusloa saanud </w:t>
      </w:r>
      <w:r w:rsidR="6E5379F3" w:rsidRPr="00B92E7F">
        <w:rPr>
          <w:rFonts w:ascii="Times New Roman" w:hAnsi="Times New Roman" w:cs="Times New Roman"/>
          <w:sz w:val="24"/>
          <w:szCs w:val="24"/>
        </w:rPr>
        <w:t>kaheksa</w:t>
      </w:r>
      <w:r w:rsidR="47D77B85" w:rsidRPr="00B92E7F">
        <w:rPr>
          <w:rFonts w:ascii="Times New Roman" w:hAnsi="Times New Roman" w:cs="Times New Roman"/>
          <w:sz w:val="24"/>
          <w:szCs w:val="24"/>
        </w:rPr>
        <w:t xml:space="preserve"> krediidiasutust  ja </w:t>
      </w:r>
      <w:r w:rsidR="267BB9F2" w:rsidRPr="00B92E7F">
        <w:rPr>
          <w:rFonts w:ascii="Times New Roman" w:hAnsi="Times New Roman" w:cs="Times New Roman"/>
          <w:sz w:val="24"/>
          <w:szCs w:val="24"/>
        </w:rPr>
        <w:t>seitse</w:t>
      </w:r>
      <w:r w:rsidR="47D77B85" w:rsidRPr="00B92E7F">
        <w:rPr>
          <w:rFonts w:ascii="Times New Roman" w:hAnsi="Times New Roman" w:cs="Times New Roman"/>
          <w:sz w:val="24"/>
          <w:szCs w:val="24"/>
        </w:rPr>
        <w:t xml:space="preserve"> investeerimisühingut.</w:t>
      </w:r>
      <w:r w:rsidR="47D77B85" w:rsidRPr="00B92E7F">
        <w:rPr>
          <w:rFonts w:ascii="Times New Roman" w:hAnsi="Times New Roman" w:cs="Times New Roman"/>
          <w:b/>
          <w:bCs/>
          <w:sz w:val="24"/>
          <w:szCs w:val="24"/>
        </w:rPr>
        <w:t xml:space="preserve">  </w:t>
      </w:r>
    </w:p>
    <w:p w14:paraId="0E1B725B" w14:textId="1FCF3B64" w:rsidR="008F278C" w:rsidRPr="00B92E7F" w:rsidRDefault="008F278C" w:rsidP="00B92E7F">
      <w:pPr>
        <w:spacing w:after="0" w:line="240" w:lineRule="auto"/>
        <w:jc w:val="both"/>
        <w:rPr>
          <w:rFonts w:ascii="Times New Roman" w:hAnsi="Times New Roman" w:cs="Times New Roman"/>
          <w:b/>
          <w:bCs/>
          <w:sz w:val="24"/>
          <w:szCs w:val="24"/>
        </w:rPr>
      </w:pPr>
    </w:p>
    <w:p w14:paraId="7C1C1C6A" w14:textId="27819D92" w:rsidR="00D40D5C" w:rsidRPr="00B92E7F" w:rsidRDefault="617AB91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Mõju ulatus: </w:t>
      </w:r>
      <w:r w:rsidR="47D77B85" w:rsidRPr="00B92E7F">
        <w:rPr>
          <w:rFonts w:ascii="Times New Roman" w:hAnsi="Times New Roman" w:cs="Times New Roman"/>
          <w:sz w:val="24"/>
          <w:szCs w:val="24"/>
        </w:rPr>
        <w:t>keskmine.</w:t>
      </w:r>
      <w:r w:rsidR="3A6EFB00" w:rsidRPr="00B92E7F">
        <w:rPr>
          <w:rFonts w:ascii="Times New Roman" w:hAnsi="Times New Roman" w:cs="Times New Roman"/>
          <w:sz w:val="24"/>
          <w:szCs w:val="24"/>
        </w:rPr>
        <w:t xml:space="preserve"> Üldiselt kestlikule ja kliimaneutraalsele majandusele üleminek mõjutab nii pangandust kui ka finantssüsteemi laiemalt arvestataval määral.</w:t>
      </w:r>
      <w:r w:rsidR="27D965F9" w:rsidRPr="00B92E7F">
        <w:rPr>
          <w:rFonts w:ascii="Times New Roman" w:hAnsi="Times New Roman" w:cs="Times New Roman"/>
          <w:sz w:val="24"/>
          <w:szCs w:val="24"/>
        </w:rPr>
        <w:t xml:space="preserve"> Selleks, et</w:t>
      </w:r>
      <w:r w:rsidR="3A6EFB00" w:rsidRPr="00B92E7F">
        <w:rPr>
          <w:rFonts w:ascii="Times New Roman" w:hAnsi="Times New Roman" w:cs="Times New Roman"/>
          <w:sz w:val="24"/>
          <w:szCs w:val="24"/>
        </w:rPr>
        <w:t xml:space="preserve"> pangad ja investeerimisühingud oleksid valmis arvestama võimaliku </w:t>
      </w:r>
      <w:r w:rsidR="3A57F858" w:rsidRPr="00B92E7F">
        <w:rPr>
          <w:rFonts w:ascii="Times New Roman" w:hAnsi="Times New Roman" w:cs="Times New Roman"/>
          <w:sz w:val="24"/>
          <w:szCs w:val="24"/>
        </w:rPr>
        <w:t xml:space="preserve">ESG </w:t>
      </w:r>
      <w:r w:rsidR="3A6EFB00" w:rsidRPr="00B92E7F">
        <w:rPr>
          <w:rFonts w:ascii="Times New Roman" w:hAnsi="Times New Roman" w:cs="Times New Roman"/>
          <w:sz w:val="24"/>
          <w:szCs w:val="24"/>
        </w:rPr>
        <w:t xml:space="preserve">tegurite negatiivsele mõjuga, peavad nad suutma </w:t>
      </w:r>
      <w:r w:rsidR="3A57F858" w:rsidRPr="00B92E7F">
        <w:rPr>
          <w:rFonts w:ascii="Times New Roman" w:hAnsi="Times New Roman" w:cs="Times New Roman"/>
          <w:sz w:val="24"/>
          <w:szCs w:val="24"/>
        </w:rPr>
        <w:t xml:space="preserve">ESG </w:t>
      </w:r>
      <w:r w:rsidR="3A6EFB00" w:rsidRPr="00B92E7F">
        <w:rPr>
          <w:rFonts w:ascii="Times New Roman" w:hAnsi="Times New Roman" w:cs="Times New Roman"/>
          <w:sz w:val="24"/>
          <w:szCs w:val="24"/>
        </w:rPr>
        <w:t>riske süsteemselt tuvastada, mõõta ja juhtida. Eelkõige kaasneb</w:t>
      </w:r>
      <w:r w:rsidR="00A95F85">
        <w:rPr>
          <w:rFonts w:ascii="Times New Roman" w:hAnsi="Times New Roman" w:cs="Times New Roman"/>
          <w:sz w:val="24"/>
          <w:szCs w:val="24"/>
        </w:rPr>
        <w:t xml:space="preserve"> </w:t>
      </w:r>
      <w:r w:rsidR="3A6EFB00" w:rsidRPr="00B92E7F">
        <w:rPr>
          <w:rFonts w:ascii="Times New Roman" w:hAnsi="Times New Roman" w:cs="Times New Roman"/>
          <w:sz w:val="24"/>
          <w:szCs w:val="24"/>
        </w:rPr>
        <w:t>eelnõuga selline kohustus.</w:t>
      </w:r>
    </w:p>
    <w:p w14:paraId="52CB6A41" w14:textId="3F018B1B" w:rsidR="118E0BDA" w:rsidRPr="00B92E7F" w:rsidRDefault="118E0BDA" w:rsidP="00B92E7F">
      <w:pPr>
        <w:spacing w:after="0" w:line="240" w:lineRule="auto"/>
        <w:jc w:val="both"/>
        <w:rPr>
          <w:rFonts w:ascii="Times New Roman" w:hAnsi="Times New Roman" w:cs="Times New Roman"/>
          <w:sz w:val="24"/>
          <w:szCs w:val="24"/>
        </w:rPr>
      </w:pPr>
    </w:p>
    <w:p w14:paraId="2DB0B7F4" w14:textId="1D2927E7" w:rsidR="00D40D5C" w:rsidRPr="00B92E7F" w:rsidRDefault="75DB02C7"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Pankadelt</w:t>
      </w:r>
      <w:r w:rsidR="5FCC4D98" w:rsidRPr="00B92E7F">
        <w:rPr>
          <w:rFonts w:ascii="Times New Roman" w:hAnsi="Times New Roman" w:cs="Times New Roman"/>
          <w:sz w:val="24"/>
          <w:szCs w:val="24"/>
        </w:rPr>
        <w:t xml:space="preserve"> ja </w:t>
      </w:r>
      <w:r w:rsidRPr="00B92E7F">
        <w:rPr>
          <w:rFonts w:ascii="Times New Roman" w:hAnsi="Times New Roman" w:cs="Times New Roman"/>
          <w:sz w:val="24"/>
          <w:szCs w:val="24"/>
        </w:rPr>
        <w:t>investeerimisühingutelt nõutakse, et nad hindaksid oma portfellide kooskõla EL eesmärgiga saada 2050. aastaks kliimaneutraalseks ning eesmärgiga hoida ära keskkonnaseisundi halvenemine ja elurikkuse kadumine. Pankadel</w:t>
      </w:r>
      <w:r w:rsidR="4170A0FC" w:rsidRPr="00B92E7F">
        <w:rPr>
          <w:rFonts w:ascii="Times New Roman" w:hAnsi="Times New Roman" w:cs="Times New Roman"/>
          <w:sz w:val="24"/>
          <w:szCs w:val="24"/>
        </w:rPr>
        <w:t xml:space="preserve"> ja </w:t>
      </w:r>
      <w:r w:rsidRPr="00B92E7F">
        <w:rPr>
          <w:rFonts w:ascii="Times New Roman" w:hAnsi="Times New Roman" w:cs="Times New Roman"/>
          <w:sz w:val="24"/>
          <w:szCs w:val="24"/>
        </w:rPr>
        <w:t>investeerimisühingutel on seetõttu kohustus kehtestada konkreetsed kavad, et käsitleda finantsriske, mis tulenevad lühikeses, kesk</w:t>
      </w:r>
      <w:r w:rsidR="1B9CAFB6" w:rsidRPr="00B92E7F">
        <w:rPr>
          <w:rFonts w:ascii="Times New Roman" w:hAnsi="Times New Roman" w:cs="Times New Roman"/>
          <w:sz w:val="24"/>
          <w:szCs w:val="24"/>
        </w:rPr>
        <w:t>mises</w:t>
      </w:r>
      <w:r w:rsidRPr="00B92E7F">
        <w:rPr>
          <w:rFonts w:ascii="Times New Roman" w:hAnsi="Times New Roman" w:cs="Times New Roman"/>
          <w:sz w:val="24"/>
          <w:szCs w:val="24"/>
        </w:rPr>
        <w:t xml:space="preserve"> ja pikas perspektiivis ESG teguritest,</w:t>
      </w:r>
      <w:r w:rsidR="1252DB83" w:rsidRPr="00B92E7F">
        <w:rPr>
          <w:rFonts w:ascii="Times New Roman" w:hAnsi="Times New Roman" w:cs="Times New Roman"/>
          <w:sz w:val="24"/>
          <w:szCs w:val="24"/>
        </w:rPr>
        <w:t xml:space="preserve"> </w:t>
      </w:r>
      <w:r w:rsidRPr="00B92E7F">
        <w:rPr>
          <w:rFonts w:ascii="Times New Roman" w:hAnsi="Times New Roman" w:cs="Times New Roman"/>
          <w:sz w:val="24"/>
          <w:szCs w:val="24"/>
        </w:rPr>
        <w:t>sealhulgas üleminekusuundumustest E</w:t>
      </w:r>
      <w:r w:rsidR="469A1BB2" w:rsidRPr="00B92E7F">
        <w:rPr>
          <w:rFonts w:ascii="Times New Roman" w:hAnsi="Times New Roman" w:cs="Times New Roman"/>
          <w:sz w:val="24"/>
          <w:szCs w:val="24"/>
        </w:rPr>
        <w:t>uroopa Liidu</w:t>
      </w:r>
      <w:r w:rsidRPr="00B92E7F">
        <w:rPr>
          <w:rFonts w:ascii="Times New Roman" w:hAnsi="Times New Roman" w:cs="Times New Roman"/>
          <w:sz w:val="24"/>
          <w:szCs w:val="24"/>
        </w:rPr>
        <w:t xml:space="preserve"> ja liikmesriikide asjaomaste regulatiivsete eesmärkide kontekstis, nagu on </w:t>
      </w:r>
      <w:r w:rsidRPr="00B92E7F">
        <w:rPr>
          <w:rFonts w:ascii="Times New Roman" w:hAnsi="Times New Roman" w:cs="Times New Roman"/>
          <w:sz w:val="24"/>
          <w:szCs w:val="24"/>
        </w:rPr>
        <w:lastRenderedPageBreak/>
        <w:t xml:space="preserve">sätestatud näiteks Pariisi kokkuleppes, </w:t>
      </w:r>
      <w:r w:rsidR="00CF23D2">
        <w:rPr>
          <w:rFonts w:ascii="Times New Roman" w:hAnsi="Times New Roman" w:cs="Times New Roman"/>
          <w:sz w:val="24"/>
          <w:szCs w:val="24"/>
        </w:rPr>
        <w:t>Euroopa kliima</w:t>
      </w:r>
      <w:r w:rsidRPr="00B92E7F">
        <w:rPr>
          <w:rFonts w:ascii="Times New Roman" w:hAnsi="Times New Roman" w:cs="Times New Roman"/>
          <w:sz w:val="24"/>
          <w:szCs w:val="24"/>
        </w:rPr>
        <w:t>määruses</w:t>
      </w:r>
      <w:r w:rsidR="00CF23D2">
        <w:rPr>
          <w:rFonts w:ascii="Times New Roman" w:hAnsi="Times New Roman" w:cs="Times New Roman"/>
          <w:sz w:val="24"/>
          <w:szCs w:val="24"/>
        </w:rPr>
        <w:t>,</w:t>
      </w:r>
      <w:r w:rsidRPr="00B92E7F">
        <w:rPr>
          <w:rFonts w:ascii="Times New Roman" w:hAnsi="Times New Roman" w:cs="Times New Roman"/>
          <w:sz w:val="24"/>
          <w:szCs w:val="24"/>
        </w:rPr>
        <w:t xml:space="preserve"> paketis</w:t>
      </w:r>
      <w:r w:rsidR="02E3C74A" w:rsidRPr="00B92E7F">
        <w:rPr>
          <w:rFonts w:ascii="Times New Roman" w:hAnsi="Times New Roman" w:cs="Times New Roman"/>
          <w:sz w:val="24"/>
          <w:szCs w:val="24"/>
        </w:rPr>
        <w:t xml:space="preserve"> </w:t>
      </w:r>
      <w:r w:rsidRPr="00B92E7F">
        <w:rPr>
          <w:rFonts w:ascii="Times New Roman" w:hAnsi="Times New Roman" w:cs="Times New Roman"/>
          <w:sz w:val="24"/>
          <w:szCs w:val="24"/>
        </w:rPr>
        <w:t>„Eesmärk 55“</w:t>
      </w:r>
      <w:r w:rsidR="00566127">
        <w:rPr>
          <w:rStyle w:val="Allmrkuseviide"/>
          <w:rFonts w:ascii="Times New Roman" w:hAnsi="Times New Roman" w:cs="Times New Roman"/>
          <w:sz w:val="24"/>
          <w:szCs w:val="24"/>
        </w:rPr>
        <w:footnoteReference w:id="70"/>
      </w:r>
      <w:r w:rsidRPr="00B92E7F">
        <w:rPr>
          <w:rFonts w:ascii="Times New Roman" w:hAnsi="Times New Roman" w:cs="Times New Roman"/>
          <w:sz w:val="24"/>
          <w:szCs w:val="24"/>
        </w:rPr>
        <w:t xml:space="preserve"> ja </w:t>
      </w:r>
      <w:proofErr w:type="spellStart"/>
      <w:r w:rsidRPr="00B92E7F">
        <w:rPr>
          <w:rFonts w:ascii="Times New Roman" w:hAnsi="Times New Roman" w:cs="Times New Roman"/>
          <w:sz w:val="24"/>
          <w:szCs w:val="24"/>
        </w:rPr>
        <w:t>Kunmingi</w:t>
      </w:r>
      <w:proofErr w:type="spellEnd"/>
      <w:r w:rsidR="6EE653C9" w:rsidRPr="00B92E7F">
        <w:rPr>
          <w:rFonts w:ascii="Times New Roman" w:hAnsi="Times New Roman" w:cs="Times New Roman"/>
          <w:sz w:val="24"/>
          <w:szCs w:val="24"/>
        </w:rPr>
        <w:t>–</w:t>
      </w:r>
      <w:proofErr w:type="spellStart"/>
      <w:r w:rsidRPr="00B92E7F">
        <w:rPr>
          <w:rFonts w:ascii="Times New Roman" w:hAnsi="Times New Roman" w:cs="Times New Roman"/>
          <w:sz w:val="24"/>
          <w:szCs w:val="24"/>
        </w:rPr>
        <w:t>Montréali</w:t>
      </w:r>
      <w:proofErr w:type="spellEnd"/>
      <w:r w:rsidRPr="00B92E7F">
        <w:rPr>
          <w:rFonts w:ascii="Times New Roman" w:hAnsi="Times New Roman" w:cs="Times New Roman"/>
          <w:sz w:val="24"/>
          <w:szCs w:val="24"/>
        </w:rPr>
        <w:t xml:space="preserve"> üleilmses elurikkuse raamistikus</w:t>
      </w:r>
      <w:r w:rsidR="00B70F8C">
        <w:rPr>
          <w:rStyle w:val="Allmrkuseviide"/>
          <w:rFonts w:ascii="Times New Roman" w:hAnsi="Times New Roman" w:cs="Times New Roman"/>
          <w:sz w:val="24"/>
          <w:szCs w:val="24"/>
        </w:rPr>
        <w:footnoteReference w:id="71"/>
      </w:r>
      <w:r w:rsidRPr="00B92E7F">
        <w:rPr>
          <w:rFonts w:ascii="Times New Roman" w:hAnsi="Times New Roman" w:cs="Times New Roman"/>
          <w:sz w:val="24"/>
          <w:szCs w:val="24"/>
        </w:rPr>
        <w:t>.</w:t>
      </w:r>
      <w:r w:rsidR="3B32DFD6" w:rsidRPr="00B92E7F">
        <w:rPr>
          <w:rFonts w:ascii="Times New Roman" w:hAnsi="Times New Roman" w:cs="Times New Roman"/>
          <w:sz w:val="24"/>
          <w:szCs w:val="24"/>
        </w:rPr>
        <w:t xml:space="preserve"> </w:t>
      </w:r>
      <w:r w:rsidRPr="00B92E7F">
        <w:rPr>
          <w:rFonts w:ascii="Times New Roman" w:hAnsi="Times New Roman" w:cs="Times New Roman"/>
          <w:sz w:val="24"/>
          <w:szCs w:val="24"/>
        </w:rPr>
        <w:t>Juhul kui pangandusgrupp on laiema haardega ja tegutseb ka kolmandates riikides, siis tuleb arvestada seda ka kolmandate riikide õiguslike ja regulatiivsete eesmärkide kontekstis. Seetõttu peavad pangad</w:t>
      </w:r>
      <w:r w:rsidR="795A5C3A" w:rsidRPr="00B92E7F">
        <w:rPr>
          <w:rFonts w:ascii="Times New Roman" w:hAnsi="Times New Roman" w:cs="Times New Roman"/>
          <w:sz w:val="24"/>
          <w:szCs w:val="24"/>
        </w:rPr>
        <w:t xml:space="preserve"> ja </w:t>
      </w:r>
      <w:r w:rsidRPr="00B92E7F">
        <w:rPr>
          <w:rFonts w:ascii="Times New Roman" w:hAnsi="Times New Roman" w:cs="Times New Roman"/>
          <w:sz w:val="24"/>
          <w:szCs w:val="24"/>
        </w:rPr>
        <w:t>investeerimisühingud kehtestama usaldusväärse ESG riskide juhtimise sisekorra ning panga/investeerimisühingu juhtorganite heakskiidetud strateegiad, milles arvestatakse ESG tegurite mitte ainult praegust, vaid ka tulevast mõju.</w:t>
      </w:r>
    </w:p>
    <w:p w14:paraId="61DAC912" w14:textId="50CD15B0" w:rsidR="118E0BDA" w:rsidRPr="00B92E7F" w:rsidRDefault="118E0BDA" w:rsidP="00B92E7F">
      <w:pPr>
        <w:spacing w:after="0" w:line="240" w:lineRule="auto"/>
        <w:jc w:val="both"/>
        <w:rPr>
          <w:rFonts w:ascii="Times New Roman" w:hAnsi="Times New Roman" w:cs="Times New Roman"/>
          <w:sz w:val="24"/>
          <w:szCs w:val="24"/>
        </w:rPr>
      </w:pPr>
    </w:p>
    <w:p w14:paraId="074D8482" w14:textId="6A6F1F7B" w:rsidR="001A41D9" w:rsidRPr="00B92E7F" w:rsidRDefault="001A41D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Lisaks peavad pangad</w:t>
      </w:r>
      <w:r w:rsidR="788821BF" w:rsidRPr="00B92E7F">
        <w:rPr>
          <w:rFonts w:ascii="Times New Roman" w:hAnsi="Times New Roman" w:cs="Times New Roman"/>
          <w:sz w:val="24"/>
          <w:szCs w:val="24"/>
        </w:rPr>
        <w:t xml:space="preserve"> ja </w:t>
      </w:r>
      <w:r w:rsidRPr="00B92E7F">
        <w:rPr>
          <w:rFonts w:ascii="Times New Roman" w:hAnsi="Times New Roman" w:cs="Times New Roman"/>
          <w:sz w:val="24"/>
          <w:szCs w:val="24"/>
        </w:rPr>
        <w:t>investeerimisühingud lõimima oma poliitikasse ja tegevusse kestliku arengu edendamise rolli. Selle lõimimisprotsessi elluviimiseks tuleb neil oma ärimudeleid ja strateegiaid testida E</w:t>
      </w:r>
      <w:r w:rsidR="1CA65C4E" w:rsidRPr="00B92E7F">
        <w:rPr>
          <w:rFonts w:ascii="Times New Roman" w:hAnsi="Times New Roman" w:cs="Times New Roman"/>
          <w:sz w:val="24"/>
          <w:szCs w:val="24"/>
        </w:rPr>
        <w:t>uroopa Liidu</w:t>
      </w:r>
      <w:r w:rsidRPr="00B92E7F">
        <w:rPr>
          <w:rFonts w:ascii="Times New Roman" w:hAnsi="Times New Roman" w:cs="Times New Roman"/>
          <w:sz w:val="24"/>
          <w:szCs w:val="24"/>
        </w:rPr>
        <w:t xml:space="preserve"> asjakohaste kestliku majanduse saavutamise regulatiivsete eesmärkide suhtes, sealhulgas näiteks kliimamuutusi käsitleva Euroopa teadusnõukogu poolt ette nähtud meetmete suhtes. Samuti peab </w:t>
      </w:r>
      <w:r w:rsidR="1BF0B1DB" w:rsidRPr="00B92E7F">
        <w:rPr>
          <w:rFonts w:ascii="Times New Roman" w:hAnsi="Times New Roman" w:cs="Times New Roman"/>
          <w:sz w:val="24"/>
          <w:szCs w:val="24"/>
        </w:rPr>
        <w:t xml:space="preserve">subjektide </w:t>
      </w:r>
      <w:r w:rsidRPr="00B92E7F">
        <w:rPr>
          <w:rFonts w:ascii="Times New Roman" w:hAnsi="Times New Roman" w:cs="Times New Roman"/>
          <w:sz w:val="24"/>
          <w:szCs w:val="24"/>
        </w:rPr>
        <w:t>riskivalmidus seoses ESG riskidega olema nende tasustamispoliitika üks osa.</w:t>
      </w:r>
    </w:p>
    <w:p w14:paraId="439E0AE7" w14:textId="1C82B0A7" w:rsidR="008F278C" w:rsidRPr="00B92E7F" w:rsidRDefault="008F278C" w:rsidP="00B92E7F">
      <w:pPr>
        <w:spacing w:after="0" w:line="240" w:lineRule="auto"/>
        <w:jc w:val="both"/>
        <w:rPr>
          <w:rFonts w:ascii="Times New Roman" w:hAnsi="Times New Roman" w:cs="Times New Roman"/>
          <w:b/>
          <w:bCs/>
          <w:sz w:val="24"/>
          <w:szCs w:val="24"/>
        </w:rPr>
      </w:pPr>
    </w:p>
    <w:p w14:paraId="2610BB18" w14:textId="03D4770C" w:rsidR="008F278C" w:rsidRPr="00B92E7F" w:rsidRDefault="70B86EBD"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Mõju avaldumise sagedus: </w:t>
      </w:r>
      <w:r w:rsidR="61C8D7A2" w:rsidRPr="00B92E7F">
        <w:rPr>
          <w:rFonts w:ascii="Times New Roman" w:hAnsi="Times New Roman" w:cs="Times New Roman"/>
          <w:sz w:val="24"/>
          <w:szCs w:val="24"/>
        </w:rPr>
        <w:t>keskmine</w:t>
      </w:r>
      <w:r w:rsidR="2FF5C07B" w:rsidRPr="00B92E7F">
        <w:rPr>
          <w:rFonts w:ascii="Times New Roman" w:hAnsi="Times New Roman" w:cs="Times New Roman"/>
          <w:sz w:val="24"/>
          <w:szCs w:val="24"/>
        </w:rPr>
        <w:t>. Antud muudatused toovad kaasa pankadele</w:t>
      </w:r>
      <w:r w:rsidR="14432830" w:rsidRPr="00B92E7F">
        <w:rPr>
          <w:rFonts w:ascii="Times New Roman" w:hAnsi="Times New Roman" w:cs="Times New Roman"/>
          <w:sz w:val="24"/>
          <w:szCs w:val="24"/>
        </w:rPr>
        <w:t xml:space="preserve"> ja </w:t>
      </w:r>
      <w:r w:rsidR="2FF5C07B" w:rsidRPr="00B92E7F">
        <w:rPr>
          <w:rFonts w:ascii="Times New Roman" w:hAnsi="Times New Roman" w:cs="Times New Roman"/>
          <w:sz w:val="24"/>
          <w:szCs w:val="24"/>
        </w:rPr>
        <w:t>investeerimisühingutele uusi kohustusi. Samas on pangad selles osas mitmeid samme juba astunud</w:t>
      </w:r>
      <w:r w:rsidR="5E1E40D3" w:rsidRPr="00B92E7F">
        <w:rPr>
          <w:rFonts w:ascii="Times New Roman" w:hAnsi="Times New Roman" w:cs="Times New Roman"/>
          <w:sz w:val="24"/>
          <w:szCs w:val="24"/>
        </w:rPr>
        <w:t>. Näiteks</w:t>
      </w:r>
      <w:r w:rsidR="2FF5C07B" w:rsidRPr="00B92E7F">
        <w:rPr>
          <w:rFonts w:ascii="Times New Roman" w:hAnsi="Times New Roman" w:cs="Times New Roman"/>
          <w:sz w:val="24"/>
          <w:szCs w:val="24"/>
        </w:rPr>
        <w:t xml:space="preserve"> 2024.</w:t>
      </w:r>
      <w:r w:rsidR="1705B122" w:rsidRPr="00B92E7F">
        <w:rPr>
          <w:rFonts w:ascii="Times New Roman" w:hAnsi="Times New Roman" w:cs="Times New Roman"/>
          <w:sz w:val="24"/>
          <w:szCs w:val="24"/>
        </w:rPr>
        <w:t xml:space="preserve"> aastal</w:t>
      </w:r>
      <w:r w:rsidR="2FF5C07B" w:rsidRPr="00B92E7F">
        <w:rPr>
          <w:rFonts w:ascii="Times New Roman" w:hAnsi="Times New Roman" w:cs="Times New Roman"/>
          <w:sz w:val="24"/>
          <w:szCs w:val="24"/>
        </w:rPr>
        <w:t xml:space="preserve"> avaldasid Balti riikide pangaliidud ühise ettevõtetele mõeldud ESG-küsimustiku, et muuta lähenemine ühtsemaks ning luua standardid, mis on ESG andmete kogumise ja avalikustamise aluseks.</w:t>
      </w:r>
      <w:r w:rsidR="000400EF" w:rsidRPr="00B92E7F">
        <w:rPr>
          <w:rStyle w:val="Allmrkuseviide"/>
          <w:rFonts w:ascii="Times New Roman" w:hAnsi="Times New Roman" w:cs="Times New Roman"/>
          <w:sz w:val="24"/>
          <w:szCs w:val="24"/>
        </w:rPr>
        <w:footnoteReference w:id="72"/>
      </w:r>
      <w:r w:rsidR="26042B7B" w:rsidRPr="00B92E7F">
        <w:rPr>
          <w:rFonts w:ascii="Times New Roman" w:hAnsi="Times New Roman" w:cs="Times New Roman"/>
          <w:sz w:val="24"/>
          <w:szCs w:val="24"/>
        </w:rPr>
        <w:t xml:space="preserve"> Lisaks on mitmed Eesti pangad, kes kuuluvad Põhjamaade panganduskontsernidesse ühinenud sellise liikumisega nagu </w:t>
      </w:r>
      <w:r w:rsidR="00F10930">
        <w:rPr>
          <w:rFonts w:ascii="Times New Roman" w:hAnsi="Times New Roman" w:cs="Times New Roman"/>
          <w:sz w:val="24"/>
          <w:szCs w:val="24"/>
        </w:rPr>
        <w:t xml:space="preserve">NZBA ehk </w:t>
      </w:r>
      <w:r w:rsidR="00F10930">
        <w:rPr>
          <w:rFonts w:ascii="Times New Roman" w:hAnsi="Times New Roman" w:cs="Times New Roman"/>
          <w:i/>
          <w:iCs/>
          <w:sz w:val="24"/>
          <w:szCs w:val="24"/>
        </w:rPr>
        <w:t>Net-</w:t>
      </w:r>
      <w:proofErr w:type="spellStart"/>
      <w:r w:rsidR="00F10930">
        <w:rPr>
          <w:rFonts w:ascii="Times New Roman" w:hAnsi="Times New Roman" w:cs="Times New Roman"/>
          <w:i/>
          <w:iCs/>
          <w:sz w:val="24"/>
          <w:szCs w:val="24"/>
        </w:rPr>
        <w:t>Zero</w:t>
      </w:r>
      <w:proofErr w:type="spellEnd"/>
      <w:r w:rsidR="00F10930">
        <w:rPr>
          <w:rFonts w:ascii="Times New Roman" w:hAnsi="Times New Roman" w:cs="Times New Roman"/>
          <w:i/>
          <w:iCs/>
          <w:sz w:val="24"/>
          <w:szCs w:val="24"/>
        </w:rPr>
        <w:t xml:space="preserve"> Banking Alliance</w:t>
      </w:r>
      <w:r w:rsidR="26042B7B" w:rsidRPr="00B92E7F">
        <w:rPr>
          <w:rFonts w:ascii="Times New Roman" w:hAnsi="Times New Roman" w:cs="Times New Roman"/>
          <w:sz w:val="24"/>
          <w:szCs w:val="24"/>
        </w:rPr>
        <w:t>.</w:t>
      </w:r>
      <w:r w:rsidR="00E73503" w:rsidRPr="00B92E7F">
        <w:rPr>
          <w:rStyle w:val="Allmrkuseviide"/>
          <w:rFonts w:ascii="Times New Roman" w:hAnsi="Times New Roman" w:cs="Times New Roman"/>
          <w:sz w:val="24"/>
          <w:szCs w:val="24"/>
        </w:rPr>
        <w:footnoteReference w:id="73"/>
      </w:r>
      <w:r w:rsidR="26042B7B" w:rsidRPr="00B92E7F">
        <w:rPr>
          <w:rFonts w:ascii="Times New Roman" w:hAnsi="Times New Roman" w:cs="Times New Roman"/>
          <w:sz w:val="24"/>
          <w:szCs w:val="24"/>
        </w:rPr>
        <w:t xml:space="preserve"> Selle raames on seatud mitmeid eesmärke, et kuidas saavutada 2050. aastaks kliimaneutraalsus.</w:t>
      </w:r>
    </w:p>
    <w:p w14:paraId="32328B3C" w14:textId="4B61E1F4" w:rsidR="008F278C" w:rsidRPr="00B92E7F" w:rsidRDefault="008F278C" w:rsidP="00B92E7F">
      <w:pPr>
        <w:spacing w:after="0" w:line="240" w:lineRule="auto"/>
        <w:jc w:val="both"/>
        <w:rPr>
          <w:rFonts w:ascii="Times New Roman" w:hAnsi="Times New Roman" w:cs="Times New Roman"/>
          <w:b/>
          <w:bCs/>
          <w:sz w:val="24"/>
          <w:szCs w:val="24"/>
        </w:rPr>
      </w:pPr>
    </w:p>
    <w:p w14:paraId="528263FE" w14:textId="3E12CE97" w:rsidR="617AB913" w:rsidRPr="00B92E7F" w:rsidRDefault="617AB91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 xml:space="preserve">Ebasoovitavate mõjude kaasnemise risk: </w:t>
      </w:r>
      <w:r w:rsidR="56BD8DB2" w:rsidRPr="00B92E7F">
        <w:rPr>
          <w:rFonts w:ascii="Times New Roman" w:hAnsi="Times New Roman" w:cs="Times New Roman"/>
          <w:sz w:val="24"/>
          <w:szCs w:val="24"/>
        </w:rPr>
        <w:t>keskmine.</w:t>
      </w:r>
      <w:r w:rsidR="3C2974A9" w:rsidRPr="00B92E7F">
        <w:rPr>
          <w:rFonts w:ascii="Times New Roman" w:hAnsi="Times New Roman" w:cs="Times New Roman"/>
          <w:sz w:val="24"/>
          <w:szCs w:val="24"/>
        </w:rPr>
        <w:t xml:space="preserve"> Krediidiasutused ja investeerimisühingud peavad </w:t>
      </w:r>
      <w:r w:rsidR="5C88B27B" w:rsidRPr="00B92E7F">
        <w:rPr>
          <w:rFonts w:ascii="Times New Roman" w:hAnsi="Times New Roman" w:cs="Times New Roman"/>
          <w:sz w:val="24"/>
          <w:szCs w:val="24"/>
        </w:rPr>
        <w:t xml:space="preserve">ennast kurssi viima eelnõu muudatustega ning tegema </w:t>
      </w:r>
      <w:proofErr w:type="spellStart"/>
      <w:r w:rsidR="5C88B27B" w:rsidRPr="00B92E7F">
        <w:rPr>
          <w:rFonts w:ascii="Times New Roman" w:hAnsi="Times New Roman" w:cs="Times New Roman"/>
          <w:sz w:val="24"/>
          <w:szCs w:val="24"/>
        </w:rPr>
        <w:t>organisatsioonisiseid</w:t>
      </w:r>
      <w:proofErr w:type="spellEnd"/>
      <w:r w:rsidR="5C88B27B" w:rsidRPr="00B92E7F">
        <w:rPr>
          <w:rFonts w:ascii="Times New Roman" w:hAnsi="Times New Roman" w:cs="Times New Roman"/>
          <w:sz w:val="24"/>
          <w:szCs w:val="24"/>
        </w:rPr>
        <w:t xml:space="preserve"> muudatusi. Samuti kaasneb subjektidele kohustusi hinnata oma ärimudeleid ja strateegiaid erinevate ESG riskide vastu. </w:t>
      </w:r>
    </w:p>
    <w:p w14:paraId="681B3F47" w14:textId="2FC98398" w:rsidR="008F278C" w:rsidRPr="00B92E7F" w:rsidRDefault="008F278C" w:rsidP="00B92E7F">
      <w:pPr>
        <w:spacing w:after="0" w:line="240" w:lineRule="auto"/>
        <w:jc w:val="both"/>
        <w:rPr>
          <w:rFonts w:ascii="Times New Roman" w:hAnsi="Times New Roman" w:cs="Times New Roman"/>
          <w:b/>
          <w:bCs/>
          <w:sz w:val="24"/>
          <w:szCs w:val="24"/>
        </w:rPr>
      </w:pPr>
    </w:p>
    <w:p w14:paraId="487F9401" w14:textId="712532FB" w:rsidR="008F278C" w:rsidRPr="00B92E7F" w:rsidRDefault="617AB91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b/>
          <w:bCs/>
          <w:sz w:val="24"/>
          <w:szCs w:val="24"/>
        </w:rPr>
        <w:t>Mõju olulisus:</w:t>
      </w:r>
      <w:r w:rsidR="47D77B85" w:rsidRPr="00B92E7F">
        <w:rPr>
          <w:rFonts w:ascii="Times New Roman" w:hAnsi="Times New Roman" w:cs="Times New Roman"/>
          <w:b/>
          <w:bCs/>
          <w:sz w:val="24"/>
          <w:szCs w:val="24"/>
        </w:rPr>
        <w:t xml:space="preserve"> </w:t>
      </w:r>
      <w:r w:rsidR="02D1DBDD" w:rsidRPr="00B92E7F">
        <w:rPr>
          <w:rFonts w:ascii="Times New Roman" w:hAnsi="Times New Roman" w:cs="Times New Roman"/>
          <w:sz w:val="24"/>
          <w:szCs w:val="24"/>
        </w:rPr>
        <w:t>keskmine.</w:t>
      </w:r>
      <w:r w:rsidR="30DBB5BD" w:rsidRPr="00B92E7F">
        <w:rPr>
          <w:rFonts w:ascii="Times New Roman" w:hAnsi="Times New Roman" w:cs="Times New Roman"/>
          <w:sz w:val="24"/>
          <w:szCs w:val="24"/>
        </w:rPr>
        <w:t xml:space="preserve"> </w:t>
      </w:r>
      <w:r w:rsidR="24810AE9" w:rsidRPr="00B92E7F">
        <w:rPr>
          <w:rFonts w:ascii="Times New Roman" w:hAnsi="Times New Roman" w:cs="Times New Roman"/>
          <w:sz w:val="24"/>
          <w:szCs w:val="24"/>
        </w:rPr>
        <w:t>Kokkuvõttes avaldab ESG riskidega arvestamine pankadele ja investeerimisühingutele keskmist mõju, sest sellega kaasneb vajadus kohaneda ja vaadata üle sisemised strateegiad, eeskirjad jms dokumendid.</w:t>
      </w:r>
    </w:p>
    <w:p w14:paraId="02EA6EC0" w14:textId="1D51CF6F" w:rsidR="118E0BDA" w:rsidRPr="00B92E7F" w:rsidRDefault="118E0BDA" w:rsidP="00B92E7F">
      <w:pPr>
        <w:spacing w:after="0" w:line="240" w:lineRule="auto"/>
        <w:jc w:val="both"/>
        <w:rPr>
          <w:rFonts w:ascii="Times New Roman" w:hAnsi="Times New Roman" w:cs="Times New Roman"/>
          <w:sz w:val="24"/>
          <w:szCs w:val="24"/>
        </w:rPr>
      </w:pPr>
    </w:p>
    <w:p w14:paraId="0B1E20F9" w14:textId="43FC4A92" w:rsidR="008F278C" w:rsidRPr="00B92E7F" w:rsidRDefault="008F278C"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commentRangeStart w:id="54"/>
      <w:r w:rsidRPr="00B92E7F">
        <w:rPr>
          <w:rFonts w:ascii="Times New Roman" w:hAnsi="Times New Roman" w:cs="Times New Roman"/>
          <w:b/>
          <w:bCs/>
          <w:sz w:val="24"/>
          <w:szCs w:val="24"/>
        </w:rPr>
        <w:t>7.</w:t>
      </w:r>
      <w:r w:rsidR="5D160798" w:rsidRPr="00B92E7F">
        <w:rPr>
          <w:rFonts w:ascii="Times New Roman" w:hAnsi="Times New Roman" w:cs="Times New Roman"/>
          <w:b/>
          <w:bCs/>
          <w:sz w:val="24"/>
          <w:szCs w:val="24"/>
        </w:rPr>
        <w:t>4</w:t>
      </w:r>
      <w:r w:rsidRPr="00B92E7F">
        <w:rPr>
          <w:rFonts w:ascii="Times New Roman" w:hAnsi="Times New Roman" w:cs="Times New Roman"/>
          <w:b/>
          <w:bCs/>
          <w:sz w:val="24"/>
          <w:szCs w:val="24"/>
        </w:rPr>
        <w:t>. Andmekaitse mõjuhinnang muudatustele</w:t>
      </w:r>
    </w:p>
    <w:p w14:paraId="7D0D4204" w14:textId="4619E6AC" w:rsidR="008F278C" w:rsidRPr="00B92E7F" w:rsidRDefault="008F278C" w:rsidP="00B92E7F">
      <w:pPr>
        <w:spacing w:after="0" w:line="240" w:lineRule="auto"/>
        <w:jc w:val="both"/>
        <w:rPr>
          <w:rFonts w:ascii="Times New Roman" w:hAnsi="Times New Roman" w:cs="Times New Roman"/>
          <w:b/>
          <w:bCs/>
          <w:sz w:val="24"/>
          <w:szCs w:val="24"/>
        </w:rPr>
      </w:pPr>
    </w:p>
    <w:p w14:paraId="2536ECDE" w14:textId="37EE60B0" w:rsidR="008F278C" w:rsidRPr="00B92E7F" w:rsidRDefault="0312888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GDPR artikli 35 kohaselt tuleb koostada andmekaitse mõjuhinnang, kui andmetöötluse tulemusel võib tõenäoliselt tekkida suur oht isikute õigustele ja vabadustele. Eelnõus esitatud muudatused ei mõjuta isikuandmete töötlemise ulatust, konteksti ega eesmärke. Töödeldavate andmete mahud ja liigid ei</w:t>
      </w:r>
      <w:r w:rsidR="0E492B1E" w:rsidRPr="00B92E7F">
        <w:rPr>
          <w:rFonts w:ascii="Times New Roman" w:hAnsi="Times New Roman" w:cs="Times New Roman"/>
          <w:sz w:val="24"/>
          <w:szCs w:val="24"/>
        </w:rPr>
        <w:t xml:space="preserve"> suurene, mistõttu on töötlemisega kaasnevad riskid väikesed. </w:t>
      </w:r>
      <w:commentRangeEnd w:id="54"/>
      <w:r w:rsidR="000E58F6">
        <w:rPr>
          <w:rStyle w:val="Kommentaariviide"/>
        </w:rPr>
        <w:commentReference w:id="54"/>
      </w:r>
    </w:p>
    <w:p w14:paraId="7379BE66" w14:textId="77777777" w:rsidR="00792E10" w:rsidRPr="00B92E7F" w:rsidRDefault="00792E10" w:rsidP="00B92E7F">
      <w:pPr>
        <w:spacing w:after="0" w:line="240" w:lineRule="auto"/>
        <w:jc w:val="both"/>
        <w:rPr>
          <w:rFonts w:ascii="Times New Roman" w:hAnsi="Times New Roman" w:cs="Times New Roman"/>
          <w:b/>
          <w:bCs/>
          <w:sz w:val="24"/>
          <w:szCs w:val="24"/>
        </w:rPr>
      </w:pPr>
    </w:p>
    <w:p w14:paraId="0747A4A6" w14:textId="03A5DADE" w:rsidR="008F278C" w:rsidRPr="00B92E7F" w:rsidRDefault="008F278C" w:rsidP="00046B0B">
      <w:pPr>
        <w:spacing w:after="0" w:line="240" w:lineRule="auto"/>
        <w:ind w:left="708"/>
        <w:jc w:val="both"/>
        <w:rPr>
          <w:rFonts w:ascii="Times New Roman" w:hAnsi="Times New Roman" w:cs="Times New Roman"/>
          <w:b/>
          <w:bCs/>
          <w:sz w:val="24"/>
          <w:szCs w:val="24"/>
        </w:rPr>
      </w:pPr>
      <w:commentRangeStart w:id="55"/>
      <w:r w:rsidRPr="00B92E7F">
        <w:rPr>
          <w:rFonts w:ascii="Times New Roman" w:hAnsi="Times New Roman" w:cs="Times New Roman"/>
          <w:b/>
          <w:bCs/>
          <w:sz w:val="24"/>
          <w:szCs w:val="24"/>
        </w:rPr>
        <w:t>7.</w:t>
      </w:r>
      <w:r w:rsidR="1E7A7282" w:rsidRPr="00B92E7F">
        <w:rPr>
          <w:rFonts w:ascii="Times New Roman" w:hAnsi="Times New Roman" w:cs="Times New Roman"/>
          <w:b/>
          <w:bCs/>
          <w:sz w:val="24"/>
          <w:szCs w:val="24"/>
        </w:rPr>
        <w:t>5</w:t>
      </w:r>
      <w:r w:rsidRPr="00B92E7F">
        <w:rPr>
          <w:rFonts w:ascii="Times New Roman" w:hAnsi="Times New Roman" w:cs="Times New Roman"/>
          <w:b/>
          <w:bCs/>
          <w:sz w:val="24"/>
          <w:szCs w:val="24"/>
        </w:rPr>
        <w:t>. Kokkuvõte mõjudest</w:t>
      </w:r>
      <w:commentRangeEnd w:id="55"/>
      <w:r w:rsidR="00964A00">
        <w:rPr>
          <w:rStyle w:val="Kommentaariviide"/>
        </w:rPr>
        <w:commentReference w:id="55"/>
      </w:r>
    </w:p>
    <w:p w14:paraId="27E01CC5" w14:textId="38A2198E" w:rsidR="2210A032" w:rsidRPr="00B92E7F" w:rsidRDefault="2210A032" w:rsidP="00B92E7F">
      <w:pPr>
        <w:spacing w:after="0" w:line="240" w:lineRule="auto"/>
        <w:jc w:val="both"/>
        <w:rPr>
          <w:rFonts w:ascii="Times New Roman" w:hAnsi="Times New Roman" w:cs="Times New Roman"/>
          <w:b/>
          <w:bCs/>
          <w:sz w:val="24"/>
          <w:szCs w:val="24"/>
        </w:rPr>
      </w:pPr>
    </w:p>
    <w:p w14:paraId="1119B47B" w14:textId="09163CDB" w:rsidR="11186254" w:rsidRPr="00B92E7F" w:rsidRDefault="11186254"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 omab suurimat mõju krediidiasutustele, investeerimisühingutele ja Finantsinspektsioonile.</w:t>
      </w:r>
      <w:r w:rsidR="03F681EE" w:rsidRPr="00B92E7F">
        <w:rPr>
          <w:rFonts w:ascii="Times New Roman" w:hAnsi="Times New Roman" w:cs="Times New Roman"/>
          <w:sz w:val="24"/>
          <w:szCs w:val="24"/>
        </w:rPr>
        <w:t xml:space="preserve"> Mõju liik sõltub muudatuse regulaarsusest, näiteks peavad krediidiasutused ja investeerimisühingud pidevalt jälgima, et nende juhid, võtmeisikud ja </w:t>
      </w:r>
      <w:r w:rsidR="03F681EE" w:rsidRPr="00B92E7F">
        <w:rPr>
          <w:rFonts w:ascii="Times New Roman" w:hAnsi="Times New Roman" w:cs="Times New Roman"/>
          <w:sz w:val="24"/>
          <w:szCs w:val="24"/>
        </w:rPr>
        <w:lastRenderedPageBreak/>
        <w:t>komiteede juhid vastavad seaduses sätestatud nõuetele</w:t>
      </w:r>
      <w:r w:rsidR="43B6583E" w:rsidRPr="00B92E7F">
        <w:rPr>
          <w:rFonts w:ascii="Times New Roman" w:hAnsi="Times New Roman" w:cs="Times New Roman"/>
          <w:sz w:val="24"/>
          <w:szCs w:val="24"/>
        </w:rPr>
        <w:t xml:space="preserve"> ning nende tegevuses hinnatakse pidevalt ESG riske. Ebaregulaarset mõju avaldavad ühinemine ja jagunemine, oluliste varade ja kohustuste ülekandmine, olulise osaluse võõrandamine jms tegevused, mille tagajärjed sõ</w:t>
      </w:r>
      <w:r w:rsidR="39ECE355" w:rsidRPr="00B92E7F">
        <w:rPr>
          <w:rFonts w:ascii="Times New Roman" w:hAnsi="Times New Roman" w:cs="Times New Roman"/>
          <w:sz w:val="24"/>
          <w:szCs w:val="24"/>
        </w:rPr>
        <w:t>ltuvad sellest, kas krediidiasutus või investeerimisühing otsustab vastavas protsessi osaleda. Välist mõju võib krediidiasutustele avaldada mõne filiaali asutamine Eestis kolmanda riigi krediidiasutuse</w:t>
      </w:r>
      <w:r w:rsidR="51C93249" w:rsidRPr="00B92E7F">
        <w:rPr>
          <w:rFonts w:ascii="Times New Roman" w:hAnsi="Times New Roman" w:cs="Times New Roman"/>
          <w:sz w:val="24"/>
          <w:szCs w:val="24"/>
        </w:rPr>
        <w:t xml:space="preserve"> poolt, kuid ka sellisel juhul hinnatakse mõju juba turul tegutsevatele väikeseks. </w:t>
      </w:r>
    </w:p>
    <w:p w14:paraId="3C6A00B9" w14:textId="0A2CC55D" w:rsidR="118E0BDA" w:rsidRPr="00B92E7F" w:rsidRDefault="118E0BDA" w:rsidP="00B92E7F">
      <w:pPr>
        <w:spacing w:after="0" w:line="240" w:lineRule="auto"/>
        <w:jc w:val="both"/>
        <w:rPr>
          <w:rFonts w:ascii="Times New Roman" w:hAnsi="Times New Roman" w:cs="Times New Roman"/>
          <w:sz w:val="24"/>
          <w:szCs w:val="24"/>
        </w:rPr>
      </w:pPr>
    </w:p>
    <w:p w14:paraId="72520881" w14:textId="3BDC6E31" w:rsidR="51C93249" w:rsidRPr="00B92E7F" w:rsidRDefault="51C93249"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Finantsinspektsiooni töötajatele ja juhatuse liikmetele avaldab suurt mõju investeerimiskeeld finantsinstrumentidesse, mille on emi</w:t>
      </w:r>
      <w:r w:rsidR="11342AFA" w:rsidRPr="00B92E7F">
        <w:rPr>
          <w:rFonts w:ascii="Times New Roman" w:hAnsi="Times New Roman" w:cs="Times New Roman"/>
          <w:sz w:val="24"/>
          <w:szCs w:val="24"/>
        </w:rPr>
        <w:t>teerinud finantsjärelevalve subjekt või temaga seotud ettevõtja</w:t>
      </w:r>
      <w:r w:rsidR="6C25CCA2" w:rsidRPr="00B92E7F">
        <w:rPr>
          <w:rFonts w:ascii="Times New Roman" w:hAnsi="Times New Roman" w:cs="Times New Roman"/>
          <w:sz w:val="24"/>
          <w:szCs w:val="24"/>
        </w:rPr>
        <w:t xml:space="preserve"> ning kohustus taolised finantsinstrumendid võõrandada, </w:t>
      </w:r>
      <w:r w:rsidR="11342AFA" w:rsidRPr="00B92E7F">
        <w:rPr>
          <w:rFonts w:ascii="Times New Roman" w:hAnsi="Times New Roman" w:cs="Times New Roman"/>
          <w:sz w:val="24"/>
          <w:szCs w:val="24"/>
        </w:rPr>
        <w:t>keeld panustada finantssektori huve esindavasse organisatsiooni ning</w:t>
      </w:r>
      <w:r w:rsidR="45B9C434" w:rsidRPr="00B92E7F">
        <w:rPr>
          <w:rFonts w:ascii="Times New Roman" w:hAnsi="Times New Roman" w:cs="Times New Roman"/>
          <w:sz w:val="24"/>
          <w:szCs w:val="24"/>
        </w:rPr>
        <w:t xml:space="preserve"> </w:t>
      </w:r>
      <w:r w:rsidR="72116F74" w:rsidRPr="00B92E7F">
        <w:rPr>
          <w:rFonts w:ascii="Times New Roman" w:hAnsi="Times New Roman" w:cs="Times New Roman"/>
          <w:sz w:val="24"/>
          <w:szCs w:val="24"/>
        </w:rPr>
        <w:t>ooteaja rakendamine peale töösuhte lõppemist järelevalveasutusega. Samuti peab Finantsinspektsioon tagama teadmised, oskused ja suutlikkuse rakendada eelnõus sätestatud muudatusi.</w:t>
      </w:r>
    </w:p>
    <w:p w14:paraId="7196BDCC" w14:textId="5220D662" w:rsidR="118E0BDA" w:rsidRPr="00B92E7F" w:rsidRDefault="118E0BDA" w:rsidP="00B92E7F">
      <w:pPr>
        <w:spacing w:after="0" w:line="240" w:lineRule="auto"/>
        <w:jc w:val="both"/>
        <w:rPr>
          <w:rFonts w:ascii="Times New Roman" w:hAnsi="Times New Roman" w:cs="Times New Roman"/>
          <w:sz w:val="24"/>
          <w:szCs w:val="24"/>
        </w:rPr>
      </w:pPr>
    </w:p>
    <w:p w14:paraId="745BDA61" w14:textId="49CEAD61" w:rsidR="251BA445" w:rsidRPr="00B92E7F" w:rsidRDefault="5FE4917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Eelnõu omab kaudselt sotsiaalset</w:t>
      </w:r>
      <w:r w:rsidR="01AAF4BC" w:rsidRPr="00B92E7F">
        <w:rPr>
          <w:rFonts w:ascii="Times New Roman" w:hAnsi="Times New Roman" w:cs="Times New Roman"/>
          <w:sz w:val="24"/>
          <w:szCs w:val="24"/>
        </w:rPr>
        <w:t xml:space="preserve"> mõju. Mõju </w:t>
      </w:r>
      <w:r w:rsidR="52421F54" w:rsidRPr="00B92E7F">
        <w:rPr>
          <w:rFonts w:ascii="Times New Roman" w:hAnsi="Times New Roman" w:cs="Times New Roman"/>
          <w:sz w:val="24"/>
          <w:szCs w:val="24"/>
        </w:rPr>
        <w:t xml:space="preserve">keskkonnale, </w:t>
      </w:r>
      <w:r w:rsidR="01AAF4BC" w:rsidRPr="00B92E7F">
        <w:rPr>
          <w:rFonts w:ascii="Times New Roman" w:hAnsi="Times New Roman" w:cs="Times New Roman"/>
          <w:sz w:val="24"/>
          <w:szCs w:val="24"/>
        </w:rPr>
        <w:t xml:space="preserve">regionaalarengule, siseturvalisusele ja välissuhtetele puudub. </w:t>
      </w:r>
      <w:r w:rsidR="1E4BDE4A" w:rsidRPr="00B92E7F">
        <w:rPr>
          <w:rFonts w:ascii="Times New Roman" w:hAnsi="Times New Roman" w:cs="Times New Roman"/>
          <w:sz w:val="24"/>
          <w:szCs w:val="24"/>
        </w:rPr>
        <w:t>Keskkonnaalased muudatused keskenduvad pankade kohustusele võtta oma tegevuses arvesse keskkondlikke muudatusi ja riske</w:t>
      </w:r>
      <w:r w:rsidR="12FE5BDA" w:rsidRPr="00B92E7F">
        <w:rPr>
          <w:rFonts w:ascii="Times New Roman" w:hAnsi="Times New Roman" w:cs="Times New Roman"/>
          <w:sz w:val="24"/>
          <w:szCs w:val="24"/>
        </w:rPr>
        <w:t xml:space="preserve"> ning kuigi ESG muudatused seonduvad Pariisi kliimakokkuleppega, et sätestata eelnõuga kredi</w:t>
      </w:r>
      <w:r w:rsidR="75461D13" w:rsidRPr="00B92E7F">
        <w:rPr>
          <w:rFonts w:ascii="Times New Roman" w:hAnsi="Times New Roman" w:cs="Times New Roman"/>
          <w:sz w:val="24"/>
          <w:szCs w:val="24"/>
        </w:rPr>
        <w:t>idi</w:t>
      </w:r>
      <w:r w:rsidR="12FE5BDA" w:rsidRPr="00B92E7F">
        <w:rPr>
          <w:rFonts w:ascii="Times New Roman" w:hAnsi="Times New Roman" w:cs="Times New Roman"/>
          <w:sz w:val="24"/>
          <w:szCs w:val="24"/>
        </w:rPr>
        <w:t>asutustele, pankadele ja järelevalveasutustele kohustust võtta täiendavaid meetmeid keskkonnajalajälje vms vähendamiseks.</w:t>
      </w:r>
      <w:r w:rsidR="1E4BDE4A" w:rsidRPr="00B92E7F">
        <w:rPr>
          <w:rFonts w:ascii="Times New Roman" w:hAnsi="Times New Roman" w:cs="Times New Roman"/>
          <w:sz w:val="24"/>
          <w:szCs w:val="24"/>
        </w:rPr>
        <w:t xml:space="preserve"> </w:t>
      </w:r>
    </w:p>
    <w:p w14:paraId="041FB776" w14:textId="36EB02EF" w:rsidR="251BA445" w:rsidRPr="00B92E7F" w:rsidRDefault="251BA445" w:rsidP="00B92E7F">
      <w:pPr>
        <w:spacing w:after="0" w:line="240" w:lineRule="auto"/>
        <w:jc w:val="both"/>
        <w:rPr>
          <w:rFonts w:ascii="Times New Roman" w:hAnsi="Times New Roman" w:cs="Times New Roman"/>
          <w:sz w:val="24"/>
          <w:szCs w:val="24"/>
        </w:rPr>
      </w:pPr>
    </w:p>
    <w:p w14:paraId="3DEC3DE6" w14:textId="0DE1E7F5" w:rsidR="251BA445" w:rsidRPr="00B92E7F" w:rsidRDefault="16D363BE"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Sotsiaalne mõju võib avalduda olukordades, kus krediidiasutused vms subjektid ühinevad või jagunevad ning kui Eesti turul alustab tegevust mõni kolmanda riigi krediidiasutuse</w:t>
      </w:r>
      <w:r w:rsidR="2C923F72" w:rsidRPr="00B92E7F">
        <w:rPr>
          <w:rFonts w:ascii="Times New Roman" w:hAnsi="Times New Roman" w:cs="Times New Roman"/>
          <w:sz w:val="24"/>
          <w:szCs w:val="24"/>
        </w:rPr>
        <w:t xml:space="preserve"> filiaal. Kõikides eelnimetatud olukordades suurenevad eelduslikult turul pakutavad toodete ja teenuste hulk ning paranevad nende tingimused ja kättesaadavus</w:t>
      </w:r>
      <w:r w:rsidR="314269D2" w:rsidRPr="00B92E7F">
        <w:rPr>
          <w:rFonts w:ascii="Times New Roman" w:hAnsi="Times New Roman" w:cs="Times New Roman"/>
          <w:sz w:val="24"/>
          <w:szCs w:val="24"/>
        </w:rPr>
        <w:t xml:space="preserve">, sest turuosalised </w:t>
      </w:r>
      <w:r w:rsidR="0562B19B" w:rsidRPr="00B92E7F">
        <w:rPr>
          <w:rFonts w:ascii="Times New Roman" w:hAnsi="Times New Roman" w:cs="Times New Roman"/>
          <w:sz w:val="24"/>
          <w:szCs w:val="24"/>
        </w:rPr>
        <w:t xml:space="preserve">peavad </w:t>
      </w:r>
      <w:r w:rsidR="314269D2" w:rsidRPr="00B92E7F">
        <w:rPr>
          <w:rFonts w:ascii="Times New Roman" w:hAnsi="Times New Roman" w:cs="Times New Roman"/>
          <w:sz w:val="24"/>
          <w:szCs w:val="24"/>
        </w:rPr>
        <w:t xml:space="preserve">pingutama rohkem oma </w:t>
      </w:r>
      <w:r w:rsidR="040890B2" w:rsidRPr="00B92E7F">
        <w:rPr>
          <w:rFonts w:ascii="Times New Roman" w:hAnsi="Times New Roman" w:cs="Times New Roman"/>
          <w:sz w:val="24"/>
          <w:szCs w:val="24"/>
        </w:rPr>
        <w:t>olemasolevate</w:t>
      </w:r>
      <w:r w:rsidR="314269D2" w:rsidRPr="00B92E7F">
        <w:rPr>
          <w:rFonts w:ascii="Times New Roman" w:hAnsi="Times New Roman" w:cs="Times New Roman"/>
          <w:sz w:val="24"/>
          <w:szCs w:val="24"/>
        </w:rPr>
        <w:t xml:space="preserve"> klientide hoidmiseks</w:t>
      </w:r>
      <w:r w:rsidR="1D202D72" w:rsidRPr="00B92E7F">
        <w:rPr>
          <w:rFonts w:ascii="Times New Roman" w:hAnsi="Times New Roman" w:cs="Times New Roman"/>
          <w:sz w:val="24"/>
          <w:szCs w:val="24"/>
        </w:rPr>
        <w:t>, aga ka uute kliendilepingute sõlmimiseks.</w:t>
      </w:r>
      <w:r w:rsidR="314269D2" w:rsidRPr="00B92E7F">
        <w:rPr>
          <w:rFonts w:ascii="Times New Roman" w:hAnsi="Times New Roman" w:cs="Times New Roman"/>
          <w:sz w:val="24"/>
          <w:szCs w:val="24"/>
        </w:rPr>
        <w:t xml:space="preserve"> Sama kehtib </w:t>
      </w:r>
      <w:r w:rsidR="537DA605" w:rsidRPr="00B92E7F">
        <w:rPr>
          <w:rFonts w:ascii="Times New Roman" w:hAnsi="Times New Roman" w:cs="Times New Roman"/>
          <w:sz w:val="24"/>
          <w:szCs w:val="24"/>
        </w:rPr>
        <w:t>eelduslikult ka kolmanda riigi krediidiasutuse</w:t>
      </w:r>
      <w:r w:rsidR="314269D2" w:rsidRPr="00B92E7F">
        <w:rPr>
          <w:rFonts w:ascii="Times New Roman" w:hAnsi="Times New Roman" w:cs="Times New Roman"/>
          <w:sz w:val="24"/>
          <w:szCs w:val="24"/>
        </w:rPr>
        <w:t xml:space="preserve"> filiaali suhtes, kes suure tõenäosusega soovib hõivata </w:t>
      </w:r>
      <w:r w:rsidR="5A4E67AB" w:rsidRPr="00B92E7F">
        <w:rPr>
          <w:rFonts w:ascii="Times New Roman" w:hAnsi="Times New Roman" w:cs="Times New Roman"/>
          <w:sz w:val="24"/>
          <w:szCs w:val="24"/>
        </w:rPr>
        <w:t>teatud protsenti turuosast ning seeläbi pakub tarbijatele uudsemaid või soodsamaid tooteid või teenuseid oma kliendibaasi kasvatamiseks</w:t>
      </w:r>
      <w:r w:rsidR="6BF62CB2" w:rsidRPr="00B92E7F">
        <w:rPr>
          <w:rFonts w:ascii="Times New Roman" w:hAnsi="Times New Roman" w:cs="Times New Roman"/>
          <w:sz w:val="24"/>
          <w:szCs w:val="24"/>
        </w:rPr>
        <w:t xml:space="preserve"> ning kulude, mis kaasnevad filiaali asutamisega, tasaarveldamiseks. </w:t>
      </w:r>
      <w:r w:rsidR="4959E943" w:rsidRPr="00B92E7F">
        <w:rPr>
          <w:rFonts w:ascii="Times New Roman" w:hAnsi="Times New Roman" w:cs="Times New Roman"/>
          <w:sz w:val="24"/>
          <w:szCs w:val="24"/>
        </w:rPr>
        <w:t>Tarbijaid ja seeläbi ka sotsiaalset olukorda mõjutab positiivset see, kui tarbijad saavad lihtsamalt kodulaenu või suuremat intressi hoiustelt, sama kehtib ka erinevate pensioni</w:t>
      </w:r>
      <w:r w:rsidR="151A347C" w:rsidRPr="00B92E7F">
        <w:rPr>
          <w:rFonts w:ascii="Times New Roman" w:hAnsi="Times New Roman" w:cs="Times New Roman"/>
          <w:sz w:val="24"/>
          <w:szCs w:val="24"/>
        </w:rPr>
        <w:t>- ja säästmistoodete suhtes</w:t>
      </w:r>
      <w:r w:rsidR="7E224A19" w:rsidRPr="00B92E7F">
        <w:rPr>
          <w:rFonts w:ascii="Times New Roman" w:hAnsi="Times New Roman" w:cs="Times New Roman"/>
          <w:sz w:val="24"/>
          <w:szCs w:val="24"/>
        </w:rPr>
        <w:t>, sest niiviisi suureneb tarbijate majanduslik kindlustatus ja finantsalane teadlikkus. Eel</w:t>
      </w:r>
      <w:r w:rsidR="7B4E4996" w:rsidRPr="00B92E7F">
        <w:rPr>
          <w:rFonts w:ascii="Times New Roman" w:hAnsi="Times New Roman" w:cs="Times New Roman"/>
          <w:sz w:val="24"/>
          <w:szCs w:val="24"/>
        </w:rPr>
        <w:t xml:space="preserve">nevale vaatamata ei ole sotsiaalse mõju ulatust võimalik täpselt hinnata, sest arvestada tuleb ka julgeoleku ja välispoliitilise olukorraga, Euroopa Liidu </w:t>
      </w:r>
      <w:r w:rsidR="7E3074B6" w:rsidRPr="00B92E7F">
        <w:rPr>
          <w:rFonts w:ascii="Times New Roman" w:hAnsi="Times New Roman" w:cs="Times New Roman"/>
          <w:sz w:val="24"/>
          <w:szCs w:val="24"/>
        </w:rPr>
        <w:t xml:space="preserve">otsuste, riigisiseste maksutõusude jms teguritega. </w:t>
      </w:r>
    </w:p>
    <w:p w14:paraId="574B4E05" w14:textId="519D280E" w:rsidR="251BA445" w:rsidRPr="00B92E7F" w:rsidRDefault="251BA445" w:rsidP="00B92E7F">
      <w:pPr>
        <w:spacing w:after="0" w:line="240" w:lineRule="auto"/>
        <w:jc w:val="both"/>
        <w:rPr>
          <w:rFonts w:ascii="Times New Roman" w:hAnsi="Times New Roman" w:cs="Times New Roman"/>
          <w:sz w:val="24"/>
          <w:szCs w:val="24"/>
        </w:rPr>
      </w:pPr>
    </w:p>
    <w:p w14:paraId="177B602C" w14:textId="2DC07F8B" w:rsidR="008F278C" w:rsidRPr="00B92E7F" w:rsidRDefault="30DB2A0A"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omab mõju ka </w:t>
      </w:r>
      <w:r w:rsidR="6361F1B5" w:rsidRPr="00B92E7F">
        <w:rPr>
          <w:rFonts w:ascii="Times New Roman" w:hAnsi="Times New Roman" w:cs="Times New Roman"/>
          <w:sz w:val="24"/>
          <w:szCs w:val="24"/>
        </w:rPr>
        <w:t xml:space="preserve">Rahapesu Andmebüroole, </w:t>
      </w:r>
      <w:r w:rsidRPr="00B92E7F">
        <w:rPr>
          <w:rFonts w:ascii="Times New Roman" w:hAnsi="Times New Roman" w:cs="Times New Roman"/>
          <w:sz w:val="24"/>
          <w:szCs w:val="24"/>
        </w:rPr>
        <w:t xml:space="preserve">sest mitme muudatuse tulemusel tekib </w:t>
      </w:r>
      <w:r w:rsidR="00F976E7">
        <w:rPr>
          <w:rFonts w:ascii="Times New Roman" w:hAnsi="Times New Roman" w:cs="Times New Roman"/>
          <w:sz w:val="24"/>
          <w:szCs w:val="24"/>
        </w:rPr>
        <w:t xml:space="preserve">asutusel </w:t>
      </w:r>
      <w:r w:rsidRPr="00B92E7F">
        <w:rPr>
          <w:rFonts w:ascii="Times New Roman" w:hAnsi="Times New Roman" w:cs="Times New Roman"/>
          <w:sz w:val="24"/>
          <w:szCs w:val="24"/>
        </w:rPr>
        <w:t>kohustus anda oma hinnang rahapesu ja terrorismi rahastamise tõenäosuse ja riskide kohta lähtuvalt Finantsinspektsiooni vastavast taotlusest. Olukordi, mis nõuavad Finantsinspektsiooni ja Rahapesu Andmebüroo vahelist koostööd on CRD VI kohaselt kol</w:t>
      </w:r>
      <w:r w:rsidR="48EBDE52" w:rsidRPr="00B92E7F">
        <w:rPr>
          <w:rFonts w:ascii="Times New Roman" w:hAnsi="Times New Roman" w:cs="Times New Roman"/>
          <w:sz w:val="24"/>
          <w:szCs w:val="24"/>
        </w:rPr>
        <w:t xml:space="preserve">m: </w:t>
      </w:r>
      <w:r w:rsidRPr="00B92E7F">
        <w:rPr>
          <w:rFonts w:ascii="Times New Roman" w:hAnsi="Times New Roman" w:cs="Times New Roman"/>
          <w:sz w:val="24"/>
          <w:szCs w:val="24"/>
        </w:rPr>
        <w:t>olulise osaluse võõrandamine, ühinemine ja jagunemine, kolmanda riigi krediidiasutuse filiaali asutamine Eestis. Rahapesu Andmebüroolt ei nõuta eelnõuga detailsete ja suuremahuliste riskihinnangute vms analüüside koostamist, vaid arvamuse avaldamist HMS § 16 tähenduses. Samas ei prognoosi eelnõu koostajad taoliste kohustuste täitmise mahu märkimisväärset tõusu, mistõttu on R</w:t>
      </w:r>
      <w:r w:rsidR="270A1322" w:rsidRPr="00B92E7F">
        <w:rPr>
          <w:rFonts w:ascii="Times New Roman" w:hAnsi="Times New Roman" w:cs="Times New Roman"/>
          <w:sz w:val="24"/>
          <w:szCs w:val="24"/>
        </w:rPr>
        <w:t>ahapesu Andmebüroole</w:t>
      </w:r>
      <w:r w:rsidRPr="00B92E7F">
        <w:rPr>
          <w:rFonts w:ascii="Times New Roman" w:hAnsi="Times New Roman" w:cs="Times New Roman"/>
          <w:sz w:val="24"/>
          <w:szCs w:val="24"/>
        </w:rPr>
        <w:t xml:space="preserve"> avalduv mõju väheoluline.</w:t>
      </w:r>
    </w:p>
    <w:p w14:paraId="6271C275" w14:textId="413DEB67" w:rsidR="000E03EA" w:rsidRDefault="002E626F"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ab/>
      </w:r>
    </w:p>
    <w:p w14:paraId="6E04A9FD" w14:textId="77777777" w:rsidR="000E03EA" w:rsidRDefault="000E03EA" w:rsidP="00B92E7F">
      <w:pPr>
        <w:spacing w:after="0" w:line="240" w:lineRule="auto"/>
        <w:jc w:val="both"/>
        <w:rPr>
          <w:rFonts w:ascii="Times New Roman" w:hAnsi="Times New Roman" w:cs="Times New Roman"/>
          <w:b/>
          <w:bCs/>
          <w:sz w:val="24"/>
          <w:szCs w:val="24"/>
        </w:rPr>
      </w:pPr>
    </w:p>
    <w:p w14:paraId="72CB7386" w14:textId="77777777" w:rsidR="000E03EA" w:rsidRDefault="000E03EA" w:rsidP="00B92E7F">
      <w:pPr>
        <w:spacing w:after="0" w:line="240" w:lineRule="auto"/>
        <w:jc w:val="both"/>
        <w:rPr>
          <w:rFonts w:ascii="Times New Roman" w:hAnsi="Times New Roman" w:cs="Times New Roman"/>
          <w:b/>
          <w:bCs/>
          <w:sz w:val="24"/>
          <w:szCs w:val="24"/>
        </w:rPr>
      </w:pPr>
    </w:p>
    <w:p w14:paraId="7FC6F654" w14:textId="77777777" w:rsidR="000E03EA" w:rsidRDefault="000E03EA" w:rsidP="00B92E7F">
      <w:pPr>
        <w:spacing w:after="0" w:line="240" w:lineRule="auto"/>
        <w:jc w:val="both"/>
        <w:rPr>
          <w:rFonts w:ascii="Times New Roman" w:hAnsi="Times New Roman" w:cs="Times New Roman"/>
          <w:b/>
          <w:bCs/>
          <w:sz w:val="24"/>
          <w:szCs w:val="24"/>
        </w:rPr>
      </w:pPr>
    </w:p>
    <w:p w14:paraId="7F5F4D2B" w14:textId="77777777" w:rsidR="000E03EA" w:rsidRPr="00B92E7F" w:rsidRDefault="000E03EA" w:rsidP="00B92E7F">
      <w:pPr>
        <w:spacing w:after="0" w:line="240" w:lineRule="auto"/>
        <w:jc w:val="both"/>
        <w:rPr>
          <w:rFonts w:ascii="Times New Roman" w:hAnsi="Times New Roman" w:cs="Times New Roman"/>
          <w:b/>
          <w:bCs/>
          <w:sz w:val="24"/>
          <w:szCs w:val="24"/>
        </w:rPr>
      </w:pPr>
    </w:p>
    <w:p w14:paraId="0ED2C431" w14:textId="1E88E7BC" w:rsidR="002E626F" w:rsidRPr="00B92E7F" w:rsidRDefault="002E626F"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lastRenderedPageBreak/>
        <w:t xml:space="preserve">8. Seaduse rakendamisega seotud riigi ja kohaliku omavalitsuse tegevused, eeldatavad kulud ja tulud </w:t>
      </w:r>
    </w:p>
    <w:p w14:paraId="6ED56338" w14:textId="77777777" w:rsidR="002E626F" w:rsidRPr="00B92E7F" w:rsidRDefault="002E626F" w:rsidP="00B92E7F">
      <w:pPr>
        <w:spacing w:after="0" w:line="240" w:lineRule="auto"/>
        <w:jc w:val="both"/>
        <w:rPr>
          <w:rFonts w:ascii="Times New Roman" w:hAnsi="Times New Roman" w:cs="Times New Roman"/>
          <w:b/>
          <w:bCs/>
          <w:sz w:val="24"/>
          <w:szCs w:val="24"/>
        </w:rPr>
      </w:pPr>
    </w:p>
    <w:p w14:paraId="185928E8" w14:textId="164DBD54" w:rsidR="000D2532" w:rsidRPr="00B92E7F" w:rsidRDefault="53C9906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rakendamise mõju ning tõus riigieelarvele on kaudne ja ebatõenäoline. Finantsinspektsioon on finantsjärelevalve subjektide poolt täielikult rahastatav, mistõttu täiendavat kulu riigieelarve tähenduses </w:t>
      </w:r>
      <w:r w:rsidR="50183F06" w:rsidRPr="00B92E7F">
        <w:rPr>
          <w:rFonts w:ascii="Times New Roman" w:hAnsi="Times New Roman" w:cs="Times New Roman"/>
          <w:sz w:val="24"/>
          <w:szCs w:val="24"/>
        </w:rPr>
        <w:t>eelnõu</w:t>
      </w:r>
      <w:r w:rsidRPr="00B92E7F">
        <w:rPr>
          <w:rFonts w:ascii="Times New Roman" w:hAnsi="Times New Roman" w:cs="Times New Roman"/>
          <w:sz w:val="24"/>
          <w:szCs w:val="24"/>
        </w:rPr>
        <w:t xml:space="preserve">ga ei kaasne. </w:t>
      </w:r>
    </w:p>
    <w:p w14:paraId="3A8FF7F3" w14:textId="77777777" w:rsidR="000D2532" w:rsidRPr="00B92E7F" w:rsidRDefault="000D2532" w:rsidP="00B92E7F">
      <w:pPr>
        <w:spacing w:after="0" w:line="240" w:lineRule="auto"/>
        <w:jc w:val="both"/>
        <w:rPr>
          <w:rFonts w:ascii="Times New Roman" w:hAnsi="Times New Roman" w:cs="Times New Roman"/>
          <w:sz w:val="24"/>
          <w:szCs w:val="24"/>
        </w:rPr>
      </w:pPr>
    </w:p>
    <w:p w14:paraId="58C0BB96" w14:textId="262B6D2E" w:rsidR="000D2532" w:rsidRPr="00B92E7F" w:rsidRDefault="000D2532"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Eelnõu mõju riigiasutuste ja kohaliku omavalitsuse korraldusele on väike või olematu. Avaliku sektori, näiteks Rahandusministeeriumi ja Rahapesu Andmebüroo ning </w:t>
      </w:r>
      <w:commentRangeStart w:id="56"/>
      <w:r w:rsidRPr="00B92E7F">
        <w:rPr>
          <w:rFonts w:ascii="Times New Roman" w:hAnsi="Times New Roman" w:cs="Times New Roman"/>
          <w:sz w:val="24"/>
          <w:szCs w:val="24"/>
        </w:rPr>
        <w:t>Finantsinspektsiooni</w:t>
      </w:r>
      <w:commentRangeEnd w:id="56"/>
      <w:r w:rsidR="00291A77">
        <w:rPr>
          <w:rStyle w:val="Kommentaariviide"/>
        </w:rPr>
        <w:commentReference w:id="56"/>
      </w:r>
      <w:r w:rsidRPr="00B92E7F">
        <w:rPr>
          <w:rFonts w:ascii="Times New Roman" w:hAnsi="Times New Roman" w:cs="Times New Roman"/>
          <w:sz w:val="24"/>
          <w:szCs w:val="24"/>
        </w:rPr>
        <w:t xml:space="preserve"> töötajate töökoormus, võib mõnevõrra tõusta, kuid mitte märgiliselt</w:t>
      </w:r>
      <w:r w:rsidR="4E83371D" w:rsidRPr="00B92E7F">
        <w:rPr>
          <w:rFonts w:ascii="Times New Roman" w:hAnsi="Times New Roman" w:cs="Times New Roman"/>
          <w:sz w:val="24"/>
          <w:szCs w:val="24"/>
        </w:rPr>
        <w:t xml:space="preserve"> ning pikaajaliselt. </w:t>
      </w:r>
    </w:p>
    <w:p w14:paraId="0D0F542E" w14:textId="77777777" w:rsidR="000D2532" w:rsidRPr="00B92E7F" w:rsidRDefault="000D2532" w:rsidP="00B92E7F">
      <w:pPr>
        <w:spacing w:after="0" w:line="240" w:lineRule="auto"/>
        <w:jc w:val="both"/>
        <w:rPr>
          <w:rFonts w:ascii="Times New Roman" w:hAnsi="Times New Roman" w:cs="Times New Roman"/>
          <w:b/>
          <w:bCs/>
          <w:sz w:val="24"/>
          <w:szCs w:val="24"/>
        </w:rPr>
      </w:pPr>
    </w:p>
    <w:p w14:paraId="0B5B1BDE" w14:textId="6BDA8E56" w:rsidR="002E626F" w:rsidRPr="00B92E7F" w:rsidRDefault="002E626F"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9. Rakendusaktid</w:t>
      </w:r>
    </w:p>
    <w:p w14:paraId="12CCCBF5" w14:textId="77777777" w:rsidR="00A97210" w:rsidRPr="00B92E7F" w:rsidRDefault="00A97210" w:rsidP="00B92E7F">
      <w:pPr>
        <w:spacing w:after="0" w:line="240" w:lineRule="auto"/>
        <w:jc w:val="both"/>
        <w:rPr>
          <w:rFonts w:ascii="Times New Roman" w:hAnsi="Times New Roman" w:cs="Times New Roman"/>
          <w:b/>
          <w:bCs/>
          <w:sz w:val="24"/>
          <w:szCs w:val="24"/>
        </w:rPr>
      </w:pPr>
    </w:p>
    <w:p w14:paraId="3E6D2358" w14:textId="294DDA58" w:rsidR="00A97210" w:rsidRPr="00B92E7F" w:rsidRDefault="00A97210"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Tulenevalt HÕNTE § 48 lõike 3 punktist 3 esitatakse tabelis </w:t>
      </w:r>
      <w:r w:rsidR="00E556D2">
        <w:rPr>
          <w:rFonts w:ascii="Times New Roman" w:hAnsi="Times New Roman" w:cs="Times New Roman"/>
          <w:sz w:val="24"/>
          <w:szCs w:val="24"/>
        </w:rPr>
        <w:t>6</w:t>
      </w:r>
      <w:r w:rsidRPr="00B92E7F">
        <w:rPr>
          <w:rFonts w:ascii="Times New Roman" w:hAnsi="Times New Roman" w:cs="Times New Roman"/>
          <w:sz w:val="24"/>
          <w:szCs w:val="24"/>
        </w:rPr>
        <w:t xml:space="preserve"> volitusnormidega seotud määruste ülevaade. </w:t>
      </w:r>
    </w:p>
    <w:p w14:paraId="722FFB50" w14:textId="77777777" w:rsidR="00A97210" w:rsidRPr="00B92E7F" w:rsidRDefault="00A97210" w:rsidP="00B92E7F">
      <w:pPr>
        <w:spacing w:after="0" w:line="240" w:lineRule="auto"/>
        <w:jc w:val="both"/>
        <w:rPr>
          <w:rFonts w:ascii="Times New Roman" w:hAnsi="Times New Roman" w:cs="Times New Roman"/>
          <w:sz w:val="24"/>
          <w:szCs w:val="24"/>
        </w:rPr>
      </w:pPr>
    </w:p>
    <w:p w14:paraId="0F22C3C1" w14:textId="7B8111D8" w:rsidR="04953A94" w:rsidRPr="00B92E7F" w:rsidRDefault="04953A94"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Tabel </w:t>
      </w:r>
      <w:r w:rsidR="00152683">
        <w:rPr>
          <w:rFonts w:ascii="Times New Roman" w:hAnsi="Times New Roman" w:cs="Times New Roman"/>
          <w:b/>
          <w:bCs/>
          <w:sz w:val="24"/>
          <w:szCs w:val="24"/>
        </w:rPr>
        <w:t>6</w:t>
      </w:r>
      <w:r w:rsidRPr="00B92E7F">
        <w:rPr>
          <w:rFonts w:ascii="Times New Roman" w:hAnsi="Times New Roman" w:cs="Times New Roman"/>
          <w:b/>
          <w:bCs/>
          <w:sz w:val="24"/>
          <w:szCs w:val="24"/>
        </w:rPr>
        <w:t xml:space="preserve">. Eelnõuga seotud määrused. </w:t>
      </w:r>
    </w:p>
    <w:p w14:paraId="357B1EFE" w14:textId="52916F13" w:rsidR="0E6703AC" w:rsidRPr="00B92E7F" w:rsidRDefault="0E6703AC" w:rsidP="00B92E7F">
      <w:pPr>
        <w:spacing w:after="0" w:line="240" w:lineRule="auto"/>
        <w:jc w:val="both"/>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2169"/>
        <w:gridCol w:w="6892"/>
      </w:tblGrid>
      <w:tr w:rsidR="00A97210" w:rsidRPr="00B92E7F" w14:paraId="24B99049" w14:textId="77777777" w:rsidTr="645198D8">
        <w:tc>
          <w:tcPr>
            <w:tcW w:w="2093" w:type="dxa"/>
          </w:tcPr>
          <w:p w14:paraId="41716395" w14:textId="3B1AC077" w:rsidR="00A97210" w:rsidRPr="00B92E7F" w:rsidRDefault="00A97210" w:rsidP="00B92E7F">
            <w:pPr>
              <w:jc w:val="both"/>
              <w:rPr>
                <w:rFonts w:ascii="Times New Roman" w:hAnsi="Times New Roman" w:cs="Times New Roman"/>
                <w:b/>
                <w:bCs/>
                <w:sz w:val="24"/>
                <w:szCs w:val="24"/>
              </w:rPr>
            </w:pPr>
            <w:r w:rsidRPr="00B92E7F">
              <w:rPr>
                <w:rFonts w:ascii="Times New Roman" w:hAnsi="Times New Roman" w:cs="Times New Roman"/>
                <w:b/>
                <w:bCs/>
                <w:sz w:val="24"/>
                <w:szCs w:val="24"/>
              </w:rPr>
              <w:t>Volitusnorm</w:t>
            </w:r>
          </w:p>
        </w:tc>
        <w:tc>
          <w:tcPr>
            <w:tcW w:w="7119" w:type="dxa"/>
          </w:tcPr>
          <w:p w14:paraId="360624AB" w14:textId="677E4ECE" w:rsidR="00A97210" w:rsidRPr="00B92E7F" w:rsidRDefault="00A97210" w:rsidP="00B92E7F">
            <w:pPr>
              <w:jc w:val="both"/>
              <w:rPr>
                <w:rFonts w:ascii="Times New Roman" w:hAnsi="Times New Roman" w:cs="Times New Roman"/>
                <w:b/>
                <w:bCs/>
                <w:sz w:val="24"/>
                <w:szCs w:val="24"/>
              </w:rPr>
            </w:pPr>
            <w:r w:rsidRPr="00B92E7F">
              <w:rPr>
                <w:rFonts w:ascii="Times New Roman" w:hAnsi="Times New Roman" w:cs="Times New Roman"/>
                <w:b/>
                <w:bCs/>
                <w:sz w:val="24"/>
                <w:szCs w:val="24"/>
              </w:rPr>
              <w:t>Volitusnormi alusel kehtestatav rakendusakt</w:t>
            </w:r>
          </w:p>
        </w:tc>
      </w:tr>
      <w:tr w:rsidR="00A97210" w:rsidRPr="00B92E7F" w14:paraId="74B4E7B0" w14:textId="77777777" w:rsidTr="645198D8">
        <w:tc>
          <w:tcPr>
            <w:tcW w:w="2093" w:type="dxa"/>
          </w:tcPr>
          <w:p w14:paraId="7DE10407" w14:textId="5D9DD472" w:rsidR="00A97210" w:rsidRPr="00B92E7F" w:rsidRDefault="31E94D18" w:rsidP="00B92E7F">
            <w:pPr>
              <w:jc w:val="both"/>
              <w:rPr>
                <w:rFonts w:ascii="Times New Roman" w:hAnsi="Times New Roman" w:cs="Times New Roman"/>
                <w:sz w:val="24"/>
                <w:szCs w:val="24"/>
              </w:rPr>
            </w:pPr>
            <w:r w:rsidRPr="00B92E7F">
              <w:rPr>
                <w:rFonts w:ascii="Times New Roman" w:hAnsi="Times New Roman" w:cs="Times New Roman"/>
                <w:sz w:val="24"/>
                <w:szCs w:val="24"/>
              </w:rPr>
              <w:t>F</w:t>
            </w:r>
            <w:r w:rsidR="6FB63AC3" w:rsidRPr="00B92E7F">
              <w:rPr>
                <w:rFonts w:ascii="Times New Roman" w:hAnsi="Times New Roman" w:cs="Times New Roman"/>
                <w:sz w:val="24"/>
                <w:szCs w:val="24"/>
              </w:rPr>
              <w:t>IS</w:t>
            </w:r>
            <w:r w:rsidRPr="00B92E7F">
              <w:rPr>
                <w:rFonts w:ascii="Times New Roman" w:hAnsi="Times New Roman" w:cs="Times New Roman"/>
                <w:sz w:val="24"/>
                <w:szCs w:val="24"/>
              </w:rPr>
              <w:t xml:space="preserve"> § 32</w:t>
            </w:r>
            <w:r w:rsidRPr="00B92E7F">
              <w:rPr>
                <w:rFonts w:ascii="Times New Roman" w:hAnsi="Times New Roman" w:cs="Times New Roman"/>
                <w:sz w:val="24"/>
                <w:szCs w:val="24"/>
                <w:vertAlign w:val="superscript"/>
              </w:rPr>
              <w:t>1</w:t>
            </w:r>
            <w:r w:rsidRPr="00B92E7F">
              <w:rPr>
                <w:rFonts w:ascii="Times New Roman" w:hAnsi="Times New Roman" w:cs="Times New Roman"/>
                <w:sz w:val="24"/>
                <w:szCs w:val="24"/>
              </w:rPr>
              <w:t xml:space="preserve"> lõige 8</w:t>
            </w:r>
          </w:p>
        </w:tc>
        <w:tc>
          <w:tcPr>
            <w:tcW w:w="7119" w:type="dxa"/>
          </w:tcPr>
          <w:p w14:paraId="3C6473A2" w14:textId="4CA222BE" w:rsidR="00A97210" w:rsidRPr="00B92E7F" w:rsidRDefault="647CE150" w:rsidP="00B92E7F">
            <w:pPr>
              <w:jc w:val="both"/>
              <w:rPr>
                <w:rFonts w:ascii="Times New Roman" w:hAnsi="Times New Roman" w:cs="Times New Roman"/>
                <w:sz w:val="24"/>
                <w:szCs w:val="24"/>
              </w:rPr>
            </w:pPr>
            <w:r w:rsidRPr="00B92E7F">
              <w:rPr>
                <w:rFonts w:ascii="Times New Roman" w:hAnsi="Times New Roman" w:cs="Times New Roman"/>
                <w:sz w:val="24"/>
                <w:szCs w:val="24"/>
              </w:rPr>
              <w:t>Eelnõuga muudetakse rahandusministri määrust ,,Finantsinspektsiooni seaduse alusel varaliste kohustuste ja väärtpaberite omamise kohta andmete esitamise vormi kehtestamine“</w:t>
            </w:r>
            <w:r w:rsidR="00A97210" w:rsidRPr="00B92E7F">
              <w:rPr>
                <w:rStyle w:val="Allmrkuseviide"/>
                <w:rFonts w:ascii="Times New Roman" w:hAnsi="Times New Roman" w:cs="Times New Roman"/>
                <w:sz w:val="24"/>
                <w:szCs w:val="24"/>
              </w:rPr>
              <w:footnoteReference w:id="74"/>
            </w:r>
            <w:r w:rsidRPr="00B92E7F">
              <w:rPr>
                <w:rFonts w:ascii="Times New Roman" w:hAnsi="Times New Roman" w:cs="Times New Roman"/>
                <w:sz w:val="24"/>
                <w:szCs w:val="24"/>
              </w:rPr>
              <w:t xml:space="preserve"> tulenevalt vajadusest lisada finantsinstrumentide loetellu </w:t>
            </w:r>
            <w:proofErr w:type="spellStart"/>
            <w:r w:rsidRPr="00B92E7F">
              <w:rPr>
                <w:rFonts w:ascii="Times New Roman" w:hAnsi="Times New Roman" w:cs="Times New Roman"/>
                <w:sz w:val="24"/>
                <w:szCs w:val="24"/>
              </w:rPr>
              <w:t>krüptovarad</w:t>
            </w:r>
            <w:proofErr w:type="spellEnd"/>
            <w:r w:rsidRPr="00B92E7F">
              <w:rPr>
                <w:rFonts w:ascii="Times New Roman" w:hAnsi="Times New Roman" w:cs="Times New Roman"/>
                <w:sz w:val="24"/>
                <w:szCs w:val="24"/>
              </w:rPr>
              <w:t xml:space="preserve">, mille omamist peavad Finantsinspektsiooni töölevõtmist taotlevad isikud ja töötajad oma varadeklaratsioonis kajastama. </w:t>
            </w:r>
            <w:r w:rsidR="21FC0ACE" w:rsidRPr="00B92E7F">
              <w:rPr>
                <w:rFonts w:ascii="Times New Roman" w:hAnsi="Times New Roman" w:cs="Times New Roman"/>
                <w:sz w:val="24"/>
                <w:szCs w:val="24"/>
              </w:rPr>
              <w:t>Samuti muudetakse määruses selle kehtestamise alusnormi ning asendatakse viide FIS § 32 lõikele 3 viitega FIS § 32</w:t>
            </w:r>
            <w:r w:rsidR="21FC0ACE" w:rsidRPr="00B92E7F">
              <w:rPr>
                <w:rFonts w:ascii="Times New Roman" w:hAnsi="Times New Roman" w:cs="Times New Roman"/>
                <w:sz w:val="24"/>
                <w:szCs w:val="24"/>
                <w:vertAlign w:val="superscript"/>
              </w:rPr>
              <w:t>1</w:t>
            </w:r>
            <w:r w:rsidR="21FC0ACE" w:rsidRPr="00B92E7F">
              <w:rPr>
                <w:rFonts w:ascii="Times New Roman" w:hAnsi="Times New Roman" w:cs="Times New Roman"/>
                <w:sz w:val="24"/>
                <w:szCs w:val="24"/>
              </w:rPr>
              <w:t xml:space="preserve"> lõikele 8.</w:t>
            </w:r>
          </w:p>
        </w:tc>
      </w:tr>
      <w:tr w:rsidR="0E6703AC" w:rsidRPr="00B92E7F" w14:paraId="7685C50B" w14:textId="77777777" w:rsidTr="645198D8">
        <w:trPr>
          <w:trHeight w:val="300"/>
        </w:trPr>
        <w:tc>
          <w:tcPr>
            <w:tcW w:w="2203" w:type="dxa"/>
          </w:tcPr>
          <w:p w14:paraId="6005096F" w14:textId="304BB242" w:rsidR="4227A862" w:rsidRPr="00B92E7F" w:rsidRDefault="4227A862" w:rsidP="00B92E7F">
            <w:pPr>
              <w:jc w:val="both"/>
              <w:rPr>
                <w:rFonts w:ascii="Times New Roman" w:hAnsi="Times New Roman" w:cs="Times New Roman"/>
                <w:sz w:val="24"/>
                <w:szCs w:val="24"/>
              </w:rPr>
            </w:pPr>
            <w:r w:rsidRPr="00B92E7F">
              <w:rPr>
                <w:rFonts w:ascii="Times New Roman" w:hAnsi="Times New Roman" w:cs="Times New Roman"/>
                <w:sz w:val="24"/>
                <w:szCs w:val="24"/>
              </w:rPr>
              <w:t>F</w:t>
            </w:r>
            <w:r w:rsidR="43351D0B" w:rsidRPr="00B92E7F">
              <w:rPr>
                <w:rFonts w:ascii="Times New Roman" w:hAnsi="Times New Roman" w:cs="Times New Roman"/>
                <w:sz w:val="24"/>
                <w:szCs w:val="24"/>
              </w:rPr>
              <w:t>IS § 53 lõige 4</w:t>
            </w:r>
          </w:p>
        </w:tc>
        <w:tc>
          <w:tcPr>
            <w:tcW w:w="6859" w:type="dxa"/>
          </w:tcPr>
          <w:p w14:paraId="689E9DFD" w14:textId="1988B818" w:rsidR="43351D0B" w:rsidRPr="00B92E7F" w:rsidRDefault="1EF62133" w:rsidP="00B92E7F">
            <w:pPr>
              <w:jc w:val="both"/>
              <w:rPr>
                <w:rFonts w:ascii="Times New Roman" w:hAnsi="Times New Roman" w:cs="Times New Roman"/>
                <w:sz w:val="24"/>
                <w:szCs w:val="24"/>
              </w:rPr>
            </w:pPr>
            <w:r w:rsidRPr="00B92E7F">
              <w:rPr>
                <w:rFonts w:ascii="Times New Roman" w:hAnsi="Times New Roman" w:cs="Times New Roman"/>
                <w:sz w:val="24"/>
                <w:szCs w:val="24"/>
              </w:rPr>
              <w:t>Eelnõuga muudetakse rahandusministri määrust ,,Finantsinspektsiooni veebilehel andmete avalikustamise ulatus ja kord”</w:t>
            </w:r>
            <w:r w:rsidR="43351D0B" w:rsidRPr="00B92E7F">
              <w:rPr>
                <w:rStyle w:val="Allmrkuseviide"/>
                <w:rFonts w:ascii="Times New Roman" w:hAnsi="Times New Roman" w:cs="Times New Roman"/>
                <w:sz w:val="24"/>
                <w:szCs w:val="24"/>
              </w:rPr>
              <w:footnoteReference w:id="75"/>
            </w:r>
            <w:r w:rsidR="60988CB8" w:rsidRPr="00B92E7F">
              <w:rPr>
                <w:rFonts w:ascii="Times New Roman" w:hAnsi="Times New Roman" w:cs="Times New Roman"/>
                <w:sz w:val="24"/>
                <w:szCs w:val="24"/>
              </w:rPr>
              <w:t xml:space="preserve"> ning lisatakse Finantsinspektsioonile kohustus avalikustada teavet valdusettevõtjate kohta, kes on saanud järelevalveasutuselt heakskiidu või heakskiidu taotlemise vabastuse.</w:t>
            </w:r>
          </w:p>
        </w:tc>
      </w:tr>
    </w:tbl>
    <w:p w14:paraId="01D7F27E" w14:textId="77777777" w:rsidR="002E626F" w:rsidRPr="00B92E7F" w:rsidRDefault="002E626F" w:rsidP="00B92E7F">
      <w:pPr>
        <w:spacing w:after="0" w:line="240" w:lineRule="auto"/>
        <w:jc w:val="both"/>
        <w:rPr>
          <w:rFonts w:ascii="Times New Roman" w:hAnsi="Times New Roman" w:cs="Times New Roman"/>
          <w:b/>
          <w:bCs/>
          <w:sz w:val="24"/>
          <w:szCs w:val="24"/>
        </w:rPr>
      </w:pPr>
    </w:p>
    <w:p w14:paraId="18F59C84" w14:textId="4D0F9F5C" w:rsidR="00205225" w:rsidRPr="00B92E7F" w:rsidRDefault="00205225"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 xml:space="preserve">Seletuskirjale on lisatud eelnõu tegemise hetkeks teada oleva rakendusakti kavand (seletuskirja lisa nr 2). </w:t>
      </w:r>
    </w:p>
    <w:p w14:paraId="45F78420" w14:textId="77777777" w:rsidR="002E626F" w:rsidRPr="00B92E7F" w:rsidRDefault="002E626F" w:rsidP="00B92E7F">
      <w:pPr>
        <w:spacing w:after="0" w:line="240" w:lineRule="auto"/>
        <w:jc w:val="both"/>
        <w:rPr>
          <w:rFonts w:ascii="Times New Roman" w:hAnsi="Times New Roman" w:cs="Times New Roman"/>
          <w:b/>
          <w:bCs/>
          <w:sz w:val="24"/>
          <w:szCs w:val="24"/>
        </w:rPr>
      </w:pPr>
    </w:p>
    <w:p w14:paraId="5782C8B0" w14:textId="5FB40A46" w:rsidR="002E626F" w:rsidRPr="00B92E7F" w:rsidRDefault="002E626F" w:rsidP="00B92E7F">
      <w:pPr>
        <w:spacing w:after="0" w:line="240" w:lineRule="auto"/>
        <w:jc w:val="both"/>
        <w:rPr>
          <w:rFonts w:ascii="Times New Roman" w:hAnsi="Times New Roman" w:cs="Times New Roman"/>
          <w:b/>
          <w:bCs/>
          <w:sz w:val="24"/>
          <w:szCs w:val="24"/>
        </w:rPr>
      </w:pPr>
      <w:r w:rsidRPr="00B92E7F">
        <w:rPr>
          <w:rFonts w:ascii="Times New Roman" w:hAnsi="Times New Roman" w:cs="Times New Roman"/>
          <w:b/>
          <w:bCs/>
          <w:sz w:val="24"/>
          <w:szCs w:val="24"/>
        </w:rPr>
        <w:t xml:space="preserve">10. Seaduse jõustumine </w:t>
      </w:r>
    </w:p>
    <w:p w14:paraId="7036925B" w14:textId="77777777" w:rsidR="000D2532" w:rsidRPr="00B92E7F" w:rsidRDefault="000D2532" w:rsidP="00B92E7F">
      <w:pPr>
        <w:spacing w:after="0" w:line="240" w:lineRule="auto"/>
        <w:jc w:val="both"/>
        <w:rPr>
          <w:rFonts w:ascii="Times New Roman" w:hAnsi="Times New Roman" w:cs="Times New Roman"/>
          <w:b/>
          <w:bCs/>
          <w:sz w:val="24"/>
          <w:szCs w:val="24"/>
        </w:rPr>
      </w:pPr>
    </w:p>
    <w:p w14:paraId="6D62E8CF" w14:textId="4857B4A7" w:rsidR="2CAAD543" w:rsidRPr="00B92E7F" w:rsidRDefault="2CAAD543" w:rsidP="00B92E7F">
      <w:pPr>
        <w:spacing w:after="0" w:line="240" w:lineRule="auto"/>
        <w:jc w:val="both"/>
        <w:rPr>
          <w:rFonts w:ascii="Times New Roman" w:hAnsi="Times New Roman" w:cs="Times New Roman"/>
          <w:sz w:val="24"/>
          <w:szCs w:val="24"/>
        </w:rPr>
      </w:pPr>
      <w:r w:rsidRPr="00B92E7F">
        <w:rPr>
          <w:rFonts w:ascii="Times New Roman" w:hAnsi="Times New Roman" w:cs="Times New Roman"/>
          <w:sz w:val="24"/>
          <w:szCs w:val="24"/>
        </w:rPr>
        <w:t>Seadus jõustub 2026. aasta 11. jaanuaril. Jõustumistähtaeg tuleneb CRD VI artikli 2 lõikest 1.</w:t>
      </w:r>
    </w:p>
    <w:p w14:paraId="097F413B" w14:textId="77777777" w:rsidR="000D2532" w:rsidRPr="00B92E7F" w:rsidRDefault="000D2532" w:rsidP="00B92E7F">
      <w:pPr>
        <w:spacing w:after="0" w:line="240" w:lineRule="auto"/>
        <w:jc w:val="both"/>
        <w:rPr>
          <w:rFonts w:ascii="Times New Roman" w:hAnsi="Times New Roman" w:cs="Times New Roman"/>
          <w:sz w:val="24"/>
          <w:szCs w:val="24"/>
        </w:rPr>
      </w:pPr>
    </w:p>
    <w:p w14:paraId="47DDEDF4" w14:textId="518FF620" w:rsidR="002E626F" w:rsidRPr="00B92E7F" w:rsidRDefault="002E626F" w:rsidP="00B92E7F">
      <w:pPr>
        <w:spacing w:after="0" w:line="240" w:lineRule="auto"/>
        <w:jc w:val="both"/>
        <w:rPr>
          <w:rFonts w:ascii="Times New Roman" w:hAnsi="Times New Roman" w:cs="Times New Roman"/>
          <w:b/>
          <w:bCs/>
          <w:i/>
          <w:iCs/>
          <w:sz w:val="24"/>
          <w:szCs w:val="24"/>
        </w:rPr>
      </w:pPr>
      <w:r w:rsidRPr="00B92E7F">
        <w:rPr>
          <w:rFonts w:ascii="Times New Roman" w:hAnsi="Times New Roman" w:cs="Times New Roman"/>
          <w:b/>
          <w:bCs/>
          <w:sz w:val="24"/>
          <w:szCs w:val="24"/>
        </w:rPr>
        <w:t xml:space="preserve">11. Huvirühmade kaasamine ja eelnõu kooskõlastamine </w:t>
      </w:r>
    </w:p>
    <w:p w14:paraId="4ACDA41C" w14:textId="77777777" w:rsidR="00CE46F7" w:rsidRPr="00B92E7F" w:rsidRDefault="00CE46F7" w:rsidP="00B92E7F">
      <w:pPr>
        <w:spacing w:after="0" w:line="240" w:lineRule="auto"/>
        <w:jc w:val="both"/>
        <w:rPr>
          <w:rFonts w:ascii="Times New Roman" w:hAnsi="Times New Roman" w:cs="Times New Roman"/>
          <w:sz w:val="24"/>
          <w:szCs w:val="24"/>
        </w:rPr>
      </w:pPr>
    </w:p>
    <w:p w14:paraId="3A22C1E5" w14:textId="1C9CC5F1" w:rsidR="00A630CA" w:rsidRPr="00A630CA" w:rsidRDefault="274C7B8E" w:rsidP="00B92E7F">
      <w:pPr>
        <w:spacing w:after="0" w:line="240" w:lineRule="auto"/>
        <w:jc w:val="both"/>
        <w:rPr>
          <w:rFonts w:ascii="Times New Roman" w:hAnsi="Times New Roman" w:cs="Times New Roman"/>
          <w:sz w:val="24"/>
          <w:szCs w:val="24"/>
        </w:rPr>
      </w:pPr>
      <w:r w:rsidRPr="7EEDE5F1">
        <w:rPr>
          <w:rFonts w:ascii="Times New Roman" w:hAnsi="Times New Roman" w:cs="Times New Roman"/>
          <w:sz w:val="24"/>
          <w:szCs w:val="24"/>
        </w:rPr>
        <w:t xml:space="preserve">Eelnõu esitatakse kooskõlastamiseks Justiitsministeeriumile, </w:t>
      </w:r>
      <w:r w:rsidR="675C926C" w:rsidRPr="7EEDE5F1">
        <w:rPr>
          <w:rFonts w:ascii="Times New Roman" w:hAnsi="Times New Roman" w:cs="Times New Roman"/>
          <w:sz w:val="24"/>
          <w:szCs w:val="24"/>
        </w:rPr>
        <w:t>Majandus- ja Kommunikatsiooniministeeriumile,</w:t>
      </w:r>
      <w:r w:rsidR="4260800E" w:rsidRPr="7EEDE5F1">
        <w:rPr>
          <w:rFonts w:ascii="Times New Roman" w:hAnsi="Times New Roman" w:cs="Times New Roman"/>
          <w:sz w:val="24"/>
          <w:szCs w:val="24"/>
        </w:rPr>
        <w:t xml:space="preserve"> </w:t>
      </w:r>
      <w:r w:rsidRPr="7EEDE5F1">
        <w:rPr>
          <w:rFonts w:ascii="Times New Roman" w:hAnsi="Times New Roman" w:cs="Times New Roman"/>
          <w:sz w:val="24"/>
          <w:szCs w:val="24"/>
        </w:rPr>
        <w:t xml:space="preserve">Eesti Pangale, Finantsinspektsioonile, Rahapesu Andmebüroole, </w:t>
      </w:r>
      <w:r w:rsidR="64DE2CED" w:rsidRPr="7EEDE5F1">
        <w:rPr>
          <w:rFonts w:ascii="Times New Roman" w:hAnsi="Times New Roman" w:cs="Times New Roman"/>
          <w:sz w:val="24"/>
          <w:szCs w:val="24"/>
        </w:rPr>
        <w:t xml:space="preserve">Tarbijakaitse ja Tehnilise Järelevalve Ametile, Konkurentsiametile, </w:t>
      </w:r>
      <w:r w:rsidR="02445C7C" w:rsidRPr="7EEDE5F1">
        <w:rPr>
          <w:rFonts w:ascii="Times New Roman" w:hAnsi="Times New Roman" w:cs="Times New Roman"/>
          <w:sz w:val="24"/>
          <w:szCs w:val="24"/>
        </w:rPr>
        <w:t>Audiitorkogule,</w:t>
      </w:r>
      <w:r w:rsidRPr="7EEDE5F1">
        <w:rPr>
          <w:rFonts w:ascii="Times New Roman" w:hAnsi="Times New Roman" w:cs="Times New Roman"/>
          <w:i/>
          <w:iCs/>
          <w:sz w:val="24"/>
          <w:szCs w:val="24"/>
        </w:rPr>
        <w:t xml:space="preserve"> </w:t>
      </w:r>
      <w:r w:rsidR="10748F8F" w:rsidRPr="7EEDE5F1">
        <w:rPr>
          <w:rFonts w:ascii="Times New Roman" w:hAnsi="Times New Roman" w:cs="Times New Roman"/>
          <w:sz w:val="24"/>
          <w:szCs w:val="24"/>
        </w:rPr>
        <w:t xml:space="preserve">Advokatuurile, </w:t>
      </w:r>
      <w:r w:rsidRPr="7EEDE5F1">
        <w:rPr>
          <w:rFonts w:ascii="Times New Roman" w:hAnsi="Times New Roman" w:cs="Times New Roman"/>
          <w:sz w:val="24"/>
          <w:szCs w:val="24"/>
        </w:rPr>
        <w:t xml:space="preserve">mittetulundusühingutele </w:t>
      </w:r>
      <w:r w:rsidR="0597C291" w:rsidRPr="7EEDE5F1">
        <w:rPr>
          <w:rFonts w:ascii="Times New Roman" w:hAnsi="Times New Roman" w:cs="Times New Roman"/>
          <w:sz w:val="24"/>
          <w:szCs w:val="24"/>
        </w:rPr>
        <w:t xml:space="preserve">Eesti Kindlustusseltside Liit, </w:t>
      </w:r>
      <w:r w:rsidRPr="7EEDE5F1">
        <w:rPr>
          <w:rFonts w:ascii="Times New Roman" w:hAnsi="Times New Roman" w:cs="Times New Roman"/>
          <w:sz w:val="24"/>
          <w:szCs w:val="24"/>
        </w:rPr>
        <w:t>FinanceEstonia ja Eesti Pangaliit</w:t>
      </w:r>
      <w:r w:rsidR="514D15FC" w:rsidRPr="7EEDE5F1">
        <w:rPr>
          <w:rFonts w:ascii="Times New Roman" w:hAnsi="Times New Roman" w:cs="Times New Roman"/>
          <w:sz w:val="24"/>
          <w:szCs w:val="24"/>
        </w:rPr>
        <w:t xml:space="preserve"> ning Eesti investeerimisühingutele Admiral </w:t>
      </w:r>
      <w:proofErr w:type="spellStart"/>
      <w:r w:rsidR="514D15FC" w:rsidRPr="7EEDE5F1">
        <w:rPr>
          <w:rFonts w:ascii="Times New Roman" w:hAnsi="Times New Roman" w:cs="Times New Roman"/>
          <w:sz w:val="24"/>
          <w:szCs w:val="24"/>
        </w:rPr>
        <w:t>Markets</w:t>
      </w:r>
      <w:proofErr w:type="spellEnd"/>
      <w:r w:rsidR="514D15FC" w:rsidRPr="7EEDE5F1">
        <w:rPr>
          <w:rFonts w:ascii="Times New Roman" w:hAnsi="Times New Roman" w:cs="Times New Roman"/>
          <w:sz w:val="24"/>
          <w:szCs w:val="24"/>
        </w:rPr>
        <w:t xml:space="preserve">, KAWE KAPITAL, </w:t>
      </w:r>
      <w:proofErr w:type="spellStart"/>
      <w:r w:rsidR="514D15FC" w:rsidRPr="7EEDE5F1">
        <w:rPr>
          <w:rFonts w:ascii="Times New Roman" w:hAnsi="Times New Roman" w:cs="Times New Roman"/>
          <w:sz w:val="24"/>
          <w:szCs w:val="24"/>
        </w:rPr>
        <w:t>Redgate</w:t>
      </w:r>
      <w:proofErr w:type="spellEnd"/>
      <w:r w:rsidR="514D15FC" w:rsidRPr="7EEDE5F1">
        <w:rPr>
          <w:rFonts w:ascii="Times New Roman" w:hAnsi="Times New Roman" w:cs="Times New Roman"/>
          <w:sz w:val="24"/>
          <w:szCs w:val="24"/>
        </w:rPr>
        <w:t xml:space="preserve"> Capital, </w:t>
      </w:r>
      <w:proofErr w:type="spellStart"/>
      <w:r w:rsidR="514D15FC" w:rsidRPr="7EEDE5F1">
        <w:rPr>
          <w:rFonts w:ascii="Times New Roman" w:hAnsi="Times New Roman" w:cs="Times New Roman"/>
          <w:sz w:val="24"/>
          <w:szCs w:val="24"/>
        </w:rPr>
        <w:t>Lightyear</w:t>
      </w:r>
      <w:proofErr w:type="spellEnd"/>
      <w:r w:rsidR="514D15FC" w:rsidRPr="7EEDE5F1">
        <w:rPr>
          <w:rFonts w:ascii="Times New Roman" w:hAnsi="Times New Roman" w:cs="Times New Roman"/>
          <w:sz w:val="24"/>
          <w:szCs w:val="24"/>
        </w:rPr>
        <w:t xml:space="preserve"> Europe, Plus500EE, </w:t>
      </w:r>
      <w:proofErr w:type="spellStart"/>
      <w:r w:rsidR="514D15FC" w:rsidRPr="7EEDE5F1">
        <w:rPr>
          <w:rFonts w:ascii="Times New Roman" w:hAnsi="Times New Roman" w:cs="Times New Roman"/>
          <w:sz w:val="24"/>
          <w:szCs w:val="24"/>
        </w:rPr>
        <w:t>Venturebeam</w:t>
      </w:r>
      <w:proofErr w:type="spellEnd"/>
      <w:r w:rsidR="514D15FC" w:rsidRPr="7EEDE5F1">
        <w:rPr>
          <w:rFonts w:ascii="Times New Roman" w:hAnsi="Times New Roman" w:cs="Times New Roman"/>
          <w:sz w:val="24"/>
          <w:szCs w:val="24"/>
        </w:rPr>
        <w:t xml:space="preserve"> </w:t>
      </w:r>
      <w:proofErr w:type="spellStart"/>
      <w:r w:rsidR="514D15FC" w:rsidRPr="7EEDE5F1">
        <w:rPr>
          <w:rFonts w:ascii="Times New Roman" w:hAnsi="Times New Roman" w:cs="Times New Roman"/>
          <w:sz w:val="24"/>
          <w:szCs w:val="24"/>
        </w:rPr>
        <w:t>Markets</w:t>
      </w:r>
      <w:proofErr w:type="spellEnd"/>
      <w:r w:rsidR="514D15FC" w:rsidRPr="7EEDE5F1">
        <w:rPr>
          <w:rFonts w:ascii="Times New Roman" w:hAnsi="Times New Roman" w:cs="Times New Roman"/>
          <w:sz w:val="24"/>
          <w:szCs w:val="24"/>
        </w:rPr>
        <w:t xml:space="preserve"> ja </w:t>
      </w:r>
      <w:proofErr w:type="spellStart"/>
      <w:r w:rsidR="514D15FC" w:rsidRPr="7EEDE5F1">
        <w:rPr>
          <w:rFonts w:ascii="Times New Roman" w:hAnsi="Times New Roman" w:cs="Times New Roman"/>
          <w:sz w:val="24"/>
          <w:szCs w:val="24"/>
        </w:rPr>
        <w:t>Wise</w:t>
      </w:r>
      <w:proofErr w:type="spellEnd"/>
      <w:r w:rsidR="514D15FC" w:rsidRPr="7EEDE5F1">
        <w:rPr>
          <w:rFonts w:ascii="Times New Roman" w:hAnsi="Times New Roman" w:cs="Times New Roman"/>
          <w:sz w:val="24"/>
          <w:szCs w:val="24"/>
        </w:rPr>
        <w:t xml:space="preserve"> Assets Euro</w:t>
      </w:r>
      <w:r w:rsidR="621F186C" w:rsidRPr="7EEDE5F1">
        <w:rPr>
          <w:rFonts w:ascii="Times New Roman" w:hAnsi="Times New Roman" w:cs="Times New Roman"/>
          <w:sz w:val="24"/>
          <w:szCs w:val="24"/>
        </w:rPr>
        <w:t>pe</w:t>
      </w:r>
      <w:r w:rsidRPr="7EEDE5F1">
        <w:rPr>
          <w:rFonts w:ascii="Times New Roman" w:hAnsi="Times New Roman" w:cs="Times New Roman"/>
          <w:sz w:val="24"/>
          <w:szCs w:val="24"/>
        </w:rPr>
        <w:t xml:space="preserve">. </w:t>
      </w:r>
      <w:bookmarkEnd w:id="0"/>
      <w:bookmarkEnd w:id="46"/>
      <w:commentRangeStart w:id="57"/>
      <w:commentRangeEnd w:id="57"/>
      <w:r w:rsidR="1E34BC3A">
        <w:commentReference w:id="57"/>
      </w:r>
    </w:p>
    <w:sectPr w:rsidR="00A630CA" w:rsidRPr="00A630CA" w:rsidSect="00DA58F2">
      <w:headerReference w:type="default" r:id="rId23"/>
      <w:footerReference w:type="default" r:id="rId2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kus Ühtigi - JUSTDIGI" w:date="1900-01-01T00:00:00Z" w:initials="MJ">
    <w:p w14:paraId="7001B536" w14:textId="77777777" w:rsidR="00700629" w:rsidRDefault="00700629" w:rsidP="00700629">
      <w:pPr>
        <w:pStyle w:val="Kommentaaritekst"/>
      </w:pPr>
      <w:r>
        <w:annotationRef/>
      </w:r>
      <w:r>
        <w:t>Juhime tähelepanu, et seletuskiri pole eelnõuga kooskõlas. Täpsem selgitus 04.08.25 koostajale saadetud e-kirjas.</w:t>
      </w:r>
    </w:p>
  </w:comment>
  <w:comment w:id="2" w:author="Markus Ühtigi - JUSTDIGI" w:date="1900-01-01T00:00:00Z" w:initials="MJ">
    <w:p w14:paraId="51D913E2" w14:textId="55EB91D1" w:rsidR="00CA103F" w:rsidRDefault="00700629">
      <w:r>
        <w:annotationRef/>
      </w:r>
      <w:r w:rsidRPr="74BDD5E3">
        <w:t>Sisukord pole kooskõlas sisu endaga. Näiteks on 11. osa sisukorra kohaselt leheküljel 144, kuid tegelikult on see leheküljel 152/153. </w:t>
      </w:r>
    </w:p>
  </w:comment>
  <w:comment w:id="8" w:author="Pilleriin Lindsalu - JUSTDIGI" w:date="2025-08-21T11:41:00Z" w:initials="PL">
    <w:p w14:paraId="3C63F227" w14:textId="77777777" w:rsidR="00416FDF" w:rsidRDefault="00416FDF" w:rsidP="00416FDF">
      <w:pPr>
        <w:pStyle w:val="Kommentaaritekst"/>
      </w:pPr>
      <w:r>
        <w:rPr>
          <w:rStyle w:val="Kommentaariviide"/>
        </w:rPr>
        <w:annotationRef/>
      </w:r>
      <w:r>
        <w:t xml:space="preserve">Soovitame muuta sissejuhatava lause ja sellele järgneva loetelu sõnastust, sest loetelu sisaldab pigem eelnõuga kavandatavaid muudatusi, mitte sisulisi tulemus- või mõjueesmärke. </w:t>
      </w:r>
    </w:p>
  </w:comment>
  <w:comment w:id="25" w:author="Pilleriin Lindsalu - JUSTDIGI" w:date="2025-08-21T11:42:00Z" w:initials="PL">
    <w:p w14:paraId="70D89926" w14:textId="77777777" w:rsidR="0075754F" w:rsidRDefault="0075754F" w:rsidP="0075754F">
      <w:pPr>
        <w:pStyle w:val="Kommentaaritekst"/>
      </w:pPr>
      <w:r>
        <w:rPr>
          <w:rStyle w:val="Kommentaariviide"/>
        </w:rPr>
        <w:annotationRef/>
      </w:r>
      <w:r>
        <w:t>Soovitame ühe-kahe lausega selgitada, mis on nende standardite üldine eesmärk.</w:t>
      </w:r>
    </w:p>
  </w:comment>
  <w:comment w:id="26" w:author="Pilleriin Lindsalu - JUSTDIGI" w:date="2025-08-21T11:43:00Z" w:initials="PL">
    <w:p w14:paraId="587B8BCB" w14:textId="77777777" w:rsidR="00824513" w:rsidRDefault="00824513" w:rsidP="00824513">
      <w:pPr>
        <w:pStyle w:val="Kommentaaritekst"/>
      </w:pPr>
      <w:r>
        <w:rPr>
          <w:rStyle w:val="Kommentaariviide"/>
        </w:rPr>
        <w:annotationRef/>
      </w:r>
      <w:r>
        <w:t xml:space="preserve">Tulenevalt käesoleva aasta mais jõustunud HÕNTE muudatusest, tuleb sisukokkuvõttes esitada info eelnõu mõjust ettevõtjate  halduskoormusele riigi ees (vt HÕNTE § 41 lg 2). Antud eelnõul on mõju krediidiasutuste, investeerimisühingute jt järelevalvesubjektide halduskoormusele. </w:t>
      </w:r>
    </w:p>
    <w:p w14:paraId="16AEC842" w14:textId="77777777" w:rsidR="00824513" w:rsidRDefault="00824513" w:rsidP="00824513">
      <w:pPr>
        <w:pStyle w:val="Kommentaaritekst"/>
      </w:pPr>
    </w:p>
    <w:p w14:paraId="6EAF96CC" w14:textId="77777777" w:rsidR="00824513" w:rsidRDefault="00824513" w:rsidP="00824513">
      <w:pPr>
        <w:pStyle w:val="Kommentaaritekst"/>
      </w:pPr>
      <w:r>
        <w:t xml:space="preserve">Soovitame sisukokkuvõttes nimetada, milliste muudatusetega uusi kohustusi ettevõtjatele lisatakse ning millised muudatused on nõudeid lihtsustava toimega. Mõju halduskoormusele tuleks täpsemalt kirjeldada seletuskirja mõjuanalüüsi osas (nt osas 7.5.) </w:t>
      </w:r>
    </w:p>
  </w:comment>
  <w:comment w:id="27" w:author="Markus Ühtigi - JUSTDIGI" w:date="2025-08-18T18:06:00Z" w:initials="MJ">
    <w:p w14:paraId="1F6A52E8" w14:textId="6193E94A" w:rsidR="00CA103F" w:rsidRDefault="00700629">
      <w:r>
        <w:annotationRef/>
      </w:r>
      <w:r w:rsidRPr="0A6DDB6D">
        <w:t>Kui siia nende aktide loetelu ei too, siis võiks selguse huvides viidata vastavale osale, kus need välja toodud on.</w:t>
      </w:r>
    </w:p>
  </w:comment>
  <w:comment w:id="28" w:author="Markus Ühtigi - JUSTDIGI" w:date="2025-08-18T18:07:00Z" w:initials="MJ">
    <w:p w14:paraId="18074A7E" w14:textId="2A65C257" w:rsidR="00CA103F" w:rsidRDefault="00700629">
      <w:r>
        <w:annotationRef/>
      </w:r>
      <w:r w:rsidRPr="20EDBF17">
        <w:t>15.07.2025 on jõustunud uus redaktsioon. Ajakohastada.</w:t>
      </w:r>
    </w:p>
  </w:comment>
  <w:comment w:id="29" w:author="Markus Ühtigi - JUSTDIGI" w:date="2025-08-18T18:08:00Z" w:initials="MJ">
    <w:p w14:paraId="3A3130E9" w14:textId="35DCB667" w:rsidR="00CA103F" w:rsidRDefault="00700629">
      <w:r>
        <w:annotationRef/>
      </w:r>
      <w:r w:rsidRPr="149CE86F">
        <w:t>15.07.2025 on jõustunud uus redaktsioon. Ajakohastada.</w:t>
      </w:r>
    </w:p>
  </w:comment>
  <w:comment w:id="30" w:author="Markus Ühtigi - JUSTDIGI" w:date="2025-08-18T18:09:00Z" w:initials="MJ">
    <w:p w14:paraId="02B10E0A" w14:textId="411212C4" w:rsidR="00CA103F" w:rsidRDefault="00700629">
      <w:r>
        <w:annotationRef/>
      </w:r>
      <w:r w:rsidRPr="56981D19">
        <w:t>Märge peaks lõppema 20-ga. Ehk "RT I, 03.12.2024, 20".</w:t>
      </w:r>
    </w:p>
  </w:comment>
  <w:comment w:id="31" w:author="Markus Ühtigi - JUSTDIGI" w:date="2025-08-18T18:09:00Z" w:initials="MJ">
    <w:p w14:paraId="1B044431" w14:textId="0DA054D5" w:rsidR="00CA103F" w:rsidRDefault="00700629">
      <w:r>
        <w:annotationRef/>
      </w:r>
      <w:r w:rsidRPr="5BADD847">
        <w:t>18.07.2025 on jõustunud uus redaktsioon. Ajakohastada.</w:t>
      </w:r>
    </w:p>
  </w:comment>
  <w:comment w:id="32" w:author="Markus Ühtigi - JUSTDIGI" w:date="2025-08-18T18:13:00Z" w:initials="MJ">
    <w:p w14:paraId="695C146D" w14:textId="04D46336" w:rsidR="00CA103F" w:rsidRDefault="00700629">
      <w:r>
        <w:annotationRef/>
      </w:r>
      <w:r w:rsidRPr="5D2D6578">
        <w:t>20.06.2025 on jõustunud uus redaktsioon. Ajakohastada.</w:t>
      </w:r>
    </w:p>
  </w:comment>
  <w:comment w:id="44" w:author="Pilleriin Lindsalu - JUSTDIGI" w:date="2025-08-21T12:01:00Z" w:initials="PL">
    <w:p w14:paraId="1CE57A01" w14:textId="77777777" w:rsidR="00D50CA3" w:rsidRDefault="00D50CA3" w:rsidP="00D50CA3">
      <w:pPr>
        <w:pStyle w:val="Kommentaaritekst"/>
      </w:pPr>
      <w:r>
        <w:rPr>
          <w:rStyle w:val="Kommentaariviide"/>
        </w:rPr>
        <w:annotationRef/>
      </w:r>
      <w:r>
        <w:t xml:space="preserve">Eelnõu sõnastusest ei tulene, et Finantsinspektsioonil oleks kaalutlusõigus, kas ooteaega kohaldada või mitte. Kaalutlusõigus on vaid ooteaja pikkuse osas. </w:t>
      </w:r>
    </w:p>
    <w:p w14:paraId="2A862DA4" w14:textId="77777777" w:rsidR="00D50CA3" w:rsidRDefault="00D50CA3" w:rsidP="00D50CA3">
      <w:pPr>
        <w:pStyle w:val="Kommentaaritekst"/>
      </w:pPr>
    </w:p>
    <w:p w14:paraId="69641A9A" w14:textId="77777777" w:rsidR="00D50CA3" w:rsidRDefault="00D50CA3" w:rsidP="00D50CA3">
      <w:pPr>
        <w:pStyle w:val="Kommentaaritekst"/>
      </w:pPr>
      <w:r>
        <w:t>Mõjuanalüüsis on mainitud, et FI ei pea ooteaega iga töötaja suhtes rakendama. Samas on siin, lõike 3 selgituses, öeldud, et kui töötaja töökohustused on piirdunud administratiivse või toetava tööga ja tema panus finantsjärelevalvemenetlustesse on olnud minimaalne, tuleks eelistada lühemat ooteaega. Ka direktiivi tekstist ei selgu üheselt, kas ooteaega tuleb kohaldada kõigile töötajatele või ainult finantsjärelevalvega otseselt seotud töötajate puhul. Palume eelnõu ja seletuskiri vastavusse viia ning selgitada nõude rakendamist. Muudatusel on oluline mõju FI töötajatele ning asutuse kuludele.</w:t>
      </w:r>
    </w:p>
  </w:comment>
  <w:comment w:id="47" w:author="Markus Ühtigi - JUSTDIGI" w:date="2025-08-26T11:45:00Z" w:initials="MÜ">
    <w:p w14:paraId="70607EC5" w14:textId="77777777" w:rsidR="00700629" w:rsidRDefault="00700629" w:rsidP="00700629">
      <w:pPr>
        <w:pStyle w:val="Kommentaaritekst"/>
      </w:pPr>
      <w:r>
        <w:rPr>
          <w:rStyle w:val="Kommentaariviide"/>
        </w:rPr>
        <w:annotationRef/>
      </w:r>
      <w:r>
        <w:t>Iseenesest saaks selle osa tõsta näiteks kolmanda osa alla. Siis ei muutuks järgmiste osade järjekorranumbrid ja säiliks standardne HÕNTE § 40 lg 1 seletuskirja struktuur.</w:t>
      </w:r>
    </w:p>
  </w:comment>
  <w:comment w:id="48" w:author="Pilleriin Lindsalu - JUSTDIGI" w:date="2025-08-21T12:08:00Z" w:initials="PL">
    <w:p w14:paraId="6DCDD60F" w14:textId="335B393C" w:rsidR="008142E8" w:rsidRDefault="008142E8" w:rsidP="008142E8">
      <w:pPr>
        <w:pStyle w:val="Kommentaaritekst"/>
      </w:pPr>
      <w:r>
        <w:rPr>
          <w:rStyle w:val="Kommentaariviide"/>
        </w:rPr>
        <w:annotationRef/>
      </w:r>
      <w:r>
        <w:t>Soovitame lisada täpsustuse (nt joonealuse märkusena), et mõjuanalüüsis hinnatakse vaid olulisema mõjuga muudatusi. Parema ülevaatlikkuse huvides võiks need mõjuanalüüsi alguses ka loetleda.</w:t>
      </w:r>
    </w:p>
  </w:comment>
  <w:comment w:id="49" w:author="Pilleriin Lindsalu - JUSTDIGI" w:date="2025-08-21T12:05:00Z" w:initials="PL">
    <w:p w14:paraId="00E96612" w14:textId="535EFC84" w:rsidR="004310D2" w:rsidRDefault="004310D2" w:rsidP="004310D2">
      <w:pPr>
        <w:pStyle w:val="Kommentaaritekst"/>
      </w:pPr>
      <w:r>
        <w:rPr>
          <w:rStyle w:val="Kommentaariviide"/>
        </w:rPr>
        <w:annotationRef/>
      </w:r>
      <w:r>
        <w:t xml:space="preserve">Soovitame siin selguse huvides nimetada, milliste ühingute üle FI järelevalvet teostab. </w:t>
      </w:r>
    </w:p>
  </w:comment>
  <w:comment w:id="50" w:author="Pilleriin Lindsalu - JUSTDIGI" w:date="2025-08-21T12:10:00Z" w:initials="PL">
    <w:p w14:paraId="514E4C50" w14:textId="77777777" w:rsidR="003A1E14" w:rsidRDefault="003A1E14" w:rsidP="003A1E14">
      <w:pPr>
        <w:pStyle w:val="Kommentaaritekst"/>
      </w:pPr>
      <w:r>
        <w:rPr>
          <w:rStyle w:val="Kommentaariviide"/>
        </w:rPr>
        <w:annotationRef/>
      </w:r>
      <w:r>
        <w:t>Nagu ühes eelnevas kommentaaris mainitud, siis kavandatavast FIS § 32</w:t>
      </w:r>
      <w:r>
        <w:rPr>
          <w:vertAlign w:val="superscript"/>
        </w:rPr>
        <w:t xml:space="preserve">1 </w:t>
      </w:r>
      <w:r>
        <w:t xml:space="preserve">ja selle sätte selgitusest ei ilmne üheselt, et FI-l on kaalutlusõigus, kas ooteaega töötaja suhtes kohaldada või mitte. Palume täpsustada ja seletuskirja eri osad vastavusse viia. </w:t>
      </w:r>
    </w:p>
  </w:comment>
  <w:comment w:id="51" w:author="Pilleriin Lindsalu - JUSTDIGI" w:date="2025-08-21T12:11:00Z" w:initials="PL">
    <w:p w14:paraId="7866C99C" w14:textId="77777777" w:rsidR="00862FBB" w:rsidRDefault="00862FBB" w:rsidP="00862FBB">
      <w:pPr>
        <w:pStyle w:val="Kommentaaritekst"/>
      </w:pPr>
      <w:r>
        <w:rPr>
          <w:rStyle w:val="Kommentaariviide"/>
        </w:rPr>
        <w:annotationRef/>
      </w:r>
      <w:r>
        <w:t>Juhime tähelepanu, et ooteajal saadav hüvitis tähendab täiendavat kulu FI eelarvele. Palume seda aspekti mõjuanalüüsis käsitleda ning võimalusel anda hinnang, kui suur võib olla täiendav aastane kogukulu FI-le.</w:t>
      </w:r>
    </w:p>
  </w:comment>
  <w:comment w:id="52" w:author="Pilleriin Lindsalu - JUSTDIGI" w:date="2025-08-21T12:11:00Z" w:initials="PL">
    <w:p w14:paraId="2971E71F" w14:textId="77777777" w:rsidR="00C248F3" w:rsidRDefault="00C248F3" w:rsidP="00C248F3">
      <w:pPr>
        <w:pStyle w:val="Kommentaaritekst"/>
      </w:pPr>
      <w:r>
        <w:rPr>
          <w:rStyle w:val="Kommentaariviide"/>
        </w:rPr>
        <w:annotationRef/>
      </w:r>
      <w:r>
        <w:t>Mõjuanalüüsis on hiljem toodud, kui palju krediidiasutusi, finantsvaldusettevõtjaid ja investeerimisühinguid Eestis tegutseb. Soovitame selle info esitada juba siin.</w:t>
      </w:r>
    </w:p>
  </w:comment>
  <w:comment w:id="53" w:author="Pilleriin Lindsalu - JUSTDIGI" w:date="2025-08-21T12:12:00Z" w:initials="PL">
    <w:p w14:paraId="54DC3928" w14:textId="77777777" w:rsidR="00E54CC3" w:rsidRDefault="00966416" w:rsidP="00E54CC3">
      <w:pPr>
        <w:pStyle w:val="Kommentaaritekst"/>
      </w:pPr>
      <w:r>
        <w:rPr>
          <w:rStyle w:val="Kommentaariviide"/>
        </w:rPr>
        <w:annotationRef/>
      </w:r>
      <w:r w:rsidR="00E54CC3">
        <w:t>Kas olemasolevad andmed võimaldavad anda ligikaudse hinnangu, kui palju selliseid osaluse omandamisi aasta jooksul ette tuleb?</w:t>
      </w:r>
    </w:p>
    <w:p w14:paraId="1F8997F0" w14:textId="77777777" w:rsidR="00E54CC3" w:rsidRDefault="00E54CC3" w:rsidP="00E54CC3">
      <w:pPr>
        <w:pStyle w:val="Kommentaaritekst"/>
      </w:pPr>
      <w:r>
        <w:t xml:space="preserve"> </w:t>
      </w:r>
    </w:p>
    <w:p w14:paraId="478A74F4" w14:textId="77777777" w:rsidR="00E54CC3" w:rsidRDefault="00E54CC3" w:rsidP="00E54CC3">
      <w:pPr>
        <w:pStyle w:val="Kommentaaritekst"/>
      </w:pPr>
      <w:r>
        <w:t xml:space="preserve">Palume mõjuanalüüsis lühidalt kirjeldada ka lisanduva kohustuse ulatust, sest sihtrühma vaatest on tegemist halduskoormuse suurenemisega.  </w:t>
      </w:r>
    </w:p>
  </w:comment>
  <w:comment w:id="54" w:author="Pilleriin Lindsalu - JUSTDIGI" w:date="2025-08-21T12:14:00Z" w:initials="PL">
    <w:p w14:paraId="21787C84" w14:textId="77777777" w:rsidR="000E58F6" w:rsidRDefault="000E58F6" w:rsidP="000E58F6">
      <w:pPr>
        <w:pStyle w:val="Kommentaaritekst"/>
      </w:pPr>
      <w:r>
        <w:rPr>
          <w:rStyle w:val="Kommentaariviide"/>
        </w:rPr>
        <w:annotationRef/>
      </w:r>
      <w:r>
        <w:t xml:space="preserve">Kuna andmekaitsealane mõjuhinnang ei ole selle eelnõu puhul asjakohane, võib selle lõigu üldse ära jätta. </w:t>
      </w:r>
    </w:p>
  </w:comment>
  <w:comment w:id="55" w:author="Pilleriin Lindsalu - JUSTDIGI" w:date="2025-08-21T12:15:00Z" w:initials="PL">
    <w:p w14:paraId="5D935686" w14:textId="77777777" w:rsidR="00964A00" w:rsidRDefault="00964A00" w:rsidP="00964A00">
      <w:pPr>
        <w:pStyle w:val="Kommentaaritekst"/>
      </w:pPr>
      <w:r>
        <w:rPr>
          <w:rStyle w:val="Kommentaariviide"/>
        </w:rPr>
        <w:annotationRef/>
      </w:r>
      <w:r>
        <w:t xml:space="preserve">Tulenevalt VV prioriteedist jälgida kavandatavate õigusaktide mõju ettevõtjate halduskoormusele, palume siin osas anda ülevaade, millised muudatused ja kuidas mõjutavad ettevõtjate (antud juhul krediidiasutuste, investeerimisühingute jt) halduskoormust riigi eest. Nii mitmelgi muudatusel on halduskoormust suurendav mõju - nt </w:t>
      </w:r>
      <w:r>
        <w:rPr>
          <w:color w:val="000000"/>
        </w:rPr>
        <w:t xml:space="preserve">olulise osaluse omandamise lubatavuse hindamine, ESG riskide hindamine, krüptovarade riskipositsioonide hindamine jm. Samuti sisaldab eelnõu halduskoormust vähendavaid muudatusi. </w:t>
      </w:r>
    </w:p>
  </w:comment>
  <w:comment w:id="56" w:author="Pilleriin Lindsalu - JUSTDIGI" w:date="2025-08-21T12:17:00Z" w:initials="PL">
    <w:p w14:paraId="14F1DDAA" w14:textId="77777777" w:rsidR="00291A77" w:rsidRDefault="00291A77" w:rsidP="00291A77">
      <w:pPr>
        <w:pStyle w:val="Kommentaaritekst"/>
      </w:pPr>
      <w:r>
        <w:rPr>
          <w:rStyle w:val="Kommentaariviide"/>
        </w:rPr>
        <w:annotationRef/>
      </w:r>
      <w:r>
        <w:t xml:space="preserve">Eelnõu muudatused tervikuna avaldavad FI-le siiski märkimisväärset töökorralduslikku mõju. Samuti kaasneb nn ooteaja regulatsiooniga otsene kulu FI eelarvele. Palume põhjalikumalt selgitada, kuidas muutub FI töökoormus ja -korraldus, kas vaja on täiendavat tööjõudu ning milline on eelarveline mõju. </w:t>
      </w:r>
    </w:p>
  </w:comment>
  <w:comment w:id="57" w:author="Markus Ühtigi - JUSTDIGI" w:date="2025-08-18T18:25:00Z" w:initials="MJ">
    <w:p w14:paraId="3EC40CD1" w14:textId="4F559ED2" w:rsidR="00CA103F" w:rsidRDefault="00700629">
      <w:r>
        <w:annotationRef/>
      </w:r>
      <w:r w:rsidRPr="7C85AE7A">
        <w:t>Seletuskirja lõpp vormistada vastavalt Riigikogu juhatuse 2014. aasta 10. aprilli otsusega nr 70 kehtestatud eelnõu ja seletuskirja vormistamise juhendile (lk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01B536" w15:done="0"/>
  <w15:commentEx w15:paraId="51D913E2" w15:done="0"/>
  <w15:commentEx w15:paraId="3C63F227" w15:done="0"/>
  <w15:commentEx w15:paraId="70D89926" w15:done="0"/>
  <w15:commentEx w15:paraId="6EAF96CC" w15:done="0"/>
  <w15:commentEx w15:paraId="1F6A52E8" w15:done="0"/>
  <w15:commentEx w15:paraId="18074A7E" w15:done="0"/>
  <w15:commentEx w15:paraId="3A3130E9" w15:done="0"/>
  <w15:commentEx w15:paraId="02B10E0A" w15:done="0"/>
  <w15:commentEx w15:paraId="1B044431" w15:done="0"/>
  <w15:commentEx w15:paraId="695C146D" w15:done="0"/>
  <w15:commentEx w15:paraId="69641A9A" w15:done="0"/>
  <w15:commentEx w15:paraId="70607EC5" w15:done="0"/>
  <w15:commentEx w15:paraId="6DCDD60F" w15:done="0"/>
  <w15:commentEx w15:paraId="00E96612" w15:done="0"/>
  <w15:commentEx w15:paraId="514E4C50" w15:done="0"/>
  <w15:commentEx w15:paraId="7866C99C" w15:done="0"/>
  <w15:commentEx w15:paraId="2971E71F" w15:done="0"/>
  <w15:commentEx w15:paraId="478A74F4" w15:done="0"/>
  <w15:commentEx w15:paraId="21787C84" w15:done="0"/>
  <w15:commentEx w15:paraId="5D935686" w15:done="0"/>
  <w15:commentEx w15:paraId="14F1DDAA" w15:done="0"/>
  <w15:commentEx w15:paraId="3EC40C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3B8A6B" w16cex:dateUtc="2025-08-18T14:54:00Z"/>
  <w16cex:commentExtensible w16cex:durableId="491D4CF0" w16cex:dateUtc="2025-08-18T14:55:00Z"/>
  <w16cex:commentExtensible w16cex:durableId="5ECD5416" w16cex:dateUtc="2025-08-21T08:41:00Z"/>
  <w16cex:commentExtensible w16cex:durableId="04C221A8" w16cex:dateUtc="2025-08-21T08:42:00Z"/>
  <w16cex:commentExtensible w16cex:durableId="261B9921" w16cex:dateUtc="2025-08-21T08:43:00Z"/>
  <w16cex:commentExtensible w16cex:durableId="234976C5" w16cex:dateUtc="2025-08-18T15:06:00Z"/>
  <w16cex:commentExtensible w16cex:durableId="338B268D" w16cex:dateUtc="2025-08-18T15:07:00Z"/>
  <w16cex:commentExtensible w16cex:durableId="198B209B" w16cex:dateUtc="2025-08-18T15:08:00Z"/>
  <w16cex:commentExtensible w16cex:durableId="58AD4873" w16cex:dateUtc="2025-08-18T15:09:00Z"/>
  <w16cex:commentExtensible w16cex:durableId="63C21C0E" w16cex:dateUtc="2025-08-18T15:09:00Z"/>
  <w16cex:commentExtensible w16cex:durableId="086228F7" w16cex:dateUtc="2025-08-18T15:13:00Z"/>
  <w16cex:commentExtensible w16cex:durableId="47E436AD" w16cex:dateUtc="2025-08-21T09:01:00Z"/>
  <w16cex:commentExtensible w16cex:durableId="23FAB0D9" w16cex:dateUtc="2025-08-26T08:45:00Z"/>
  <w16cex:commentExtensible w16cex:durableId="45A643D9" w16cex:dateUtc="2025-08-21T09:08:00Z"/>
  <w16cex:commentExtensible w16cex:durableId="61498CEE" w16cex:dateUtc="2025-08-21T09:05:00Z"/>
  <w16cex:commentExtensible w16cex:durableId="4BA107DE" w16cex:dateUtc="2025-08-21T09:10:00Z"/>
  <w16cex:commentExtensible w16cex:durableId="1FE32C4B" w16cex:dateUtc="2025-08-21T09:11:00Z"/>
  <w16cex:commentExtensible w16cex:durableId="36D6A797" w16cex:dateUtc="2025-08-21T09:11:00Z"/>
  <w16cex:commentExtensible w16cex:durableId="7F20D760" w16cex:dateUtc="2025-08-21T09:12:00Z"/>
  <w16cex:commentExtensible w16cex:durableId="4AD2BEC1" w16cex:dateUtc="2025-08-21T09:14:00Z"/>
  <w16cex:commentExtensible w16cex:durableId="3035BED8" w16cex:dateUtc="2025-08-21T09:15:00Z"/>
  <w16cex:commentExtensible w16cex:durableId="540B799F" w16cex:dateUtc="2025-08-21T09:17:00Z"/>
  <w16cex:commentExtensible w16cex:durableId="7F41C1AD" w16cex:dateUtc="2025-08-18T15: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01B536" w16cid:durableId="763B8A6B"/>
  <w16cid:commentId w16cid:paraId="51D913E2" w16cid:durableId="491D4CF0"/>
  <w16cid:commentId w16cid:paraId="3C63F227" w16cid:durableId="5ECD5416"/>
  <w16cid:commentId w16cid:paraId="70D89926" w16cid:durableId="04C221A8"/>
  <w16cid:commentId w16cid:paraId="6EAF96CC" w16cid:durableId="261B9921"/>
  <w16cid:commentId w16cid:paraId="1F6A52E8" w16cid:durableId="234976C5"/>
  <w16cid:commentId w16cid:paraId="18074A7E" w16cid:durableId="338B268D"/>
  <w16cid:commentId w16cid:paraId="3A3130E9" w16cid:durableId="198B209B"/>
  <w16cid:commentId w16cid:paraId="02B10E0A" w16cid:durableId="58AD4873"/>
  <w16cid:commentId w16cid:paraId="1B044431" w16cid:durableId="63C21C0E"/>
  <w16cid:commentId w16cid:paraId="695C146D" w16cid:durableId="086228F7"/>
  <w16cid:commentId w16cid:paraId="69641A9A" w16cid:durableId="47E436AD"/>
  <w16cid:commentId w16cid:paraId="70607EC5" w16cid:durableId="23FAB0D9"/>
  <w16cid:commentId w16cid:paraId="6DCDD60F" w16cid:durableId="45A643D9"/>
  <w16cid:commentId w16cid:paraId="00E96612" w16cid:durableId="61498CEE"/>
  <w16cid:commentId w16cid:paraId="514E4C50" w16cid:durableId="4BA107DE"/>
  <w16cid:commentId w16cid:paraId="7866C99C" w16cid:durableId="1FE32C4B"/>
  <w16cid:commentId w16cid:paraId="2971E71F" w16cid:durableId="36D6A797"/>
  <w16cid:commentId w16cid:paraId="478A74F4" w16cid:durableId="7F20D760"/>
  <w16cid:commentId w16cid:paraId="21787C84" w16cid:durableId="4AD2BEC1"/>
  <w16cid:commentId w16cid:paraId="5D935686" w16cid:durableId="3035BED8"/>
  <w16cid:commentId w16cid:paraId="14F1DDAA" w16cid:durableId="540B799F"/>
  <w16cid:commentId w16cid:paraId="3EC40CD1" w16cid:durableId="7F41C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6DCB0" w14:textId="77777777" w:rsidR="00BC7D73" w:rsidRDefault="00BC7D73" w:rsidP="00743C8D">
      <w:pPr>
        <w:spacing w:after="0" w:line="240" w:lineRule="auto"/>
      </w:pPr>
      <w:r>
        <w:separator/>
      </w:r>
    </w:p>
  </w:endnote>
  <w:endnote w:type="continuationSeparator" w:id="0">
    <w:p w14:paraId="323CB179" w14:textId="77777777" w:rsidR="00BC7D73" w:rsidRDefault="00BC7D73" w:rsidP="00743C8D">
      <w:pPr>
        <w:spacing w:after="0" w:line="240" w:lineRule="auto"/>
      </w:pPr>
      <w:r>
        <w:continuationSeparator/>
      </w:r>
    </w:p>
  </w:endnote>
  <w:endnote w:type="continuationNotice" w:id="1">
    <w:p w14:paraId="5E83E5F6" w14:textId="77777777" w:rsidR="00BC7D73" w:rsidRDefault="00BC7D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4647121"/>
      <w:docPartObj>
        <w:docPartGallery w:val="Page Numbers (Bottom of Page)"/>
        <w:docPartUnique/>
      </w:docPartObj>
    </w:sdtPr>
    <w:sdtEndPr>
      <w:rPr>
        <w:rFonts w:ascii="Times New Roman" w:hAnsi="Times New Roman" w:cs="Times New Roman"/>
      </w:rPr>
    </w:sdtEndPr>
    <w:sdtContent>
      <w:p w14:paraId="26F6D97C" w14:textId="0A007689" w:rsidR="00743C8D" w:rsidRPr="00743C8D" w:rsidRDefault="00743C8D">
        <w:pPr>
          <w:pStyle w:val="Jalus"/>
          <w:jc w:val="center"/>
          <w:rPr>
            <w:rFonts w:ascii="Times New Roman" w:hAnsi="Times New Roman" w:cs="Times New Roman"/>
          </w:rPr>
        </w:pPr>
        <w:r w:rsidRPr="00743C8D">
          <w:rPr>
            <w:rFonts w:ascii="Times New Roman" w:hAnsi="Times New Roman" w:cs="Times New Roman"/>
          </w:rPr>
          <w:fldChar w:fldCharType="begin"/>
        </w:r>
        <w:r w:rsidRPr="00743C8D">
          <w:rPr>
            <w:rFonts w:ascii="Times New Roman" w:hAnsi="Times New Roman" w:cs="Times New Roman"/>
          </w:rPr>
          <w:instrText>PAGE   \* MERGEFORMAT</w:instrText>
        </w:r>
        <w:r w:rsidRPr="00743C8D">
          <w:rPr>
            <w:rFonts w:ascii="Times New Roman" w:hAnsi="Times New Roman" w:cs="Times New Roman"/>
          </w:rPr>
          <w:fldChar w:fldCharType="separate"/>
        </w:r>
        <w:r w:rsidRPr="00743C8D">
          <w:rPr>
            <w:rFonts w:ascii="Times New Roman" w:hAnsi="Times New Roman" w:cs="Times New Roman"/>
          </w:rPr>
          <w:t>2</w:t>
        </w:r>
        <w:r w:rsidRPr="00743C8D">
          <w:rPr>
            <w:rFonts w:ascii="Times New Roman" w:hAnsi="Times New Roman" w:cs="Times New Roman"/>
          </w:rPr>
          <w:fldChar w:fldCharType="end"/>
        </w:r>
      </w:p>
    </w:sdtContent>
  </w:sdt>
  <w:p w14:paraId="09A95ED6" w14:textId="77777777" w:rsidR="00743C8D" w:rsidRDefault="00743C8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2F00B" w14:textId="77777777" w:rsidR="00BC7D73" w:rsidRDefault="00BC7D73" w:rsidP="00743C8D">
      <w:pPr>
        <w:spacing w:after="0" w:line="240" w:lineRule="auto"/>
      </w:pPr>
      <w:r>
        <w:separator/>
      </w:r>
    </w:p>
  </w:footnote>
  <w:footnote w:type="continuationSeparator" w:id="0">
    <w:p w14:paraId="6D92A91B" w14:textId="77777777" w:rsidR="00BC7D73" w:rsidRDefault="00BC7D73" w:rsidP="00743C8D">
      <w:pPr>
        <w:spacing w:after="0" w:line="240" w:lineRule="auto"/>
      </w:pPr>
      <w:r>
        <w:continuationSeparator/>
      </w:r>
    </w:p>
  </w:footnote>
  <w:footnote w:type="continuationNotice" w:id="1">
    <w:p w14:paraId="5E820B5E" w14:textId="77777777" w:rsidR="00BC7D73" w:rsidRDefault="00BC7D73">
      <w:pPr>
        <w:spacing w:after="0" w:line="240" w:lineRule="auto"/>
      </w:pPr>
    </w:p>
  </w:footnote>
  <w:footnote w:id="2">
    <w:p w14:paraId="32EBEE38" w14:textId="6E6FF949" w:rsidR="00614954" w:rsidRPr="00A25B20" w:rsidRDefault="00614954" w:rsidP="00A25B20">
      <w:pPr>
        <w:pStyle w:val="Allmrkusetekst"/>
        <w:jc w:val="both"/>
        <w:rPr>
          <w:rFonts w:ascii="Times New Roman" w:hAnsi="Times New Roman" w:cs="Times New Roman"/>
        </w:rPr>
      </w:pPr>
      <w:r w:rsidRPr="00A25B20">
        <w:rPr>
          <w:rStyle w:val="Allmrkuseviide"/>
          <w:rFonts w:ascii="Times New Roman" w:eastAsia="Calibri" w:hAnsi="Times New Roman" w:cs="Times New Roman"/>
        </w:rPr>
        <w:footnoteRef/>
      </w:r>
      <w:r w:rsidR="606C5569" w:rsidRPr="00A25B20">
        <w:rPr>
          <w:rFonts w:ascii="Times New Roman" w:eastAsia="Calibri" w:hAnsi="Times New Roman" w:cs="Times New Roman"/>
        </w:rPr>
        <w:t xml:space="preserve"> Euroopa Parlamendi ja nõukogu direktiiv (EL) 2024/1619, 31. mai 2024, millega muudetakse direktiivi 2013/36/EL seoses järelevalvevolituste, sanktsioonide, kolmandate riikide filiaalide ning keskkonna-, sotsiaalsete ja juhtimisriskidega. Kättesaadav: </w:t>
      </w:r>
      <w:hyperlink r:id="rId1" w:anchor="tit_1" w:history="1">
        <w:r w:rsidR="606C5569" w:rsidRPr="00A25B20">
          <w:rPr>
            <w:rStyle w:val="Hperlink"/>
            <w:rFonts w:ascii="Times New Roman" w:eastAsia="Calibri" w:hAnsi="Times New Roman" w:cs="Times New Roman"/>
          </w:rPr>
          <w:t>https://eur-lex.europa.eu/legal-content/ET/TXT/HTML/?uri=OJ:L_202401619#tit_1</w:t>
        </w:r>
      </w:hyperlink>
      <w:r w:rsidR="606C5569" w:rsidRPr="00A25B20">
        <w:rPr>
          <w:rFonts w:ascii="Times New Roman" w:eastAsia="Calibri" w:hAnsi="Times New Roman" w:cs="Times New Roman"/>
        </w:rPr>
        <w:t xml:space="preserve"> </w:t>
      </w:r>
    </w:p>
  </w:footnote>
  <w:footnote w:id="3">
    <w:p w14:paraId="0BE28AF9" w14:textId="3E212A04" w:rsidR="00155975" w:rsidRPr="00A25B20" w:rsidRDefault="00155975" w:rsidP="00A25B20">
      <w:pPr>
        <w:pStyle w:val="Allmrkusetekst"/>
        <w:jc w:val="both"/>
        <w:rPr>
          <w:rFonts w:ascii="Times New Roman" w:hAnsi="Times New Roman" w:cs="Times New Roman"/>
        </w:rPr>
      </w:pPr>
      <w:r w:rsidRPr="00A25B20">
        <w:rPr>
          <w:rStyle w:val="Allmrkuseviide"/>
          <w:rFonts w:ascii="Times New Roman" w:eastAsia="Calibri" w:hAnsi="Times New Roman" w:cs="Times New Roman"/>
        </w:rPr>
        <w:footnoteRef/>
      </w:r>
      <w:r w:rsidR="606C5569" w:rsidRPr="00A25B20">
        <w:rPr>
          <w:rFonts w:ascii="Times New Roman" w:eastAsia="Calibri" w:hAnsi="Times New Roman" w:cs="Times New Roman"/>
        </w:rPr>
        <w:t xml:space="preserve"> Euroopa Parlamendi ja nõukogu määrus (EL) 2024/1623, 31. mai 2024, millega muudetakse määrust (EL) nr 575/2013 seoses krediidiriski, krediidiväärtuse korrigeerimise riski, operatsiooniriski, tururiski ja minimaalse väljundmäära nõuetega. Kättesaadav: </w:t>
      </w:r>
      <w:hyperlink r:id="rId2" w:history="1">
        <w:r w:rsidR="606C5569" w:rsidRPr="00A25B20">
          <w:rPr>
            <w:rStyle w:val="Hperlink"/>
            <w:rFonts w:ascii="Times New Roman" w:eastAsia="Calibri" w:hAnsi="Times New Roman" w:cs="Times New Roman"/>
          </w:rPr>
          <w:t>https://eur-lex.europa.eu/legal-content/ET/TXT/?uri=CELEX:32024R1623</w:t>
        </w:r>
      </w:hyperlink>
      <w:r w:rsidR="606C5569" w:rsidRPr="00A25B20">
        <w:rPr>
          <w:rFonts w:ascii="Times New Roman" w:eastAsia="Calibri" w:hAnsi="Times New Roman" w:cs="Times New Roman"/>
        </w:rPr>
        <w:t xml:space="preserve"> </w:t>
      </w:r>
    </w:p>
  </w:footnote>
  <w:footnote w:id="4">
    <w:p w14:paraId="7A995992" w14:textId="77777777" w:rsidR="00B56D21" w:rsidRPr="00483C79" w:rsidRDefault="00B56D21" w:rsidP="00A25B20">
      <w:pPr>
        <w:pStyle w:val="Allmrkusetekst"/>
        <w:jc w:val="both"/>
        <w:rPr>
          <w:rFonts w:ascii="Times New Roman" w:hAnsi="Times New Roman" w:cs="Times New Roman"/>
        </w:rPr>
      </w:pPr>
      <w:r w:rsidRPr="00A25B20">
        <w:rPr>
          <w:rStyle w:val="Allmrkuseviide"/>
          <w:rFonts w:ascii="Times New Roman" w:eastAsia="Calibri" w:hAnsi="Times New Roman" w:cs="Times New Roman"/>
        </w:rPr>
        <w:footnoteRef/>
      </w:r>
      <w:r w:rsidRPr="00A25B20">
        <w:rPr>
          <w:rFonts w:ascii="Times New Roman" w:eastAsia="Calibri" w:hAnsi="Times New Roman" w:cs="Times New Roman"/>
        </w:rPr>
        <w:t xml:space="preserve"> Euroopa Parlamendi ja nõukogu direktiiv (EL) 2019/878, 20. mai 2019, millega muudetakse direktiivi 2013/36/EL seoses vabastatud üksuste, finantsvaldusettevõtjate, </w:t>
      </w:r>
      <w:proofErr w:type="spellStart"/>
      <w:r w:rsidRPr="00A25B20">
        <w:rPr>
          <w:rFonts w:ascii="Times New Roman" w:eastAsia="Calibri" w:hAnsi="Times New Roman" w:cs="Times New Roman"/>
        </w:rPr>
        <w:t>segafinantsvaldusettevõtjate</w:t>
      </w:r>
      <w:proofErr w:type="spellEnd"/>
      <w:r w:rsidRPr="00A25B20">
        <w:rPr>
          <w:rFonts w:ascii="Times New Roman" w:eastAsia="Calibri" w:hAnsi="Times New Roman" w:cs="Times New Roman"/>
        </w:rPr>
        <w:t xml:space="preserve">, tasustamise, järelevalvemeetmete ja -volituste ning kapitali säilitamise meetmetega. Kättesaadav: </w:t>
      </w:r>
      <w:hyperlink r:id="rId3" w:history="1">
        <w:r w:rsidRPr="00A25B20">
          <w:rPr>
            <w:rStyle w:val="Hperlink"/>
            <w:rFonts w:ascii="Times New Roman" w:eastAsia="Calibri" w:hAnsi="Times New Roman" w:cs="Times New Roman"/>
          </w:rPr>
          <w:t>https://eur-lex.europa.eu/legal-content/ET/TXT/?uri=CELEX:32019L0878</w:t>
        </w:r>
      </w:hyperlink>
      <w:r w:rsidRPr="606C5569">
        <w:rPr>
          <w:rFonts w:ascii="Calibri" w:eastAsia="Calibri" w:hAnsi="Calibri" w:cs="Calibri"/>
        </w:rPr>
        <w:t xml:space="preserve"> </w:t>
      </w:r>
    </w:p>
  </w:footnote>
  <w:footnote w:id="5">
    <w:p w14:paraId="243A3499" w14:textId="20354526" w:rsidR="00FF0297" w:rsidRPr="00F01486" w:rsidRDefault="00FF0297" w:rsidP="00F01486">
      <w:pPr>
        <w:pStyle w:val="Allmrkusetekst"/>
        <w:jc w:val="both"/>
        <w:rPr>
          <w:rFonts w:ascii="Times New Roman" w:hAnsi="Times New Roman" w:cs="Times New Roman"/>
        </w:rPr>
      </w:pPr>
      <w:r w:rsidRPr="00F01486">
        <w:rPr>
          <w:rStyle w:val="Allmrkuseviide"/>
          <w:rFonts w:ascii="Times New Roman" w:eastAsia="Calibri" w:hAnsi="Times New Roman" w:cs="Times New Roman"/>
        </w:rPr>
        <w:footnoteRef/>
      </w:r>
      <w:r w:rsidR="606C5569" w:rsidRPr="00F01486">
        <w:rPr>
          <w:rFonts w:ascii="Times New Roman" w:eastAsia="Calibri" w:hAnsi="Times New Roman" w:cs="Times New Roman"/>
        </w:rPr>
        <w:t xml:space="preserve"> Euroopa Keskpank. </w:t>
      </w:r>
      <w:proofErr w:type="spellStart"/>
      <w:r w:rsidR="606C5569" w:rsidRPr="00F01486">
        <w:rPr>
          <w:rFonts w:ascii="Times New Roman" w:eastAsia="Calibri" w:hAnsi="Times New Roman" w:cs="Times New Roman"/>
        </w:rPr>
        <w:t>Financial</w:t>
      </w:r>
      <w:proofErr w:type="spellEnd"/>
      <w:r w:rsidR="606C5569" w:rsidRPr="00F01486">
        <w:rPr>
          <w:rFonts w:ascii="Times New Roman" w:eastAsia="Calibri" w:hAnsi="Times New Roman" w:cs="Times New Roman"/>
        </w:rPr>
        <w:t xml:space="preserve"> </w:t>
      </w:r>
      <w:proofErr w:type="spellStart"/>
      <w:r w:rsidR="606C5569" w:rsidRPr="00F01486">
        <w:rPr>
          <w:rFonts w:ascii="Times New Roman" w:eastAsia="Calibri" w:hAnsi="Times New Roman" w:cs="Times New Roman"/>
        </w:rPr>
        <w:t>Stability</w:t>
      </w:r>
      <w:proofErr w:type="spellEnd"/>
      <w:r w:rsidR="606C5569" w:rsidRPr="00F01486">
        <w:rPr>
          <w:rFonts w:ascii="Times New Roman" w:eastAsia="Calibri" w:hAnsi="Times New Roman" w:cs="Times New Roman"/>
        </w:rPr>
        <w:t xml:space="preserve"> </w:t>
      </w:r>
      <w:proofErr w:type="spellStart"/>
      <w:r w:rsidR="606C5569" w:rsidRPr="00F01486">
        <w:rPr>
          <w:rFonts w:ascii="Times New Roman" w:eastAsia="Calibri" w:hAnsi="Times New Roman" w:cs="Times New Roman"/>
        </w:rPr>
        <w:t>Review</w:t>
      </w:r>
      <w:proofErr w:type="spellEnd"/>
      <w:r w:rsidR="606C5569" w:rsidRPr="00F01486">
        <w:rPr>
          <w:rFonts w:ascii="Times New Roman" w:eastAsia="Calibri" w:hAnsi="Times New Roman" w:cs="Times New Roman"/>
        </w:rPr>
        <w:t xml:space="preserve">. Detsember 2004. Kättesaadav: </w:t>
      </w:r>
      <w:hyperlink r:id="rId4" w:history="1">
        <w:r w:rsidR="606C5569" w:rsidRPr="00F01486">
          <w:rPr>
            <w:rStyle w:val="Hperlink"/>
            <w:rFonts w:ascii="Times New Roman" w:eastAsia="Calibri" w:hAnsi="Times New Roman" w:cs="Times New Roman"/>
          </w:rPr>
          <w:t>https://www.ecb.europa.eu/pub/pdf/fsr/art/ecb.fsrart200412_04.en.pdf</w:t>
        </w:r>
      </w:hyperlink>
      <w:r w:rsidR="606C5569" w:rsidRPr="00F01486">
        <w:rPr>
          <w:rFonts w:ascii="Times New Roman" w:eastAsia="Calibri" w:hAnsi="Times New Roman" w:cs="Times New Roman"/>
        </w:rPr>
        <w:t xml:space="preserve"> </w:t>
      </w:r>
    </w:p>
  </w:footnote>
  <w:footnote w:id="6">
    <w:p w14:paraId="4B140E3C" w14:textId="2248D7C1" w:rsidR="003376A0" w:rsidRPr="00F01486" w:rsidRDefault="003376A0" w:rsidP="00F01486">
      <w:pPr>
        <w:pStyle w:val="Allmrkusetekst"/>
        <w:jc w:val="both"/>
        <w:rPr>
          <w:rFonts w:ascii="Times New Roman" w:hAnsi="Times New Roman" w:cs="Times New Roman"/>
        </w:rPr>
      </w:pPr>
      <w:r w:rsidRPr="00F01486">
        <w:rPr>
          <w:rStyle w:val="Allmrkuseviide"/>
          <w:rFonts w:ascii="Times New Roman" w:eastAsia="Calibri" w:hAnsi="Times New Roman" w:cs="Times New Roman"/>
        </w:rPr>
        <w:footnoteRef/>
      </w:r>
      <w:r w:rsidR="606C5569" w:rsidRPr="00F01486">
        <w:rPr>
          <w:rFonts w:ascii="Times New Roman" w:eastAsia="Calibri" w:hAnsi="Times New Roman" w:cs="Times New Roman"/>
        </w:rPr>
        <w:t xml:space="preserve"> Euroopa Parlamendi ja nõukogu määrus (EL) 2019/877, 20. mai 2019, millega muudetakse määrust (EL) nr 806/2014 seoses krediidiasutuste ja investeerimisühingute kahjumikatmis- ja </w:t>
      </w:r>
      <w:proofErr w:type="spellStart"/>
      <w:r w:rsidR="606C5569" w:rsidRPr="00F01486">
        <w:rPr>
          <w:rFonts w:ascii="Times New Roman" w:eastAsia="Calibri" w:hAnsi="Times New Roman" w:cs="Times New Roman"/>
        </w:rPr>
        <w:t>rekapitaliseerimisvõimega</w:t>
      </w:r>
      <w:proofErr w:type="spellEnd"/>
      <w:r w:rsidR="606C5569" w:rsidRPr="00F01486">
        <w:rPr>
          <w:rFonts w:ascii="Times New Roman" w:eastAsia="Calibri" w:hAnsi="Times New Roman" w:cs="Times New Roman"/>
        </w:rPr>
        <w:t xml:space="preserve">. Kättesaadav: </w:t>
      </w:r>
      <w:hyperlink r:id="rId5" w:history="1">
        <w:r w:rsidR="606C5569" w:rsidRPr="00F01486">
          <w:rPr>
            <w:rStyle w:val="Hperlink"/>
            <w:rFonts w:ascii="Times New Roman" w:eastAsia="Calibri" w:hAnsi="Times New Roman" w:cs="Times New Roman"/>
          </w:rPr>
          <w:t>https://eur-lex.europa.eu/legal-content/EN/TXT/?uri=CELEX%3A02019R0877-20190607</w:t>
        </w:r>
      </w:hyperlink>
      <w:r w:rsidR="606C5569" w:rsidRPr="00F01486">
        <w:rPr>
          <w:rFonts w:ascii="Times New Roman" w:eastAsia="Calibri" w:hAnsi="Times New Roman" w:cs="Times New Roman"/>
        </w:rPr>
        <w:t xml:space="preserve"> </w:t>
      </w:r>
    </w:p>
  </w:footnote>
  <w:footnote w:id="7">
    <w:p w14:paraId="713010DA" w14:textId="3A760B35" w:rsidR="003376A0" w:rsidRPr="00F01486" w:rsidRDefault="003376A0" w:rsidP="00F01486">
      <w:pPr>
        <w:pStyle w:val="Allmrkusetekst"/>
        <w:jc w:val="both"/>
        <w:rPr>
          <w:rFonts w:ascii="Times New Roman" w:hAnsi="Times New Roman" w:cs="Times New Roman"/>
        </w:rPr>
      </w:pPr>
      <w:r w:rsidRPr="00F01486">
        <w:rPr>
          <w:rStyle w:val="Allmrkuseviide"/>
          <w:rFonts w:ascii="Times New Roman" w:eastAsia="Calibri" w:hAnsi="Times New Roman" w:cs="Times New Roman"/>
        </w:rPr>
        <w:footnoteRef/>
      </w:r>
      <w:r w:rsidR="606C5569" w:rsidRPr="00F01486">
        <w:rPr>
          <w:rFonts w:ascii="Times New Roman" w:eastAsia="Calibri" w:hAnsi="Times New Roman" w:cs="Times New Roman"/>
        </w:rPr>
        <w:t xml:space="preserve"> Euroopa Parlamendi ja nõukogu määrus (EL) 2019/876, 20. mai 2019, millega muudetakse määrust (EL) nr 575/2013 seoses finantsvõimenduse määra, stabiilse netorahastamise kordaja, omavahendite ja kõlblike kohustuste nõuete, vastaspoole krediidiriski, tururiski, kesksetes vastaspooltes olevate positsioonide, ühiseks investeerimiseks loodud ettevõtjates olevate riskipositsioonide, riskide kontsentreerumise, aruandlus- ja avalikustamisnõuetega ning millega muudetakse määrust (EL) nr 648/2012. Kättesaadav: </w:t>
      </w:r>
      <w:hyperlink r:id="rId6" w:history="1">
        <w:r w:rsidR="606C5569" w:rsidRPr="00F01486">
          <w:rPr>
            <w:rStyle w:val="Hperlink"/>
            <w:rFonts w:ascii="Times New Roman" w:eastAsia="Calibri" w:hAnsi="Times New Roman" w:cs="Times New Roman"/>
          </w:rPr>
          <w:t>https://eur-lex.europa.eu/legal-content/ET/TXT/?uri=CELEX:02019R0876-20200627</w:t>
        </w:r>
      </w:hyperlink>
      <w:r w:rsidR="606C5569" w:rsidRPr="00F01486">
        <w:rPr>
          <w:rFonts w:ascii="Times New Roman" w:eastAsia="Calibri" w:hAnsi="Times New Roman" w:cs="Times New Roman"/>
        </w:rPr>
        <w:t xml:space="preserve"> </w:t>
      </w:r>
    </w:p>
  </w:footnote>
  <w:footnote w:id="8">
    <w:p w14:paraId="7061E84F" w14:textId="2698543C" w:rsidR="009375D4" w:rsidRPr="00F01486" w:rsidRDefault="009375D4" w:rsidP="00F01486">
      <w:pPr>
        <w:pStyle w:val="Allmrkusetekst"/>
        <w:jc w:val="both"/>
        <w:rPr>
          <w:rFonts w:ascii="Times New Roman" w:hAnsi="Times New Roman" w:cs="Times New Roman"/>
        </w:rPr>
      </w:pPr>
      <w:r w:rsidRPr="00F01486">
        <w:rPr>
          <w:rStyle w:val="Allmrkuseviide"/>
          <w:rFonts w:ascii="Times New Roman" w:eastAsia="Calibri" w:hAnsi="Times New Roman" w:cs="Times New Roman"/>
        </w:rPr>
        <w:footnoteRef/>
      </w:r>
      <w:r w:rsidR="606C5569" w:rsidRPr="00F01486">
        <w:rPr>
          <w:rFonts w:ascii="Times New Roman" w:eastAsia="Calibri" w:hAnsi="Times New Roman" w:cs="Times New Roman"/>
        </w:rPr>
        <w:t xml:space="preserve"> </w:t>
      </w:r>
      <w:r w:rsidR="00385461">
        <w:rPr>
          <w:rFonts w:ascii="Times New Roman" w:eastAsia="Calibri" w:hAnsi="Times New Roman" w:cs="Times New Roman"/>
        </w:rPr>
        <w:t xml:space="preserve">Krediidiasutuste seaduse muutmise ja sellega seonduvalt teiste seaduste muutmise seadus 312 SE. Kättesaadav: </w:t>
      </w:r>
      <w:hyperlink r:id="rId7" w:history="1">
        <w:r w:rsidR="00385461" w:rsidRPr="008F2817">
          <w:rPr>
            <w:rStyle w:val="Hperlink"/>
            <w:rFonts w:ascii="Times New Roman" w:eastAsia="Calibri" w:hAnsi="Times New Roman" w:cs="Times New Roman"/>
          </w:rPr>
          <w:t>https://www.riigikogu.ee/tegevus/eelnoud/eelnou/0a837639-7184-4ef3-bf4f-7be5dca340a7/</w:t>
        </w:r>
      </w:hyperlink>
      <w:r w:rsidR="606C5569" w:rsidRPr="00F01486">
        <w:rPr>
          <w:rFonts w:ascii="Times New Roman" w:eastAsia="Calibri" w:hAnsi="Times New Roman" w:cs="Times New Roman"/>
        </w:rPr>
        <w:t xml:space="preserve"> </w:t>
      </w:r>
    </w:p>
  </w:footnote>
  <w:footnote w:id="9">
    <w:p w14:paraId="5E49258C" w14:textId="6B62E791" w:rsidR="00CB07B5" w:rsidRPr="00CB07B5" w:rsidRDefault="00CB07B5" w:rsidP="606C5569">
      <w:pPr>
        <w:pStyle w:val="Allmrkusetekst"/>
        <w:jc w:val="both"/>
        <w:rPr>
          <w:rFonts w:ascii="Times New Roman" w:hAnsi="Times New Roman" w:cs="Times New Roman"/>
        </w:rPr>
      </w:pPr>
      <w:r w:rsidRPr="00F01486">
        <w:rPr>
          <w:rStyle w:val="Allmrkuseviide"/>
          <w:rFonts w:ascii="Times New Roman" w:eastAsia="Calibri" w:hAnsi="Times New Roman" w:cs="Times New Roman"/>
        </w:rPr>
        <w:footnoteRef/>
      </w:r>
      <w:r w:rsidR="606C5569" w:rsidRPr="00F01486">
        <w:rPr>
          <w:rFonts w:ascii="Times New Roman" w:eastAsia="Calibri" w:hAnsi="Times New Roman" w:cs="Times New Roman"/>
        </w:rPr>
        <w:t xml:space="preserve"> Vabariigi Valitsuse 17.02.2022. a istungi kommenteeritud päevakord. Kättesaadav: </w:t>
      </w:r>
      <w:hyperlink r:id="rId8" w:history="1">
        <w:r w:rsidR="606C5569" w:rsidRPr="00F01486">
          <w:rPr>
            <w:rStyle w:val="Hperlink"/>
            <w:rFonts w:ascii="Times New Roman" w:eastAsia="Calibri" w:hAnsi="Times New Roman" w:cs="Times New Roman"/>
          </w:rPr>
          <w:t>https://valitsus.ee/uudised/valitsuse-172-istungi-kommenteeritud-paevakord</w:t>
        </w:r>
      </w:hyperlink>
      <w:r w:rsidR="606C5569" w:rsidRPr="00F01486">
        <w:rPr>
          <w:rFonts w:ascii="Times New Roman" w:eastAsia="Calibri" w:hAnsi="Times New Roman" w:cs="Times New Roman"/>
        </w:rPr>
        <w:t>, punkt 16.</w:t>
      </w:r>
    </w:p>
  </w:footnote>
  <w:footnote w:id="10">
    <w:p w14:paraId="4DA7D9AA" w14:textId="59BC55A8" w:rsidR="0E6703AC" w:rsidRPr="00BF2C34" w:rsidRDefault="0E6703AC" w:rsidP="00BF2C34">
      <w:pPr>
        <w:pStyle w:val="Allmrkusetekst"/>
        <w:jc w:val="both"/>
        <w:rPr>
          <w:rStyle w:val="Hperlink"/>
          <w:rFonts w:ascii="Times New Roman" w:hAnsi="Times New Roman" w:cs="Times New Roman"/>
        </w:rPr>
      </w:pPr>
      <w:r w:rsidRPr="00BF2C34">
        <w:rPr>
          <w:rStyle w:val="Allmrkuseviide"/>
          <w:rFonts w:ascii="Times New Roman" w:hAnsi="Times New Roman" w:cs="Times New Roman"/>
        </w:rPr>
        <w:footnoteRef/>
      </w:r>
      <w:r w:rsidRPr="00BF2C34">
        <w:rPr>
          <w:rFonts w:ascii="Times New Roman" w:hAnsi="Times New Roman" w:cs="Times New Roman"/>
        </w:rPr>
        <w:t xml:space="preserve"> Euroopa Keskpank. Mis on </w:t>
      </w:r>
      <w:proofErr w:type="spellStart"/>
      <w:r w:rsidRPr="00BF2C34">
        <w:rPr>
          <w:rFonts w:ascii="Times New Roman" w:hAnsi="Times New Roman" w:cs="Times New Roman"/>
        </w:rPr>
        <w:t>sisemudelid</w:t>
      </w:r>
      <w:proofErr w:type="spellEnd"/>
      <w:r w:rsidRPr="00BF2C34">
        <w:rPr>
          <w:rFonts w:ascii="Times New Roman" w:hAnsi="Times New Roman" w:cs="Times New Roman"/>
        </w:rPr>
        <w:t xml:space="preserve">? Kättesaadav: </w:t>
      </w:r>
      <w:hyperlink r:id="rId9" w:history="1">
        <w:r w:rsidR="00E6420D" w:rsidRPr="00035845">
          <w:rPr>
            <w:rStyle w:val="Hperlink"/>
            <w:rFonts w:ascii="Times New Roman" w:hAnsi="Times New Roman" w:cs="Times New Roman"/>
          </w:rPr>
          <w:t>https://www.bankingsupervision.europa.eu/about/banking-supervision-explained/html/internal_models.et.html</w:t>
        </w:r>
      </w:hyperlink>
      <w:r w:rsidR="00E6420D">
        <w:rPr>
          <w:rFonts w:ascii="Times New Roman" w:hAnsi="Times New Roman" w:cs="Times New Roman"/>
        </w:rPr>
        <w:t xml:space="preserve"> </w:t>
      </w:r>
    </w:p>
  </w:footnote>
  <w:footnote w:id="11">
    <w:p w14:paraId="4DCE3AEA" w14:textId="3D9D9CF9" w:rsidR="00EF4670" w:rsidRPr="00E6420D" w:rsidRDefault="00EF4670" w:rsidP="00E6420D">
      <w:pPr>
        <w:pStyle w:val="Allmrkusetekst"/>
        <w:jc w:val="both"/>
        <w:rPr>
          <w:rFonts w:ascii="Times New Roman" w:hAnsi="Times New Roman" w:cs="Times New Roman"/>
        </w:rPr>
      </w:pPr>
      <w:r w:rsidRPr="00E6420D">
        <w:rPr>
          <w:rStyle w:val="Allmrkuseviide"/>
          <w:rFonts w:ascii="Times New Roman" w:eastAsia="Calibri" w:hAnsi="Times New Roman" w:cs="Times New Roman"/>
        </w:rPr>
        <w:footnoteRef/>
      </w:r>
      <w:r w:rsidR="606C5569" w:rsidRPr="00E6420D">
        <w:rPr>
          <w:rFonts w:ascii="Times New Roman" w:eastAsia="Calibri" w:hAnsi="Times New Roman" w:cs="Times New Roman"/>
        </w:rPr>
        <w:t xml:space="preserve"> Rahandusministri 8. oktoobri 2001. a määrus nr 86 ,,Finantsinspektsiooni seaduse alusel varaliste kohustuste ja väärtpaberite omamise kohta andmete vormi kehtestamine“. Kättesaadav: </w:t>
      </w:r>
      <w:hyperlink r:id="rId10" w:history="1">
        <w:r w:rsidR="606C5569" w:rsidRPr="00E6420D">
          <w:rPr>
            <w:rStyle w:val="Hperlink"/>
            <w:rFonts w:ascii="Times New Roman" w:eastAsia="Calibri" w:hAnsi="Times New Roman" w:cs="Times New Roman"/>
          </w:rPr>
          <w:t>https://www.riigiteataja.ee/akt/86331</w:t>
        </w:r>
      </w:hyperlink>
    </w:p>
  </w:footnote>
  <w:footnote w:id="12">
    <w:p w14:paraId="06DD0B3C" w14:textId="77777777" w:rsidR="00B55533" w:rsidRDefault="5451066A" w:rsidP="00E6420D">
      <w:pPr>
        <w:pStyle w:val="Allmrkusetekst"/>
        <w:jc w:val="both"/>
        <w:rPr>
          <w:rFonts w:ascii="Times New Roman" w:hAnsi="Times New Roman" w:cs="Times New Roman"/>
          <w:lang w:val="en-US"/>
        </w:rPr>
      </w:pPr>
      <w:r w:rsidRPr="00E6420D">
        <w:rPr>
          <w:rStyle w:val="Allmrkuseviide"/>
          <w:rFonts w:ascii="Times New Roman" w:hAnsi="Times New Roman" w:cs="Times New Roman"/>
          <w:lang w:val="en-US"/>
        </w:rPr>
        <w:footnoteRef/>
      </w:r>
      <w:r w:rsidRPr="00E6420D">
        <w:rPr>
          <w:rFonts w:ascii="Times New Roman" w:hAnsi="Times New Roman" w:cs="Times New Roman"/>
          <w:lang w:val="en-US"/>
        </w:rPr>
        <w:t xml:space="preserve"> </w:t>
      </w:r>
      <w:r w:rsidR="00B55533">
        <w:rPr>
          <w:rFonts w:ascii="Times New Roman" w:hAnsi="Times New Roman" w:cs="Times New Roman"/>
          <w:lang w:val="en-US"/>
        </w:rPr>
        <w:t xml:space="preserve">EBA. The EBA publishes 2023 list of third country groups and third country branches operating in the EU/EEA.  </w:t>
      </w:r>
      <w:proofErr w:type="spellStart"/>
      <w:r w:rsidR="00B55533">
        <w:rPr>
          <w:rFonts w:ascii="Times New Roman" w:hAnsi="Times New Roman" w:cs="Times New Roman"/>
          <w:lang w:val="en-US"/>
        </w:rPr>
        <w:t>Kättesaadav</w:t>
      </w:r>
      <w:proofErr w:type="spellEnd"/>
      <w:r w:rsidR="00B55533">
        <w:rPr>
          <w:rFonts w:ascii="Times New Roman" w:hAnsi="Times New Roman" w:cs="Times New Roman"/>
          <w:lang w:val="en-US"/>
        </w:rPr>
        <w:t xml:space="preserve">: </w:t>
      </w:r>
      <w:hyperlink r:id="rId11" w:history="1">
        <w:r w:rsidR="00B55533" w:rsidRPr="00035845">
          <w:rPr>
            <w:rStyle w:val="Hperlink"/>
            <w:rFonts w:ascii="Times New Roman" w:hAnsi="Times New Roman" w:cs="Times New Roman"/>
            <w:lang w:val="en-US"/>
          </w:rPr>
          <w:t>https://www.eba.europa.eu/publications-and-media/press-releases/eba-publishes-2023-list-third-country-groups-and-third</w:t>
        </w:r>
      </w:hyperlink>
      <w:r w:rsidRPr="00E6420D">
        <w:rPr>
          <w:rFonts w:ascii="Times New Roman" w:hAnsi="Times New Roman" w:cs="Times New Roman"/>
          <w:lang w:val="en-US"/>
        </w:rPr>
        <w:t xml:space="preserve"> </w:t>
      </w:r>
    </w:p>
    <w:p w14:paraId="373BAFC8" w14:textId="4BD6EF8D" w:rsidR="5451066A" w:rsidRDefault="5451066A" w:rsidP="00E6420D">
      <w:pPr>
        <w:pStyle w:val="Allmrkusetekst"/>
        <w:jc w:val="both"/>
        <w:rPr>
          <w:lang w:val="en-US"/>
        </w:rPr>
      </w:pPr>
      <w:r w:rsidRPr="00E6420D">
        <w:rPr>
          <w:rFonts w:ascii="Times New Roman" w:hAnsi="Times New Roman" w:cs="Times New Roman"/>
          <w:lang w:val="en-US"/>
        </w:rPr>
        <w:t xml:space="preserve">2024. </w:t>
      </w:r>
      <w:proofErr w:type="spellStart"/>
      <w:r w:rsidR="00B55533">
        <w:rPr>
          <w:rFonts w:ascii="Times New Roman" w:hAnsi="Times New Roman" w:cs="Times New Roman"/>
          <w:lang w:val="en-US"/>
        </w:rPr>
        <w:t>a</w:t>
      </w:r>
      <w:r w:rsidRPr="00E6420D">
        <w:rPr>
          <w:rFonts w:ascii="Times New Roman" w:hAnsi="Times New Roman" w:cs="Times New Roman"/>
          <w:lang w:val="en-US"/>
        </w:rPr>
        <w:t>astaks</w:t>
      </w:r>
      <w:proofErr w:type="spellEnd"/>
      <w:r w:rsidRPr="00E6420D">
        <w:rPr>
          <w:rFonts w:ascii="Times New Roman" w:hAnsi="Times New Roman" w:cs="Times New Roman"/>
          <w:lang w:val="en-US"/>
        </w:rPr>
        <w:t xml:space="preserve"> </w:t>
      </w:r>
      <w:proofErr w:type="spellStart"/>
      <w:r w:rsidRPr="00E6420D">
        <w:rPr>
          <w:rFonts w:ascii="Times New Roman" w:hAnsi="Times New Roman" w:cs="Times New Roman"/>
          <w:lang w:val="en-US"/>
        </w:rPr>
        <w:t>oli</w:t>
      </w:r>
      <w:proofErr w:type="spellEnd"/>
      <w:r w:rsidRPr="00E6420D">
        <w:rPr>
          <w:rFonts w:ascii="Times New Roman" w:hAnsi="Times New Roman" w:cs="Times New Roman"/>
          <w:lang w:val="en-US"/>
        </w:rPr>
        <w:t xml:space="preserve"> </w:t>
      </w:r>
      <w:proofErr w:type="spellStart"/>
      <w:r w:rsidRPr="00E6420D">
        <w:rPr>
          <w:rFonts w:ascii="Times New Roman" w:hAnsi="Times New Roman" w:cs="Times New Roman"/>
          <w:lang w:val="en-US"/>
        </w:rPr>
        <w:t>vastav</w:t>
      </w:r>
      <w:proofErr w:type="spellEnd"/>
      <w:r w:rsidRPr="00E6420D">
        <w:rPr>
          <w:rFonts w:ascii="Times New Roman" w:hAnsi="Times New Roman" w:cs="Times New Roman"/>
          <w:lang w:val="en-US"/>
        </w:rPr>
        <w:t xml:space="preserve"> </w:t>
      </w:r>
      <w:proofErr w:type="spellStart"/>
      <w:r w:rsidR="00B55533">
        <w:rPr>
          <w:rFonts w:ascii="Times New Roman" w:hAnsi="Times New Roman" w:cs="Times New Roman"/>
          <w:lang w:val="en-US"/>
        </w:rPr>
        <w:t>filiaalide</w:t>
      </w:r>
      <w:proofErr w:type="spellEnd"/>
      <w:r w:rsidR="00B55533">
        <w:rPr>
          <w:rFonts w:ascii="Times New Roman" w:hAnsi="Times New Roman" w:cs="Times New Roman"/>
          <w:lang w:val="en-US"/>
        </w:rPr>
        <w:t xml:space="preserve"> </w:t>
      </w:r>
      <w:proofErr w:type="spellStart"/>
      <w:r w:rsidRPr="00E6420D">
        <w:rPr>
          <w:rFonts w:ascii="Times New Roman" w:hAnsi="Times New Roman" w:cs="Times New Roman"/>
          <w:lang w:val="en-US"/>
        </w:rPr>
        <w:t>arv</w:t>
      </w:r>
      <w:proofErr w:type="spellEnd"/>
      <w:r w:rsidRPr="00E6420D">
        <w:rPr>
          <w:rFonts w:ascii="Times New Roman" w:hAnsi="Times New Roman" w:cs="Times New Roman"/>
          <w:lang w:val="en-US"/>
        </w:rPr>
        <w:t xml:space="preserve"> </w:t>
      </w:r>
      <w:proofErr w:type="spellStart"/>
      <w:r w:rsidRPr="00E6420D">
        <w:rPr>
          <w:rFonts w:ascii="Times New Roman" w:hAnsi="Times New Roman" w:cs="Times New Roman"/>
          <w:lang w:val="en-US"/>
        </w:rPr>
        <w:t>vähenenud</w:t>
      </w:r>
      <w:proofErr w:type="spellEnd"/>
      <w:r w:rsidRPr="00E6420D">
        <w:rPr>
          <w:rFonts w:ascii="Times New Roman" w:hAnsi="Times New Roman" w:cs="Times New Roman"/>
          <w:lang w:val="en-US"/>
        </w:rPr>
        <w:t xml:space="preserve"> </w:t>
      </w:r>
      <w:proofErr w:type="spellStart"/>
      <w:r w:rsidR="00B55533">
        <w:rPr>
          <w:rFonts w:ascii="Times New Roman" w:hAnsi="Times New Roman" w:cs="Times New Roman"/>
          <w:lang w:val="en-US"/>
        </w:rPr>
        <w:t>seitsme</w:t>
      </w:r>
      <w:proofErr w:type="spellEnd"/>
      <w:r w:rsidRPr="00E6420D">
        <w:rPr>
          <w:rFonts w:ascii="Times New Roman" w:hAnsi="Times New Roman" w:cs="Times New Roman"/>
          <w:lang w:val="en-US"/>
        </w:rPr>
        <w:t xml:space="preserve"> </w:t>
      </w:r>
      <w:proofErr w:type="spellStart"/>
      <w:r w:rsidRPr="00E6420D">
        <w:rPr>
          <w:rFonts w:ascii="Times New Roman" w:hAnsi="Times New Roman" w:cs="Times New Roman"/>
          <w:lang w:val="en-US"/>
        </w:rPr>
        <w:t>võrra</w:t>
      </w:r>
      <w:proofErr w:type="spellEnd"/>
      <w:r w:rsidR="00B55533">
        <w:rPr>
          <w:rFonts w:ascii="Times New Roman" w:hAnsi="Times New Roman" w:cs="Times New Roman"/>
          <w:lang w:val="en-US"/>
        </w:rPr>
        <w:t xml:space="preserve">. </w:t>
      </w:r>
      <w:proofErr w:type="spellStart"/>
      <w:r w:rsidR="00B55533">
        <w:rPr>
          <w:rFonts w:ascii="Times New Roman" w:hAnsi="Times New Roman" w:cs="Times New Roman"/>
          <w:lang w:val="en-US"/>
        </w:rPr>
        <w:t>Kättesaadav</w:t>
      </w:r>
      <w:proofErr w:type="spellEnd"/>
      <w:r w:rsidR="00B55533">
        <w:rPr>
          <w:rFonts w:ascii="Times New Roman" w:hAnsi="Times New Roman" w:cs="Times New Roman"/>
          <w:lang w:val="en-US"/>
        </w:rPr>
        <w:t>:</w:t>
      </w:r>
      <w:r w:rsidRPr="00E6420D">
        <w:rPr>
          <w:rFonts w:ascii="Times New Roman" w:hAnsi="Times New Roman" w:cs="Times New Roman"/>
          <w:lang w:val="en-US"/>
        </w:rPr>
        <w:t xml:space="preserve"> </w:t>
      </w:r>
      <w:hyperlink r:id="rId12">
        <w:r w:rsidR="00B55533">
          <w:rPr>
            <w:rStyle w:val="Hperlink"/>
            <w:rFonts w:ascii="Times New Roman" w:hAnsi="Times New Roman" w:cs="Times New Roman"/>
            <w:lang w:val="en-US"/>
          </w:rPr>
          <w:t>https://www.eba.europa.eu/publications-and-media/press-releases/eba-updates-list-third-country-groups-and-branches-operating-european-union-and-european-economic</w:t>
        </w:r>
      </w:hyperlink>
    </w:p>
  </w:footnote>
  <w:footnote w:id="13">
    <w:p w14:paraId="766B9D5D" w14:textId="4D1CA967" w:rsidR="606C5569" w:rsidRPr="00B55533" w:rsidRDefault="606C5569" w:rsidP="00B55533">
      <w:pPr>
        <w:pStyle w:val="Allmrkusetekst"/>
        <w:jc w:val="both"/>
        <w:rPr>
          <w:rFonts w:ascii="Times New Roman" w:hAnsi="Times New Roman" w:cs="Times New Roman"/>
        </w:rPr>
      </w:pPr>
      <w:r w:rsidRPr="00B55533">
        <w:rPr>
          <w:rStyle w:val="Allmrkuseviide"/>
          <w:rFonts w:ascii="Times New Roman" w:eastAsia="Calibri" w:hAnsi="Times New Roman" w:cs="Times New Roman"/>
        </w:rPr>
        <w:footnoteRef/>
      </w:r>
      <w:r w:rsidRPr="00B55533">
        <w:rPr>
          <w:rFonts w:ascii="Times New Roman" w:eastAsia="Calibri" w:hAnsi="Times New Roman" w:cs="Times New Roman"/>
        </w:rPr>
        <w:t xml:space="preserve"> Finantsinspektsioon. Välisriikide krediidiasutuste filiaalid. Kättesaadav: </w:t>
      </w:r>
      <w:hyperlink r:id="rId13">
        <w:r w:rsidRPr="00B55533">
          <w:rPr>
            <w:rStyle w:val="Hperlink"/>
            <w:rFonts w:ascii="Times New Roman" w:eastAsia="Calibri" w:hAnsi="Times New Roman" w:cs="Times New Roman"/>
          </w:rPr>
          <w:t>https://fi.ee/et/pangandus-ja-krediit-0/pangandus-ja-krediit/krediidiasutused/valisriikide-krediidiasutuste-filiaalid</w:t>
        </w:r>
      </w:hyperlink>
      <w:r w:rsidRPr="00B55533">
        <w:rPr>
          <w:rFonts w:ascii="Times New Roman" w:eastAsia="Calibri" w:hAnsi="Times New Roman" w:cs="Times New Roman"/>
        </w:rPr>
        <w:t xml:space="preserve"> </w:t>
      </w:r>
    </w:p>
  </w:footnote>
  <w:footnote w:id="14">
    <w:p w14:paraId="398C6BFE" w14:textId="1C7ED9CD" w:rsidR="606C5569" w:rsidRPr="00B55533" w:rsidRDefault="606C5569" w:rsidP="00B55533">
      <w:pPr>
        <w:pStyle w:val="Allmrkusetekst"/>
        <w:jc w:val="both"/>
        <w:rPr>
          <w:rFonts w:ascii="Times New Roman" w:hAnsi="Times New Roman" w:cs="Times New Roman"/>
        </w:rPr>
      </w:pPr>
      <w:r w:rsidRPr="00B55533">
        <w:rPr>
          <w:rStyle w:val="Allmrkuseviide"/>
          <w:rFonts w:ascii="Times New Roman" w:eastAsia="Calibri" w:hAnsi="Times New Roman" w:cs="Times New Roman"/>
        </w:rPr>
        <w:footnoteRef/>
      </w:r>
      <w:r w:rsidRPr="00B55533">
        <w:rPr>
          <w:rFonts w:ascii="Times New Roman" w:eastAsia="Calibri" w:hAnsi="Times New Roman" w:cs="Times New Roman"/>
        </w:rPr>
        <w:t xml:space="preserve"> Maksu- ja Tolliamet. Kättesaadav: </w:t>
      </w:r>
      <w:hyperlink r:id="rId14" w:anchor="ettevotluse-statistika">
        <w:r w:rsidRPr="00B55533">
          <w:rPr>
            <w:rStyle w:val="Hperlink"/>
            <w:rFonts w:ascii="Times New Roman" w:eastAsia="Calibri" w:hAnsi="Times New Roman" w:cs="Times New Roman"/>
          </w:rPr>
          <w:t>https://www.emta.ee/eraklient/amet-uudised-ja-kontakt/uudised-pressiinfo-statistika/statistika-ja-avaandmed#ettevotluse-statistika</w:t>
        </w:r>
      </w:hyperlink>
    </w:p>
  </w:footnote>
  <w:footnote w:id="15">
    <w:p w14:paraId="1BEDDF69" w14:textId="18D4D718" w:rsidR="606C5569" w:rsidRDefault="606C5569" w:rsidP="00B55533">
      <w:pPr>
        <w:pStyle w:val="Allmrkusetekst"/>
        <w:jc w:val="both"/>
      </w:pPr>
      <w:r w:rsidRPr="00B55533">
        <w:rPr>
          <w:rStyle w:val="Allmrkuseviide"/>
          <w:rFonts w:ascii="Times New Roman" w:eastAsia="Calibri" w:hAnsi="Times New Roman" w:cs="Times New Roman"/>
        </w:rPr>
        <w:footnoteRef/>
      </w:r>
      <w:r w:rsidRPr="00B55533">
        <w:rPr>
          <w:rFonts w:ascii="Times New Roman" w:eastAsia="Calibri" w:hAnsi="Times New Roman" w:cs="Times New Roman"/>
        </w:rPr>
        <w:t xml:space="preserve"> Rahandusministeerium. Rahandusministeeriumi 2025. aasta eelarve. Kättesaadav: </w:t>
      </w:r>
      <w:hyperlink r:id="rId15">
        <w:r w:rsidRPr="00B55533">
          <w:rPr>
            <w:rStyle w:val="Hperlink"/>
            <w:rFonts w:ascii="Times New Roman" w:eastAsia="Calibri" w:hAnsi="Times New Roman" w:cs="Times New Roman"/>
          </w:rPr>
          <w:t>https://www.fin.ee/ministeerium-uudised-ja-kontakt/organisatsioon/strateegilised-dokumendid?view_instance=0&amp;current_page=1</w:t>
        </w:r>
      </w:hyperlink>
      <w:r w:rsidRPr="606C5569">
        <w:rPr>
          <w:rFonts w:ascii="Calibri" w:eastAsia="Calibri" w:hAnsi="Calibri" w:cs="Calibri"/>
        </w:rPr>
        <w:t xml:space="preserve"> </w:t>
      </w:r>
    </w:p>
  </w:footnote>
  <w:footnote w:id="16">
    <w:p w14:paraId="68100A77" w14:textId="308E74B6" w:rsidR="69EE874A" w:rsidRPr="00086BEF" w:rsidRDefault="69EE874A" w:rsidP="00086BEF">
      <w:pPr>
        <w:pStyle w:val="Allmrkusetekst"/>
        <w:jc w:val="both"/>
        <w:rPr>
          <w:rFonts w:ascii="Times New Roman" w:eastAsia="Times New Roman" w:hAnsi="Times New Roman" w:cs="Times New Roman"/>
          <w:color w:val="202020"/>
        </w:rPr>
      </w:pPr>
      <w:r w:rsidRPr="00086BEF">
        <w:rPr>
          <w:rStyle w:val="Allmrkuseviide"/>
          <w:rFonts w:ascii="Times New Roman" w:hAnsi="Times New Roman" w:cs="Times New Roman"/>
        </w:rPr>
        <w:footnoteRef/>
      </w:r>
      <w:r w:rsidRPr="00086BEF">
        <w:rPr>
          <w:rFonts w:ascii="Times New Roman" w:hAnsi="Times New Roman" w:cs="Times New Roman"/>
        </w:rPr>
        <w:t xml:space="preserve"> </w:t>
      </w:r>
      <w:r w:rsidR="00086BEF">
        <w:rPr>
          <w:rFonts w:ascii="Times New Roman" w:eastAsia="Times New Roman" w:hAnsi="Times New Roman" w:cs="Times New Roman"/>
          <w:color w:val="202020"/>
        </w:rPr>
        <w:t>CRD a</w:t>
      </w:r>
      <w:r w:rsidRPr="00086BEF">
        <w:rPr>
          <w:rFonts w:ascii="Times New Roman" w:hAnsi="Times New Roman" w:cs="Times New Roman"/>
        </w:rPr>
        <w:t>rtikli 21a lõike 1 kohaselt peab l</w:t>
      </w:r>
      <w:r w:rsidRPr="00086BEF">
        <w:rPr>
          <w:rFonts w:ascii="Times New Roman" w:eastAsia="Times New Roman" w:hAnsi="Times New Roman" w:cs="Times New Roman"/>
          <w:color w:val="000000" w:themeColor="text1"/>
        </w:rPr>
        <w:t xml:space="preserve">iikmesriigis või ELis emaettevõtjana tegutsev finantsvaldusettevõtja ja liikmesriigis või ELis emaettevõtjana tegutsev </w:t>
      </w:r>
      <w:proofErr w:type="spellStart"/>
      <w:r w:rsidRPr="00086BEF">
        <w:rPr>
          <w:rFonts w:ascii="Times New Roman" w:eastAsia="Times New Roman" w:hAnsi="Times New Roman" w:cs="Times New Roman"/>
          <w:color w:val="000000" w:themeColor="text1"/>
        </w:rPr>
        <w:t>segafinantsvaldusettevõtja</w:t>
      </w:r>
      <w:proofErr w:type="spellEnd"/>
      <w:r w:rsidRPr="00086BEF">
        <w:rPr>
          <w:rFonts w:ascii="Times New Roman" w:eastAsia="Times New Roman" w:hAnsi="Times New Roman" w:cs="Times New Roman"/>
          <w:color w:val="000000" w:themeColor="text1"/>
        </w:rPr>
        <w:t xml:space="preserve"> taotlema heakskiitmist kooskõlas artikliga 21</w:t>
      </w:r>
      <w:r w:rsidR="00086BEF">
        <w:rPr>
          <w:rFonts w:ascii="Times New Roman" w:eastAsia="Times New Roman" w:hAnsi="Times New Roman" w:cs="Times New Roman"/>
          <w:color w:val="000000" w:themeColor="text1"/>
        </w:rPr>
        <w:t>.</w:t>
      </w:r>
    </w:p>
  </w:footnote>
  <w:footnote w:id="17">
    <w:p w14:paraId="3D5D0A21" w14:textId="25F30D23" w:rsidR="5451066A" w:rsidRPr="00086BEF" w:rsidRDefault="5451066A" w:rsidP="00086BEF">
      <w:pPr>
        <w:pStyle w:val="Allmrkusetekst"/>
        <w:jc w:val="both"/>
        <w:rPr>
          <w:rFonts w:ascii="Times New Roman" w:hAnsi="Times New Roman" w:cs="Times New Roman"/>
        </w:rPr>
      </w:pPr>
      <w:r w:rsidRPr="00086BEF">
        <w:rPr>
          <w:rStyle w:val="Allmrkuseviide"/>
          <w:rFonts w:ascii="Times New Roman" w:hAnsi="Times New Roman" w:cs="Times New Roman"/>
        </w:rPr>
        <w:footnoteRef/>
      </w:r>
      <w:r w:rsidRPr="00086BEF">
        <w:rPr>
          <w:rFonts w:ascii="Times New Roman" w:hAnsi="Times New Roman" w:cs="Times New Roman"/>
        </w:rPr>
        <w:t xml:space="preserve"> VPTS § 114 kohaselt on investeerimisühingu jagunemine keelatud.</w:t>
      </w:r>
    </w:p>
  </w:footnote>
  <w:footnote w:id="18">
    <w:p w14:paraId="11581843" w14:textId="7F7E0D60" w:rsidR="0E6703AC" w:rsidRPr="00086BEF" w:rsidRDefault="0E6703AC" w:rsidP="00086BEF">
      <w:pPr>
        <w:pStyle w:val="Allmrkusetekst"/>
        <w:jc w:val="both"/>
        <w:rPr>
          <w:rFonts w:ascii="Times New Roman" w:eastAsia="Times New Roman" w:hAnsi="Times New Roman" w:cs="Times New Roman"/>
        </w:rPr>
      </w:pPr>
      <w:r w:rsidRPr="00086BEF">
        <w:rPr>
          <w:rStyle w:val="Allmrkuseviide"/>
          <w:rFonts w:ascii="Times New Roman" w:eastAsia="Times New Roman" w:hAnsi="Times New Roman" w:cs="Times New Roman"/>
        </w:rPr>
        <w:footnoteRef/>
      </w:r>
      <w:r w:rsidRPr="00086BEF">
        <w:rPr>
          <w:rFonts w:ascii="Times New Roman" w:eastAsia="Times New Roman" w:hAnsi="Times New Roman" w:cs="Times New Roman"/>
        </w:rPr>
        <w:t xml:space="preserve"> Eelnõuga (vt § 13</w:t>
      </w:r>
      <w:r w:rsidRPr="00086BEF">
        <w:rPr>
          <w:rFonts w:ascii="Times New Roman" w:eastAsia="Times New Roman" w:hAnsi="Times New Roman" w:cs="Times New Roman"/>
          <w:vertAlign w:val="superscript"/>
        </w:rPr>
        <w:t>4</w:t>
      </w:r>
      <w:r w:rsidRPr="00086BEF">
        <w:rPr>
          <w:rFonts w:ascii="Times New Roman" w:eastAsia="Times New Roman" w:hAnsi="Times New Roman" w:cs="Times New Roman"/>
          <w:color w:val="000000" w:themeColor="text1"/>
        </w:rPr>
        <w:t>–13</w:t>
      </w:r>
      <w:r w:rsidRPr="00086BEF">
        <w:rPr>
          <w:rFonts w:ascii="Times New Roman" w:eastAsia="Times New Roman" w:hAnsi="Times New Roman" w:cs="Times New Roman"/>
          <w:color w:val="000000" w:themeColor="text1"/>
          <w:vertAlign w:val="superscript"/>
        </w:rPr>
        <w:t xml:space="preserve">7 </w:t>
      </w:r>
      <w:r w:rsidRPr="00086BEF">
        <w:rPr>
          <w:rFonts w:ascii="Times New Roman" w:eastAsia="Times New Roman" w:hAnsi="Times New Roman" w:cs="Times New Roman"/>
          <w:color w:val="000000" w:themeColor="text1"/>
        </w:rPr>
        <w:t xml:space="preserve">muutmise selgitusi) lisatakse heakskiitmise nõude kohaldamisalast väljajätmise kõrvale valdusettevõtja õigus taotleda Finantsinspektsioonilt heakskiitmise nõude kohustustest vabastamist. </w:t>
      </w:r>
    </w:p>
  </w:footnote>
  <w:footnote w:id="19">
    <w:p w14:paraId="0EC06613" w14:textId="31F3FAEF" w:rsidR="44C191D1" w:rsidRPr="00086BEF" w:rsidRDefault="44C191D1" w:rsidP="00086BEF">
      <w:pPr>
        <w:pStyle w:val="Allmrkusetekst"/>
        <w:jc w:val="both"/>
        <w:rPr>
          <w:rFonts w:ascii="Times New Roman" w:hAnsi="Times New Roman" w:cs="Times New Roman"/>
        </w:rPr>
      </w:pPr>
      <w:r w:rsidRPr="00086BEF">
        <w:rPr>
          <w:rStyle w:val="Allmrkuseviide"/>
          <w:rFonts w:ascii="Times New Roman" w:eastAsia="Calibri" w:hAnsi="Times New Roman" w:cs="Times New Roman"/>
        </w:rPr>
        <w:footnoteRef/>
      </w:r>
      <w:r w:rsidRPr="00086BEF">
        <w:rPr>
          <w:rFonts w:ascii="Times New Roman" w:eastAsia="Calibri" w:hAnsi="Times New Roman" w:cs="Times New Roman"/>
        </w:rPr>
        <w:t xml:space="preserve"> Vt KAS § 13</w:t>
      </w:r>
      <w:r w:rsidRPr="00086BEF">
        <w:rPr>
          <w:rFonts w:ascii="Times New Roman" w:eastAsia="Calibri" w:hAnsi="Times New Roman" w:cs="Times New Roman"/>
          <w:vertAlign w:val="superscript"/>
        </w:rPr>
        <w:t>7</w:t>
      </w:r>
      <w:r w:rsidRPr="00086BEF">
        <w:rPr>
          <w:rFonts w:ascii="Times New Roman" w:eastAsia="Calibri" w:hAnsi="Times New Roman" w:cs="Times New Roman"/>
        </w:rPr>
        <w:t xml:space="preserve"> lõige 1.</w:t>
      </w:r>
    </w:p>
  </w:footnote>
  <w:footnote w:id="20">
    <w:p w14:paraId="17430EA9" w14:textId="28C1E12C" w:rsidR="005A7E87" w:rsidRPr="00B92E7F" w:rsidRDefault="005A7E87" w:rsidP="00B92E7F">
      <w:pPr>
        <w:pStyle w:val="Allmrkusetekst"/>
        <w:jc w:val="both"/>
        <w:rPr>
          <w:rFonts w:ascii="Times New Roman" w:hAnsi="Times New Roman" w:cs="Times New Roman"/>
        </w:rPr>
      </w:pPr>
      <w:r w:rsidRPr="00B92E7F">
        <w:rPr>
          <w:rStyle w:val="Allmrkuseviide"/>
          <w:rFonts w:ascii="Times New Roman" w:hAnsi="Times New Roman" w:cs="Times New Roman"/>
        </w:rPr>
        <w:footnoteRef/>
      </w:r>
      <w:r w:rsidRPr="00B92E7F">
        <w:rPr>
          <w:rFonts w:ascii="Times New Roman" w:hAnsi="Times New Roman" w:cs="Times New Roman"/>
        </w:rPr>
        <w:t xml:space="preserve"> Euroopa Parlamendi ja nõukogu määrus (EL) nr 1093/2010, 24. november 2010, millega </w:t>
      </w:r>
      <w:r w:rsidR="00A7624F" w:rsidRPr="00B92E7F">
        <w:rPr>
          <w:rFonts w:ascii="Times New Roman" w:hAnsi="Times New Roman" w:cs="Times New Roman"/>
        </w:rPr>
        <w:t xml:space="preserve">asutatakse Euroopa Järelevalveasutus (Euroopa Pangandusjärelevalve), muudetakse otsust nr 716/2009/EÜ ning tunnistatakse kehtetuks komisjoni otsus 2009/78/EÜ. Kättesaadav: </w:t>
      </w:r>
      <w:hyperlink r:id="rId16" w:history="1">
        <w:r w:rsidR="00B92E7F" w:rsidRPr="00B92E7F">
          <w:rPr>
            <w:rStyle w:val="Hperlink"/>
            <w:rFonts w:ascii="Times New Roman" w:hAnsi="Times New Roman" w:cs="Times New Roman"/>
          </w:rPr>
          <w:t>https://eur-lex.europa.eu/legal-content/ET/TXT/HTML/?uri=CELEX:02010R1093-20241230</w:t>
        </w:r>
      </w:hyperlink>
    </w:p>
  </w:footnote>
  <w:footnote w:id="21">
    <w:p w14:paraId="179479E2" w14:textId="4FD0F297" w:rsidR="684496DD" w:rsidRPr="002243B6" w:rsidRDefault="684496DD" w:rsidP="002243B6">
      <w:pPr>
        <w:pStyle w:val="Allmrkusetekst"/>
        <w:jc w:val="both"/>
        <w:rPr>
          <w:rFonts w:ascii="Times New Roman" w:hAnsi="Times New Roman" w:cs="Times New Roman"/>
        </w:rPr>
      </w:pPr>
      <w:r w:rsidRPr="002243B6">
        <w:rPr>
          <w:rStyle w:val="Allmrkuseviide"/>
          <w:rFonts w:ascii="Times New Roman" w:hAnsi="Times New Roman" w:cs="Times New Roman"/>
        </w:rPr>
        <w:footnoteRef/>
      </w:r>
      <w:r w:rsidR="00002E6E">
        <w:rPr>
          <w:rFonts w:ascii="Times New Roman" w:hAnsi="Times New Roman" w:cs="Times New Roman"/>
        </w:rPr>
        <w:t xml:space="preserve"> </w:t>
      </w:r>
      <w:r w:rsidR="00002E6E" w:rsidRPr="00002E6E">
        <w:rPr>
          <w:rFonts w:ascii="Times New Roman" w:hAnsi="Times New Roman" w:cs="Times New Roman"/>
        </w:rPr>
        <w:t>Euroopa Parlamendi ja nõukogu direktiiv (EL) 2017/1132, 14. juuni 2017, äriühinguõiguse teatavate aspektide kohta.</w:t>
      </w:r>
      <w:r w:rsidRPr="002243B6">
        <w:rPr>
          <w:rFonts w:ascii="Times New Roman" w:hAnsi="Times New Roman" w:cs="Times New Roman"/>
        </w:rPr>
        <w:t xml:space="preserve"> Kättesaadav: </w:t>
      </w:r>
      <w:hyperlink r:id="rId17">
        <w:r w:rsidR="00002E6E">
          <w:rPr>
            <w:rStyle w:val="Hperlink"/>
            <w:rFonts w:ascii="Times New Roman" w:hAnsi="Times New Roman" w:cs="Times New Roman"/>
          </w:rPr>
          <w:t>https://eur-lex.europa.eu/legal-content/ET/TXT/?uri=CELEX:02017L1132-20220812</w:t>
        </w:r>
      </w:hyperlink>
    </w:p>
  </w:footnote>
  <w:footnote w:id="22">
    <w:p w14:paraId="2BAEDDEA" w14:textId="1B1504CD" w:rsidR="5451066A" w:rsidRPr="0036380E" w:rsidRDefault="5451066A" w:rsidP="006F2499">
      <w:pPr>
        <w:pStyle w:val="Allmrkusetekst"/>
        <w:jc w:val="both"/>
        <w:rPr>
          <w:rFonts w:ascii="Times New Roman" w:hAnsi="Times New Roman" w:cs="Times New Roman"/>
        </w:rPr>
      </w:pPr>
      <w:r w:rsidRPr="0036380E">
        <w:rPr>
          <w:rStyle w:val="Allmrkuseviide"/>
          <w:rFonts w:ascii="Times New Roman" w:hAnsi="Times New Roman" w:cs="Times New Roman"/>
        </w:rPr>
        <w:footnoteRef/>
      </w:r>
      <w:r w:rsidR="0036380E" w:rsidRPr="0036380E">
        <w:rPr>
          <w:rFonts w:ascii="Times New Roman" w:hAnsi="Times New Roman" w:cs="Times New Roman"/>
        </w:rPr>
        <w:t xml:space="preserve"> Euroopa Parlamendi ja nõukogu direktiiv 2002/87/EÜ, 16. detsember 2002, milles käsitletakse finantskonglomeraati kuuluvate krediidiasutuste, kindlustusseltside ja investeerimisühingute täiendavat järelevalvet ning millega muudetakse nõukogu direktiive 73/239/EMÜ, 79/267/EMÜ, 92/49/EMÜ, 92/96/EMÜ, 93/6/EMÜ ja 93/22/EMÜ ja Euroopa Parlamendi ja nõukogu direktiive 98/78/EÜ ja 2000/12/EÜ. Kättesaadav:</w:t>
      </w:r>
      <w:r w:rsidRPr="0036380E">
        <w:rPr>
          <w:rFonts w:ascii="Times New Roman" w:hAnsi="Times New Roman" w:cs="Times New Roman"/>
        </w:rPr>
        <w:t xml:space="preserve"> </w:t>
      </w:r>
      <w:hyperlink r:id="rId18">
        <w:r w:rsidR="0036380E">
          <w:rPr>
            <w:rStyle w:val="Hperlink"/>
            <w:rFonts w:ascii="Times New Roman" w:hAnsi="Times New Roman" w:cs="Times New Roman"/>
          </w:rPr>
          <w:t>https://eur-lex.europa.eu/legal-content/ET/TXT/?uri=CELEX:02002L0087-20240109</w:t>
        </w:r>
      </w:hyperlink>
      <w:r w:rsidR="0036380E">
        <w:rPr>
          <w:rFonts w:ascii="Times New Roman" w:hAnsi="Times New Roman" w:cs="Times New Roman"/>
        </w:rPr>
        <w:t xml:space="preserve"> </w:t>
      </w:r>
    </w:p>
  </w:footnote>
  <w:footnote w:id="23">
    <w:p w14:paraId="05D01FC4" w14:textId="09FAC493" w:rsidR="0992375C" w:rsidRPr="0036380E" w:rsidRDefault="0992375C" w:rsidP="0992375C">
      <w:pPr>
        <w:pStyle w:val="Allmrkusetekst"/>
        <w:rPr>
          <w:rFonts w:ascii="Times New Roman" w:hAnsi="Times New Roman" w:cs="Times New Roman"/>
        </w:rPr>
      </w:pPr>
      <w:r w:rsidRPr="0036380E">
        <w:rPr>
          <w:rStyle w:val="Allmrkuseviide"/>
          <w:rFonts w:ascii="Times New Roman" w:hAnsi="Times New Roman" w:cs="Times New Roman"/>
        </w:rPr>
        <w:footnoteRef/>
      </w:r>
      <w:r w:rsidRPr="0036380E">
        <w:rPr>
          <w:rFonts w:ascii="Times New Roman" w:hAnsi="Times New Roman" w:cs="Times New Roman"/>
        </w:rPr>
        <w:t xml:space="preserve"> Ä</w:t>
      </w:r>
      <w:r w:rsidR="0036380E">
        <w:rPr>
          <w:rFonts w:ascii="Times New Roman" w:hAnsi="Times New Roman" w:cs="Times New Roman"/>
        </w:rPr>
        <w:t>S</w:t>
      </w:r>
      <w:r w:rsidRPr="0036380E">
        <w:rPr>
          <w:rFonts w:ascii="Times New Roman" w:hAnsi="Times New Roman" w:cs="Times New Roman"/>
        </w:rPr>
        <w:t xml:space="preserve"> § 2 lõige 1 esimene lause: Äriühing on täisühing, usaldusühing, osaühing, aktsiaselts ja tulundusühistu.</w:t>
      </w:r>
    </w:p>
  </w:footnote>
  <w:footnote w:id="24">
    <w:p w14:paraId="108D2365" w14:textId="31CC0A85" w:rsidR="5451066A" w:rsidRPr="000138B9" w:rsidRDefault="5451066A" w:rsidP="0036380E">
      <w:pPr>
        <w:pStyle w:val="Allmrkusetekst"/>
        <w:jc w:val="both"/>
        <w:rPr>
          <w:rFonts w:ascii="Times New Roman" w:hAnsi="Times New Roman" w:cs="Times New Roman"/>
        </w:rPr>
      </w:pPr>
      <w:r w:rsidRPr="000138B9">
        <w:rPr>
          <w:rStyle w:val="Allmrkuseviide"/>
          <w:rFonts w:ascii="Times New Roman" w:hAnsi="Times New Roman" w:cs="Times New Roman"/>
        </w:rPr>
        <w:footnoteRef/>
      </w:r>
      <w:r w:rsidRPr="000138B9">
        <w:rPr>
          <w:rFonts w:ascii="Times New Roman" w:hAnsi="Times New Roman" w:cs="Times New Roman"/>
        </w:rPr>
        <w:t xml:space="preserve"> </w:t>
      </w:r>
      <w:r w:rsidR="000138B9" w:rsidRPr="000138B9">
        <w:rPr>
          <w:rFonts w:ascii="Times New Roman" w:hAnsi="Times New Roman" w:cs="Times New Roman"/>
        </w:rPr>
        <w:t xml:space="preserve">Euroopa Parlamendi ja nõukogu direktiiv (EL) 2015/849, 20. mai 2015, mis käsitleb finantssüsteemi rahapesu või terrorismi rahastamise eesmärgil kasutamise tõkestamist ning millega muudetakse Euroopa Parlamendi ja nõukogu määrust (EL) nr 648/2012 ja tunnistatakse kehtetuks Euroopa Parlamendi ja nõukogu direktiiv 2005/60/EÜ ja komisjoni direktiiv 2006/70/EÜ. </w:t>
      </w:r>
      <w:r w:rsidR="009C4C85" w:rsidRPr="000138B9">
        <w:rPr>
          <w:rFonts w:ascii="Times New Roman" w:hAnsi="Times New Roman" w:cs="Times New Roman"/>
        </w:rPr>
        <w:t xml:space="preserve">Kättesaadav: </w:t>
      </w:r>
      <w:hyperlink r:id="rId19" w:history="1">
        <w:r w:rsidR="000138B9" w:rsidRPr="000138B9">
          <w:rPr>
            <w:rStyle w:val="Hperlink"/>
            <w:rFonts w:ascii="Times New Roman" w:hAnsi="Times New Roman" w:cs="Times New Roman"/>
          </w:rPr>
          <w:t>https://eur-lex.europa.eu/legal-content/ET/TXT/HTML/?uri=CELEX:02015L0849-20241230</w:t>
        </w:r>
      </w:hyperlink>
    </w:p>
  </w:footnote>
  <w:footnote w:id="25">
    <w:p w14:paraId="590A3EF4" w14:textId="7727A4B9" w:rsidR="009416E7" w:rsidRPr="00835270" w:rsidRDefault="009416E7" w:rsidP="00835270">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w:t>
      </w:r>
      <w:r w:rsidR="00206761" w:rsidRPr="00835270">
        <w:rPr>
          <w:rFonts w:ascii="Times New Roman" w:hAnsi="Times New Roman" w:cs="Times New Roman"/>
        </w:rPr>
        <w:t xml:space="preserve">Finantsinspektsioon. Suunised juhtorgani liikmete ja võtmeisikute sobivuse hindamise kohta. Kättesaadav: </w:t>
      </w:r>
      <w:hyperlink r:id="rId20" w:history="1">
        <w:r w:rsidR="00783BE8" w:rsidRPr="00835270">
          <w:rPr>
            <w:rStyle w:val="Hperlink"/>
            <w:rFonts w:ascii="Times New Roman" w:hAnsi="Times New Roman" w:cs="Times New Roman"/>
          </w:rPr>
          <w:t>https://www.fi.ee/et/juhendid/investeerimine/suunised-juhtorgani-liikmete-ja-votmeisikute-sobivuse-hindamise-kohta</w:t>
        </w:r>
      </w:hyperlink>
      <w:r w:rsidR="00206761" w:rsidRPr="00835270">
        <w:rPr>
          <w:rFonts w:ascii="Times New Roman" w:hAnsi="Times New Roman" w:cs="Times New Roman"/>
        </w:rPr>
        <w:t xml:space="preserve"> </w:t>
      </w:r>
    </w:p>
  </w:footnote>
  <w:footnote w:id="26">
    <w:p w14:paraId="08D527A1" w14:textId="703A960A" w:rsidR="00206761" w:rsidRPr="00835270" w:rsidRDefault="00206761" w:rsidP="00835270">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w:t>
      </w:r>
      <w:r w:rsidR="00783BE8" w:rsidRPr="00835270">
        <w:rPr>
          <w:rFonts w:ascii="Times New Roman" w:hAnsi="Times New Roman" w:cs="Times New Roman"/>
        </w:rPr>
        <w:t xml:space="preserve">Finantsinspektsioon. Sobivusmenetluse läbiviimise juhend. Kättesaadav: </w:t>
      </w:r>
      <w:hyperlink r:id="rId21" w:history="1">
        <w:r w:rsidR="00783BE8" w:rsidRPr="00835270">
          <w:rPr>
            <w:rStyle w:val="Hperlink"/>
            <w:rFonts w:ascii="Times New Roman" w:hAnsi="Times New Roman" w:cs="Times New Roman"/>
          </w:rPr>
          <w:t>https://www.fi.ee/et/juhendid/pangandus-ja-krediit/sobivusmenetluse-labiviimise-juhend</w:t>
        </w:r>
      </w:hyperlink>
    </w:p>
  </w:footnote>
  <w:footnote w:id="27">
    <w:p w14:paraId="479F125C" w14:textId="32EA1726" w:rsidR="00783BE8" w:rsidRPr="00835270" w:rsidRDefault="00783BE8" w:rsidP="00835270">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w:t>
      </w:r>
      <w:proofErr w:type="spellStart"/>
      <w:r w:rsidRPr="00835270">
        <w:rPr>
          <w:rFonts w:ascii="Times New Roman" w:eastAsia="Times New Roman" w:hAnsi="Times New Roman" w:cs="Times New Roman"/>
        </w:rPr>
        <w:t>S.Tammer</w:t>
      </w:r>
      <w:proofErr w:type="spellEnd"/>
      <w:r w:rsidRPr="00835270">
        <w:rPr>
          <w:rFonts w:ascii="Times New Roman" w:eastAsia="Times New Roman" w:hAnsi="Times New Roman" w:cs="Times New Roman"/>
        </w:rPr>
        <w:t xml:space="preserve">, </w:t>
      </w:r>
      <w:proofErr w:type="spellStart"/>
      <w:r w:rsidRPr="00835270">
        <w:rPr>
          <w:rFonts w:ascii="Times New Roman" w:eastAsia="Times New Roman" w:hAnsi="Times New Roman" w:cs="Times New Roman"/>
        </w:rPr>
        <w:t>M.Kohv</w:t>
      </w:r>
      <w:proofErr w:type="spellEnd"/>
      <w:r w:rsidRPr="00835270">
        <w:rPr>
          <w:rFonts w:ascii="Times New Roman" w:eastAsia="Times New Roman" w:hAnsi="Times New Roman" w:cs="Times New Roman"/>
        </w:rPr>
        <w:t xml:space="preserve"> „Sobivus ja selle ennustamine kui karuteene sobimatule“, Juridica 2020/3, lk 648.</w:t>
      </w:r>
    </w:p>
  </w:footnote>
  <w:footnote w:id="28">
    <w:p w14:paraId="0BA8C4BA" w14:textId="09873090" w:rsidR="008A69C5" w:rsidRPr="00835270" w:rsidRDefault="008A69C5" w:rsidP="00835270">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w:t>
      </w:r>
      <w:r w:rsidRPr="00835270">
        <w:rPr>
          <w:rFonts w:ascii="Times New Roman" w:eastAsia="Times New Roman" w:hAnsi="Times New Roman" w:cs="Times New Roman"/>
        </w:rPr>
        <w:t>F</w:t>
      </w:r>
      <w:r w:rsidR="00835270" w:rsidRPr="00835270">
        <w:rPr>
          <w:rFonts w:ascii="Times New Roman" w:eastAsia="Times New Roman" w:hAnsi="Times New Roman" w:cs="Times New Roman"/>
        </w:rPr>
        <w:t>inantsinspektsiooni</w:t>
      </w:r>
      <w:r w:rsidRPr="00835270">
        <w:rPr>
          <w:rFonts w:ascii="Times New Roman" w:eastAsia="Times New Roman" w:hAnsi="Times New Roman" w:cs="Times New Roman"/>
        </w:rPr>
        <w:t xml:space="preserve"> viidatud juhendi punkt 3.12.1</w:t>
      </w:r>
      <w:r w:rsidR="00835270" w:rsidRPr="00835270">
        <w:rPr>
          <w:rFonts w:ascii="Times New Roman" w:eastAsia="Times New Roman" w:hAnsi="Times New Roman" w:cs="Times New Roman"/>
        </w:rPr>
        <w:t>.</w:t>
      </w:r>
    </w:p>
  </w:footnote>
  <w:footnote w:id="29">
    <w:p w14:paraId="1B2D02D2" w14:textId="5E6FD422" w:rsidR="00835270" w:rsidRDefault="00835270" w:rsidP="00835270">
      <w:pPr>
        <w:pStyle w:val="Allmrkusetekst"/>
        <w:jc w:val="both"/>
      </w:pPr>
      <w:r w:rsidRPr="00835270">
        <w:rPr>
          <w:rStyle w:val="Allmrkuseviide"/>
          <w:rFonts w:ascii="Times New Roman" w:hAnsi="Times New Roman" w:cs="Times New Roman"/>
        </w:rPr>
        <w:footnoteRef/>
      </w:r>
      <w:r w:rsidRPr="00835270">
        <w:rPr>
          <w:rFonts w:ascii="Times New Roman" w:hAnsi="Times New Roman" w:cs="Times New Roman"/>
        </w:rPr>
        <w:t xml:space="preserve"> </w:t>
      </w:r>
      <w:r w:rsidRPr="00835270">
        <w:rPr>
          <w:rFonts w:ascii="Times New Roman" w:eastAsia="Times New Roman" w:hAnsi="Times New Roman" w:cs="Times New Roman"/>
        </w:rPr>
        <w:t>Finantsinspektsiooni viidatud juhendi punkt 3.12.4.</w:t>
      </w:r>
    </w:p>
  </w:footnote>
  <w:footnote w:id="30">
    <w:p w14:paraId="5E67AAF4" w14:textId="55152595" w:rsidR="5451066A" w:rsidRPr="002153C2" w:rsidRDefault="5451066A" w:rsidP="002153C2">
      <w:pPr>
        <w:pStyle w:val="Allmrkusetekst"/>
        <w:jc w:val="both"/>
        <w:rPr>
          <w:rFonts w:ascii="Times New Roman" w:hAnsi="Times New Roman" w:cs="Times New Roman"/>
        </w:rPr>
      </w:pPr>
      <w:r w:rsidRPr="002153C2">
        <w:rPr>
          <w:rStyle w:val="Allmrkuseviide"/>
          <w:rFonts w:ascii="Times New Roman" w:hAnsi="Times New Roman" w:cs="Times New Roman"/>
        </w:rPr>
        <w:footnoteRef/>
      </w:r>
      <w:r w:rsidRPr="002153C2">
        <w:rPr>
          <w:rFonts w:ascii="Times New Roman" w:hAnsi="Times New Roman" w:cs="Times New Roman"/>
        </w:rPr>
        <w:t xml:space="preserve"> </w:t>
      </w:r>
      <w:r w:rsidR="002153C2" w:rsidRPr="002153C2">
        <w:rPr>
          <w:rFonts w:ascii="Times New Roman" w:hAnsi="Times New Roman" w:cs="Times New Roman"/>
        </w:rPr>
        <w:t xml:space="preserve"> Euroopa Parlamendi ja nõukogu direktiiv 2013/34/EL, 26. juuni 2013, teatavat liiki ettevõtjate aruandeaasta finantsaruannete, konsolideeritud finantsaruannete ja nendega seotud aruannete kohta ja millega muudetakse Euroopa Parlamendi ja nõukogu direktiivi 2006/43/EÜ ning tunnistatakse kehtetuks nõukogu direktiivid 78/660/EMÜ ja 83/349/EMÜ. Kättesaadav: </w:t>
      </w:r>
      <w:hyperlink r:id="rId22" w:history="1">
        <w:r w:rsidR="002153C2" w:rsidRPr="002153C2">
          <w:rPr>
            <w:rStyle w:val="Hperlink"/>
            <w:rFonts w:ascii="Times New Roman" w:hAnsi="Times New Roman" w:cs="Times New Roman"/>
          </w:rPr>
          <w:t>https://eur-lex.europa.eu/legal-content/ET/TXT/?uri=CELEX:02013L0034-20240528</w:t>
        </w:r>
      </w:hyperlink>
      <w:r w:rsidR="002153C2" w:rsidRPr="002153C2">
        <w:rPr>
          <w:rFonts w:ascii="Times New Roman" w:hAnsi="Times New Roman" w:cs="Times New Roman"/>
        </w:rPr>
        <w:t xml:space="preserve"> </w:t>
      </w:r>
    </w:p>
  </w:footnote>
  <w:footnote w:id="31">
    <w:p w14:paraId="4F82B985" w14:textId="6121440E" w:rsidR="0010544A" w:rsidRPr="00E525A5" w:rsidRDefault="0010544A" w:rsidP="00E525A5">
      <w:pPr>
        <w:pStyle w:val="Allmrkusetekst"/>
        <w:jc w:val="both"/>
        <w:rPr>
          <w:rFonts w:ascii="Times New Roman" w:hAnsi="Times New Roman" w:cs="Times New Roman"/>
        </w:rPr>
      </w:pPr>
      <w:r w:rsidRPr="00E525A5">
        <w:rPr>
          <w:rStyle w:val="Allmrkuseviide"/>
          <w:rFonts w:ascii="Times New Roman" w:hAnsi="Times New Roman" w:cs="Times New Roman"/>
        </w:rPr>
        <w:footnoteRef/>
      </w:r>
      <w:r w:rsidRPr="00E525A5">
        <w:rPr>
          <w:rFonts w:ascii="Times New Roman" w:hAnsi="Times New Roman" w:cs="Times New Roman"/>
        </w:rPr>
        <w:t xml:space="preserve"> </w:t>
      </w:r>
      <w:r w:rsidR="00BC2BD4" w:rsidRPr="00E525A5">
        <w:rPr>
          <w:rFonts w:ascii="Times New Roman" w:hAnsi="Times New Roman" w:cs="Times New Roman"/>
        </w:rPr>
        <w:t xml:space="preserve">EBA. </w:t>
      </w:r>
      <w:proofErr w:type="spellStart"/>
      <w:r w:rsidR="00BC2BD4" w:rsidRPr="00E525A5">
        <w:rPr>
          <w:rFonts w:ascii="Times New Roman" w:hAnsi="Times New Roman" w:cs="Times New Roman"/>
        </w:rPr>
        <w:t>Final</w:t>
      </w:r>
      <w:proofErr w:type="spellEnd"/>
      <w:r w:rsidR="00BC2BD4" w:rsidRPr="00E525A5">
        <w:rPr>
          <w:rFonts w:ascii="Times New Roman" w:hAnsi="Times New Roman" w:cs="Times New Roman"/>
        </w:rPr>
        <w:t xml:space="preserve"> </w:t>
      </w:r>
      <w:proofErr w:type="spellStart"/>
      <w:r w:rsidR="00BC2BD4" w:rsidRPr="00E525A5">
        <w:rPr>
          <w:rFonts w:ascii="Times New Roman" w:hAnsi="Times New Roman" w:cs="Times New Roman"/>
        </w:rPr>
        <w:t>Report</w:t>
      </w:r>
      <w:proofErr w:type="spellEnd"/>
      <w:r w:rsidR="00BC2BD4" w:rsidRPr="00E525A5">
        <w:rPr>
          <w:rFonts w:ascii="Times New Roman" w:hAnsi="Times New Roman" w:cs="Times New Roman"/>
        </w:rPr>
        <w:t xml:space="preserve"> on </w:t>
      </w:r>
      <w:proofErr w:type="spellStart"/>
      <w:r w:rsidR="00BC2BD4" w:rsidRPr="00E525A5">
        <w:rPr>
          <w:rFonts w:ascii="Times New Roman" w:hAnsi="Times New Roman" w:cs="Times New Roman"/>
        </w:rPr>
        <w:t>Guidelines</w:t>
      </w:r>
      <w:proofErr w:type="spellEnd"/>
      <w:r w:rsidR="00BC2BD4" w:rsidRPr="00E525A5">
        <w:rPr>
          <w:rFonts w:ascii="Times New Roman" w:hAnsi="Times New Roman" w:cs="Times New Roman"/>
        </w:rPr>
        <w:t xml:space="preserve"> on </w:t>
      </w:r>
      <w:proofErr w:type="spellStart"/>
      <w:r w:rsidR="00BC2BD4" w:rsidRPr="00E525A5">
        <w:rPr>
          <w:rFonts w:ascii="Times New Roman" w:hAnsi="Times New Roman" w:cs="Times New Roman"/>
        </w:rPr>
        <w:t>internal</w:t>
      </w:r>
      <w:proofErr w:type="spellEnd"/>
      <w:r w:rsidR="00BC2BD4" w:rsidRPr="00E525A5">
        <w:rPr>
          <w:rFonts w:ascii="Times New Roman" w:hAnsi="Times New Roman" w:cs="Times New Roman"/>
        </w:rPr>
        <w:t xml:space="preserve"> </w:t>
      </w:r>
      <w:proofErr w:type="spellStart"/>
      <w:r w:rsidR="00BC2BD4" w:rsidRPr="00E525A5">
        <w:rPr>
          <w:rFonts w:ascii="Times New Roman" w:hAnsi="Times New Roman" w:cs="Times New Roman"/>
        </w:rPr>
        <w:t>governance</w:t>
      </w:r>
      <w:proofErr w:type="spellEnd"/>
      <w:r w:rsidR="00BC2BD4" w:rsidRPr="00E525A5">
        <w:rPr>
          <w:rFonts w:ascii="Times New Roman" w:hAnsi="Times New Roman" w:cs="Times New Roman"/>
        </w:rPr>
        <w:t xml:space="preserve"> </w:t>
      </w:r>
      <w:proofErr w:type="spellStart"/>
      <w:r w:rsidR="00BC2BD4" w:rsidRPr="00E525A5">
        <w:rPr>
          <w:rFonts w:ascii="Times New Roman" w:hAnsi="Times New Roman" w:cs="Times New Roman"/>
        </w:rPr>
        <w:t>under</w:t>
      </w:r>
      <w:proofErr w:type="spellEnd"/>
      <w:r w:rsidR="00BC2BD4" w:rsidRPr="00E525A5">
        <w:rPr>
          <w:rFonts w:ascii="Times New Roman" w:hAnsi="Times New Roman" w:cs="Times New Roman"/>
        </w:rPr>
        <w:t xml:space="preserve"> </w:t>
      </w:r>
      <w:proofErr w:type="spellStart"/>
      <w:r w:rsidR="00BC2BD4" w:rsidRPr="00E525A5">
        <w:rPr>
          <w:rFonts w:ascii="Times New Roman" w:hAnsi="Times New Roman" w:cs="Times New Roman"/>
        </w:rPr>
        <w:t>Directive</w:t>
      </w:r>
      <w:proofErr w:type="spellEnd"/>
      <w:r w:rsidR="00BC2BD4" w:rsidRPr="00E525A5">
        <w:rPr>
          <w:rFonts w:ascii="Times New Roman" w:hAnsi="Times New Roman" w:cs="Times New Roman"/>
        </w:rPr>
        <w:t xml:space="preserve"> 2013/36/EU. Kättesaadav: </w:t>
      </w:r>
      <w:hyperlink r:id="rId23" w:history="1">
        <w:r w:rsidR="00BC2BD4" w:rsidRPr="00E525A5">
          <w:rPr>
            <w:rStyle w:val="Hperlink"/>
            <w:rFonts w:ascii="Times New Roman" w:hAnsi="Times New Roman" w:cs="Times New Roman"/>
          </w:rPr>
          <w:t>https://www.eba.europa.eu/sites/default/files/document_library/Publications/Guidelines/2021/1016721/Final%20report%20on%20Guidelines%20on%20internal%20governance%20under%20CRD.pdf</w:t>
        </w:r>
      </w:hyperlink>
      <w:r w:rsidR="001516D7" w:rsidRPr="00E525A5">
        <w:rPr>
          <w:rFonts w:ascii="Times New Roman" w:hAnsi="Times New Roman" w:cs="Times New Roman"/>
        </w:rPr>
        <w:t xml:space="preserve"> </w:t>
      </w:r>
    </w:p>
  </w:footnote>
  <w:footnote w:id="32">
    <w:p w14:paraId="7CB6858C" w14:textId="4AE1A5F9" w:rsidR="0033683E" w:rsidRPr="00E525A5" w:rsidRDefault="0033683E" w:rsidP="00E525A5">
      <w:pPr>
        <w:pStyle w:val="Allmrkusetekst"/>
        <w:jc w:val="both"/>
        <w:rPr>
          <w:rFonts w:ascii="Times New Roman" w:hAnsi="Times New Roman" w:cs="Times New Roman"/>
        </w:rPr>
      </w:pPr>
      <w:r w:rsidRPr="00E525A5">
        <w:rPr>
          <w:rStyle w:val="Allmrkuseviide"/>
          <w:rFonts w:ascii="Times New Roman" w:hAnsi="Times New Roman" w:cs="Times New Roman"/>
        </w:rPr>
        <w:footnoteRef/>
      </w:r>
      <w:r w:rsidRPr="00E525A5">
        <w:rPr>
          <w:rFonts w:ascii="Times New Roman" w:hAnsi="Times New Roman" w:cs="Times New Roman"/>
        </w:rPr>
        <w:t xml:space="preserve"> </w:t>
      </w:r>
      <w:r w:rsidR="00D31E09" w:rsidRPr="00E525A5">
        <w:rPr>
          <w:rFonts w:ascii="Times New Roman" w:hAnsi="Times New Roman" w:cs="Times New Roman"/>
        </w:rPr>
        <w:t xml:space="preserve">EBA. </w:t>
      </w:r>
      <w:r w:rsidRPr="00E525A5">
        <w:rPr>
          <w:rFonts w:ascii="Times New Roman" w:hAnsi="Times New Roman" w:cs="Times New Roman"/>
        </w:rPr>
        <w:t xml:space="preserve">Global </w:t>
      </w:r>
      <w:proofErr w:type="spellStart"/>
      <w:r w:rsidRPr="00E525A5">
        <w:rPr>
          <w:rFonts w:ascii="Times New Roman" w:hAnsi="Times New Roman" w:cs="Times New Roman"/>
        </w:rPr>
        <w:t>Systemically</w:t>
      </w:r>
      <w:proofErr w:type="spellEnd"/>
      <w:r w:rsidRPr="00E525A5">
        <w:rPr>
          <w:rFonts w:ascii="Times New Roman" w:hAnsi="Times New Roman" w:cs="Times New Roman"/>
        </w:rPr>
        <w:t xml:space="preserve"> </w:t>
      </w:r>
      <w:proofErr w:type="spellStart"/>
      <w:r w:rsidRPr="00E525A5">
        <w:rPr>
          <w:rFonts w:ascii="Times New Roman" w:hAnsi="Times New Roman" w:cs="Times New Roman"/>
        </w:rPr>
        <w:t>Important</w:t>
      </w:r>
      <w:proofErr w:type="spellEnd"/>
      <w:r w:rsidRPr="00E525A5">
        <w:rPr>
          <w:rFonts w:ascii="Times New Roman" w:hAnsi="Times New Roman" w:cs="Times New Roman"/>
        </w:rPr>
        <w:t xml:space="preserve"> </w:t>
      </w:r>
      <w:proofErr w:type="spellStart"/>
      <w:r w:rsidRPr="00E525A5">
        <w:rPr>
          <w:rFonts w:ascii="Times New Roman" w:hAnsi="Times New Roman" w:cs="Times New Roman"/>
        </w:rPr>
        <w:t>Institutions</w:t>
      </w:r>
      <w:proofErr w:type="spellEnd"/>
      <w:r w:rsidRPr="00E525A5">
        <w:rPr>
          <w:rFonts w:ascii="Times New Roman" w:hAnsi="Times New Roman" w:cs="Times New Roman"/>
        </w:rPr>
        <w:t xml:space="preserve"> </w:t>
      </w:r>
      <w:r w:rsidR="00D31E09" w:rsidRPr="00E525A5">
        <w:rPr>
          <w:rFonts w:ascii="Times New Roman" w:hAnsi="Times New Roman" w:cs="Times New Roman"/>
        </w:rPr>
        <w:t>(G-</w:t>
      </w:r>
      <w:proofErr w:type="spellStart"/>
      <w:r w:rsidR="00D31E09" w:rsidRPr="00E525A5">
        <w:rPr>
          <w:rFonts w:ascii="Times New Roman" w:hAnsi="Times New Roman" w:cs="Times New Roman"/>
        </w:rPr>
        <w:t>SIIs</w:t>
      </w:r>
      <w:proofErr w:type="spellEnd"/>
      <w:r w:rsidR="00D31E09" w:rsidRPr="00E525A5">
        <w:rPr>
          <w:rFonts w:ascii="Times New Roman" w:hAnsi="Times New Roman" w:cs="Times New Roman"/>
        </w:rPr>
        <w:t xml:space="preserve">). Kättesaadav: </w:t>
      </w:r>
      <w:r w:rsidRPr="00E525A5">
        <w:rPr>
          <w:rFonts w:ascii="Times New Roman" w:hAnsi="Times New Roman" w:cs="Times New Roman"/>
        </w:rPr>
        <w:t xml:space="preserve"> </w:t>
      </w:r>
      <w:hyperlink r:id="rId24" w:history="1">
        <w:r w:rsidR="00D31E09" w:rsidRPr="00E525A5">
          <w:rPr>
            <w:rStyle w:val="Hperlink"/>
            <w:rFonts w:ascii="Times New Roman" w:hAnsi="Times New Roman" w:cs="Times New Roman"/>
          </w:rPr>
          <w:t>https://www.eba.europa.eu/risk-and-data-analysis/risk-analysis/risk-monitoring/global-systemically-important-institutions-g-siis</w:t>
        </w:r>
      </w:hyperlink>
      <w:r w:rsidR="00D31E09" w:rsidRPr="00E525A5">
        <w:rPr>
          <w:rFonts w:ascii="Times New Roman" w:hAnsi="Times New Roman" w:cs="Times New Roman"/>
        </w:rPr>
        <w:t xml:space="preserve"> </w:t>
      </w:r>
    </w:p>
  </w:footnote>
  <w:footnote w:id="33">
    <w:p w14:paraId="2AD4674E" w14:textId="39411BF1" w:rsidR="0033683E" w:rsidRDefault="0033683E" w:rsidP="00E525A5">
      <w:pPr>
        <w:pStyle w:val="Allmrkusetekst"/>
        <w:jc w:val="both"/>
      </w:pPr>
      <w:r w:rsidRPr="00E525A5">
        <w:rPr>
          <w:rStyle w:val="Allmrkuseviide"/>
          <w:rFonts w:ascii="Times New Roman" w:hAnsi="Times New Roman" w:cs="Times New Roman"/>
        </w:rPr>
        <w:footnoteRef/>
      </w:r>
      <w:r w:rsidRPr="00E525A5">
        <w:rPr>
          <w:rFonts w:ascii="Times New Roman" w:hAnsi="Times New Roman" w:cs="Times New Roman"/>
        </w:rPr>
        <w:t xml:space="preserve"> </w:t>
      </w:r>
      <w:r w:rsidR="00E525A5" w:rsidRPr="00E525A5">
        <w:rPr>
          <w:rFonts w:ascii="Times New Roman" w:hAnsi="Times New Roman" w:cs="Times New Roman"/>
        </w:rPr>
        <w:t xml:space="preserve">EBA. </w:t>
      </w:r>
      <w:proofErr w:type="spellStart"/>
      <w:r w:rsidRPr="00E525A5">
        <w:rPr>
          <w:rFonts w:ascii="Times New Roman" w:hAnsi="Times New Roman" w:cs="Times New Roman"/>
        </w:rPr>
        <w:t>Other</w:t>
      </w:r>
      <w:proofErr w:type="spellEnd"/>
      <w:r w:rsidRPr="00E525A5">
        <w:rPr>
          <w:rFonts w:ascii="Times New Roman" w:hAnsi="Times New Roman" w:cs="Times New Roman"/>
        </w:rPr>
        <w:t xml:space="preserve"> </w:t>
      </w:r>
      <w:proofErr w:type="spellStart"/>
      <w:r w:rsidRPr="00E525A5">
        <w:rPr>
          <w:rFonts w:ascii="Times New Roman" w:hAnsi="Times New Roman" w:cs="Times New Roman"/>
        </w:rPr>
        <w:t>systemically</w:t>
      </w:r>
      <w:proofErr w:type="spellEnd"/>
      <w:r w:rsidRPr="00E525A5">
        <w:rPr>
          <w:rFonts w:ascii="Times New Roman" w:hAnsi="Times New Roman" w:cs="Times New Roman"/>
        </w:rPr>
        <w:t xml:space="preserve"> </w:t>
      </w:r>
      <w:proofErr w:type="spellStart"/>
      <w:r w:rsidRPr="00E525A5">
        <w:rPr>
          <w:rFonts w:ascii="Times New Roman" w:hAnsi="Times New Roman" w:cs="Times New Roman"/>
        </w:rPr>
        <w:t>important</w:t>
      </w:r>
      <w:proofErr w:type="spellEnd"/>
      <w:r w:rsidRPr="00E525A5">
        <w:rPr>
          <w:rFonts w:ascii="Times New Roman" w:hAnsi="Times New Roman" w:cs="Times New Roman"/>
        </w:rPr>
        <w:t xml:space="preserve"> </w:t>
      </w:r>
      <w:proofErr w:type="spellStart"/>
      <w:r w:rsidRPr="00E525A5">
        <w:rPr>
          <w:rFonts w:ascii="Times New Roman" w:hAnsi="Times New Roman" w:cs="Times New Roman"/>
        </w:rPr>
        <w:t>institutions</w:t>
      </w:r>
      <w:proofErr w:type="spellEnd"/>
      <w:r w:rsidRPr="00E525A5">
        <w:rPr>
          <w:rFonts w:ascii="Times New Roman" w:hAnsi="Times New Roman" w:cs="Times New Roman"/>
        </w:rPr>
        <w:t xml:space="preserve"> </w:t>
      </w:r>
      <w:r w:rsidR="00E525A5" w:rsidRPr="00E525A5">
        <w:rPr>
          <w:rFonts w:ascii="Times New Roman" w:hAnsi="Times New Roman" w:cs="Times New Roman"/>
        </w:rPr>
        <w:t>(</w:t>
      </w:r>
      <w:proofErr w:type="spellStart"/>
      <w:r w:rsidR="00E525A5" w:rsidRPr="00E525A5">
        <w:rPr>
          <w:rFonts w:ascii="Times New Roman" w:hAnsi="Times New Roman" w:cs="Times New Roman"/>
        </w:rPr>
        <w:t>O</w:t>
      </w:r>
      <w:r w:rsidRPr="00E525A5">
        <w:rPr>
          <w:rFonts w:ascii="Times New Roman" w:hAnsi="Times New Roman" w:cs="Times New Roman"/>
        </w:rPr>
        <w:t>-</w:t>
      </w:r>
      <w:r w:rsidR="00E525A5" w:rsidRPr="00E525A5">
        <w:rPr>
          <w:rFonts w:ascii="Times New Roman" w:hAnsi="Times New Roman" w:cs="Times New Roman"/>
        </w:rPr>
        <w:t>SIIs</w:t>
      </w:r>
      <w:proofErr w:type="spellEnd"/>
      <w:r w:rsidR="00E525A5" w:rsidRPr="00E525A5">
        <w:rPr>
          <w:rFonts w:ascii="Times New Roman" w:hAnsi="Times New Roman" w:cs="Times New Roman"/>
        </w:rPr>
        <w:t>). Kättesaadav:</w:t>
      </w:r>
      <w:r w:rsidRPr="00E525A5">
        <w:rPr>
          <w:rFonts w:ascii="Times New Roman" w:hAnsi="Times New Roman" w:cs="Times New Roman"/>
        </w:rPr>
        <w:t xml:space="preserve"> </w:t>
      </w:r>
      <w:hyperlink r:id="rId25" w:history="1">
        <w:r w:rsidR="00E525A5" w:rsidRPr="00E525A5">
          <w:rPr>
            <w:rStyle w:val="Hperlink"/>
            <w:rFonts w:ascii="Times New Roman" w:hAnsi="Times New Roman" w:cs="Times New Roman"/>
          </w:rPr>
          <w:t>https://www.eba.europa.eu/risk-and-data-analysis/risk-analysis/risk-monitoring/other-systemically-important-institutions-o-siis</w:t>
        </w:r>
      </w:hyperlink>
      <w:r w:rsidR="00E525A5" w:rsidRPr="00E525A5">
        <w:rPr>
          <w:rFonts w:ascii="Times New Roman" w:hAnsi="Times New Roman" w:cs="Times New Roman"/>
        </w:rPr>
        <w:t xml:space="preserve"> </w:t>
      </w:r>
    </w:p>
  </w:footnote>
  <w:footnote w:id="34">
    <w:p w14:paraId="67960C58" w14:textId="0BD05ECD" w:rsidR="5451066A" w:rsidRPr="009A7E5F" w:rsidRDefault="5451066A" w:rsidP="009A7E5F">
      <w:pPr>
        <w:pStyle w:val="Allmrkusetekst"/>
        <w:jc w:val="both"/>
        <w:rPr>
          <w:rFonts w:ascii="Times New Roman" w:hAnsi="Times New Roman" w:cs="Times New Roman"/>
        </w:rPr>
      </w:pPr>
      <w:r w:rsidRPr="009A7E5F">
        <w:rPr>
          <w:rStyle w:val="Allmrkuseviide"/>
          <w:rFonts w:ascii="Times New Roman" w:hAnsi="Times New Roman" w:cs="Times New Roman"/>
        </w:rPr>
        <w:footnoteRef/>
      </w:r>
      <w:r w:rsidRPr="009A7E5F">
        <w:rPr>
          <w:rFonts w:ascii="Times New Roman" w:hAnsi="Times New Roman" w:cs="Times New Roman"/>
        </w:rPr>
        <w:t xml:space="preserve"> </w:t>
      </w:r>
      <w:r w:rsidR="009A7E5F" w:rsidRPr="009A7E5F">
        <w:rPr>
          <w:rFonts w:ascii="Times New Roman" w:hAnsi="Times New Roman" w:cs="Times New Roman"/>
        </w:rPr>
        <w:t xml:space="preserve">Euroopa Parlamendi ja nõukogu määrus (EL) 2022/2554, 14. detsember 2022, mis käsitleb finantssektori digitaalset tegevuskerksust ning millega muudetakse määrusi (EÜ) nr 1060/2009, (EL) nr 648/2012, (EL) nr 600/2014, (EL) nr 909/2014 ja (EL) 2016/1011. </w:t>
      </w:r>
      <w:r w:rsidR="00177E70" w:rsidRPr="009A7E5F">
        <w:rPr>
          <w:rFonts w:ascii="Times New Roman" w:hAnsi="Times New Roman" w:cs="Times New Roman"/>
        </w:rPr>
        <w:t xml:space="preserve">Kättesaadav: </w:t>
      </w:r>
      <w:hyperlink r:id="rId26" w:history="1">
        <w:r w:rsidR="009A7E5F" w:rsidRPr="009A7E5F">
          <w:rPr>
            <w:rStyle w:val="Hperlink"/>
            <w:rFonts w:ascii="Times New Roman" w:hAnsi="Times New Roman" w:cs="Times New Roman"/>
          </w:rPr>
          <w:t>https://eur-lex.europa.eu/legal-content/ET/TXT/HTML/?uri=CELEX:32022R2554</w:t>
        </w:r>
      </w:hyperlink>
      <w:r w:rsidRPr="009A7E5F">
        <w:rPr>
          <w:rFonts w:ascii="Times New Roman" w:hAnsi="Times New Roman" w:cs="Times New Roman"/>
        </w:rPr>
        <w:t xml:space="preserve"> </w:t>
      </w:r>
    </w:p>
  </w:footnote>
  <w:footnote w:id="35">
    <w:p w14:paraId="1CB12D8A" w14:textId="21CE058D" w:rsidR="00CA270C" w:rsidRPr="00772FCF" w:rsidRDefault="00CA270C" w:rsidP="00772FCF">
      <w:pPr>
        <w:pStyle w:val="Allmrkusetekst"/>
        <w:jc w:val="both"/>
        <w:rPr>
          <w:rFonts w:ascii="Times New Roman" w:hAnsi="Times New Roman" w:cs="Times New Roman"/>
        </w:rPr>
      </w:pPr>
      <w:r w:rsidRPr="00772FCF">
        <w:rPr>
          <w:rStyle w:val="Allmrkuseviide"/>
          <w:rFonts w:ascii="Times New Roman" w:hAnsi="Times New Roman" w:cs="Times New Roman"/>
        </w:rPr>
        <w:footnoteRef/>
      </w:r>
      <w:r w:rsidRPr="00772FCF">
        <w:rPr>
          <w:rFonts w:ascii="Times New Roman" w:hAnsi="Times New Roman" w:cs="Times New Roman"/>
        </w:rPr>
        <w:t xml:space="preserve"> Nõukogu määrus (EÜ) nr 139/2004, 20. jaanuar 2004, kontrolli kehtestamise kohta ettevõtjate koondumiste üle. Kättesaadav:</w:t>
      </w:r>
      <w:r w:rsidR="00772FCF" w:rsidRPr="00772FCF">
        <w:rPr>
          <w:rFonts w:ascii="Times New Roman" w:hAnsi="Times New Roman" w:cs="Times New Roman"/>
        </w:rPr>
        <w:t xml:space="preserve"> </w:t>
      </w:r>
      <w:hyperlink r:id="rId27" w:history="1">
        <w:r w:rsidR="00772FCF" w:rsidRPr="00772FCF">
          <w:rPr>
            <w:rStyle w:val="Hperlink"/>
            <w:rFonts w:ascii="Times New Roman" w:hAnsi="Times New Roman" w:cs="Times New Roman"/>
          </w:rPr>
          <w:t>https://eur-lex.europa.eu/legal-content/ET/TXT/?uri=CELEX:32004R0139</w:t>
        </w:r>
      </w:hyperlink>
    </w:p>
  </w:footnote>
  <w:footnote w:id="36">
    <w:p w14:paraId="030A73B8" w14:textId="254F2B78" w:rsidR="645198D8" w:rsidRPr="00C053FC" w:rsidRDefault="645198D8" w:rsidP="00C053FC">
      <w:pPr>
        <w:pStyle w:val="Allmrkusetekst"/>
        <w:jc w:val="both"/>
        <w:rPr>
          <w:rFonts w:ascii="Times New Roman" w:hAnsi="Times New Roman" w:cs="Times New Roman"/>
        </w:rPr>
      </w:pPr>
      <w:r w:rsidRPr="00C053FC">
        <w:rPr>
          <w:rStyle w:val="Allmrkuseviide"/>
          <w:rFonts w:ascii="Times New Roman" w:hAnsi="Times New Roman" w:cs="Times New Roman"/>
        </w:rPr>
        <w:footnoteRef/>
      </w:r>
      <w:r w:rsidRPr="00C053FC">
        <w:rPr>
          <w:rFonts w:ascii="Times New Roman" w:hAnsi="Times New Roman" w:cs="Times New Roman"/>
        </w:rPr>
        <w:t xml:space="preserve"> </w:t>
      </w:r>
      <w:r w:rsidR="00C053FC" w:rsidRPr="00C053FC">
        <w:rPr>
          <w:rFonts w:ascii="Times New Roman" w:hAnsi="Times New Roman" w:cs="Times New Roman"/>
        </w:rPr>
        <w:t xml:space="preserve">Euroopa Parlamendi ja nõukogu määrus (EL) 2023/1114, 31. mai 2023, mis käsitleb </w:t>
      </w:r>
      <w:proofErr w:type="spellStart"/>
      <w:r w:rsidR="00C053FC" w:rsidRPr="00C053FC">
        <w:rPr>
          <w:rFonts w:ascii="Times New Roman" w:hAnsi="Times New Roman" w:cs="Times New Roman"/>
        </w:rPr>
        <w:t>krüptovaraturge</w:t>
      </w:r>
      <w:proofErr w:type="spellEnd"/>
      <w:r w:rsidR="00C053FC" w:rsidRPr="00C053FC">
        <w:rPr>
          <w:rFonts w:ascii="Times New Roman" w:hAnsi="Times New Roman" w:cs="Times New Roman"/>
        </w:rPr>
        <w:t xml:space="preserve"> ning millega muudetakse määrusi (EL) nr 1093/2010 ja (EL) nr 1095/2010 ning direktiive 2013/36/EL ja (EL) 2019/1937. Kättesaadav: </w:t>
      </w:r>
      <w:hyperlink r:id="rId28" w:history="1">
        <w:r w:rsidR="00C053FC" w:rsidRPr="00C053FC">
          <w:rPr>
            <w:rStyle w:val="Hperlink"/>
            <w:rFonts w:ascii="Times New Roman" w:hAnsi="Times New Roman" w:cs="Times New Roman"/>
          </w:rPr>
          <w:t>https://eur-lex.europa.eu/legal-content/ET/TXT/HTML/?uri=CELEX:02023R1114-20240109</w:t>
        </w:r>
      </w:hyperlink>
    </w:p>
  </w:footnote>
  <w:footnote w:id="37">
    <w:p w14:paraId="2C07957C" w14:textId="793C877F" w:rsidR="50E59D1D" w:rsidRPr="00F83DE1" w:rsidRDefault="50E59D1D" w:rsidP="00604C05">
      <w:pPr>
        <w:pStyle w:val="Allmrkusetekst"/>
        <w:jc w:val="both"/>
        <w:rPr>
          <w:rFonts w:ascii="Times New Roman" w:eastAsia="Times New Roman" w:hAnsi="Times New Roman" w:cs="Times New Roman"/>
        </w:rPr>
      </w:pPr>
      <w:r w:rsidRPr="00E16ED2">
        <w:rPr>
          <w:rStyle w:val="Allmrkuseviide"/>
          <w:rFonts w:ascii="Times New Roman" w:eastAsia="Times New Roman" w:hAnsi="Times New Roman" w:cs="Times New Roman"/>
        </w:rPr>
        <w:footnoteRef/>
      </w:r>
      <w:r w:rsidRPr="00E16ED2">
        <w:rPr>
          <w:rFonts w:ascii="Times New Roman" w:eastAsia="Times New Roman" w:hAnsi="Times New Roman" w:cs="Times New Roman"/>
        </w:rPr>
        <w:t xml:space="preserve"> Euroopa Parlamendi ja nõukogu määrus (EL) 2021/1119, 30. juuni 2021, millega kehtestatakse kliimaneutraalsuse saavutamise raamistik ning muudetakse määruseid (EÜ) nr 401/2009 ja (EL) 2018/1999 (Euroopa kliimamäärus). Kättesaadav: </w:t>
      </w:r>
      <w:hyperlink r:id="rId29" w:history="1">
        <w:r w:rsidR="00F83DE1" w:rsidRPr="00F83DE1">
          <w:rPr>
            <w:rStyle w:val="Hperlink"/>
            <w:rFonts w:ascii="Times New Roman" w:hAnsi="Times New Roman" w:cs="Times New Roman"/>
          </w:rPr>
          <w:t>https://eur-lex.europa.eu/legal-content/ET/TXT/?uri=CELEX:32021R1119</w:t>
        </w:r>
      </w:hyperlink>
    </w:p>
  </w:footnote>
  <w:footnote w:id="38">
    <w:p w14:paraId="1B099E64" w14:textId="5C8C8EA0" w:rsidR="50E59D1D" w:rsidRPr="00E03EDA" w:rsidRDefault="50E59D1D" w:rsidP="00E03EDA">
      <w:pPr>
        <w:pStyle w:val="Allmrkusetekst"/>
        <w:jc w:val="both"/>
        <w:rPr>
          <w:rStyle w:val="Allmrkuseviide"/>
          <w:rFonts w:ascii="Times New Roman" w:eastAsia="Times New Roman" w:hAnsi="Times New Roman" w:cs="Times New Roman"/>
        </w:rPr>
      </w:pPr>
      <w:r w:rsidRPr="00E03EDA">
        <w:rPr>
          <w:rStyle w:val="Allmrkuseviide"/>
          <w:rFonts w:ascii="Times New Roman" w:eastAsia="Times New Roman" w:hAnsi="Times New Roman" w:cs="Times New Roman"/>
        </w:rPr>
        <w:footnoteRef/>
      </w:r>
      <w:r w:rsidRPr="00E03EDA">
        <w:rPr>
          <w:rFonts w:ascii="Times New Roman" w:eastAsia="Times New Roman" w:hAnsi="Times New Roman" w:cs="Times New Roman"/>
        </w:rPr>
        <w:t xml:space="preserve"> Nõukogu määrus (EL) nr 1024/2013, 15. oktoober 2013 , millega antakse Euroopa Keskpangale eriülesanded seoses krediidiasutuste usaldatavusnõuete täitmise järelevalve poliitikaga</w:t>
      </w:r>
      <w:r w:rsidR="006B0F73">
        <w:rPr>
          <w:rFonts w:ascii="Times New Roman" w:eastAsia="Times New Roman" w:hAnsi="Times New Roman" w:cs="Times New Roman"/>
        </w:rPr>
        <w:t xml:space="preserve">. </w:t>
      </w:r>
      <w:r w:rsidRPr="00E03EDA">
        <w:rPr>
          <w:rFonts w:ascii="Times New Roman" w:eastAsia="Times New Roman" w:hAnsi="Times New Roman" w:cs="Times New Roman"/>
        </w:rPr>
        <w:t>Kättesaadav:</w:t>
      </w:r>
      <w:r w:rsidR="00960F6D">
        <w:rPr>
          <w:rFonts w:ascii="Times New Roman" w:eastAsia="Times New Roman" w:hAnsi="Times New Roman" w:cs="Times New Roman"/>
        </w:rPr>
        <w:t xml:space="preserve"> </w:t>
      </w:r>
      <w:r w:rsidRPr="00E03EDA">
        <w:rPr>
          <w:rFonts w:ascii="Times New Roman" w:eastAsia="Times New Roman" w:hAnsi="Times New Roman" w:cs="Times New Roman"/>
        </w:rPr>
        <w:t xml:space="preserve"> </w:t>
      </w:r>
      <w:hyperlink r:id="rId30" w:history="1">
        <w:r w:rsidR="00E03EDA" w:rsidRPr="006B0F73">
          <w:rPr>
            <w:rStyle w:val="Hperlink"/>
            <w:rFonts w:ascii="Times New Roman" w:hAnsi="Times New Roman" w:cs="Times New Roman"/>
            <w:color w:val="4472C4" w:themeColor="accent1"/>
          </w:rPr>
          <w:t>https://eur-lex.europa.eu/legal-content/ET/TXT/?uri=celex:32013R1024</w:t>
        </w:r>
      </w:hyperlink>
      <w:r w:rsidR="00E03EDA" w:rsidRPr="006B0F73">
        <w:rPr>
          <w:rFonts w:ascii="Times New Roman" w:hAnsi="Times New Roman" w:cs="Times New Roman"/>
          <w:color w:val="4472C4" w:themeColor="accent1"/>
        </w:rPr>
        <w:t xml:space="preserve"> </w:t>
      </w:r>
    </w:p>
  </w:footnote>
  <w:footnote w:id="39">
    <w:p w14:paraId="4204BBF1" w14:textId="5FC99365" w:rsidR="0060637F" w:rsidRPr="0019140E" w:rsidRDefault="0060637F" w:rsidP="0019140E">
      <w:pPr>
        <w:pStyle w:val="Allmrkusetekst"/>
        <w:jc w:val="both"/>
        <w:rPr>
          <w:rFonts w:ascii="Times New Roman" w:hAnsi="Times New Roman" w:cs="Times New Roman"/>
        </w:rPr>
      </w:pPr>
      <w:r w:rsidRPr="0019140E">
        <w:rPr>
          <w:rStyle w:val="Allmrkuseviide"/>
          <w:rFonts w:ascii="Times New Roman" w:hAnsi="Times New Roman" w:cs="Times New Roman"/>
        </w:rPr>
        <w:footnoteRef/>
      </w:r>
      <w:r w:rsidRPr="0019140E">
        <w:rPr>
          <w:rFonts w:ascii="Times New Roman" w:hAnsi="Times New Roman" w:cs="Times New Roman"/>
        </w:rPr>
        <w:t xml:space="preserve"> </w:t>
      </w:r>
      <w:r w:rsidR="0019140E" w:rsidRPr="0019140E">
        <w:rPr>
          <w:rFonts w:ascii="Times New Roman" w:hAnsi="Times New Roman" w:cs="Times New Roman"/>
        </w:rPr>
        <w:t xml:space="preserve">Euroopa Parlamendi ja nõukogu määrus (EL) nr 806/2014, 15. juuli 2014, millega kehtestatakse ühtsed eeskirjad ja ühtne menetlus krediidiasutuste ja teatavate investeerimisühingute kriisilahenduseks ühtse kriisilahenduskorra ja ühtse kriisilahendusfondi raames ning millega muudetakse määrust (EL) nr 1093/2010. Kättesaadav: </w:t>
      </w:r>
      <w:hyperlink r:id="rId31" w:history="1">
        <w:r w:rsidR="0019140E" w:rsidRPr="0019140E">
          <w:rPr>
            <w:rStyle w:val="Hperlink"/>
            <w:rFonts w:ascii="Times New Roman" w:hAnsi="Times New Roman" w:cs="Times New Roman"/>
          </w:rPr>
          <w:t>EUR-Lex - 02014R0806-20241114 - EN - EUR-Lex</w:t>
        </w:r>
      </w:hyperlink>
      <w:r w:rsidR="0019140E" w:rsidRPr="0019140E">
        <w:rPr>
          <w:rFonts w:ascii="Times New Roman" w:hAnsi="Times New Roman" w:cs="Times New Roman"/>
        </w:rPr>
        <w:t xml:space="preserve"> </w:t>
      </w:r>
    </w:p>
  </w:footnote>
  <w:footnote w:id="40">
    <w:p w14:paraId="1A61B4C9" w14:textId="7E90D415" w:rsidR="65BE7E0E" w:rsidRPr="003C4063" w:rsidRDefault="65BE7E0E" w:rsidP="65BE7E0E">
      <w:pPr>
        <w:pStyle w:val="Allmrkusetekst"/>
        <w:rPr>
          <w:rFonts w:ascii="Times New Roman" w:hAnsi="Times New Roman" w:cs="Times New Roman"/>
        </w:rPr>
      </w:pPr>
      <w:r w:rsidRPr="003C4063">
        <w:rPr>
          <w:rStyle w:val="Allmrkuseviide"/>
          <w:rFonts w:ascii="Times New Roman" w:hAnsi="Times New Roman" w:cs="Times New Roman"/>
        </w:rPr>
        <w:footnoteRef/>
      </w:r>
      <w:r w:rsidRPr="003C4063">
        <w:rPr>
          <w:rFonts w:ascii="Times New Roman" w:hAnsi="Times New Roman" w:cs="Times New Roman"/>
        </w:rPr>
        <w:t xml:space="preserve"> CRD VI selgituspunktid 37</w:t>
      </w:r>
      <w:r w:rsidRPr="003C4063">
        <w:rPr>
          <w:rFonts w:ascii="Times New Roman" w:eastAsia="Times New Roman" w:hAnsi="Times New Roman" w:cs="Times New Roman"/>
          <w:color w:val="000000" w:themeColor="text1"/>
        </w:rPr>
        <w:t>–</w:t>
      </w:r>
      <w:r w:rsidRPr="003C4063">
        <w:rPr>
          <w:rFonts w:ascii="Times New Roman" w:hAnsi="Times New Roman" w:cs="Times New Roman"/>
        </w:rPr>
        <w:t xml:space="preserve"> 43. </w:t>
      </w:r>
    </w:p>
  </w:footnote>
  <w:footnote w:id="41">
    <w:p w14:paraId="155BFD1C" w14:textId="49A2EFBD" w:rsidR="0500FCD0" w:rsidRPr="00112730" w:rsidRDefault="0500FCD0" w:rsidP="00112730">
      <w:pPr>
        <w:pStyle w:val="Allmrkusetekst"/>
        <w:jc w:val="both"/>
        <w:rPr>
          <w:rFonts w:ascii="Times New Roman" w:hAnsi="Times New Roman" w:cs="Times New Roman"/>
        </w:rPr>
      </w:pPr>
      <w:r w:rsidRPr="00112730">
        <w:rPr>
          <w:rStyle w:val="Allmrkuseviide"/>
          <w:rFonts w:ascii="Times New Roman" w:hAnsi="Times New Roman" w:cs="Times New Roman"/>
        </w:rPr>
        <w:footnoteRef/>
      </w:r>
      <w:r w:rsidRPr="00112730">
        <w:rPr>
          <w:rFonts w:ascii="Times New Roman" w:hAnsi="Times New Roman" w:cs="Times New Roman"/>
        </w:rPr>
        <w:t xml:space="preserve"> </w:t>
      </w:r>
      <w:r w:rsidR="006932F6">
        <w:rPr>
          <w:rFonts w:ascii="Times New Roman" w:hAnsi="Times New Roman" w:cs="Times New Roman"/>
        </w:rPr>
        <w:t xml:space="preserve">FSB. 2024 List of Global </w:t>
      </w:r>
      <w:proofErr w:type="spellStart"/>
      <w:r w:rsidR="006932F6">
        <w:rPr>
          <w:rFonts w:ascii="Times New Roman" w:hAnsi="Times New Roman" w:cs="Times New Roman"/>
        </w:rPr>
        <w:t>Systemically</w:t>
      </w:r>
      <w:proofErr w:type="spellEnd"/>
      <w:r w:rsidR="006932F6">
        <w:rPr>
          <w:rFonts w:ascii="Times New Roman" w:hAnsi="Times New Roman" w:cs="Times New Roman"/>
        </w:rPr>
        <w:t xml:space="preserve"> </w:t>
      </w:r>
      <w:proofErr w:type="spellStart"/>
      <w:r w:rsidR="006932F6">
        <w:rPr>
          <w:rFonts w:ascii="Times New Roman" w:hAnsi="Times New Roman" w:cs="Times New Roman"/>
        </w:rPr>
        <w:t>Important</w:t>
      </w:r>
      <w:proofErr w:type="spellEnd"/>
      <w:r w:rsidR="006932F6">
        <w:rPr>
          <w:rFonts w:ascii="Times New Roman" w:hAnsi="Times New Roman" w:cs="Times New Roman"/>
        </w:rPr>
        <w:t xml:space="preserve"> </w:t>
      </w:r>
      <w:proofErr w:type="spellStart"/>
      <w:r w:rsidR="006932F6">
        <w:rPr>
          <w:rFonts w:ascii="Times New Roman" w:hAnsi="Times New Roman" w:cs="Times New Roman"/>
        </w:rPr>
        <w:t>Banks</w:t>
      </w:r>
      <w:proofErr w:type="spellEnd"/>
      <w:r w:rsidR="006932F6">
        <w:rPr>
          <w:rFonts w:ascii="Times New Roman" w:hAnsi="Times New Roman" w:cs="Times New Roman"/>
        </w:rPr>
        <w:t xml:space="preserve"> (G-</w:t>
      </w:r>
      <w:proofErr w:type="spellStart"/>
      <w:r w:rsidR="006932F6">
        <w:rPr>
          <w:rFonts w:ascii="Times New Roman" w:hAnsi="Times New Roman" w:cs="Times New Roman"/>
        </w:rPr>
        <w:t>SIBs</w:t>
      </w:r>
      <w:proofErr w:type="spellEnd"/>
      <w:r w:rsidR="006932F6">
        <w:rPr>
          <w:rFonts w:ascii="Times New Roman" w:hAnsi="Times New Roman" w:cs="Times New Roman"/>
        </w:rPr>
        <w:t xml:space="preserve">). Kättesaadav: </w:t>
      </w:r>
      <w:hyperlink r:id="rId32" w:history="1">
        <w:r w:rsidR="006932F6" w:rsidRPr="00035845">
          <w:rPr>
            <w:rStyle w:val="Hperlink"/>
            <w:rFonts w:ascii="Times New Roman" w:hAnsi="Times New Roman" w:cs="Times New Roman"/>
          </w:rPr>
          <w:t>https://www.fsb.org/2024/11/2024-list-of-global-systemically-important-banks-g-sibs/</w:t>
        </w:r>
      </w:hyperlink>
      <w:r w:rsidR="006932F6">
        <w:rPr>
          <w:rFonts w:ascii="Times New Roman" w:hAnsi="Times New Roman" w:cs="Times New Roman"/>
        </w:rPr>
        <w:t xml:space="preserve"> </w:t>
      </w:r>
      <w:r w:rsidRPr="00112730">
        <w:rPr>
          <w:rFonts w:ascii="Times New Roman" w:hAnsi="Times New Roman" w:cs="Times New Roman"/>
        </w:rPr>
        <w:t>Nimekirjast leiab enamjaolt Ameerika Ühendriikide ja Hiina Rahvariigi pangad, n</w:t>
      </w:r>
      <w:r w:rsidR="00112730" w:rsidRPr="00112730">
        <w:rPr>
          <w:rFonts w:ascii="Times New Roman" w:hAnsi="Times New Roman" w:cs="Times New Roman"/>
        </w:rPr>
        <w:t>äiteks</w:t>
      </w:r>
      <w:r w:rsidRPr="00112730">
        <w:rPr>
          <w:rFonts w:ascii="Times New Roman" w:hAnsi="Times New Roman" w:cs="Times New Roman"/>
        </w:rPr>
        <w:t xml:space="preserve"> JP Morgan Chase ja China Construction Bank. </w:t>
      </w:r>
    </w:p>
  </w:footnote>
  <w:footnote w:id="42">
    <w:p w14:paraId="4FB13FD6" w14:textId="76164F73" w:rsidR="009945D0" w:rsidRPr="00E17EF7" w:rsidRDefault="009945D0" w:rsidP="00E17EF7">
      <w:pPr>
        <w:pStyle w:val="Allmrkusetekst"/>
        <w:jc w:val="both"/>
        <w:rPr>
          <w:rFonts w:ascii="Times New Roman" w:hAnsi="Times New Roman" w:cs="Times New Roman"/>
        </w:rPr>
      </w:pPr>
      <w:r w:rsidRPr="00E17EF7">
        <w:rPr>
          <w:rStyle w:val="Allmrkuseviide"/>
          <w:rFonts w:ascii="Times New Roman" w:hAnsi="Times New Roman" w:cs="Times New Roman"/>
        </w:rPr>
        <w:footnoteRef/>
      </w:r>
      <w:r w:rsidRPr="00E17EF7">
        <w:rPr>
          <w:rFonts w:ascii="Times New Roman" w:hAnsi="Times New Roman" w:cs="Times New Roman"/>
        </w:rPr>
        <w:t xml:space="preserve"> Euroopa Komisjoni delegeeritud määrus (EL) 2015/61</w:t>
      </w:r>
      <w:r w:rsidR="00E17EF7" w:rsidRPr="00E17EF7">
        <w:rPr>
          <w:rFonts w:ascii="Times New Roman" w:hAnsi="Times New Roman" w:cs="Times New Roman"/>
        </w:rPr>
        <w:t xml:space="preserve">, 10. oktoober 2014, millega täiendatakse Euroopa Parlamendi ja nõukogu määrust (EL) nr 575/2013 seoses krediidiasutuste suhtes kohaldatava likviidsuskatte nõudega. Kättesaadav: </w:t>
      </w:r>
      <w:hyperlink r:id="rId33" w:history="1">
        <w:r w:rsidR="00E17EF7" w:rsidRPr="00E17EF7">
          <w:rPr>
            <w:rStyle w:val="Hperlink"/>
            <w:rFonts w:ascii="Times New Roman" w:hAnsi="Times New Roman" w:cs="Times New Roman"/>
          </w:rPr>
          <w:t>konsolideeritud TEKST: 32015R0061 — ET — 08.07.2022</w:t>
        </w:r>
      </w:hyperlink>
    </w:p>
  </w:footnote>
  <w:footnote w:id="43">
    <w:p w14:paraId="4244DE36" w14:textId="40E06D56" w:rsidR="0E6703AC" w:rsidRPr="00936D85" w:rsidRDefault="0E6703AC" w:rsidP="00936D85">
      <w:pPr>
        <w:pStyle w:val="Allmrkusetekst"/>
        <w:jc w:val="both"/>
        <w:rPr>
          <w:rFonts w:ascii="Times New Roman" w:hAnsi="Times New Roman" w:cs="Times New Roman"/>
        </w:rPr>
      </w:pPr>
      <w:r w:rsidRPr="00936D85">
        <w:rPr>
          <w:rStyle w:val="Allmrkuseviide"/>
          <w:rFonts w:ascii="Times New Roman" w:hAnsi="Times New Roman" w:cs="Times New Roman"/>
        </w:rPr>
        <w:footnoteRef/>
      </w:r>
      <w:r w:rsidRPr="00936D85">
        <w:rPr>
          <w:rFonts w:ascii="Times New Roman" w:hAnsi="Times New Roman" w:cs="Times New Roman"/>
        </w:rPr>
        <w:t xml:space="preserve"> Finantsinspektsioon. Panganduse </w:t>
      </w:r>
      <w:proofErr w:type="spellStart"/>
      <w:r w:rsidRPr="00936D85">
        <w:rPr>
          <w:rFonts w:ascii="Times New Roman" w:hAnsi="Times New Roman" w:cs="Times New Roman"/>
        </w:rPr>
        <w:t>järelevalveline</w:t>
      </w:r>
      <w:proofErr w:type="spellEnd"/>
      <w:r w:rsidRPr="00936D85">
        <w:rPr>
          <w:rFonts w:ascii="Times New Roman" w:hAnsi="Times New Roman" w:cs="Times New Roman"/>
        </w:rPr>
        <w:t xml:space="preserve"> avalikustamine. Kättesaadav: </w:t>
      </w:r>
      <w:hyperlink r:id="rId34">
        <w:r w:rsidRPr="00936D85">
          <w:rPr>
            <w:rStyle w:val="Hperlink"/>
            <w:rFonts w:ascii="Times New Roman" w:hAnsi="Times New Roman" w:cs="Times New Roman"/>
          </w:rPr>
          <w:t>https://fi.ee/et/pangandus-ja-krediit/panganduse-jarelevalveline-avalikustamine</w:t>
        </w:r>
      </w:hyperlink>
    </w:p>
  </w:footnote>
  <w:footnote w:id="44">
    <w:p w14:paraId="4737E24A" w14:textId="20078D24" w:rsidR="0E6703AC" w:rsidRPr="00936D85" w:rsidRDefault="0E6703AC" w:rsidP="00936D85">
      <w:pPr>
        <w:pStyle w:val="Allmrkusetekst"/>
        <w:rPr>
          <w:rFonts w:ascii="Times New Roman" w:hAnsi="Times New Roman" w:cs="Times New Roman"/>
        </w:rPr>
      </w:pPr>
      <w:r w:rsidRPr="00936D85">
        <w:rPr>
          <w:rStyle w:val="Allmrkuseviide"/>
          <w:rFonts w:ascii="Times New Roman" w:hAnsi="Times New Roman" w:cs="Times New Roman"/>
        </w:rPr>
        <w:footnoteRef/>
      </w:r>
      <w:r w:rsidRPr="00936D85">
        <w:rPr>
          <w:rFonts w:ascii="Times New Roman" w:hAnsi="Times New Roman" w:cs="Times New Roman"/>
        </w:rPr>
        <w:t xml:space="preserve"> CRD VI selgituspunkt 32. </w:t>
      </w:r>
    </w:p>
  </w:footnote>
  <w:footnote w:id="45">
    <w:p w14:paraId="0BB49FBA" w14:textId="20BDC355" w:rsidR="64CF7568" w:rsidRDefault="64CF7568" w:rsidP="64CF7568">
      <w:pPr>
        <w:pStyle w:val="Allmrkusetekst"/>
        <w:jc w:val="both"/>
        <w:rPr>
          <w:rFonts w:ascii="Times New Roman" w:eastAsia="Times New Roman" w:hAnsi="Times New Roman" w:cs="Times New Roman"/>
        </w:rPr>
      </w:pPr>
      <w:r w:rsidRPr="64CF7568">
        <w:rPr>
          <w:rStyle w:val="Allmrkuseviide"/>
          <w:rFonts w:ascii="Times New Roman" w:eastAsia="Times New Roman" w:hAnsi="Times New Roman" w:cs="Times New Roman"/>
        </w:rPr>
        <w:footnoteRef/>
      </w:r>
      <w:r w:rsidRPr="64CF7568">
        <w:rPr>
          <w:rFonts w:ascii="Times New Roman" w:eastAsia="Times New Roman" w:hAnsi="Times New Roman" w:cs="Times New Roman"/>
        </w:rPr>
        <w:t xml:space="preserve"> Vabariigi Valitsuse seaduse § 43 lõige 1</w:t>
      </w:r>
      <w:r w:rsidRPr="64CF7568">
        <w:rPr>
          <w:rFonts w:ascii="Times New Roman" w:eastAsia="Times New Roman" w:hAnsi="Times New Roman" w:cs="Times New Roman"/>
          <w:vertAlign w:val="superscript"/>
        </w:rPr>
        <w:t>1</w:t>
      </w:r>
      <w:r w:rsidRPr="64CF7568">
        <w:rPr>
          <w:rFonts w:ascii="Times New Roman" w:eastAsia="Times New Roman" w:hAnsi="Times New Roman" w:cs="Times New Roman"/>
        </w:rPr>
        <w:t>: Valitsusasutuse hallatava riigiasutuse juhiga sõlmitakse tähtajaline tööleping viieks aastaks, kui seaduses ei ole sätestatud teisiti.</w:t>
      </w:r>
    </w:p>
  </w:footnote>
  <w:footnote w:id="46">
    <w:p w14:paraId="36EAB1D9" w14:textId="5D0A3DF6" w:rsidR="000F77F4" w:rsidRPr="00936D85" w:rsidRDefault="000F77F4" w:rsidP="00936D85">
      <w:pPr>
        <w:pStyle w:val="Allmrkusetekst"/>
        <w:jc w:val="both"/>
        <w:rPr>
          <w:rFonts w:ascii="Times New Roman" w:hAnsi="Times New Roman" w:cs="Times New Roman"/>
        </w:rPr>
      </w:pPr>
      <w:r w:rsidRPr="00936D85">
        <w:rPr>
          <w:rStyle w:val="Allmrkuseviide"/>
          <w:rFonts w:ascii="Times New Roman" w:eastAsia="Calibri" w:hAnsi="Times New Roman" w:cs="Times New Roman"/>
        </w:rPr>
        <w:footnoteRef/>
      </w:r>
      <w:r w:rsidR="606C5569" w:rsidRPr="00936D85">
        <w:rPr>
          <w:rFonts w:ascii="Times New Roman" w:eastAsia="Calibri" w:hAnsi="Times New Roman" w:cs="Times New Roman"/>
        </w:rPr>
        <w:t xml:space="preserve"> CRD VI selgituspunkt 2. </w:t>
      </w:r>
    </w:p>
  </w:footnote>
  <w:footnote w:id="47">
    <w:p w14:paraId="1CDBFB2C" w14:textId="5440E6C8" w:rsidR="00562712" w:rsidRPr="00FE4B21" w:rsidRDefault="00562712" w:rsidP="606C5569">
      <w:pPr>
        <w:pStyle w:val="Allmrkusetekst"/>
        <w:jc w:val="both"/>
        <w:rPr>
          <w:rFonts w:ascii="Times New Roman" w:hAnsi="Times New Roman" w:cs="Times New Roman"/>
        </w:rPr>
      </w:pPr>
      <w:r w:rsidRPr="00FE4B21">
        <w:rPr>
          <w:rStyle w:val="Allmrkuseviide"/>
          <w:rFonts w:ascii="Times New Roman" w:eastAsia="Calibri" w:hAnsi="Times New Roman" w:cs="Times New Roman"/>
        </w:rPr>
        <w:footnoteRef/>
      </w:r>
      <w:r w:rsidR="606C5569" w:rsidRPr="00FE4B21">
        <w:rPr>
          <w:rFonts w:ascii="Times New Roman" w:eastAsia="Calibri" w:hAnsi="Times New Roman" w:cs="Times New Roman"/>
        </w:rPr>
        <w:t xml:space="preserve">  Euroopa Parlamendi ja nõukogu määrus (EL) 2016/679, 27. aprill 2016 , füüsiliste isikute kaitse kohta isikuandmete töötlemisel ja selliste andmete vaba liikumise ning direktiivi 95/46/EÜ kehtetuks tunnistamise kohta (isikuandmete kaitse </w:t>
      </w:r>
      <w:proofErr w:type="spellStart"/>
      <w:r w:rsidR="606C5569" w:rsidRPr="00FE4B21">
        <w:rPr>
          <w:rFonts w:ascii="Times New Roman" w:eastAsia="Calibri" w:hAnsi="Times New Roman" w:cs="Times New Roman"/>
        </w:rPr>
        <w:t>üldmäärus</w:t>
      </w:r>
      <w:proofErr w:type="spellEnd"/>
      <w:r w:rsidR="606C5569" w:rsidRPr="00FE4B21">
        <w:rPr>
          <w:rFonts w:ascii="Times New Roman" w:eastAsia="Calibri" w:hAnsi="Times New Roman" w:cs="Times New Roman"/>
        </w:rPr>
        <w:t xml:space="preserve">). Kättesaadav: </w:t>
      </w:r>
      <w:hyperlink r:id="rId35" w:history="1">
        <w:r w:rsidR="606C5569" w:rsidRPr="00FE4B21">
          <w:rPr>
            <w:rStyle w:val="Hperlink"/>
            <w:rFonts w:ascii="Times New Roman" w:eastAsia="Calibri" w:hAnsi="Times New Roman" w:cs="Times New Roman"/>
          </w:rPr>
          <w:t>https://eur-lex.europa.eu/legal-content/ET/TXT/?uri=CELEX:02016R0679-20160504</w:t>
        </w:r>
      </w:hyperlink>
      <w:r w:rsidR="606C5569" w:rsidRPr="00FE4B21">
        <w:rPr>
          <w:rFonts w:ascii="Times New Roman" w:eastAsia="Calibri" w:hAnsi="Times New Roman" w:cs="Times New Roman"/>
        </w:rPr>
        <w:t xml:space="preserve"> </w:t>
      </w:r>
    </w:p>
  </w:footnote>
  <w:footnote w:id="48">
    <w:p w14:paraId="7539283D" w14:textId="2ACA977A" w:rsidR="00134BD9" w:rsidRPr="001C5626" w:rsidRDefault="00134BD9" w:rsidP="001C5626">
      <w:pPr>
        <w:pStyle w:val="Allmrkusetekst"/>
        <w:jc w:val="both"/>
        <w:rPr>
          <w:rFonts w:ascii="Times New Roman" w:hAnsi="Times New Roman" w:cs="Times New Roman"/>
        </w:rPr>
      </w:pPr>
      <w:r w:rsidRPr="001C5626">
        <w:rPr>
          <w:rStyle w:val="Allmrkuseviide"/>
          <w:rFonts w:ascii="Times New Roman" w:eastAsia="Calibri" w:hAnsi="Times New Roman" w:cs="Times New Roman"/>
        </w:rPr>
        <w:footnoteRef/>
      </w:r>
      <w:r w:rsidR="606C5569" w:rsidRPr="001C5626">
        <w:rPr>
          <w:rFonts w:ascii="Times New Roman" w:eastAsia="Calibri" w:hAnsi="Times New Roman" w:cs="Times New Roman"/>
        </w:rPr>
        <w:t xml:space="preserve"> Rahandusministri 8. oktoobri 2001. a määrus nr 86 ,,Finantsinspektsiooni seaduse alusel varaliste kohustuste ja väärtpaberite omamise kohta andmete vormi kehtestamine“. Kättesaadav: </w:t>
      </w:r>
      <w:hyperlink r:id="rId36" w:history="1">
        <w:r w:rsidR="606C5569" w:rsidRPr="001C5626">
          <w:rPr>
            <w:rStyle w:val="Hperlink"/>
            <w:rFonts w:ascii="Times New Roman" w:eastAsia="Calibri" w:hAnsi="Times New Roman" w:cs="Times New Roman"/>
          </w:rPr>
          <w:t>https://www.riigiteataja.ee/akt/86331</w:t>
        </w:r>
      </w:hyperlink>
      <w:r w:rsidR="606C5569" w:rsidRPr="001C5626">
        <w:rPr>
          <w:rFonts w:ascii="Times New Roman" w:eastAsia="Calibri" w:hAnsi="Times New Roman" w:cs="Times New Roman"/>
        </w:rPr>
        <w:t xml:space="preserve"> </w:t>
      </w:r>
    </w:p>
  </w:footnote>
  <w:footnote w:id="49">
    <w:p w14:paraId="47A5946A" w14:textId="41980959" w:rsidR="0500FCD0" w:rsidRPr="001C5626" w:rsidRDefault="0500FCD0" w:rsidP="0500FCD0">
      <w:pPr>
        <w:pStyle w:val="Allmrkusetekst"/>
        <w:rPr>
          <w:rFonts w:ascii="Times New Roman" w:hAnsi="Times New Roman" w:cs="Times New Roman"/>
        </w:rPr>
      </w:pPr>
      <w:r w:rsidRPr="001C5626">
        <w:rPr>
          <w:rStyle w:val="Allmrkuseviide"/>
          <w:rFonts w:ascii="Times New Roman" w:hAnsi="Times New Roman" w:cs="Times New Roman"/>
        </w:rPr>
        <w:footnoteRef/>
      </w:r>
      <w:r w:rsidRPr="001C5626">
        <w:rPr>
          <w:rFonts w:ascii="Times New Roman" w:hAnsi="Times New Roman" w:cs="Times New Roman"/>
        </w:rPr>
        <w:t xml:space="preserve"> CRD VI selgituspunkt 25.</w:t>
      </w:r>
    </w:p>
  </w:footnote>
  <w:footnote w:id="50">
    <w:p w14:paraId="2C74D76C" w14:textId="4BE6C0FA" w:rsidR="00EB3442" w:rsidRPr="00EB3442" w:rsidRDefault="00EB3442" w:rsidP="00EB3442">
      <w:pPr>
        <w:pStyle w:val="Allmrkusetekst"/>
        <w:jc w:val="both"/>
        <w:rPr>
          <w:rFonts w:ascii="Times New Roman" w:hAnsi="Times New Roman" w:cs="Times New Roman"/>
        </w:rPr>
      </w:pPr>
      <w:r w:rsidRPr="00EB3442">
        <w:rPr>
          <w:rStyle w:val="Allmrkuseviide"/>
          <w:rFonts w:ascii="Times New Roman" w:hAnsi="Times New Roman" w:cs="Times New Roman"/>
        </w:rPr>
        <w:footnoteRef/>
      </w:r>
      <w:r w:rsidRPr="00EB3442">
        <w:rPr>
          <w:rFonts w:ascii="Times New Roman" w:hAnsi="Times New Roman" w:cs="Times New Roman"/>
        </w:rPr>
        <w:t xml:space="preserve"> Euroopa Parlamendi ja nõukogu direktiiv (EL) 2019/2034, 27. november 2019, mis käsitleb investeerimisühingute usaldatavusnõuete täitmise järelevalvet ning millega muudetakse direktiive 2002/87/EÜ, 2009/65/EÜ, 2011/61/EL, 2013/36/EL, 2014/59/EL ja 2014/65/EL. Kättesaadav: </w:t>
      </w:r>
      <w:hyperlink r:id="rId37" w:history="1">
        <w:r>
          <w:rPr>
            <w:rStyle w:val="Hperlink"/>
            <w:rFonts w:ascii="Times New Roman" w:hAnsi="Times New Roman" w:cs="Times New Roman"/>
          </w:rPr>
          <w:t>https://eur-lex.europa.eu/legal-content/ET/TXT/?uri=CELEX:02019L2034-20241224</w:t>
        </w:r>
      </w:hyperlink>
    </w:p>
  </w:footnote>
  <w:footnote w:id="51">
    <w:p w14:paraId="29245767" w14:textId="167065F9" w:rsidR="00DB3D2C" w:rsidRPr="00DB3D2C" w:rsidRDefault="00DB3D2C" w:rsidP="00DB3D2C">
      <w:pPr>
        <w:pStyle w:val="Allmrkusetekst"/>
        <w:jc w:val="both"/>
        <w:rPr>
          <w:rFonts w:ascii="Times New Roman" w:hAnsi="Times New Roman" w:cs="Times New Roman"/>
        </w:rPr>
      </w:pPr>
      <w:r w:rsidRPr="00DB3D2C">
        <w:rPr>
          <w:rStyle w:val="Allmrkuseviide"/>
          <w:rFonts w:ascii="Times New Roman" w:hAnsi="Times New Roman" w:cs="Times New Roman"/>
        </w:rPr>
        <w:footnoteRef/>
      </w:r>
      <w:r w:rsidRPr="00DB3D2C">
        <w:rPr>
          <w:rFonts w:ascii="Times New Roman" w:hAnsi="Times New Roman" w:cs="Times New Roman"/>
        </w:rPr>
        <w:t xml:space="preserve"> Euroopa Parlamendi ja nõukogu direktiiv 2014/65/EL, 15. mai 2014, finantsinstrumentide turgude kohta ning millega muudetakse direktiive 2002/92/EÜ ja 2011/61/EL. Kättesaadav: </w:t>
      </w:r>
      <w:hyperlink r:id="rId38" w:history="1">
        <w:r w:rsidRPr="00DB3D2C">
          <w:rPr>
            <w:rStyle w:val="Hperlink"/>
            <w:rFonts w:ascii="Times New Roman" w:hAnsi="Times New Roman" w:cs="Times New Roman"/>
          </w:rPr>
          <w:t>EUR-Lex - 02014L0065-20250117 - EN - EUR-Lex</w:t>
        </w:r>
      </w:hyperlink>
    </w:p>
  </w:footnote>
  <w:footnote w:id="52">
    <w:p w14:paraId="6E45C8D5" w14:textId="77777777" w:rsidR="00EF02A3" w:rsidRPr="00835270" w:rsidRDefault="00EF02A3" w:rsidP="00EF02A3">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Finantsinspektsioon. Suunised juhtorgani liikmete ja võtmeisikute sobivuse hindamise kohta. Kättesaadav: </w:t>
      </w:r>
      <w:hyperlink r:id="rId39" w:history="1">
        <w:r w:rsidRPr="00835270">
          <w:rPr>
            <w:rStyle w:val="Hperlink"/>
            <w:rFonts w:ascii="Times New Roman" w:hAnsi="Times New Roman" w:cs="Times New Roman"/>
          </w:rPr>
          <w:t>https://www.fi.ee/et/juhendid/investeerimine/suunised-juhtorgani-liikmete-ja-votmeisikute-sobivuse-hindamise-kohta</w:t>
        </w:r>
      </w:hyperlink>
      <w:r w:rsidRPr="00835270">
        <w:rPr>
          <w:rFonts w:ascii="Times New Roman" w:hAnsi="Times New Roman" w:cs="Times New Roman"/>
        </w:rPr>
        <w:t xml:space="preserve"> </w:t>
      </w:r>
    </w:p>
  </w:footnote>
  <w:footnote w:id="53">
    <w:p w14:paraId="0636790F" w14:textId="77777777" w:rsidR="00EF02A3" w:rsidRPr="00835270" w:rsidRDefault="00EF02A3" w:rsidP="00EF02A3">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Finantsinspektsioon. Sobivusmenetluse läbiviimise juhend. Kättesaadav: </w:t>
      </w:r>
      <w:hyperlink r:id="rId40" w:history="1">
        <w:r w:rsidRPr="00835270">
          <w:rPr>
            <w:rStyle w:val="Hperlink"/>
            <w:rFonts w:ascii="Times New Roman" w:hAnsi="Times New Roman" w:cs="Times New Roman"/>
          </w:rPr>
          <w:t>https://www.fi.ee/et/juhendid/pangandus-ja-krediit/sobivusmenetluse-labiviimise-juhend</w:t>
        </w:r>
      </w:hyperlink>
    </w:p>
  </w:footnote>
  <w:footnote w:id="54">
    <w:p w14:paraId="72CEFAA7" w14:textId="77777777" w:rsidR="00EF02A3" w:rsidRPr="00835270" w:rsidRDefault="00EF02A3" w:rsidP="00EF02A3">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w:t>
      </w:r>
      <w:proofErr w:type="spellStart"/>
      <w:r w:rsidRPr="00835270">
        <w:rPr>
          <w:rFonts w:ascii="Times New Roman" w:eastAsia="Times New Roman" w:hAnsi="Times New Roman" w:cs="Times New Roman"/>
        </w:rPr>
        <w:t>S.Tammer</w:t>
      </w:r>
      <w:proofErr w:type="spellEnd"/>
      <w:r w:rsidRPr="00835270">
        <w:rPr>
          <w:rFonts w:ascii="Times New Roman" w:eastAsia="Times New Roman" w:hAnsi="Times New Roman" w:cs="Times New Roman"/>
        </w:rPr>
        <w:t xml:space="preserve">, </w:t>
      </w:r>
      <w:proofErr w:type="spellStart"/>
      <w:r w:rsidRPr="00835270">
        <w:rPr>
          <w:rFonts w:ascii="Times New Roman" w:eastAsia="Times New Roman" w:hAnsi="Times New Roman" w:cs="Times New Roman"/>
        </w:rPr>
        <w:t>M.Kohv</w:t>
      </w:r>
      <w:proofErr w:type="spellEnd"/>
      <w:r w:rsidRPr="00835270">
        <w:rPr>
          <w:rFonts w:ascii="Times New Roman" w:eastAsia="Times New Roman" w:hAnsi="Times New Roman" w:cs="Times New Roman"/>
        </w:rPr>
        <w:t xml:space="preserve"> „Sobivus ja selle ennustamine kui karuteene sobimatule“, Juridica 2020/3, lk 648.</w:t>
      </w:r>
    </w:p>
  </w:footnote>
  <w:footnote w:id="55">
    <w:p w14:paraId="0972E071" w14:textId="77777777" w:rsidR="00EF02A3" w:rsidRPr="00835270" w:rsidRDefault="00EF02A3" w:rsidP="00EF02A3">
      <w:pPr>
        <w:pStyle w:val="Allmrkusetekst"/>
        <w:jc w:val="both"/>
        <w:rPr>
          <w:rFonts w:ascii="Times New Roman" w:hAnsi="Times New Roman" w:cs="Times New Roman"/>
        </w:rPr>
      </w:pPr>
      <w:r w:rsidRPr="00835270">
        <w:rPr>
          <w:rStyle w:val="Allmrkuseviide"/>
          <w:rFonts w:ascii="Times New Roman" w:hAnsi="Times New Roman" w:cs="Times New Roman"/>
        </w:rPr>
        <w:footnoteRef/>
      </w:r>
      <w:r w:rsidRPr="00835270">
        <w:rPr>
          <w:rFonts w:ascii="Times New Roman" w:hAnsi="Times New Roman" w:cs="Times New Roman"/>
        </w:rPr>
        <w:t xml:space="preserve"> </w:t>
      </w:r>
      <w:r w:rsidRPr="00835270">
        <w:rPr>
          <w:rFonts w:ascii="Times New Roman" w:eastAsia="Times New Roman" w:hAnsi="Times New Roman" w:cs="Times New Roman"/>
        </w:rPr>
        <w:t>Finantsinspektsiooni viidatud juhendi punkt 3.12.1.</w:t>
      </w:r>
    </w:p>
  </w:footnote>
  <w:footnote w:id="56">
    <w:p w14:paraId="171907A0" w14:textId="77777777" w:rsidR="00EF02A3" w:rsidRDefault="00EF02A3" w:rsidP="00EF02A3">
      <w:pPr>
        <w:pStyle w:val="Allmrkusetekst"/>
        <w:jc w:val="both"/>
      </w:pPr>
      <w:r w:rsidRPr="00835270">
        <w:rPr>
          <w:rStyle w:val="Allmrkuseviide"/>
          <w:rFonts w:ascii="Times New Roman" w:hAnsi="Times New Roman" w:cs="Times New Roman"/>
        </w:rPr>
        <w:footnoteRef/>
      </w:r>
      <w:r w:rsidRPr="00835270">
        <w:rPr>
          <w:rFonts w:ascii="Times New Roman" w:hAnsi="Times New Roman" w:cs="Times New Roman"/>
        </w:rPr>
        <w:t xml:space="preserve"> </w:t>
      </w:r>
      <w:r w:rsidRPr="00835270">
        <w:rPr>
          <w:rFonts w:ascii="Times New Roman" w:eastAsia="Times New Roman" w:hAnsi="Times New Roman" w:cs="Times New Roman"/>
        </w:rPr>
        <w:t>Finantsinspektsiooni viidatud juhendi punkt 3.12.4.</w:t>
      </w:r>
    </w:p>
  </w:footnote>
  <w:footnote w:id="57">
    <w:p w14:paraId="385813A4" w14:textId="33B05205" w:rsidR="645198D8" w:rsidRPr="002C4907" w:rsidRDefault="645198D8" w:rsidP="002C4907">
      <w:pPr>
        <w:pStyle w:val="Allmrkusetekst"/>
        <w:jc w:val="both"/>
        <w:rPr>
          <w:rFonts w:ascii="Times New Roman" w:hAnsi="Times New Roman" w:cs="Times New Roman"/>
        </w:rPr>
      </w:pPr>
      <w:r w:rsidRPr="002C4907">
        <w:rPr>
          <w:rStyle w:val="Allmrkuseviide"/>
          <w:rFonts w:ascii="Times New Roman" w:hAnsi="Times New Roman" w:cs="Times New Roman"/>
        </w:rPr>
        <w:footnoteRef/>
      </w:r>
      <w:r w:rsidRPr="002C4907">
        <w:rPr>
          <w:rFonts w:ascii="Times New Roman" w:hAnsi="Times New Roman" w:cs="Times New Roman"/>
        </w:rPr>
        <w:t xml:space="preserve"> </w:t>
      </w:r>
      <w:r w:rsidR="003209AF" w:rsidRPr="002C4907">
        <w:rPr>
          <w:rFonts w:ascii="Times New Roman" w:hAnsi="Times New Roman" w:cs="Times New Roman"/>
        </w:rPr>
        <w:t>Euroopa Komisjoni delegeeritud määrus (EL) 20</w:t>
      </w:r>
      <w:r w:rsidR="002C4907" w:rsidRPr="002C4907">
        <w:rPr>
          <w:rFonts w:ascii="Times New Roman" w:hAnsi="Times New Roman" w:cs="Times New Roman"/>
        </w:rPr>
        <w:t xml:space="preserve">17/565, 25. aprill 2016, millega täiendatakse Euroopa Parlamendi ja nõukogu direktiivi 2014/65/EL seoses investeerimisühingute suhtes kohaldatavate organisatsiooniliste nõuete ja tegutsemistingimustega ning nimetatud direktiivi jaoks määratletud mõistetega. </w:t>
      </w:r>
      <w:r w:rsidR="003209AF" w:rsidRPr="002C4907">
        <w:rPr>
          <w:rFonts w:ascii="Times New Roman" w:hAnsi="Times New Roman" w:cs="Times New Roman"/>
        </w:rPr>
        <w:t xml:space="preserve">Kättesaadav: </w:t>
      </w:r>
      <w:hyperlink r:id="rId41" w:history="1">
        <w:r w:rsidR="003209AF" w:rsidRPr="002C4907">
          <w:rPr>
            <w:rStyle w:val="Hperlink"/>
            <w:rFonts w:ascii="Times New Roman" w:hAnsi="Times New Roman" w:cs="Times New Roman"/>
          </w:rPr>
          <w:t>https://eur-lex.europa.eu/legal-content/ET/TXT/HTML/?uri=CELEX:02017R0565-20220802</w:t>
        </w:r>
      </w:hyperlink>
    </w:p>
  </w:footnote>
  <w:footnote w:id="58">
    <w:p w14:paraId="20A45CDF" w14:textId="29C881C7" w:rsidR="118E0BDA" w:rsidRPr="00D82834" w:rsidRDefault="118E0BDA" w:rsidP="118E0BDA">
      <w:pPr>
        <w:pStyle w:val="Allmrkusetekst"/>
        <w:rPr>
          <w:rFonts w:ascii="Times New Roman" w:hAnsi="Times New Roman" w:cs="Times New Roman"/>
        </w:rPr>
      </w:pPr>
      <w:r w:rsidRPr="00D82834">
        <w:rPr>
          <w:rStyle w:val="Allmrkuseviide"/>
          <w:rFonts w:ascii="Times New Roman" w:hAnsi="Times New Roman" w:cs="Times New Roman"/>
        </w:rPr>
        <w:footnoteRef/>
      </w:r>
      <w:r w:rsidRPr="00D82834">
        <w:rPr>
          <w:rFonts w:ascii="Times New Roman" w:hAnsi="Times New Roman" w:cs="Times New Roman"/>
        </w:rPr>
        <w:t xml:space="preserve"> </w:t>
      </w:r>
      <w:proofErr w:type="spellStart"/>
      <w:r w:rsidRPr="00D82834">
        <w:rPr>
          <w:rFonts w:ascii="Times New Roman" w:hAnsi="Times New Roman" w:cs="Times New Roman"/>
        </w:rPr>
        <w:t>RKPJKo</w:t>
      </w:r>
      <w:proofErr w:type="spellEnd"/>
      <w:r w:rsidRPr="00D82834">
        <w:rPr>
          <w:rFonts w:ascii="Times New Roman" w:hAnsi="Times New Roman" w:cs="Times New Roman"/>
        </w:rPr>
        <w:t xml:space="preserve"> 06.03.2002 nr 3-4-1-1-02, punkt 12.</w:t>
      </w:r>
    </w:p>
  </w:footnote>
  <w:footnote w:id="59">
    <w:p w14:paraId="667E3C20" w14:textId="3E1A929B" w:rsidR="118E0BDA" w:rsidRDefault="118E0BDA" w:rsidP="118E0BDA">
      <w:pPr>
        <w:pStyle w:val="Allmrkusetekst"/>
      </w:pPr>
      <w:r w:rsidRPr="00D82834">
        <w:rPr>
          <w:rStyle w:val="Allmrkuseviide"/>
          <w:rFonts w:ascii="Times New Roman" w:hAnsi="Times New Roman" w:cs="Times New Roman"/>
        </w:rPr>
        <w:footnoteRef/>
      </w:r>
      <w:r w:rsidRPr="00D82834">
        <w:rPr>
          <w:rFonts w:ascii="Times New Roman" w:hAnsi="Times New Roman" w:cs="Times New Roman"/>
        </w:rPr>
        <w:t xml:space="preserve"> </w:t>
      </w:r>
      <w:proofErr w:type="spellStart"/>
      <w:r w:rsidRPr="00D82834">
        <w:rPr>
          <w:rFonts w:ascii="Times New Roman" w:hAnsi="Times New Roman" w:cs="Times New Roman"/>
        </w:rPr>
        <w:t>RKÜKo</w:t>
      </w:r>
      <w:proofErr w:type="spellEnd"/>
      <w:r w:rsidRPr="00D82834">
        <w:rPr>
          <w:rFonts w:ascii="Times New Roman" w:hAnsi="Times New Roman" w:cs="Times New Roman"/>
        </w:rPr>
        <w:t xml:space="preserve"> otsus nr 3-4-1-2-13, punkt 105.</w:t>
      </w:r>
    </w:p>
  </w:footnote>
  <w:footnote w:id="60">
    <w:p w14:paraId="7BF7DE18" w14:textId="27470FEE" w:rsidR="118E0BDA" w:rsidRPr="00D82834" w:rsidRDefault="118E0BDA" w:rsidP="118E0BDA">
      <w:pPr>
        <w:pStyle w:val="Allmrkusetekst"/>
        <w:rPr>
          <w:rFonts w:ascii="Times New Roman" w:hAnsi="Times New Roman" w:cs="Times New Roman"/>
        </w:rPr>
      </w:pPr>
      <w:r w:rsidRPr="00D82834">
        <w:rPr>
          <w:rStyle w:val="Allmrkuseviide"/>
          <w:rFonts w:ascii="Times New Roman" w:hAnsi="Times New Roman" w:cs="Times New Roman"/>
        </w:rPr>
        <w:footnoteRef/>
      </w:r>
      <w:r w:rsidRPr="00D82834">
        <w:rPr>
          <w:rFonts w:ascii="Times New Roman" w:hAnsi="Times New Roman" w:cs="Times New Roman"/>
        </w:rPr>
        <w:t xml:space="preserve"> Tulumaksuseadus § 14 lõige 1.</w:t>
      </w:r>
    </w:p>
  </w:footnote>
  <w:footnote w:id="61">
    <w:p w14:paraId="6F3FB951" w14:textId="70CE8588" w:rsidR="118E0BDA" w:rsidRDefault="118E0BDA" w:rsidP="118E0BDA">
      <w:pPr>
        <w:pStyle w:val="Allmrkusetekst"/>
      </w:pPr>
      <w:r w:rsidRPr="00D82834">
        <w:rPr>
          <w:rStyle w:val="Allmrkuseviide"/>
          <w:rFonts w:ascii="Times New Roman" w:hAnsi="Times New Roman" w:cs="Times New Roman"/>
        </w:rPr>
        <w:footnoteRef/>
      </w:r>
      <w:r w:rsidRPr="00D82834">
        <w:rPr>
          <w:rFonts w:ascii="Times New Roman" w:hAnsi="Times New Roman" w:cs="Times New Roman"/>
        </w:rPr>
        <w:t xml:space="preserve"> Samas, § 17</w:t>
      </w:r>
      <w:r w:rsidRPr="00D82834">
        <w:rPr>
          <w:rFonts w:ascii="Times New Roman" w:hAnsi="Times New Roman" w:cs="Times New Roman"/>
          <w:vertAlign w:val="superscript"/>
        </w:rPr>
        <w:t>1</w:t>
      </w:r>
      <w:r w:rsidRPr="00D82834">
        <w:rPr>
          <w:rFonts w:ascii="Times New Roman" w:hAnsi="Times New Roman" w:cs="Times New Roman"/>
        </w:rPr>
        <w:t xml:space="preserve"> lõige 1.</w:t>
      </w:r>
    </w:p>
  </w:footnote>
  <w:footnote w:id="62">
    <w:p w14:paraId="05D23A85" w14:textId="02A3EAA7" w:rsidR="118E0BDA" w:rsidRPr="0021540A" w:rsidRDefault="118E0BDA" w:rsidP="118E0BDA">
      <w:pPr>
        <w:pStyle w:val="Allmrkusetekst"/>
        <w:rPr>
          <w:rFonts w:ascii="Times New Roman" w:hAnsi="Times New Roman" w:cs="Times New Roman"/>
        </w:rPr>
      </w:pPr>
      <w:r w:rsidRPr="0021540A">
        <w:rPr>
          <w:rStyle w:val="Allmrkuseviide"/>
          <w:rFonts w:ascii="Times New Roman" w:hAnsi="Times New Roman" w:cs="Times New Roman"/>
        </w:rPr>
        <w:footnoteRef/>
      </w:r>
      <w:r w:rsidRPr="0021540A">
        <w:rPr>
          <w:rFonts w:ascii="Times New Roman" w:hAnsi="Times New Roman" w:cs="Times New Roman"/>
        </w:rPr>
        <w:t xml:space="preserve"> </w:t>
      </w:r>
      <w:proofErr w:type="spellStart"/>
      <w:r w:rsidR="0021540A" w:rsidRPr="0021540A">
        <w:rPr>
          <w:rFonts w:ascii="Times New Roman" w:hAnsi="Times New Roman" w:cs="Times New Roman"/>
        </w:rPr>
        <w:t>R</w:t>
      </w:r>
      <w:r w:rsidRPr="0021540A">
        <w:rPr>
          <w:rFonts w:ascii="Times New Roman" w:hAnsi="Times New Roman" w:cs="Times New Roman"/>
        </w:rPr>
        <w:t>KPJKo</w:t>
      </w:r>
      <w:proofErr w:type="spellEnd"/>
      <w:r w:rsidRPr="0021540A">
        <w:rPr>
          <w:rFonts w:ascii="Times New Roman" w:hAnsi="Times New Roman" w:cs="Times New Roman"/>
        </w:rPr>
        <w:t xml:space="preserve"> 30.06.2017, nr 3-4-1-4-17, p 57.</w:t>
      </w:r>
    </w:p>
  </w:footnote>
  <w:footnote w:id="63">
    <w:p w14:paraId="7076CA4C" w14:textId="28DD98B3" w:rsidR="418DBA8E" w:rsidRPr="00202887" w:rsidRDefault="418DBA8E" w:rsidP="00202887">
      <w:pPr>
        <w:pStyle w:val="Allmrkusetekst"/>
        <w:jc w:val="both"/>
        <w:rPr>
          <w:rFonts w:ascii="Times New Roman" w:hAnsi="Times New Roman" w:cs="Times New Roman"/>
        </w:rPr>
      </w:pPr>
      <w:r w:rsidRPr="00202887">
        <w:rPr>
          <w:rStyle w:val="Allmrkuseviide"/>
          <w:rFonts w:ascii="Times New Roman" w:hAnsi="Times New Roman" w:cs="Times New Roman"/>
        </w:rPr>
        <w:footnoteRef/>
      </w:r>
      <w:r w:rsidR="568A13AC" w:rsidRPr="00202887">
        <w:rPr>
          <w:rFonts w:ascii="Times New Roman" w:hAnsi="Times New Roman" w:cs="Times New Roman"/>
        </w:rPr>
        <w:t xml:space="preserve"> </w:t>
      </w:r>
      <w:r w:rsidR="00756710">
        <w:rPr>
          <w:rFonts w:ascii="Times New Roman" w:hAnsi="Times New Roman" w:cs="Times New Roman"/>
        </w:rPr>
        <w:t>Rahandusministri 8. oktoobri 2001. a määrus nr 86 ,,</w:t>
      </w:r>
      <w:r w:rsidR="00460FE0" w:rsidRPr="00460FE0">
        <w:rPr>
          <w:rFonts w:ascii="Times New Roman" w:hAnsi="Times New Roman" w:cs="Times New Roman"/>
        </w:rPr>
        <w:t>Finantsinspektsiooni seaduse alusel varaliste kohustuste ja väärtpaberite omamise kohta andmete esitamise vorm</w:t>
      </w:r>
      <w:r w:rsidR="00460FE0">
        <w:rPr>
          <w:rFonts w:ascii="Times New Roman" w:hAnsi="Times New Roman" w:cs="Times New Roman"/>
        </w:rPr>
        <w:t xml:space="preserve">“ (lisa). </w:t>
      </w:r>
      <w:r w:rsidR="00756710">
        <w:rPr>
          <w:rFonts w:ascii="Times New Roman" w:hAnsi="Times New Roman" w:cs="Times New Roman"/>
        </w:rPr>
        <w:t xml:space="preserve">Kättesaadav: </w:t>
      </w:r>
      <w:hyperlink r:id="rId42" w:history="1">
        <w:r w:rsidR="00460FE0" w:rsidRPr="00035845">
          <w:rPr>
            <w:rStyle w:val="Hperlink"/>
            <w:rFonts w:ascii="Times New Roman" w:hAnsi="Times New Roman" w:cs="Times New Roman"/>
          </w:rPr>
          <w:t>https://www.riigiteataja.ee/akt/86331</w:t>
        </w:r>
      </w:hyperlink>
    </w:p>
  </w:footnote>
  <w:footnote w:id="64">
    <w:p w14:paraId="00557152" w14:textId="446F479F" w:rsidR="57C65835" w:rsidRPr="00460FE0" w:rsidRDefault="57C65835" w:rsidP="00460FE0">
      <w:pPr>
        <w:pStyle w:val="Allmrkusetekst"/>
        <w:jc w:val="both"/>
        <w:rPr>
          <w:rFonts w:ascii="Times New Roman" w:hAnsi="Times New Roman" w:cs="Times New Roman"/>
        </w:rPr>
      </w:pPr>
      <w:r w:rsidRPr="00460FE0">
        <w:rPr>
          <w:rStyle w:val="Allmrkuseviide"/>
          <w:rFonts w:ascii="Times New Roman" w:hAnsi="Times New Roman" w:cs="Times New Roman"/>
        </w:rPr>
        <w:footnoteRef/>
      </w:r>
      <w:r w:rsidRPr="00460FE0">
        <w:rPr>
          <w:rFonts w:ascii="Times New Roman" w:hAnsi="Times New Roman" w:cs="Times New Roman"/>
        </w:rPr>
        <w:t xml:space="preserve"> Finantsinspektsioon. Turuosaliste register. Kättesaadav: </w:t>
      </w:r>
      <w:hyperlink r:id="rId43">
        <w:r w:rsidR="00460FE0">
          <w:rPr>
            <w:rStyle w:val="Hperlink"/>
            <w:rFonts w:ascii="Times New Roman" w:hAnsi="Times New Roman" w:cs="Times New Roman"/>
          </w:rPr>
          <w:t>https://fi.ee/et/pangandus-ja-krediit-0</w:t>
        </w:r>
      </w:hyperlink>
    </w:p>
  </w:footnote>
  <w:footnote w:id="65">
    <w:p w14:paraId="6ADD9AF8" w14:textId="203D04C8" w:rsidR="57C65835" w:rsidRDefault="57C65835" w:rsidP="00460FE0">
      <w:pPr>
        <w:pStyle w:val="Allmrkusetekst"/>
        <w:jc w:val="both"/>
      </w:pPr>
      <w:r w:rsidRPr="00460FE0">
        <w:rPr>
          <w:rStyle w:val="Allmrkuseviide"/>
          <w:rFonts w:ascii="Times New Roman" w:hAnsi="Times New Roman" w:cs="Times New Roman"/>
        </w:rPr>
        <w:footnoteRef/>
      </w:r>
      <w:r w:rsidRPr="00460FE0">
        <w:rPr>
          <w:rFonts w:ascii="Times New Roman" w:hAnsi="Times New Roman" w:cs="Times New Roman"/>
        </w:rPr>
        <w:t xml:space="preserve"> </w:t>
      </w:r>
      <w:r w:rsidR="0007629C">
        <w:rPr>
          <w:rFonts w:ascii="Times New Roman" w:hAnsi="Times New Roman" w:cs="Times New Roman"/>
        </w:rPr>
        <w:t xml:space="preserve">Finantsinspektsioon. Turuosaliste register. Kättesaadav: </w:t>
      </w:r>
      <w:hyperlink r:id="rId44" w:history="1">
        <w:r w:rsidR="0007629C" w:rsidRPr="00035845">
          <w:rPr>
            <w:rStyle w:val="Hperlink"/>
            <w:rFonts w:ascii="Times New Roman" w:hAnsi="Times New Roman" w:cs="Times New Roman"/>
          </w:rPr>
          <w:t>https://fi.ee/et/investeerimine-0/investeerimine/investeerimisuhingud/investeerimisuhingud</w:t>
        </w:r>
      </w:hyperlink>
    </w:p>
  </w:footnote>
  <w:footnote w:id="66">
    <w:p w14:paraId="4D83ADB4" w14:textId="26BD8D45" w:rsidR="57C65835" w:rsidRPr="0007629C" w:rsidRDefault="57C65835" w:rsidP="0007629C">
      <w:pPr>
        <w:pStyle w:val="Allmrkusetekst"/>
        <w:jc w:val="both"/>
        <w:rPr>
          <w:rFonts w:ascii="Times New Roman" w:hAnsi="Times New Roman" w:cs="Times New Roman"/>
          <w:lang w:val="en-US"/>
        </w:rPr>
      </w:pPr>
      <w:r w:rsidRPr="0007629C">
        <w:rPr>
          <w:rStyle w:val="Allmrkuseviide"/>
          <w:rFonts w:ascii="Times New Roman" w:hAnsi="Times New Roman" w:cs="Times New Roman"/>
          <w:lang w:val="en-US"/>
        </w:rPr>
        <w:footnoteRef/>
      </w:r>
      <w:r w:rsidRPr="0007629C">
        <w:rPr>
          <w:rFonts w:ascii="Times New Roman" w:hAnsi="Times New Roman" w:cs="Times New Roman"/>
          <w:lang w:val="en-US"/>
        </w:rPr>
        <w:t xml:space="preserve"> Federal Deposit Insurance Corporation </w:t>
      </w:r>
      <w:proofErr w:type="spellStart"/>
      <w:r w:rsidRPr="0007629C">
        <w:rPr>
          <w:rFonts w:ascii="Times New Roman" w:hAnsi="Times New Roman" w:cs="Times New Roman"/>
          <w:lang w:val="en-US"/>
        </w:rPr>
        <w:t>ehk</w:t>
      </w:r>
      <w:proofErr w:type="spellEnd"/>
      <w:r w:rsidRPr="0007629C">
        <w:rPr>
          <w:rFonts w:ascii="Times New Roman" w:hAnsi="Times New Roman" w:cs="Times New Roman"/>
          <w:lang w:val="en-US"/>
        </w:rPr>
        <w:t xml:space="preserve"> </w:t>
      </w:r>
      <w:proofErr w:type="spellStart"/>
      <w:r w:rsidRPr="0007629C">
        <w:rPr>
          <w:rFonts w:ascii="Times New Roman" w:hAnsi="Times New Roman" w:cs="Times New Roman"/>
          <w:lang w:val="en-US"/>
        </w:rPr>
        <w:t>Ameerika</w:t>
      </w:r>
      <w:proofErr w:type="spellEnd"/>
      <w:r w:rsidRPr="0007629C">
        <w:rPr>
          <w:rFonts w:ascii="Times New Roman" w:hAnsi="Times New Roman" w:cs="Times New Roman"/>
          <w:lang w:val="en-US"/>
        </w:rPr>
        <w:t xml:space="preserve"> </w:t>
      </w:r>
      <w:proofErr w:type="spellStart"/>
      <w:r w:rsidRPr="0007629C">
        <w:rPr>
          <w:rFonts w:ascii="Times New Roman" w:hAnsi="Times New Roman" w:cs="Times New Roman"/>
          <w:lang w:val="en-US"/>
        </w:rPr>
        <w:t>Ühendriikide</w:t>
      </w:r>
      <w:proofErr w:type="spellEnd"/>
      <w:r w:rsidRPr="0007629C">
        <w:rPr>
          <w:rFonts w:ascii="Times New Roman" w:hAnsi="Times New Roman" w:cs="Times New Roman"/>
          <w:lang w:val="en-US"/>
        </w:rPr>
        <w:t xml:space="preserve"> </w:t>
      </w:r>
      <w:proofErr w:type="spellStart"/>
      <w:r w:rsidRPr="0007629C">
        <w:rPr>
          <w:rFonts w:ascii="Times New Roman" w:hAnsi="Times New Roman" w:cs="Times New Roman"/>
          <w:lang w:val="en-US"/>
        </w:rPr>
        <w:t>tagatisfondi</w:t>
      </w:r>
      <w:proofErr w:type="spellEnd"/>
      <w:r w:rsidRPr="0007629C">
        <w:rPr>
          <w:rFonts w:ascii="Times New Roman" w:hAnsi="Times New Roman" w:cs="Times New Roman"/>
          <w:lang w:val="en-US"/>
        </w:rPr>
        <w:t xml:space="preserve"> </w:t>
      </w:r>
      <w:proofErr w:type="spellStart"/>
      <w:r w:rsidRPr="0007629C">
        <w:rPr>
          <w:rFonts w:ascii="Times New Roman" w:hAnsi="Times New Roman" w:cs="Times New Roman"/>
          <w:lang w:val="en-US"/>
        </w:rPr>
        <w:t>panustavate</w:t>
      </w:r>
      <w:proofErr w:type="spellEnd"/>
      <w:r w:rsidRPr="0007629C">
        <w:rPr>
          <w:rFonts w:ascii="Times New Roman" w:hAnsi="Times New Roman" w:cs="Times New Roman"/>
          <w:lang w:val="en-US"/>
        </w:rPr>
        <w:t xml:space="preserve"> </w:t>
      </w:r>
      <w:proofErr w:type="spellStart"/>
      <w:r w:rsidRPr="0007629C">
        <w:rPr>
          <w:rFonts w:ascii="Times New Roman" w:hAnsi="Times New Roman" w:cs="Times New Roman"/>
          <w:lang w:val="en-US"/>
        </w:rPr>
        <w:t>krediidiasutuste</w:t>
      </w:r>
      <w:proofErr w:type="spellEnd"/>
      <w:r w:rsidRPr="0007629C">
        <w:rPr>
          <w:rFonts w:ascii="Times New Roman" w:hAnsi="Times New Roman" w:cs="Times New Roman"/>
          <w:lang w:val="en-US"/>
        </w:rPr>
        <w:t xml:space="preserve"> register. </w:t>
      </w:r>
      <w:proofErr w:type="spellStart"/>
      <w:r w:rsidRPr="0007629C">
        <w:rPr>
          <w:rFonts w:ascii="Times New Roman" w:hAnsi="Times New Roman" w:cs="Times New Roman"/>
          <w:lang w:val="en-US"/>
        </w:rPr>
        <w:t>Kättesaadav</w:t>
      </w:r>
      <w:proofErr w:type="spellEnd"/>
      <w:r w:rsidRPr="0007629C">
        <w:rPr>
          <w:rFonts w:ascii="Times New Roman" w:hAnsi="Times New Roman" w:cs="Times New Roman"/>
          <w:lang w:val="en-US"/>
        </w:rPr>
        <w:t xml:space="preserve">: </w:t>
      </w:r>
      <w:hyperlink r:id="rId45">
        <w:r w:rsidR="0007629C">
          <w:rPr>
            <w:rStyle w:val="Hperlink"/>
            <w:rFonts w:ascii="Times New Roman" w:hAnsi="Times New Roman" w:cs="Times New Roman"/>
            <w:lang w:val="en-US"/>
          </w:rPr>
          <w:t>https://banks.data.fdic.gov/bankfind-suite/bankfind?activeStatus=1&amp;branchOffices=true&amp;pageNumber=1&amp;resultLimit=25&amp;sortField=NAME&amp;sortOrder=DESC</w:t>
        </w:r>
      </w:hyperlink>
    </w:p>
  </w:footnote>
  <w:footnote w:id="67">
    <w:p w14:paraId="1DB8B799" w14:textId="291F35BA" w:rsidR="0A63B3A1" w:rsidRPr="0007629C" w:rsidRDefault="0A63B3A1" w:rsidP="0007629C">
      <w:pPr>
        <w:pStyle w:val="Allmrkusetekst"/>
        <w:jc w:val="both"/>
        <w:rPr>
          <w:rFonts w:ascii="Times New Roman" w:hAnsi="Times New Roman" w:cs="Times New Roman"/>
        </w:rPr>
      </w:pPr>
      <w:r w:rsidRPr="0007629C">
        <w:rPr>
          <w:rStyle w:val="Allmrkuseviide"/>
          <w:rFonts w:ascii="Times New Roman" w:hAnsi="Times New Roman" w:cs="Times New Roman"/>
        </w:rPr>
        <w:footnoteRef/>
      </w:r>
      <w:r w:rsidRPr="0007629C">
        <w:rPr>
          <w:rFonts w:ascii="Times New Roman" w:hAnsi="Times New Roman" w:cs="Times New Roman"/>
        </w:rPr>
        <w:t xml:space="preserve"> Kättesaadav: </w:t>
      </w:r>
      <w:hyperlink r:id="rId46" w:anchor=":~:text=There%20was%20362%20Banks%20in,increase%20of%206.8%25%20from%202023." w:history="1">
        <w:r w:rsidR="0007629C">
          <w:rPr>
            <w:rStyle w:val="Hperlink"/>
            <w:rFonts w:ascii="Times New Roman" w:hAnsi="Times New Roman" w:cs="Times New Roman"/>
          </w:rPr>
          <w:t>https://www.ibisworld.com/united-kingdom/number-of-businesses/banks/3670/#:~:text=There%20was%20362%20Banks%20in,increase%20of%206.8%25%20from%202023.</w:t>
        </w:r>
      </w:hyperlink>
    </w:p>
  </w:footnote>
  <w:footnote w:id="68">
    <w:p w14:paraId="1E5FDFF6" w14:textId="355BBC68" w:rsidR="57C65835" w:rsidRDefault="57C65835" w:rsidP="0007629C">
      <w:pPr>
        <w:pStyle w:val="Allmrkusetekst"/>
        <w:shd w:val="clear" w:color="auto" w:fill="FFFFFF" w:themeFill="background1"/>
        <w:spacing w:after="480"/>
        <w:jc w:val="both"/>
        <w:rPr>
          <w:lang w:val="en-US"/>
        </w:rPr>
      </w:pPr>
      <w:r w:rsidRPr="0007629C">
        <w:rPr>
          <w:rStyle w:val="Allmrkuseviide"/>
          <w:rFonts w:ascii="Times New Roman" w:hAnsi="Times New Roman" w:cs="Times New Roman"/>
          <w:lang w:val="en-US"/>
        </w:rPr>
        <w:footnoteRef/>
      </w:r>
      <w:r w:rsidRPr="0007629C">
        <w:rPr>
          <w:rFonts w:ascii="Times New Roman" w:hAnsi="Times New Roman" w:cs="Times New Roman"/>
          <w:lang w:val="en-US"/>
        </w:rPr>
        <w:t xml:space="preserve"> EBA.</w:t>
      </w:r>
      <w:r w:rsidRPr="0007629C">
        <w:rPr>
          <w:rFonts w:ascii="Times New Roman" w:eastAsia="Open Sans" w:hAnsi="Times New Roman" w:cs="Times New Roman"/>
          <w:color w:val="212529"/>
          <w:lang w:val="en-US"/>
        </w:rPr>
        <w:t xml:space="preserve"> EBA publishes list of third country groups and third country branches of credit institutions operating in the EU/EEA. </w:t>
      </w:r>
      <w:proofErr w:type="spellStart"/>
      <w:r w:rsidRPr="0007629C">
        <w:rPr>
          <w:rFonts w:ascii="Times New Roman" w:eastAsia="Open Sans" w:hAnsi="Times New Roman" w:cs="Times New Roman"/>
          <w:color w:val="212529"/>
          <w:lang w:val="en-US"/>
        </w:rPr>
        <w:t>Kättesaadav</w:t>
      </w:r>
      <w:proofErr w:type="spellEnd"/>
      <w:r w:rsidRPr="0007629C">
        <w:rPr>
          <w:rFonts w:ascii="Times New Roman" w:eastAsia="Open Sans" w:hAnsi="Times New Roman" w:cs="Times New Roman"/>
          <w:color w:val="212529"/>
          <w:lang w:val="en-US"/>
        </w:rPr>
        <w:t>:</w:t>
      </w:r>
      <w:r w:rsidRPr="0007629C">
        <w:rPr>
          <w:rFonts w:ascii="Times New Roman" w:hAnsi="Times New Roman" w:cs="Times New Roman"/>
          <w:lang w:val="en-US"/>
        </w:rPr>
        <w:t xml:space="preserve"> </w:t>
      </w:r>
      <w:hyperlink r:id="rId47">
        <w:r w:rsidR="0007629C">
          <w:rPr>
            <w:rStyle w:val="Hperlink"/>
            <w:rFonts w:ascii="Times New Roman" w:hAnsi="Times New Roman" w:cs="Times New Roman"/>
            <w:lang w:val="en-US"/>
          </w:rPr>
          <w:t>https://www.eba.europa.eu/publications-and-media/press-releases/eba-publishes-list-third-country-groups-and-third-country</w:t>
        </w:r>
      </w:hyperlink>
    </w:p>
  </w:footnote>
  <w:footnote w:id="69">
    <w:p w14:paraId="1A520704" w14:textId="2AA2EE86" w:rsidR="57C65835" w:rsidRPr="00060710" w:rsidRDefault="57C65835" w:rsidP="57C65835">
      <w:pPr>
        <w:pStyle w:val="Allmrkusetekst"/>
        <w:rPr>
          <w:rFonts w:ascii="Times New Roman" w:hAnsi="Times New Roman" w:cs="Times New Roman"/>
        </w:rPr>
      </w:pPr>
      <w:r w:rsidRPr="00060710">
        <w:rPr>
          <w:rStyle w:val="Allmrkuseviide"/>
          <w:rFonts w:ascii="Times New Roman" w:hAnsi="Times New Roman" w:cs="Times New Roman"/>
        </w:rPr>
        <w:footnoteRef/>
      </w:r>
      <w:r w:rsidRPr="00060710">
        <w:rPr>
          <w:rFonts w:ascii="Times New Roman" w:hAnsi="Times New Roman" w:cs="Times New Roman"/>
        </w:rPr>
        <w:t xml:space="preserve"> Finantsinspektsioon. Turuosaliste register. Kättesaadav: </w:t>
      </w:r>
      <w:hyperlink r:id="rId48">
        <w:r w:rsidR="00046B0B">
          <w:rPr>
            <w:rStyle w:val="Hperlink"/>
            <w:rFonts w:ascii="Times New Roman" w:hAnsi="Times New Roman" w:cs="Times New Roman"/>
          </w:rPr>
          <w:t>https://fi.ee/et/pangandus-ja-krediit-0</w:t>
        </w:r>
      </w:hyperlink>
    </w:p>
  </w:footnote>
  <w:footnote w:id="70">
    <w:p w14:paraId="31224B9F" w14:textId="1B3F12AE" w:rsidR="00566127" w:rsidRPr="006B5BB7" w:rsidRDefault="00566127" w:rsidP="006B5BB7">
      <w:pPr>
        <w:pStyle w:val="Allmrkusetekst"/>
        <w:jc w:val="both"/>
        <w:rPr>
          <w:rFonts w:ascii="Times New Roman" w:hAnsi="Times New Roman" w:cs="Times New Roman"/>
        </w:rPr>
      </w:pPr>
      <w:r w:rsidRPr="006B5BB7">
        <w:rPr>
          <w:rStyle w:val="Allmrkuseviide"/>
          <w:rFonts w:ascii="Times New Roman" w:hAnsi="Times New Roman" w:cs="Times New Roman"/>
        </w:rPr>
        <w:footnoteRef/>
      </w:r>
      <w:r w:rsidRPr="006B5BB7">
        <w:rPr>
          <w:rFonts w:ascii="Times New Roman" w:hAnsi="Times New Roman" w:cs="Times New Roman"/>
        </w:rPr>
        <w:t xml:space="preserve"> </w:t>
      </w:r>
      <w:r w:rsidR="00233D42" w:rsidRPr="006B5BB7">
        <w:rPr>
          <w:rFonts w:ascii="Times New Roman" w:hAnsi="Times New Roman" w:cs="Times New Roman"/>
        </w:rPr>
        <w:t xml:space="preserve">Kliimaministeerium. Euroopa Liidu kliimaeesmärgid. Kättesaadav: </w:t>
      </w:r>
      <w:hyperlink r:id="rId49" w:history="1">
        <w:r w:rsidR="001541F0" w:rsidRPr="006B5BB7">
          <w:rPr>
            <w:rStyle w:val="Hperlink"/>
            <w:rFonts w:ascii="Times New Roman" w:hAnsi="Times New Roman" w:cs="Times New Roman"/>
          </w:rPr>
          <w:t>https://kliimaministeerium.ee/euroopa-liidu-kliimaeesmargid</w:t>
        </w:r>
      </w:hyperlink>
      <w:r w:rsidR="001541F0" w:rsidRPr="006B5BB7">
        <w:rPr>
          <w:rFonts w:ascii="Times New Roman" w:hAnsi="Times New Roman" w:cs="Times New Roman"/>
        </w:rPr>
        <w:t xml:space="preserve"> </w:t>
      </w:r>
      <w:r w:rsidR="00233D42" w:rsidRPr="006B5BB7">
        <w:rPr>
          <w:rFonts w:ascii="Times New Roman" w:hAnsi="Times New Roman" w:cs="Times New Roman"/>
        </w:rPr>
        <w:t xml:space="preserve"> </w:t>
      </w:r>
    </w:p>
  </w:footnote>
  <w:footnote w:id="71">
    <w:p w14:paraId="4EEC88C2" w14:textId="0704FDE0" w:rsidR="00B70F8C" w:rsidRPr="006B5BB7" w:rsidRDefault="00B70F8C" w:rsidP="006B5BB7">
      <w:pPr>
        <w:pStyle w:val="Allmrkusetekst"/>
        <w:jc w:val="both"/>
        <w:rPr>
          <w:rFonts w:ascii="Times New Roman" w:hAnsi="Times New Roman" w:cs="Times New Roman"/>
        </w:rPr>
      </w:pPr>
      <w:r w:rsidRPr="006B5BB7">
        <w:rPr>
          <w:rStyle w:val="Allmrkuseviide"/>
          <w:rFonts w:ascii="Times New Roman" w:hAnsi="Times New Roman" w:cs="Times New Roman"/>
        </w:rPr>
        <w:footnoteRef/>
      </w:r>
      <w:r w:rsidRPr="006B5BB7">
        <w:rPr>
          <w:rFonts w:ascii="Times New Roman" w:hAnsi="Times New Roman" w:cs="Times New Roman"/>
        </w:rPr>
        <w:t xml:space="preserve"> Kliimaministeerium. </w:t>
      </w:r>
      <w:r w:rsidR="00260619" w:rsidRPr="006B5BB7">
        <w:rPr>
          <w:rFonts w:ascii="Times New Roman" w:hAnsi="Times New Roman" w:cs="Times New Roman"/>
        </w:rPr>
        <w:t>Maailma riigid lepivad kokku uued sammud elurikkuse hävimise peatamiseks.</w:t>
      </w:r>
      <w:r w:rsidRPr="006B5BB7">
        <w:rPr>
          <w:rFonts w:ascii="Times New Roman" w:hAnsi="Times New Roman" w:cs="Times New Roman"/>
        </w:rPr>
        <w:t xml:space="preserve"> Kättesaadav: </w:t>
      </w:r>
      <w:hyperlink r:id="rId50" w:history="1">
        <w:r w:rsidR="00260619" w:rsidRPr="006B5BB7">
          <w:rPr>
            <w:rStyle w:val="Hperlink"/>
            <w:rFonts w:ascii="Times New Roman" w:hAnsi="Times New Roman" w:cs="Times New Roman"/>
          </w:rPr>
          <w:t>https://kliimaministeerium.ee/uudised/maailma-riigid-lepivad-kokku-uued-sammud-elurikkuse-havimise-peatamiseks</w:t>
        </w:r>
      </w:hyperlink>
    </w:p>
  </w:footnote>
  <w:footnote w:id="72">
    <w:p w14:paraId="274C9964" w14:textId="596B054C" w:rsidR="000400EF" w:rsidRPr="00145FFC" w:rsidRDefault="000400EF" w:rsidP="006B5BB7">
      <w:pPr>
        <w:pStyle w:val="Allmrkusetekst"/>
        <w:jc w:val="both"/>
        <w:rPr>
          <w:rFonts w:ascii="Times New Roman" w:hAnsi="Times New Roman" w:cs="Times New Roman"/>
        </w:rPr>
      </w:pPr>
      <w:r w:rsidRPr="006B5BB7">
        <w:rPr>
          <w:rStyle w:val="Allmrkuseviide"/>
          <w:rFonts w:ascii="Times New Roman" w:hAnsi="Times New Roman" w:cs="Times New Roman"/>
        </w:rPr>
        <w:footnoteRef/>
      </w:r>
      <w:r w:rsidRPr="006B5BB7">
        <w:rPr>
          <w:rFonts w:ascii="Times New Roman" w:hAnsi="Times New Roman" w:cs="Times New Roman"/>
        </w:rPr>
        <w:t xml:space="preserve"> </w:t>
      </w:r>
      <w:r w:rsidR="006B5BB7" w:rsidRPr="006B5BB7">
        <w:rPr>
          <w:rFonts w:ascii="Times New Roman" w:hAnsi="Times New Roman" w:cs="Times New Roman"/>
        </w:rPr>
        <w:t xml:space="preserve">Eesti Pangaliit. Kestlik finantseerimine. Kättesaadav: </w:t>
      </w:r>
      <w:hyperlink r:id="rId51" w:history="1">
        <w:r w:rsidR="006B5BB7" w:rsidRPr="006B5BB7">
          <w:rPr>
            <w:rStyle w:val="Hperlink"/>
            <w:rFonts w:ascii="Times New Roman" w:hAnsi="Times New Roman" w:cs="Times New Roman"/>
          </w:rPr>
          <w:t>https://pangaliit.ee/kestlik-finantseerimine</w:t>
        </w:r>
      </w:hyperlink>
      <w:r w:rsidRPr="00145FFC">
        <w:rPr>
          <w:rFonts w:ascii="Times New Roman" w:hAnsi="Times New Roman" w:cs="Times New Roman"/>
        </w:rPr>
        <w:t xml:space="preserve"> </w:t>
      </w:r>
    </w:p>
  </w:footnote>
  <w:footnote w:id="73">
    <w:p w14:paraId="0888AB07" w14:textId="133387A3" w:rsidR="00E73503" w:rsidRDefault="00E73503" w:rsidP="00145FFC">
      <w:pPr>
        <w:pStyle w:val="Allmrkusetekst"/>
        <w:jc w:val="both"/>
      </w:pPr>
      <w:r w:rsidRPr="00145FFC">
        <w:rPr>
          <w:rStyle w:val="Allmrkuseviide"/>
          <w:rFonts w:ascii="Times New Roman" w:hAnsi="Times New Roman" w:cs="Times New Roman"/>
        </w:rPr>
        <w:footnoteRef/>
      </w:r>
      <w:r w:rsidRPr="00145FFC">
        <w:rPr>
          <w:rFonts w:ascii="Times New Roman" w:hAnsi="Times New Roman" w:cs="Times New Roman"/>
        </w:rPr>
        <w:t xml:space="preserve"> </w:t>
      </w:r>
      <w:r w:rsidR="007E5BE9">
        <w:rPr>
          <w:rFonts w:ascii="Times New Roman" w:hAnsi="Times New Roman" w:cs="Times New Roman"/>
        </w:rPr>
        <w:t xml:space="preserve">Kättesaadav: </w:t>
      </w:r>
      <w:hyperlink r:id="rId52" w:history="1">
        <w:r w:rsidR="007E5BE9" w:rsidRPr="00035845">
          <w:rPr>
            <w:rStyle w:val="Hperlink"/>
            <w:rFonts w:ascii="Times New Roman" w:hAnsi="Times New Roman" w:cs="Times New Roman"/>
          </w:rPr>
          <w:t>https://www.unepfi.org/net-zero-banking/</w:t>
        </w:r>
      </w:hyperlink>
      <w:r>
        <w:t xml:space="preserve"> </w:t>
      </w:r>
    </w:p>
  </w:footnote>
  <w:footnote w:id="74">
    <w:p w14:paraId="3D966008" w14:textId="5953789D" w:rsidR="0E6703AC" w:rsidRPr="00F976E7" w:rsidRDefault="0E6703AC" w:rsidP="0E6703AC">
      <w:pPr>
        <w:pStyle w:val="Allmrkusetekst"/>
        <w:rPr>
          <w:rFonts w:ascii="Times New Roman" w:hAnsi="Times New Roman" w:cs="Times New Roman"/>
        </w:rPr>
      </w:pPr>
      <w:r w:rsidRPr="00F976E7">
        <w:rPr>
          <w:rStyle w:val="Allmrkuseviide"/>
          <w:rFonts w:ascii="Times New Roman" w:hAnsi="Times New Roman" w:cs="Times New Roman"/>
        </w:rPr>
        <w:footnoteRef/>
      </w:r>
      <w:r w:rsidRPr="00F976E7">
        <w:rPr>
          <w:rFonts w:ascii="Times New Roman" w:hAnsi="Times New Roman" w:cs="Times New Roman"/>
        </w:rPr>
        <w:t xml:space="preserve"> Kättesaadav: </w:t>
      </w:r>
      <w:hyperlink r:id="rId53">
        <w:r w:rsidRPr="00F976E7">
          <w:rPr>
            <w:rStyle w:val="Hperlink"/>
            <w:rFonts w:ascii="Times New Roman" w:hAnsi="Times New Roman" w:cs="Times New Roman"/>
          </w:rPr>
          <w:t>https://www.riigiteataja.ee/akt/86331</w:t>
        </w:r>
      </w:hyperlink>
    </w:p>
  </w:footnote>
  <w:footnote w:id="75">
    <w:p w14:paraId="11230C34" w14:textId="06C2673B" w:rsidR="0E6703AC" w:rsidRDefault="0E6703AC" w:rsidP="0E6703AC">
      <w:pPr>
        <w:pStyle w:val="Allmrkusetekst"/>
      </w:pPr>
      <w:r w:rsidRPr="00F976E7">
        <w:rPr>
          <w:rStyle w:val="Allmrkuseviide"/>
          <w:rFonts w:ascii="Times New Roman" w:hAnsi="Times New Roman" w:cs="Times New Roman"/>
        </w:rPr>
        <w:footnoteRef/>
      </w:r>
      <w:r w:rsidRPr="00F976E7">
        <w:rPr>
          <w:rFonts w:ascii="Times New Roman" w:hAnsi="Times New Roman" w:cs="Times New Roman"/>
        </w:rPr>
        <w:t xml:space="preserve"> Kättesaadav: </w:t>
      </w:r>
      <w:hyperlink r:id="rId54">
        <w:r w:rsidRPr="00F976E7">
          <w:rPr>
            <w:rStyle w:val="Hperlink"/>
            <w:rFonts w:ascii="Times New Roman" w:hAnsi="Times New Roman" w:cs="Times New Roman"/>
          </w:rPr>
          <w:t>https://www.riigiteataja.ee/akt/115012025008?leiaKehtiv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6C5569" w14:paraId="3D4371A7" w14:textId="77777777" w:rsidTr="606C5569">
      <w:trPr>
        <w:trHeight w:val="300"/>
      </w:trPr>
      <w:tc>
        <w:tcPr>
          <w:tcW w:w="3020" w:type="dxa"/>
        </w:tcPr>
        <w:p w14:paraId="69A4C6DC" w14:textId="3C0D3AD2" w:rsidR="606C5569" w:rsidRDefault="606C5569" w:rsidP="606C5569">
          <w:pPr>
            <w:pStyle w:val="Pis"/>
            <w:ind w:left="-115"/>
          </w:pPr>
        </w:p>
      </w:tc>
      <w:tc>
        <w:tcPr>
          <w:tcW w:w="3020" w:type="dxa"/>
        </w:tcPr>
        <w:p w14:paraId="349EB369" w14:textId="75D90925" w:rsidR="606C5569" w:rsidRDefault="606C5569" w:rsidP="606C5569">
          <w:pPr>
            <w:pStyle w:val="Pis"/>
            <w:jc w:val="center"/>
          </w:pPr>
        </w:p>
      </w:tc>
      <w:tc>
        <w:tcPr>
          <w:tcW w:w="3020" w:type="dxa"/>
        </w:tcPr>
        <w:p w14:paraId="7303E264" w14:textId="4467E508" w:rsidR="606C5569" w:rsidRDefault="606C5569" w:rsidP="606C5569">
          <w:pPr>
            <w:pStyle w:val="Pis"/>
            <w:ind w:right="-115"/>
            <w:jc w:val="right"/>
          </w:pPr>
        </w:p>
      </w:tc>
    </w:tr>
  </w:tbl>
  <w:p w14:paraId="075666CD" w14:textId="1E4CD878" w:rsidR="606C5569" w:rsidRDefault="606C5569" w:rsidP="606C5569">
    <w:pPr>
      <w:pStyle w:val="Pis"/>
    </w:pPr>
  </w:p>
</w:hdr>
</file>

<file path=word/intelligence2.xml><?xml version="1.0" encoding="utf-8"?>
<int2:intelligence xmlns:int2="http://schemas.microsoft.com/office/intelligence/2020/intelligence" xmlns:oel="http://schemas.microsoft.com/office/2019/extlst">
  <int2:observations>
    <int2:textHash int2:hashCode="KKzXl4n/Nkk70C" int2:id="DaIAgKr7">
      <int2:state int2:value="Rejected" int2:type="spell"/>
    </int2:textHash>
    <int2:textHash int2:hashCode="umq3uTS4SXxn/w" int2:id="9TTfYRd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0B02"/>
    <w:multiLevelType w:val="hybridMultilevel"/>
    <w:tmpl w:val="DB9ED2FC"/>
    <w:lvl w:ilvl="0" w:tplc="CBDEC082">
      <w:start w:val="1"/>
      <w:numFmt w:val="decimal"/>
      <w:lvlText w:val="%1)"/>
      <w:lvlJc w:val="left"/>
      <w:pPr>
        <w:ind w:left="1020" w:hanging="360"/>
      </w:pPr>
    </w:lvl>
    <w:lvl w:ilvl="1" w:tplc="B49C36B2">
      <w:start w:val="1"/>
      <w:numFmt w:val="decimal"/>
      <w:lvlText w:val="%2)"/>
      <w:lvlJc w:val="left"/>
      <w:pPr>
        <w:ind w:left="1020" w:hanging="360"/>
      </w:pPr>
    </w:lvl>
    <w:lvl w:ilvl="2" w:tplc="A698BE9A">
      <w:start w:val="1"/>
      <w:numFmt w:val="decimal"/>
      <w:lvlText w:val="%3)"/>
      <w:lvlJc w:val="left"/>
      <w:pPr>
        <w:ind w:left="1020" w:hanging="360"/>
      </w:pPr>
    </w:lvl>
    <w:lvl w:ilvl="3" w:tplc="9CC6D8D2">
      <w:start w:val="1"/>
      <w:numFmt w:val="decimal"/>
      <w:lvlText w:val="%4)"/>
      <w:lvlJc w:val="left"/>
      <w:pPr>
        <w:ind w:left="1020" w:hanging="360"/>
      </w:pPr>
    </w:lvl>
    <w:lvl w:ilvl="4" w:tplc="6DC46266">
      <w:start w:val="1"/>
      <w:numFmt w:val="decimal"/>
      <w:lvlText w:val="%5)"/>
      <w:lvlJc w:val="left"/>
      <w:pPr>
        <w:ind w:left="1020" w:hanging="360"/>
      </w:pPr>
    </w:lvl>
    <w:lvl w:ilvl="5" w:tplc="3F5C345A">
      <w:start w:val="1"/>
      <w:numFmt w:val="decimal"/>
      <w:lvlText w:val="%6)"/>
      <w:lvlJc w:val="left"/>
      <w:pPr>
        <w:ind w:left="1020" w:hanging="360"/>
      </w:pPr>
    </w:lvl>
    <w:lvl w:ilvl="6" w:tplc="BF722B0E">
      <w:start w:val="1"/>
      <w:numFmt w:val="decimal"/>
      <w:lvlText w:val="%7)"/>
      <w:lvlJc w:val="left"/>
      <w:pPr>
        <w:ind w:left="1020" w:hanging="360"/>
      </w:pPr>
    </w:lvl>
    <w:lvl w:ilvl="7" w:tplc="413E3C8C">
      <w:start w:val="1"/>
      <w:numFmt w:val="decimal"/>
      <w:lvlText w:val="%8)"/>
      <w:lvlJc w:val="left"/>
      <w:pPr>
        <w:ind w:left="1020" w:hanging="360"/>
      </w:pPr>
    </w:lvl>
    <w:lvl w:ilvl="8" w:tplc="5BC86360">
      <w:start w:val="1"/>
      <w:numFmt w:val="decimal"/>
      <w:lvlText w:val="%9)"/>
      <w:lvlJc w:val="left"/>
      <w:pPr>
        <w:ind w:left="1020" w:hanging="360"/>
      </w:pPr>
    </w:lvl>
  </w:abstractNum>
  <w:abstractNum w:abstractNumId="1" w15:restartNumberingAfterBreak="0">
    <w:nsid w:val="0A5B0FFA"/>
    <w:multiLevelType w:val="hybridMultilevel"/>
    <w:tmpl w:val="6ABC4E9C"/>
    <w:lvl w:ilvl="0" w:tplc="38941244">
      <w:start w:val="1"/>
      <w:numFmt w:val="decimal"/>
      <w:lvlText w:val="%1)"/>
      <w:lvlJc w:val="left"/>
      <w:pPr>
        <w:ind w:left="720" w:hanging="360"/>
      </w:pPr>
    </w:lvl>
    <w:lvl w:ilvl="1" w:tplc="1DD01FD6">
      <w:start w:val="1"/>
      <w:numFmt w:val="lowerLetter"/>
      <w:lvlText w:val="%2."/>
      <w:lvlJc w:val="left"/>
      <w:pPr>
        <w:ind w:left="1440" w:hanging="360"/>
      </w:pPr>
    </w:lvl>
    <w:lvl w:ilvl="2" w:tplc="D44E5A86">
      <w:start w:val="1"/>
      <w:numFmt w:val="lowerRoman"/>
      <w:lvlText w:val="%3."/>
      <w:lvlJc w:val="right"/>
      <w:pPr>
        <w:ind w:left="2160" w:hanging="180"/>
      </w:pPr>
    </w:lvl>
    <w:lvl w:ilvl="3" w:tplc="6114B5A0">
      <w:start w:val="1"/>
      <w:numFmt w:val="decimal"/>
      <w:lvlText w:val="%4."/>
      <w:lvlJc w:val="left"/>
      <w:pPr>
        <w:ind w:left="2880" w:hanging="360"/>
      </w:pPr>
    </w:lvl>
    <w:lvl w:ilvl="4" w:tplc="52CE0164">
      <w:start w:val="1"/>
      <w:numFmt w:val="lowerLetter"/>
      <w:lvlText w:val="%5."/>
      <w:lvlJc w:val="left"/>
      <w:pPr>
        <w:ind w:left="3600" w:hanging="360"/>
      </w:pPr>
    </w:lvl>
    <w:lvl w:ilvl="5" w:tplc="AE988B58">
      <w:start w:val="1"/>
      <w:numFmt w:val="lowerRoman"/>
      <w:lvlText w:val="%6."/>
      <w:lvlJc w:val="right"/>
      <w:pPr>
        <w:ind w:left="4320" w:hanging="180"/>
      </w:pPr>
    </w:lvl>
    <w:lvl w:ilvl="6" w:tplc="15F81F60">
      <w:start w:val="1"/>
      <w:numFmt w:val="decimal"/>
      <w:lvlText w:val="%7."/>
      <w:lvlJc w:val="left"/>
      <w:pPr>
        <w:ind w:left="5040" w:hanging="360"/>
      </w:pPr>
    </w:lvl>
    <w:lvl w:ilvl="7" w:tplc="067E89E2">
      <w:start w:val="1"/>
      <w:numFmt w:val="lowerLetter"/>
      <w:lvlText w:val="%8."/>
      <w:lvlJc w:val="left"/>
      <w:pPr>
        <w:ind w:left="5760" w:hanging="360"/>
      </w:pPr>
    </w:lvl>
    <w:lvl w:ilvl="8" w:tplc="0694A91A">
      <w:start w:val="1"/>
      <w:numFmt w:val="lowerRoman"/>
      <w:lvlText w:val="%9."/>
      <w:lvlJc w:val="right"/>
      <w:pPr>
        <w:ind w:left="6480" w:hanging="180"/>
      </w:pPr>
    </w:lvl>
  </w:abstractNum>
  <w:abstractNum w:abstractNumId="2" w15:restartNumberingAfterBreak="0">
    <w:nsid w:val="10BEACAF"/>
    <w:multiLevelType w:val="hybridMultilevel"/>
    <w:tmpl w:val="3A10C3E6"/>
    <w:lvl w:ilvl="0" w:tplc="D848E418">
      <w:start w:val="1"/>
      <w:numFmt w:val="bullet"/>
      <w:lvlText w:val=""/>
      <w:lvlJc w:val="left"/>
      <w:pPr>
        <w:ind w:left="720" w:hanging="360"/>
      </w:pPr>
      <w:rPr>
        <w:rFonts w:ascii="Symbol" w:hAnsi="Symbol" w:hint="default"/>
      </w:rPr>
    </w:lvl>
    <w:lvl w:ilvl="1" w:tplc="3348C686">
      <w:start w:val="1"/>
      <w:numFmt w:val="bullet"/>
      <w:lvlText w:val="o"/>
      <w:lvlJc w:val="left"/>
      <w:pPr>
        <w:ind w:left="1440" w:hanging="360"/>
      </w:pPr>
      <w:rPr>
        <w:rFonts w:ascii="Courier New" w:hAnsi="Courier New" w:hint="default"/>
      </w:rPr>
    </w:lvl>
    <w:lvl w:ilvl="2" w:tplc="9D509B62">
      <w:start w:val="1"/>
      <w:numFmt w:val="bullet"/>
      <w:lvlText w:val=""/>
      <w:lvlJc w:val="left"/>
      <w:pPr>
        <w:ind w:left="2160" w:hanging="360"/>
      </w:pPr>
      <w:rPr>
        <w:rFonts w:ascii="Wingdings" w:hAnsi="Wingdings" w:hint="default"/>
      </w:rPr>
    </w:lvl>
    <w:lvl w:ilvl="3" w:tplc="808042B8">
      <w:start w:val="1"/>
      <w:numFmt w:val="bullet"/>
      <w:lvlText w:val=""/>
      <w:lvlJc w:val="left"/>
      <w:pPr>
        <w:ind w:left="2880" w:hanging="360"/>
      </w:pPr>
      <w:rPr>
        <w:rFonts w:ascii="Symbol" w:hAnsi="Symbol" w:hint="default"/>
      </w:rPr>
    </w:lvl>
    <w:lvl w:ilvl="4" w:tplc="D732495E">
      <w:start w:val="1"/>
      <w:numFmt w:val="bullet"/>
      <w:lvlText w:val="o"/>
      <w:lvlJc w:val="left"/>
      <w:pPr>
        <w:ind w:left="3600" w:hanging="360"/>
      </w:pPr>
      <w:rPr>
        <w:rFonts w:ascii="Courier New" w:hAnsi="Courier New" w:hint="default"/>
      </w:rPr>
    </w:lvl>
    <w:lvl w:ilvl="5" w:tplc="2E2C92D0">
      <w:start w:val="1"/>
      <w:numFmt w:val="bullet"/>
      <w:lvlText w:val=""/>
      <w:lvlJc w:val="left"/>
      <w:pPr>
        <w:ind w:left="4320" w:hanging="360"/>
      </w:pPr>
      <w:rPr>
        <w:rFonts w:ascii="Wingdings" w:hAnsi="Wingdings" w:hint="default"/>
      </w:rPr>
    </w:lvl>
    <w:lvl w:ilvl="6" w:tplc="BBB0066A">
      <w:start w:val="1"/>
      <w:numFmt w:val="bullet"/>
      <w:lvlText w:val=""/>
      <w:lvlJc w:val="left"/>
      <w:pPr>
        <w:ind w:left="5040" w:hanging="360"/>
      </w:pPr>
      <w:rPr>
        <w:rFonts w:ascii="Symbol" w:hAnsi="Symbol" w:hint="default"/>
      </w:rPr>
    </w:lvl>
    <w:lvl w:ilvl="7" w:tplc="86781E84">
      <w:start w:val="1"/>
      <w:numFmt w:val="bullet"/>
      <w:lvlText w:val="o"/>
      <w:lvlJc w:val="left"/>
      <w:pPr>
        <w:ind w:left="5760" w:hanging="360"/>
      </w:pPr>
      <w:rPr>
        <w:rFonts w:ascii="Courier New" w:hAnsi="Courier New" w:hint="default"/>
      </w:rPr>
    </w:lvl>
    <w:lvl w:ilvl="8" w:tplc="F0A0D866">
      <w:start w:val="1"/>
      <w:numFmt w:val="bullet"/>
      <w:lvlText w:val=""/>
      <w:lvlJc w:val="left"/>
      <w:pPr>
        <w:ind w:left="6480" w:hanging="360"/>
      </w:pPr>
      <w:rPr>
        <w:rFonts w:ascii="Wingdings" w:hAnsi="Wingdings" w:hint="default"/>
      </w:rPr>
    </w:lvl>
  </w:abstractNum>
  <w:abstractNum w:abstractNumId="3" w15:restartNumberingAfterBreak="0">
    <w:nsid w:val="11B76B5C"/>
    <w:multiLevelType w:val="hybridMultilevel"/>
    <w:tmpl w:val="AEA475B2"/>
    <w:lvl w:ilvl="0" w:tplc="D0CEF38A">
      <w:start w:val="1"/>
      <w:numFmt w:val="bullet"/>
      <w:lvlText w:val=""/>
      <w:lvlJc w:val="left"/>
      <w:pPr>
        <w:ind w:left="720" w:hanging="360"/>
      </w:pPr>
      <w:rPr>
        <w:rFonts w:ascii="Symbol" w:hAnsi="Symbol" w:hint="default"/>
      </w:rPr>
    </w:lvl>
    <w:lvl w:ilvl="1" w:tplc="9E885FB8">
      <w:start w:val="1"/>
      <w:numFmt w:val="bullet"/>
      <w:lvlText w:val="o"/>
      <w:lvlJc w:val="left"/>
      <w:pPr>
        <w:ind w:left="1440" w:hanging="360"/>
      </w:pPr>
      <w:rPr>
        <w:rFonts w:ascii="Courier New" w:hAnsi="Courier New" w:hint="default"/>
      </w:rPr>
    </w:lvl>
    <w:lvl w:ilvl="2" w:tplc="AEEC0ED0">
      <w:start w:val="1"/>
      <w:numFmt w:val="bullet"/>
      <w:lvlText w:val=""/>
      <w:lvlJc w:val="left"/>
      <w:pPr>
        <w:ind w:left="2160" w:hanging="360"/>
      </w:pPr>
      <w:rPr>
        <w:rFonts w:ascii="Wingdings" w:hAnsi="Wingdings" w:hint="default"/>
      </w:rPr>
    </w:lvl>
    <w:lvl w:ilvl="3" w:tplc="C852AD0C">
      <w:start w:val="1"/>
      <w:numFmt w:val="bullet"/>
      <w:lvlText w:val=""/>
      <w:lvlJc w:val="left"/>
      <w:pPr>
        <w:ind w:left="2880" w:hanging="360"/>
      </w:pPr>
      <w:rPr>
        <w:rFonts w:ascii="Symbol" w:hAnsi="Symbol" w:hint="default"/>
      </w:rPr>
    </w:lvl>
    <w:lvl w:ilvl="4" w:tplc="1A1E6760">
      <w:start w:val="1"/>
      <w:numFmt w:val="bullet"/>
      <w:lvlText w:val="o"/>
      <w:lvlJc w:val="left"/>
      <w:pPr>
        <w:ind w:left="3600" w:hanging="360"/>
      </w:pPr>
      <w:rPr>
        <w:rFonts w:ascii="Courier New" w:hAnsi="Courier New" w:hint="default"/>
      </w:rPr>
    </w:lvl>
    <w:lvl w:ilvl="5" w:tplc="41E8ABF6">
      <w:start w:val="1"/>
      <w:numFmt w:val="bullet"/>
      <w:lvlText w:val=""/>
      <w:lvlJc w:val="left"/>
      <w:pPr>
        <w:ind w:left="4320" w:hanging="360"/>
      </w:pPr>
      <w:rPr>
        <w:rFonts w:ascii="Wingdings" w:hAnsi="Wingdings" w:hint="default"/>
      </w:rPr>
    </w:lvl>
    <w:lvl w:ilvl="6" w:tplc="83C839C0">
      <w:start w:val="1"/>
      <w:numFmt w:val="bullet"/>
      <w:lvlText w:val=""/>
      <w:lvlJc w:val="left"/>
      <w:pPr>
        <w:ind w:left="5040" w:hanging="360"/>
      </w:pPr>
      <w:rPr>
        <w:rFonts w:ascii="Symbol" w:hAnsi="Symbol" w:hint="default"/>
      </w:rPr>
    </w:lvl>
    <w:lvl w:ilvl="7" w:tplc="D4D81B0A">
      <w:start w:val="1"/>
      <w:numFmt w:val="bullet"/>
      <w:lvlText w:val="o"/>
      <w:lvlJc w:val="left"/>
      <w:pPr>
        <w:ind w:left="5760" w:hanging="360"/>
      </w:pPr>
      <w:rPr>
        <w:rFonts w:ascii="Courier New" w:hAnsi="Courier New" w:hint="default"/>
      </w:rPr>
    </w:lvl>
    <w:lvl w:ilvl="8" w:tplc="A2D686A2">
      <w:start w:val="1"/>
      <w:numFmt w:val="bullet"/>
      <w:lvlText w:val=""/>
      <w:lvlJc w:val="left"/>
      <w:pPr>
        <w:ind w:left="6480" w:hanging="360"/>
      </w:pPr>
      <w:rPr>
        <w:rFonts w:ascii="Wingdings" w:hAnsi="Wingdings" w:hint="default"/>
      </w:rPr>
    </w:lvl>
  </w:abstractNum>
  <w:abstractNum w:abstractNumId="4" w15:restartNumberingAfterBreak="0">
    <w:nsid w:val="15E4D138"/>
    <w:multiLevelType w:val="hybridMultilevel"/>
    <w:tmpl w:val="77403010"/>
    <w:lvl w:ilvl="0" w:tplc="4A120C44">
      <w:start w:val="1"/>
      <w:numFmt w:val="decimal"/>
      <w:lvlText w:val="%1)"/>
      <w:lvlJc w:val="left"/>
      <w:pPr>
        <w:ind w:left="720" w:hanging="360"/>
      </w:pPr>
    </w:lvl>
    <w:lvl w:ilvl="1" w:tplc="CBD68742">
      <w:start w:val="1"/>
      <w:numFmt w:val="lowerLetter"/>
      <w:lvlText w:val="%2."/>
      <w:lvlJc w:val="left"/>
      <w:pPr>
        <w:ind w:left="1440" w:hanging="360"/>
      </w:pPr>
    </w:lvl>
    <w:lvl w:ilvl="2" w:tplc="82F09C54">
      <w:start w:val="1"/>
      <w:numFmt w:val="lowerRoman"/>
      <w:lvlText w:val="%3."/>
      <w:lvlJc w:val="right"/>
      <w:pPr>
        <w:ind w:left="2160" w:hanging="180"/>
      </w:pPr>
    </w:lvl>
    <w:lvl w:ilvl="3" w:tplc="B6E642EA">
      <w:start w:val="1"/>
      <w:numFmt w:val="decimal"/>
      <w:lvlText w:val="%4."/>
      <w:lvlJc w:val="left"/>
      <w:pPr>
        <w:ind w:left="2880" w:hanging="360"/>
      </w:pPr>
    </w:lvl>
    <w:lvl w:ilvl="4" w:tplc="6AF25A3C">
      <w:start w:val="1"/>
      <w:numFmt w:val="lowerLetter"/>
      <w:lvlText w:val="%5."/>
      <w:lvlJc w:val="left"/>
      <w:pPr>
        <w:ind w:left="3600" w:hanging="360"/>
      </w:pPr>
    </w:lvl>
    <w:lvl w:ilvl="5" w:tplc="22625C5E">
      <w:start w:val="1"/>
      <w:numFmt w:val="lowerRoman"/>
      <w:lvlText w:val="%6."/>
      <w:lvlJc w:val="right"/>
      <w:pPr>
        <w:ind w:left="4320" w:hanging="180"/>
      </w:pPr>
    </w:lvl>
    <w:lvl w:ilvl="6" w:tplc="09BE18C8">
      <w:start w:val="1"/>
      <w:numFmt w:val="decimal"/>
      <w:lvlText w:val="%7."/>
      <w:lvlJc w:val="left"/>
      <w:pPr>
        <w:ind w:left="5040" w:hanging="360"/>
      </w:pPr>
    </w:lvl>
    <w:lvl w:ilvl="7" w:tplc="07D4B5F8">
      <w:start w:val="1"/>
      <w:numFmt w:val="lowerLetter"/>
      <w:lvlText w:val="%8."/>
      <w:lvlJc w:val="left"/>
      <w:pPr>
        <w:ind w:left="5760" w:hanging="360"/>
      </w:pPr>
    </w:lvl>
    <w:lvl w:ilvl="8" w:tplc="9FA286B2">
      <w:start w:val="1"/>
      <w:numFmt w:val="lowerRoman"/>
      <w:lvlText w:val="%9."/>
      <w:lvlJc w:val="right"/>
      <w:pPr>
        <w:ind w:left="6480" w:hanging="180"/>
      </w:pPr>
    </w:lvl>
  </w:abstractNum>
  <w:abstractNum w:abstractNumId="5" w15:restartNumberingAfterBreak="0">
    <w:nsid w:val="16ED8151"/>
    <w:multiLevelType w:val="hybridMultilevel"/>
    <w:tmpl w:val="CE04ECA6"/>
    <w:lvl w:ilvl="0" w:tplc="23C6D0A6">
      <w:start w:val="1"/>
      <w:numFmt w:val="bullet"/>
      <w:lvlText w:val=""/>
      <w:lvlJc w:val="left"/>
      <w:pPr>
        <w:ind w:left="720" w:hanging="360"/>
      </w:pPr>
      <w:rPr>
        <w:rFonts w:ascii="Symbol" w:hAnsi="Symbol" w:hint="default"/>
      </w:rPr>
    </w:lvl>
    <w:lvl w:ilvl="1" w:tplc="06006BE8">
      <w:start w:val="1"/>
      <w:numFmt w:val="bullet"/>
      <w:lvlText w:val="o"/>
      <w:lvlJc w:val="left"/>
      <w:pPr>
        <w:ind w:left="1440" w:hanging="360"/>
      </w:pPr>
      <w:rPr>
        <w:rFonts w:ascii="Courier New" w:hAnsi="Courier New" w:hint="default"/>
      </w:rPr>
    </w:lvl>
    <w:lvl w:ilvl="2" w:tplc="157EF1BE">
      <w:start w:val="1"/>
      <w:numFmt w:val="bullet"/>
      <w:lvlText w:val=""/>
      <w:lvlJc w:val="left"/>
      <w:pPr>
        <w:ind w:left="2160" w:hanging="360"/>
      </w:pPr>
      <w:rPr>
        <w:rFonts w:ascii="Wingdings" w:hAnsi="Wingdings" w:hint="default"/>
      </w:rPr>
    </w:lvl>
    <w:lvl w:ilvl="3" w:tplc="881AF748">
      <w:start w:val="1"/>
      <w:numFmt w:val="bullet"/>
      <w:lvlText w:val=""/>
      <w:lvlJc w:val="left"/>
      <w:pPr>
        <w:ind w:left="2880" w:hanging="360"/>
      </w:pPr>
      <w:rPr>
        <w:rFonts w:ascii="Symbol" w:hAnsi="Symbol" w:hint="default"/>
      </w:rPr>
    </w:lvl>
    <w:lvl w:ilvl="4" w:tplc="513E4192">
      <w:start w:val="1"/>
      <w:numFmt w:val="bullet"/>
      <w:lvlText w:val="o"/>
      <w:lvlJc w:val="left"/>
      <w:pPr>
        <w:ind w:left="3600" w:hanging="360"/>
      </w:pPr>
      <w:rPr>
        <w:rFonts w:ascii="Courier New" w:hAnsi="Courier New" w:hint="default"/>
      </w:rPr>
    </w:lvl>
    <w:lvl w:ilvl="5" w:tplc="D5FE1CE0">
      <w:start w:val="1"/>
      <w:numFmt w:val="bullet"/>
      <w:lvlText w:val=""/>
      <w:lvlJc w:val="left"/>
      <w:pPr>
        <w:ind w:left="4320" w:hanging="360"/>
      </w:pPr>
      <w:rPr>
        <w:rFonts w:ascii="Wingdings" w:hAnsi="Wingdings" w:hint="default"/>
      </w:rPr>
    </w:lvl>
    <w:lvl w:ilvl="6" w:tplc="0EDC5950">
      <w:start w:val="1"/>
      <w:numFmt w:val="bullet"/>
      <w:lvlText w:val=""/>
      <w:lvlJc w:val="left"/>
      <w:pPr>
        <w:ind w:left="5040" w:hanging="360"/>
      </w:pPr>
      <w:rPr>
        <w:rFonts w:ascii="Symbol" w:hAnsi="Symbol" w:hint="default"/>
      </w:rPr>
    </w:lvl>
    <w:lvl w:ilvl="7" w:tplc="E99CABA8">
      <w:start w:val="1"/>
      <w:numFmt w:val="bullet"/>
      <w:lvlText w:val="o"/>
      <w:lvlJc w:val="left"/>
      <w:pPr>
        <w:ind w:left="5760" w:hanging="360"/>
      </w:pPr>
      <w:rPr>
        <w:rFonts w:ascii="Courier New" w:hAnsi="Courier New" w:hint="default"/>
      </w:rPr>
    </w:lvl>
    <w:lvl w:ilvl="8" w:tplc="E282456A">
      <w:start w:val="1"/>
      <w:numFmt w:val="bullet"/>
      <w:lvlText w:val=""/>
      <w:lvlJc w:val="left"/>
      <w:pPr>
        <w:ind w:left="6480" w:hanging="360"/>
      </w:pPr>
      <w:rPr>
        <w:rFonts w:ascii="Wingdings" w:hAnsi="Wingdings" w:hint="default"/>
      </w:rPr>
    </w:lvl>
  </w:abstractNum>
  <w:abstractNum w:abstractNumId="6" w15:restartNumberingAfterBreak="0">
    <w:nsid w:val="184006B9"/>
    <w:multiLevelType w:val="hybridMultilevel"/>
    <w:tmpl w:val="340639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DD53291"/>
    <w:multiLevelType w:val="hybridMultilevel"/>
    <w:tmpl w:val="85CC6656"/>
    <w:lvl w:ilvl="0" w:tplc="5D6A2468">
      <w:start w:val="1"/>
      <w:numFmt w:val="bullet"/>
      <w:lvlText w:val="-"/>
      <w:lvlJc w:val="left"/>
      <w:pPr>
        <w:ind w:left="720" w:hanging="360"/>
      </w:pPr>
      <w:rPr>
        <w:rFonts w:ascii="Aptos" w:hAnsi="Aptos" w:hint="default"/>
      </w:rPr>
    </w:lvl>
    <w:lvl w:ilvl="1" w:tplc="0F92B2CE">
      <w:start w:val="1"/>
      <w:numFmt w:val="bullet"/>
      <w:lvlText w:val="o"/>
      <w:lvlJc w:val="left"/>
      <w:pPr>
        <w:ind w:left="1440" w:hanging="360"/>
      </w:pPr>
      <w:rPr>
        <w:rFonts w:ascii="Courier New" w:hAnsi="Courier New" w:hint="default"/>
      </w:rPr>
    </w:lvl>
    <w:lvl w:ilvl="2" w:tplc="1324C838">
      <w:start w:val="1"/>
      <w:numFmt w:val="bullet"/>
      <w:lvlText w:val=""/>
      <w:lvlJc w:val="left"/>
      <w:pPr>
        <w:ind w:left="2160" w:hanging="360"/>
      </w:pPr>
      <w:rPr>
        <w:rFonts w:ascii="Wingdings" w:hAnsi="Wingdings" w:hint="default"/>
      </w:rPr>
    </w:lvl>
    <w:lvl w:ilvl="3" w:tplc="865043FA">
      <w:start w:val="1"/>
      <w:numFmt w:val="bullet"/>
      <w:lvlText w:val=""/>
      <w:lvlJc w:val="left"/>
      <w:pPr>
        <w:ind w:left="2880" w:hanging="360"/>
      </w:pPr>
      <w:rPr>
        <w:rFonts w:ascii="Symbol" w:hAnsi="Symbol" w:hint="default"/>
      </w:rPr>
    </w:lvl>
    <w:lvl w:ilvl="4" w:tplc="53FC6774">
      <w:start w:val="1"/>
      <w:numFmt w:val="bullet"/>
      <w:lvlText w:val="o"/>
      <w:lvlJc w:val="left"/>
      <w:pPr>
        <w:ind w:left="3600" w:hanging="360"/>
      </w:pPr>
      <w:rPr>
        <w:rFonts w:ascii="Courier New" w:hAnsi="Courier New" w:hint="default"/>
      </w:rPr>
    </w:lvl>
    <w:lvl w:ilvl="5" w:tplc="5B149FC2">
      <w:start w:val="1"/>
      <w:numFmt w:val="bullet"/>
      <w:lvlText w:val=""/>
      <w:lvlJc w:val="left"/>
      <w:pPr>
        <w:ind w:left="4320" w:hanging="360"/>
      </w:pPr>
      <w:rPr>
        <w:rFonts w:ascii="Wingdings" w:hAnsi="Wingdings" w:hint="default"/>
      </w:rPr>
    </w:lvl>
    <w:lvl w:ilvl="6" w:tplc="5D669AEE">
      <w:start w:val="1"/>
      <w:numFmt w:val="bullet"/>
      <w:lvlText w:val=""/>
      <w:lvlJc w:val="left"/>
      <w:pPr>
        <w:ind w:left="5040" w:hanging="360"/>
      </w:pPr>
      <w:rPr>
        <w:rFonts w:ascii="Symbol" w:hAnsi="Symbol" w:hint="default"/>
      </w:rPr>
    </w:lvl>
    <w:lvl w:ilvl="7" w:tplc="215649C6">
      <w:start w:val="1"/>
      <w:numFmt w:val="bullet"/>
      <w:lvlText w:val="o"/>
      <w:lvlJc w:val="left"/>
      <w:pPr>
        <w:ind w:left="5760" w:hanging="360"/>
      </w:pPr>
      <w:rPr>
        <w:rFonts w:ascii="Courier New" w:hAnsi="Courier New" w:hint="default"/>
      </w:rPr>
    </w:lvl>
    <w:lvl w:ilvl="8" w:tplc="969A069C">
      <w:start w:val="1"/>
      <w:numFmt w:val="bullet"/>
      <w:lvlText w:val=""/>
      <w:lvlJc w:val="left"/>
      <w:pPr>
        <w:ind w:left="6480" w:hanging="360"/>
      </w:pPr>
      <w:rPr>
        <w:rFonts w:ascii="Wingdings" w:hAnsi="Wingdings" w:hint="default"/>
      </w:rPr>
    </w:lvl>
  </w:abstractNum>
  <w:abstractNum w:abstractNumId="8" w15:restartNumberingAfterBreak="0">
    <w:nsid w:val="1EEE45D6"/>
    <w:multiLevelType w:val="hybridMultilevel"/>
    <w:tmpl w:val="ACD29F36"/>
    <w:lvl w:ilvl="0" w:tplc="54CC745C">
      <w:start w:val="1"/>
      <w:numFmt w:val="decimal"/>
      <w:lvlText w:val="%1)"/>
      <w:lvlJc w:val="left"/>
      <w:pPr>
        <w:ind w:left="1020" w:hanging="360"/>
      </w:pPr>
    </w:lvl>
    <w:lvl w:ilvl="1" w:tplc="844CB796">
      <w:start w:val="1"/>
      <w:numFmt w:val="decimal"/>
      <w:lvlText w:val="%2)"/>
      <w:lvlJc w:val="left"/>
      <w:pPr>
        <w:ind w:left="1020" w:hanging="360"/>
      </w:pPr>
    </w:lvl>
    <w:lvl w:ilvl="2" w:tplc="965EFA44">
      <w:start w:val="1"/>
      <w:numFmt w:val="decimal"/>
      <w:lvlText w:val="%3)"/>
      <w:lvlJc w:val="left"/>
      <w:pPr>
        <w:ind w:left="1020" w:hanging="360"/>
      </w:pPr>
    </w:lvl>
    <w:lvl w:ilvl="3" w:tplc="BD7E19EC">
      <w:start w:val="1"/>
      <w:numFmt w:val="decimal"/>
      <w:lvlText w:val="%4)"/>
      <w:lvlJc w:val="left"/>
      <w:pPr>
        <w:ind w:left="1020" w:hanging="360"/>
      </w:pPr>
    </w:lvl>
    <w:lvl w:ilvl="4" w:tplc="C9E263FC">
      <w:start w:val="1"/>
      <w:numFmt w:val="decimal"/>
      <w:lvlText w:val="%5)"/>
      <w:lvlJc w:val="left"/>
      <w:pPr>
        <w:ind w:left="1020" w:hanging="360"/>
      </w:pPr>
    </w:lvl>
    <w:lvl w:ilvl="5" w:tplc="1E52BAE8">
      <w:start w:val="1"/>
      <w:numFmt w:val="decimal"/>
      <w:lvlText w:val="%6)"/>
      <w:lvlJc w:val="left"/>
      <w:pPr>
        <w:ind w:left="1020" w:hanging="360"/>
      </w:pPr>
    </w:lvl>
    <w:lvl w:ilvl="6" w:tplc="D1F07B7E">
      <w:start w:val="1"/>
      <w:numFmt w:val="decimal"/>
      <w:lvlText w:val="%7)"/>
      <w:lvlJc w:val="left"/>
      <w:pPr>
        <w:ind w:left="1020" w:hanging="360"/>
      </w:pPr>
    </w:lvl>
    <w:lvl w:ilvl="7" w:tplc="14BCBBB2">
      <w:start w:val="1"/>
      <w:numFmt w:val="decimal"/>
      <w:lvlText w:val="%8)"/>
      <w:lvlJc w:val="left"/>
      <w:pPr>
        <w:ind w:left="1020" w:hanging="360"/>
      </w:pPr>
    </w:lvl>
    <w:lvl w:ilvl="8" w:tplc="0A7ECEDA">
      <w:start w:val="1"/>
      <w:numFmt w:val="decimal"/>
      <w:lvlText w:val="%9)"/>
      <w:lvlJc w:val="left"/>
      <w:pPr>
        <w:ind w:left="1020" w:hanging="360"/>
      </w:pPr>
    </w:lvl>
  </w:abstractNum>
  <w:abstractNum w:abstractNumId="9" w15:restartNumberingAfterBreak="0">
    <w:nsid w:val="20AD5280"/>
    <w:multiLevelType w:val="hybridMultilevel"/>
    <w:tmpl w:val="7B9EC458"/>
    <w:lvl w:ilvl="0" w:tplc="FAE0031E">
      <w:start w:val="6"/>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1451491"/>
    <w:multiLevelType w:val="hybridMultilevel"/>
    <w:tmpl w:val="557E4DA4"/>
    <w:lvl w:ilvl="0" w:tplc="12CC9634">
      <w:start w:val="1"/>
      <w:numFmt w:val="decimal"/>
      <w:lvlText w:val="%1)"/>
      <w:lvlJc w:val="left"/>
      <w:pPr>
        <w:ind w:left="1020" w:hanging="360"/>
      </w:pPr>
    </w:lvl>
    <w:lvl w:ilvl="1" w:tplc="DEFCEBAE">
      <w:start w:val="1"/>
      <w:numFmt w:val="decimal"/>
      <w:lvlText w:val="%2)"/>
      <w:lvlJc w:val="left"/>
      <w:pPr>
        <w:ind w:left="1020" w:hanging="360"/>
      </w:pPr>
    </w:lvl>
    <w:lvl w:ilvl="2" w:tplc="22E65B9C">
      <w:start w:val="1"/>
      <w:numFmt w:val="decimal"/>
      <w:lvlText w:val="%3)"/>
      <w:lvlJc w:val="left"/>
      <w:pPr>
        <w:ind w:left="1020" w:hanging="360"/>
      </w:pPr>
    </w:lvl>
    <w:lvl w:ilvl="3" w:tplc="D64222FC">
      <w:start w:val="1"/>
      <w:numFmt w:val="decimal"/>
      <w:lvlText w:val="%4)"/>
      <w:lvlJc w:val="left"/>
      <w:pPr>
        <w:ind w:left="1020" w:hanging="360"/>
      </w:pPr>
    </w:lvl>
    <w:lvl w:ilvl="4" w:tplc="A2587996">
      <w:start w:val="1"/>
      <w:numFmt w:val="decimal"/>
      <w:lvlText w:val="%5)"/>
      <w:lvlJc w:val="left"/>
      <w:pPr>
        <w:ind w:left="1020" w:hanging="360"/>
      </w:pPr>
    </w:lvl>
    <w:lvl w:ilvl="5" w:tplc="D50261EC">
      <w:start w:val="1"/>
      <w:numFmt w:val="decimal"/>
      <w:lvlText w:val="%6)"/>
      <w:lvlJc w:val="left"/>
      <w:pPr>
        <w:ind w:left="1020" w:hanging="360"/>
      </w:pPr>
    </w:lvl>
    <w:lvl w:ilvl="6" w:tplc="075CACCE">
      <w:start w:val="1"/>
      <w:numFmt w:val="decimal"/>
      <w:lvlText w:val="%7)"/>
      <w:lvlJc w:val="left"/>
      <w:pPr>
        <w:ind w:left="1020" w:hanging="360"/>
      </w:pPr>
    </w:lvl>
    <w:lvl w:ilvl="7" w:tplc="D3B21548">
      <w:start w:val="1"/>
      <w:numFmt w:val="decimal"/>
      <w:lvlText w:val="%8)"/>
      <w:lvlJc w:val="left"/>
      <w:pPr>
        <w:ind w:left="1020" w:hanging="360"/>
      </w:pPr>
    </w:lvl>
    <w:lvl w:ilvl="8" w:tplc="BBAC50CA">
      <w:start w:val="1"/>
      <w:numFmt w:val="decimal"/>
      <w:lvlText w:val="%9)"/>
      <w:lvlJc w:val="left"/>
      <w:pPr>
        <w:ind w:left="1020" w:hanging="360"/>
      </w:pPr>
    </w:lvl>
  </w:abstractNum>
  <w:abstractNum w:abstractNumId="11" w15:restartNumberingAfterBreak="0">
    <w:nsid w:val="24D42D2A"/>
    <w:multiLevelType w:val="hybridMultilevel"/>
    <w:tmpl w:val="B782995C"/>
    <w:lvl w:ilvl="0" w:tplc="059EE0D8">
      <w:start w:val="1"/>
      <w:numFmt w:val="bullet"/>
      <w:lvlText w:val=""/>
      <w:lvlJc w:val="left"/>
      <w:pPr>
        <w:ind w:left="720" w:hanging="360"/>
      </w:pPr>
      <w:rPr>
        <w:rFonts w:ascii="Symbol" w:hAnsi="Symbol" w:hint="default"/>
      </w:rPr>
    </w:lvl>
    <w:lvl w:ilvl="1" w:tplc="5316F4D2">
      <w:start w:val="1"/>
      <w:numFmt w:val="bullet"/>
      <w:lvlText w:val="o"/>
      <w:lvlJc w:val="left"/>
      <w:pPr>
        <w:ind w:left="1440" w:hanging="360"/>
      </w:pPr>
      <w:rPr>
        <w:rFonts w:ascii="Courier New" w:hAnsi="Courier New" w:hint="default"/>
      </w:rPr>
    </w:lvl>
    <w:lvl w:ilvl="2" w:tplc="DB2EF3B0">
      <w:start w:val="1"/>
      <w:numFmt w:val="bullet"/>
      <w:lvlText w:val=""/>
      <w:lvlJc w:val="left"/>
      <w:pPr>
        <w:ind w:left="2160" w:hanging="360"/>
      </w:pPr>
      <w:rPr>
        <w:rFonts w:ascii="Wingdings" w:hAnsi="Wingdings" w:hint="default"/>
      </w:rPr>
    </w:lvl>
    <w:lvl w:ilvl="3" w:tplc="59AA4212">
      <w:start w:val="1"/>
      <w:numFmt w:val="bullet"/>
      <w:lvlText w:val=""/>
      <w:lvlJc w:val="left"/>
      <w:pPr>
        <w:ind w:left="2880" w:hanging="360"/>
      </w:pPr>
      <w:rPr>
        <w:rFonts w:ascii="Symbol" w:hAnsi="Symbol" w:hint="default"/>
      </w:rPr>
    </w:lvl>
    <w:lvl w:ilvl="4" w:tplc="15301FBE">
      <w:start w:val="1"/>
      <w:numFmt w:val="bullet"/>
      <w:lvlText w:val="o"/>
      <w:lvlJc w:val="left"/>
      <w:pPr>
        <w:ind w:left="3600" w:hanging="360"/>
      </w:pPr>
      <w:rPr>
        <w:rFonts w:ascii="Courier New" w:hAnsi="Courier New" w:hint="default"/>
      </w:rPr>
    </w:lvl>
    <w:lvl w:ilvl="5" w:tplc="1A7E9CF2">
      <w:start w:val="1"/>
      <w:numFmt w:val="bullet"/>
      <w:lvlText w:val=""/>
      <w:lvlJc w:val="left"/>
      <w:pPr>
        <w:ind w:left="4320" w:hanging="360"/>
      </w:pPr>
      <w:rPr>
        <w:rFonts w:ascii="Wingdings" w:hAnsi="Wingdings" w:hint="default"/>
      </w:rPr>
    </w:lvl>
    <w:lvl w:ilvl="6" w:tplc="8CE46E56">
      <w:start w:val="1"/>
      <w:numFmt w:val="bullet"/>
      <w:lvlText w:val=""/>
      <w:lvlJc w:val="left"/>
      <w:pPr>
        <w:ind w:left="5040" w:hanging="360"/>
      </w:pPr>
      <w:rPr>
        <w:rFonts w:ascii="Symbol" w:hAnsi="Symbol" w:hint="default"/>
      </w:rPr>
    </w:lvl>
    <w:lvl w:ilvl="7" w:tplc="46963F40">
      <w:start w:val="1"/>
      <w:numFmt w:val="bullet"/>
      <w:lvlText w:val="o"/>
      <w:lvlJc w:val="left"/>
      <w:pPr>
        <w:ind w:left="5760" w:hanging="360"/>
      </w:pPr>
      <w:rPr>
        <w:rFonts w:ascii="Courier New" w:hAnsi="Courier New" w:hint="default"/>
      </w:rPr>
    </w:lvl>
    <w:lvl w:ilvl="8" w:tplc="0F8015E4">
      <w:start w:val="1"/>
      <w:numFmt w:val="bullet"/>
      <w:lvlText w:val=""/>
      <w:lvlJc w:val="left"/>
      <w:pPr>
        <w:ind w:left="6480" w:hanging="360"/>
      </w:pPr>
      <w:rPr>
        <w:rFonts w:ascii="Wingdings" w:hAnsi="Wingdings" w:hint="default"/>
      </w:rPr>
    </w:lvl>
  </w:abstractNum>
  <w:abstractNum w:abstractNumId="12" w15:restartNumberingAfterBreak="0">
    <w:nsid w:val="24FAFB4F"/>
    <w:multiLevelType w:val="hybridMultilevel"/>
    <w:tmpl w:val="251AE386"/>
    <w:lvl w:ilvl="0" w:tplc="142C3F9C">
      <w:start w:val="1"/>
      <w:numFmt w:val="bullet"/>
      <w:lvlText w:val=""/>
      <w:lvlJc w:val="left"/>
      <w:pPr>
        <w:ind w:left="720" w:hanging="360"/>
      </w:pPr>
      <w:rPr>
        <w:rFonts w:ascii="Symbol" w:hAnsi="Symbol" w:hint="default"/>
      </w:rPr>
    </w:lvl>
    <w:lvl w:ilvl="1" w:tplc="B2BA0916">
      <w:start w:val="1"/>
      <w:numFmt w:val="bullet"/>
      <w:lvlText w:val="o"/>
      <w:lvlJc w:val="left"/>
      <w:pPr>
        <w:ind w:left="1440" w:hanging="360"/>
      </w:pPr>
      <w:rPr>
        <w:rFonts w:ascii="Courier New" w:hAnsi="Courier New" w:hint="default"/>
      </w:rPr>
    </w:lvl>
    <w:lvl w:ilvl="2" w:tplc="CD44300C">
      <w:start w:val="1"/>
      <w:numFmt w:val="bullet"/>
      <w:lvlText w:val=""/>
      <w:lvlJc w:val="left"/>
      <w:pPr>
        <w:ind w:left="2160" w:hanging="360"/>
      </w:pPr>
      <w:rPr>
        <w:rFonts w:ascii="Wingdings" w:hAnsi="Wingdings" w:hint="default"/>
      </w:rPr>
    </w:lvl>
    <w:lvl w:ilvl="3" w:tplc="A40CFA24">
      <w:start w:val="1"/>
      <w:numFmt w:val="bullet"/>
      <w:lvlText w:val=""/>
      <w:lvlJc w:val="left"/>
      <w:pPr>
        <w:ind w:left="2880" w:hanging="360"/>
      </w:pPr>
      <w:rPr>
        <w:rFonts w:ascii="Symbol" w:hAnsi="Symbol" w:hint="default"/>
      </w:rPr>
    </w:lvl>
    <w:lvl w:ilvl="4" w:tplc="E82A1F6E">
      <w:start w:val="1"/>
      <w:numFmt w:val="bullet"/>
      <w:lvlText w:val="o"/>
      <w:lvlJc w:val="left"/>
      <w:pPr>
        <w:ind w:left="3600" w:hanging="360"/>
      </w:pPr>
      <w:rPr>
        <w:rFonts w:ascii="Courier New" w:hAnsi="Courier New" w:hint="default"/>
      </w:rPr>
    </w:lvl>
    <w:lvl w:ilvl="5" w:tplc="3CAAB27A">
      <w:start w:val="1"/>
      <w:numFmt w:val="bullet"/>
      <w:lvlText w:val=""/>
      <w:lvlJc w:val="left"/>
      <w:pPr>
        <w:ind w:left="4320" w:hanging="360"/>
      </w:pPr>
      <w:rPr>
        <w:rFonts w:ascii="Wingdings" w:hAnsi="Wingdings" w:hint="default"/>
      </w:rPr>
    </w:lvl>
    <w:lvl w:ilvl="6" w:tplc="7FA6A062">
      <w:start w:val="1"/>
      <w:numFmt w:val="bullet"/>
      <w:lvlText w:val=""/>
      <w:lvlJc w:val="left"/>
      <w:pPr>
        <w:ind w:left="5040" w:hanging="360"/>
      </w:pPr>
      <w:rPr>
        <w:rFonts w:ascii="Symbol" w:hAnsi="Symbol" w:hint="default"/>
      </w:rPr>
    </w:lvl>
    <w:lvl w:ilvl="7" w:tplc="43BCF2C8">
      <w:start w:val="1"/>
      <w:numFmt w:val="bullet"/>
      <w:lvlText w:val="o"/>
      <w:lvlJc w:val="left"/>
      <w:pPr>
        <w:ind w:left="5760" w:hanging="360"/>
      </w:pPr>
      <w:rPr>
        <w:rFonts w:ascii="Courier New" w:hAnsi="Courier New" w:hint="default"/>
      </w:rPr>
    </w:lvl>
    <w:lvl w:ilvl="8" w:tplc="ABFA3E42">
      <w:start w:val="1"/>
      <w:numFmt w:val="bullet"/>
      <w:lvlText w:val=""/>
      <w:lvlJc w:val="left"/>
      <w:pPr>
        <w:ind w:left="6480" w:hanging="360"/>
      </w:pPr>
      <w:rPr>
        <w:rFonts w:ascii="Wingdings" w:hAnsi="Wingdings" w:hint="default"/>
      </w:rPr>
    </w:lvl>
  </w:abstractNum>
  <w:abstractNum w:abstractNumId="13" w15:restartNumberingAfterBreak="0">
    <w:nsid w:val="27C74916"/>
    <w:multiLevelType w:val="hybridMultilevel"/>
    <w:tmpl w:val="CCEAA706"/>
    <w:lvl w:ilvl="0" w:tplc="0CBE53E2">
      <w:start w:val="1"/>
      <w:numFmt w:val="lowerLetter"/>
      <w:lvlText w:val="%1)"/>
      <w:lvlJc w:val="left"/>
      <w:pPr>
        <w:ind w:left="360" w:hanging="360"/>
      </w:pPr>
    </w:lvl>
    <w:lvl w:ilvl="1" w:tplc="66BC9BAE" w:tentative="1">
      <w:start w:val="1"/>
      <w:numFmt w:val="lowerLetter"/>
      <w:lvlText w:val="%2."/>
      <w:lvlJc w:val="left"/>
      <w:pPr>
        <w:ind w:left="1080" w:hanging="360"/>
      </w:pPr>
    </w:lvl>
    <w:lvl w:ilvl="2" w:tplc="C9A8D0C0" w:tentative="1">
      <w:start w:val="1"/>
      <w:numFmt w:val="lowerRoman"/>
      <w:lvlText w:val="%3."/>
      <w:lvlJc w:val="right"/>
      <w:pPr>
        <w:ind w:left="1800" w:hanging="180"/>
      </w:pPr>
    </w:lvl>
    <w:lvl w:ilvl="3" w:tplc="CED2CB94" w:tentative="1">
      <w:start w:val="1"/>
      <w:numFmt w:val="decimal"/>
      <w:lvlText w:val="%4."/>
      <w:lvlJc w:val="left"/>
      <w:pPr>
        <w:ind w:left="2520" w:hanging="360"/>
      </w:pPr>
    </w:lvl>
    <w:lvl w:ilvl="4" w:tplc="98348BC2" w:tentative="1">
      <w:start w:val="1"/>
      <w:numFmt w:val="lowerLetter"/>
      <w:lvlText w:val="%5."/>
      <w:lvlJc w:val="left"/>
      <w:pPr>
        <w:ind w:left="3240" w:hanging="360"/>
      </w:pPr>
    </w:lvl>
    <w:lvl w:ilvl="5" w:tplc="3CBEC0C2" w:tentative="1">
      <w:start w:val="1"/>
      <w:numFmt w:val="lowerRoman"/>
      <w:lvlText w:val="%6."/>
      <w:lvlJc w:val="right"/>
      <w:pPr>
        <w:ind w:left="3960" w:hanging="180"/>
      </w:pPr>
    </w:lvl>
    <w:lvl w:ilvl="6" w:tplc="7F125A5A" w:tentative="1">
      <w:start w:val="1"/>
      <w:numFmt w:val="decimal"/>
      <w:lvlText w:val="%7."/>
      <w:lvlJc w:val="left"/>
      <w:pPr>
        <w:ind w:left="4680" w:hanging="360"/>
      </w:pPr>
    </w:lvl>
    <w:lvl w:ilvl="7" w:tplc="984AB8E4" w:tentative="1">
      <w:start w:val="1"/>
      <w:numFmt w:val="lowerLetter"/>
      <w:lvlText w:val="%8."/>
      <w:lvlJc w:val="left"/>
      <w:pPr>
        <w:ind w:left="5400" w:hanging="360"/>
      </w:pPr>
    </w:lvl>
    <w:lvl w:ilvl="8" w:tplc="91EA6520" w:tentative="1">
      <w:start w:val="1"/>
      <w:numFmt w:val="lowerRoman"/>
      <w:lvlText w:val="%9."/>
      <w:lvlJc w:val="right"/>
      <w:pPr>
        <w:ind w:left="6120" w:hanging="180"/>
      </w:pPr>
    </w:lvl>
  </w:abstractNum>
  <w:abstractNum w:abstractNumId="14" w15:restartNumberingAfterBreak="0">
    <w:nsid w:val="2A10DC6F"/>
    <w:multiLevelType w:val="hybridMultilevel"/>
    <w:tmpl w:val="18C48048"/>
    <w:lvl w:ilvl="0" w:tplc="DC264AE8">
      <w:start w:val="1"/>
      <w:numFmt w:val="bullet"/>
      <w:lvlText w:val=""/>
      <w:lvlJc w:val="left"/>
      <w:pPr>
        <w:ind w:left="720" w:hanging="360"/>
      </w:pPr>
      <w:rPr>
        <w:rFonts w:ascii="Symbol" w:hAnsi="Symbol" w:hint="default"/>
      </w:rPr>
    </w:lvl>
    <w:lvl w:ilvl="1" w:tplc="2B5239DA">
      <w:start w:val="1"/>
      <w:numFmt w:val="bullet"/>
      <w:lvlText w:val="o"/>
      <w:lvlJc w:val="left"/>
      <w:pPr>
        <w:ind w:left="1440" w:hanging="360"/>
      </w:pPr>
      <w:rPr>
        <w:rFonts w:ascii="Courier New" w:hAnsi="Courier New" w:hint="default"/>
      </w:rPr>
    </w:lvl>
    <w:lvl w:ilvl="2" w:tplc="C076E86E">
      <w:start w:val="1"/>
      <w:numFmt w:val="bullet"/>
      <w:lvlText w:val=""/>
      <w:lvlJc w:val="left"/>
      <w:pPr>
        <w:ind w:left="2160" w:hanging="360"/>
      </w:pPr>
      <w:rPr>
        <w:rFonts w:ascii="Wingdings" w:hAnsi="Wingdings" w:hint="default"/>
      </w:rPr>
    </w:lvl>
    <w:lvl w:ilvl="3" w:tplc="78863CCE">
      <w:start w:val="1"/>
      <w:numFmt w:val="bullet"/>
      <w:lvlText w:val=""/>
      <w:lvlJc w:val="left"/>
      <w:pPr>
        <w:ind w:left="2880" w:hanging="360"/>
      </w:pPr>
      <w:rPr>
        <w:rFonts w:ascii="Symbol" w:hAnsi="Symbol" w:hint="default"/>
      </w:rPr>
    </w:lvl>
    <w:lvl w:ilvl="4" w:tplc="FFC24D6C">
      <w:start w:val="1"/>
      <w:numFmt w:val="bullet"/>
      <w:lvlText w:val="o"/>
      <w:lvlJc w:val="left"/>
      <w:pPr>
        <w:ind w:left="3600" w:hanging="360"/>
      </w:pPr>
      <w:rPr>
        <w:rFonts w:ascii="Courier New" w:hAnsi="Courier New" w:hint="default"/>
      </w:rPr>
    </w:lvl>
    <w:lvl w:ilvl="5" w:tplc="A9EA0FA8">
      <w:start w:val="1"/>
      <w:numFmt w:val="bullet"/>
      <w:lvlText w:val=""/>
      <w:lvlJc w:val="left"/>
      <w:pPr>
        <w:ind w:left="4320" w:hanging="360"/>
      </w:pPr>
      <w:rPr>
        <w:rFonts w:ascii="Wingdings" w:hAnsi="Wingdings" w:hint="default"/>
      </w:rPr>
    </w:lvl>
    <w:lvl w:ilvl="6" w:tplc="F094F490">
      <w:start w:val="1"/>
      <w:numFmt w:val="bullet"/>
      <w:lvlText w:val=""/>
      <w:lvlJc w:val="left"/>
      <w:pPr>
        <w:ind w:left="5040" w:hanging="360"/>
      </w:pPr>
      <w:rPr>
        <w:rFonts w:ascii="Symbol" w:hAnsi="Symbol" w:hint="default"/>
      </w:rPr>
    </w:lvl>
    <w:lvl w:ilvl="7" w:tplc="0382DAC4">
      <w:start w:val="1"/>
      <w:numFmt w:val="bullet"/>
      <w:lvlText w:val="o"/>
      <w:lvlJc w:val="left"/>
      <w:pPr>
        <w:ind w:left="5760" w:hanging="360"/>
      </w:pPr>
      <w:rPr>
        <w:rFonts w:ascii="Courier New" w:hAnsi="Courier New" w:hint="default"/>
      </w:rPr>
    </w:lvl>
    <w:lvl w:ilvl="8" w:tplc="51ACC1E6">
      <w:start w:val="1"/>
      <w:numFmt w:val="bullet"/>
      <w:lvlText w:val=""/>
      <w:lvlJc w:val="left"/>
      <w:pPr>
        <w:ind w:left="6480" w:hanging="360"/>
      </w:pPr>
      <w:rPr>
        <w:rFonts w:ascii="Wingdings" w:hAnsi="Wingdings" w:hint="default"/>
      </w:rPr>
    </w:lvl>
  </w:abstractNum>
  <w:abstractNum w:abstractNumId="15" w15:restartNumberingAfterBreak="0">
    <w:nsid w:val="2DF026CD"/>
    <w:multiLevelType w:val="hybridMultilevel"/>
    <w:tmpl w:val="C9684C4E"/>
    <w:lvl w:ilvl="0" w:tplc="E174A7D0">
      <w:start w:val="1"/>
      <w:numFmt w:val="lowerRoman"/>
      <w:lvlText w:val="(%1)"/>
      <w:lvlJc w:val="left"/>
      <w:pPr>
        <w:ind w:left="2484" w:hanging="360"/>
      </w:pPr>
    </w:lvl>
    <w:lvl w:ilvl="1" w:tplc="68BECD3C">
      <w:start w:val="1"/>
      <w:numFmt w:val="lowerLetter"/>
      <w:lvlText w:val="%2."/>
      <w:lvlJc w:val="left"/>
      <w:pPr>
        <w:ind w:left="3204" w:hanging="360"/>
      </w:pPr>
    </w:lvl>
    <w:lvl w:ilvl="2" w:tplc="27404A0E">
      <w:start w:val="1"/>
      <w:numFmt w:val="lowerRoman"/>
      <w:lvlText w:val="%3."/>
      <w:lvlJc w:val="right"/>
      <w:pPr>
        <w:ind w:left="3924" w:hanging="180"/>
      </w:pPr>
    </w:lvl>
    <w:lvl w:ilvl="3" w:tplc="8E2EF8AE">
      <w:start w:val="1"/>
      <w:numFmt w:val="decimal"/>
      <w:lvlText w:val="%4."/>
      <w:lvlJc w:val="left"/>
      <w:pPr>
        <w:ind w:left="4644" w:hanging="360"/>
      </w:pPr>
    </w:lvl>
    <w:lvl w:ilvl="4" w:tplc="D26043E8">
      <w:start w:val="1"/>
      <w:numFmt w:val="lowerLetter"/>
      <w:lvlText w:val="%5."/>
      <w:lvlJc w:val="left"/>
      <w:pPr>
        <w:ind w:left="5364" w:hanging="360"/>
      </w:pPr>
    </w:lvl>
    <w:lvl w:ilvl="5" w:tplc="7DC0D362">
      <w:start w:val="1"/>
      <w:numFmt w:val="lowerRoman"/>
      <w:lvlText w:val="%6."/>
      <w:lvlJc w:val="right"/>
      <w:pPr>
        <w:ind w:left="6084" w:hanging="180"/>
      </w:pPr>
    </w:lvl>
    <w:lvl w:ilvl="6" w:tplc="DF16EECA">
      <w:start w:val="1"/>
      <w:numFmt w:val="decimal"/>
      <w:lvlText w:val="%7."/>
      <w:lvlJc w:val="left"/>
      <w:pPr>
        <w:ind w:left="6804" w:hanging="360"/>
      </w:pPr>
    </w:lvl>
    <w:lvl w:ilvl="7" w:tplc="509285C4">
      <w:start w:val="1"/>
      <w:numFmt w:val="lowerLetter"/>
      <w:lvlText w:val="%8."/>
      <w:lvlJc w:val="left"/>
      <w:pPr>
        <w:ind w:left="7524" w:hanging="360"/>
      </w:pPr>
    </w:lvl>
    <w:lvl w:ilvl="8" w:tplc="17D2559E">
      <w:start w:val="1"/>
      <w:numFmt w:val="lowerRoman"/>
      <w:lvlText w:val="%9."/>
      <w:lvlJc w:val="right"/>
      <w:pPr>
        <w:ind w:left="8244" w:hanging="180"/>
      </w:pPr>
    </w:lvl>
  </w:abstractNum>
  <w:abstractNum w:abstractNumId="16" w15:restartNumberingAfterBreak="0">
    <w:nsid w:val="33BD242D"/>
    <w:multiLevelType w:val="hybridMultilevel"/>
    <w:tmpl w:val="02C45A66"/>
    <w:lvl w:ilvl="0" w:tplc="FFFFFFFF">
      <w:start w:val="1"/>
      <w:numFmt w:val="bullet"/>
      <w:lvlText w:val="-"/>
      <w:lvlJc w:val="left"/>
      <w:pPr>
        <w:ind w:left="720" w:hanging="360"/>
      </w:pPr>
      <w:rPr>
        <w:rFonts w:ascii="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5CF17C6"/>
    <w:multiLevelType w:val="hybridMultilevel"/>
    <w:tmpl w:val="0E124A7C"/>
    <w:lvl w:ilvl="0" w:tplc="DBAE4026">
      <w:start w:val="1"/>
      <w:numFmt w:val="decimal"/>
      <w:lvlText w:val="%1)"/>
      <w:lvlJc w:val="left"/>
      <w:pPr>
        <w:ind w:left="720" w:hanging="360"/>
      </w:pPr>
    </w:lvl>
    <w:lvl w:ilvl="1" w:tplc="57C47030">
      <w:start w:val="1"/>
      <w:numFmt w:val="lowerLetter"/>
      <w:lvlText w:val="%2."/>
      <w:lvlJc w:val="left"/>
      <w:pPr>
        <w:ind w:left="1440" w:hanging="360"/>
      </w:pPr>
    </w:lvl>
    <w:lvl w:ilvl="2" w:tplc="4F6C4000">
      <w:start w:val="1"/>
      <w:numFmt w:val="lowerRoman"/>
      <w:lvlText w:val="%3."/>
      <w:lvlJc w:val="right"/>
      <w:pPr>
        <w:ind w:left="2160" w:hanging="180"/>
      </w:pPr>
    </w:lvl>
    <w:lvl w:ilvl="3" w:tplc="96C81632">
      <w:start w:val="1"/>
      <w:numFmt w:val="decimal"/>
      <w:lvlText w:val="%4."/>
      <w:lvlJc w:val="left"/>
      <w:pPr>
        <w:ind w:left="2880" w:hanging="360"/>
      </w:pPr>
    </w:lvl>
    <w:lvl w:ilvl="4" w:tplc="F78077A2">
      <w:start w:val="1"/>
      <w:numFmt w:val="lowerLetter"/>
      <w:lvlText w:val="%5."/>
      <w:lvlJc w:val="left"/>
      <w:pPr>
        <w:ind w:left="3600" w:hanging="360"/>
      </w:pPr>
    </w:lvl>
    <w:lvl w:ilvl="5" w:tplc="0D4423E8">
      <w:start w:val="1"/>
      <w:numFmt w:val="lowerRoman"/>
      <w:lvlText w:val="%6."/>
      <w:lvlJc w:val="right"/>
      <w:pPr>
        <w:ind w:left="4320" w:hanging="180"/>
      </w:pPr>
    </w:lvl>
    <w:lvl w:ilvl="6" w:tplc="E3605A0E">
      <w:start w:val="1"/>
      <w:numFmt w:val="decimal"/>
      <w:lvlText w:val="%7."/>
      <w:lvlJc w:val="left"/>
      <w:pPr>
        <w:ind w:left="5040" w:hanging="360"/>
      </w:pPr>
    </w:lvl>
    <w:lvl w:ilvl="7" w:tplc="51EA16A2">
      <w:start w:val="1"/>
      <w:numFmt w:val="lowerLetter"/>
      <w:lvlText w:val="%8."/>
      <w:lvlJc w:val="left"/>
      <w:pPr>
        <w:ind w:left="5760" w:hanging="360"/>
      </w:pPr>
    </w:lvl>
    <w:lvl w:ilvl="8" w:tplc="894A5622">
      <w:start w:val="1"/>
      <w:numFmt w:val="lowerRoman"/>
      <w:lvlText w:val="%9."/>
      <w:lvlJc w:val="right"/>
      <w:pPr>
        <w:ind w:left="6480" w:hanging="180"/>
      </w:pPr>
    </w:lvl>
  </w:abstractNum>
  <w:abstractNum w:abstractNumId="18" w15:restartNumberingAfterBreak="0">
    <w:nsid w:val="3A707E65"/>
    <w:multiLevelType w:val="hybridMultilevel"/>
    <w:tmpl w:val="F8EAABCC"/>
    <w:lvl w:ilvl="0" w:tplc="2482E142">
      <w:start w:val="1"/>
      <w:numFmt w:val="bullet"/>
      <w:lvlText w:val=""/>
      <w:lvlJc w:val="left"/>
      <w:pPr>
        <w:ind w:left="720" w:hanging="360"/>
      </w:pPr>
      <w:rPr>
        <w:rFonts w:ascii="Symbol" w:hAnsi="Symbol" w:hint="default"/>
      </w:rPr>
    </w:lvl>
    <w:lvl w:ilvl="1" w:tplc="631A44C4">
      <w:start w:val="1"/>
      <w:numFmt w:val="bullet"/>
      <w:lvlText w:val="o"/>
      <w:lvlJc w:val="left"/>
      <w:pPr>
        <w:ind w:left="1440" w:hanging="360"/>
      </w:pPr>
      <w:rPr>
        <w:rFonts w:ascii="Courier New" w:hAnsi="Courier New" w:hint="default"/>
      </w:rPr>
    </w:lvl>
    <w:lvl w:ilvl="2" w:tplc="A6D833F2">
      <w:start w:val="1"/>
      <w:numFmt w:val="bullet"/>
      <w:lvlText w:val=""/>
      <w:lvlJc w:val="left"/>
      <w:pPr>
        <w:ind w:left="2160" w:hanging="360"/>
      </w:pPr>
      <w:rPr>
        <w:rFonts w:ascii="Wingdings" w:hAnsi="Wingdings" w:hint="default"/>
      </w:rPr>
    </w:lvl>
    <w:lvl w:ilvl="3" w:tplc="19366A7E">
      <w:start w:val="1"/>
      <w:numFmt w:val="bullet"/>
      <w:lvlText w:val=""/>
      <w:lvlJc w:val="left"/>
      <w:pPr>
        <w:ind w:left="2880" w:hanging="360"/>
      </w:pPr>
      <w:rPr>
        <w:rFonts w:ascii="Symbol" w:hAnsi="Symbol" w:hint="default"/>
      </w:rPr>
    </w:lvl>
    <w:lvl w:ilvl="4" w:tplc="CC289318">
      <w:start w:val="1"/>
      <w:numFmt w:val="bullet"/>
      <w:lvlText w:val="o"/>
      <w:lvlJc w:val="left"/>
      <w:pPr>
        <w:ind w:left="3600" w:hanging="360"/>
      </w:pPr>
      <w:rPr>
        <w:rFonts w:ascii="Courier New" w:hAnsi="Courier New" w:hint="default"/>
      </w:rPr>
    </w:lvl>
    <w:lvl w:ilvl="5" w:tplc="818690B2">
      <w:start w:val="1"/>
      <w:numFmt w:val="bullet"/>
      <w:lvlText w:val=""/>
      <w:lvlJc w:val="left"/>
      <w:pPr>
        <w:ind w:left="4320" w:hanging="360"/>
      </w:pPr>
      <w:rPr>
        <w:rFonts w:ascii="Wingdings" w:hAnsi="Wingdings" w:hint="default"/>
      </w:rPr>
    </w:lvl>
    <w:lvl w:ilvl="6" w:tplc="A48ABE38">
      <w:start w:val="1"/>
      <w:numFmt w:val="bullet"/>
      <w:lvlText w:val=""/>
      <w:lvlJc w:val="left"/>
      <w:pPr>
        <w:ind w:left="5040" w:hanging="360"/>
      </w:pPr>
      <w:rPr>
        <w:rFonts w:ascii="Symbol" w:hAnsi="Symbol" w:hint="default"/>
      </w:rPr>
    </w:lvl>
    <w:lvl w:ilvl="7" w:tplc="FFDAD10C">
      <w:start w:val="1"/>
      <w:numFmt w:val="bullet"/>
      <w:lvlText w:val="o"/>
      <w:lvlJc w:val="left"/>
      <w:pPr>
        <w:ind w:left="5760" w:hanging="360"/>
      </w:pPr>
      <w:rPr>
        <w:rFonts w:ascii="Courier New" w:hAnsi="Courier New" w:hint="default"/>
      </w:rPr>
    </w:lvl>
    <w:lvl w:ilvl="8" w:tplc="6E88F346">
      <w:start w:val="1"/>
      <w:numFmt w:val="bullet"/>
      <w:lvlText w:val=""/>
      <w:lvlJc w:val="left"/>
      <w:pPr>
        <w:ind w:left="6480" w:hanging="360"/>
      </w:pPr>
      <w:rPr>
        <w:rFonts w:ascii="Wingdings" w:hAnsi="Wingdings" w:hint="default"/>
      </w:rPr>
    </w:lvl>
  </w:abstractNum>
  <w:abstractNum w:abstractNumId="19" w15:restartNumberingAfterBreak="0">
    <w:nsid w:val="3DC87839"/>
    <w:multiLevelType w:val="hybridMultilevel"/>
    <w:tmpl w:val="46849FA8"/>
    <w:lvl w:ilvl="0" w:tplc="726C04DA">
      <w:start w:val="1"/>
      <w:numFmt w:val="decimal"/>
      <w:lvlText w:val="%1)"/>
      <w:lvlJc w:val="left"/>
      <w:pPr>
        <w:ind w:left="720" w:hanging="360"/>
      </w:pPr>
    </w:lvl>
    <w:lvl w:ilvl="1" w:tplc="8A3477BE">
      <w:start w:val="1"/>
      <w:numFmt w:val="lowerLetter"/>
      <w:lvlText w:val="%2."/>
      <w:lvlJc w:val="left"/>
      <w:pPr>
        <w:ind w:left="1440" w:hanging="360"/>
      </w:pPr>
    </w:lvl>
    <w:lvl w:ilvl="2" w:tplc="1B4EDBBA">
      <w:start w:val="1"/>
      <w:numFmt w:val="lowerRoman"/>
      <w:lvlText w:val="%3."/>
      <w:lvlJc w:val="right"/>
      <w:pPr>
        <w:ind w:left="2160" w:hanging="180"/>
      </w:pPr>
    </w:lvl>
    <w:lvl w:ilvl="3" w:tplc="0D14177E">
      <w:start w:val="1"/>
      <w:numFmt w:val="decimal"/>
      <w:lvlText w:val="%4."/>
      <w:lvlJc w:val="left"/>
      <w:pPr>
        <w:ind w:left="2880" w:hanging="360"/>
      </w:pPr>
    </w:lvl>
    <w:lvl w:ilvl="4" w:tplc="BE8EE530">
      <w:start w:val="1"/>
      <w:numFmt w:val="lowerLetter"/>
      <w:lvlText w:val="%5."/>
      <w:lvlJc w:val="left"/>
      <w:pPr>
        <w:ind w:left="3600" w:hanging="360"/>
      </w:pPr>
    </w:lvl>
    <w:lvl w:ilvl="5" w:tplc="FE6643BA">
      <w:start w:val="1"/>
      <w:numFmt w:val="lowerRoman"/>
      <w:lvlText w:val="%6."/>
      <w:lvlJc w:val="right"/>
      <w:pPr>
        <w:ind w:left="4320" w:hanging="180"/>
      </w:pPr>
    </w:lvl>
    <w:lvl w:ilvl="6" w:tplc="9BBE5A80">
      <w:start w:val="1"/>
      <w:numFmt w:val="decimal"/>
      <w:lvlText w:val="%7."/>
      <w:lvlJc w:val="left"/>
      <w:pPr>
        <w:ind w:left="5040" w:hanging="360"/>
      </w:pPr>
    </w:lvl>
    <w:lvl w:ilvl="7" w:tplc="364A0654">
      <w:start w:val="1"/>
      <w:numFmt w:val="lowerLetter"/>
      <w:lvlText w:val="%8."/>
      <w:lvlJc w:val="left"/>
      <w:pPr>
        <w:ind w:left="5760" w:hanging="360"/>
      </w:pPr>
    </w:lvl>
    <w:lvl w:ilvl="8" w:tplc="031CBDA6">
      <w:start w:val="1"/>
      <w:numFmt w:val="lowerRoman"/>
      <w:lvlText w:val="%9."/>
      <w:lvlJc w:val="right"/>
      <w:pPr>
        <w:ind w:left="6480" w:hanging="180"/>
      </w:pPr>
    </w:lvl>
  </w:abstractNum>
  <w:abstractNum w:abstractNumId="20" w15:restartNumberingAfterBreak="0">
    <w:nsid w:val="474A3BD9"/>
    <w:multiLevelType w:val="hybridMultilevel"/>
    <w:tmpl w:val="73B08FD0"/>
    <w:lvl w:ilvl="0" w:tplc="B53E9D6C">
      <w:start w:val="1"/>
      <w:numFmt w:val="bullet"/>
      <w:lvlText w:val="-"/>
      <w:lvlJc w:val="left"/>
      <w:pPr>
        <w:ind w:left="720" w:hanging="360"/>
      </w:pPr>
      <w:rPr>
        <w:rFonts w:ascii="Aptos" w:hAnsi="Aptos" w:hint="default"/>
      </w:rPr>
    </w:lvl>
    <w:lvl w:ilvl="1" w:tplc="DB2A811A">
      <w:start w:val="1"/>
      <w:numFmt w:val="bullet"/>
      <w:lvlText w:val="o"/>
      <w:lvlJc w:val="left"/>
      <w:pPr>
        <w:ind w:left="1440" w:hanging="360"/>
      </w:pPr>
      <w:rPr>
        <w:rFonts w:ascii="Courier New" w:hAnsi="Courier New" w:hint="default"/>
      </w:rPr>
    </w:lvl>
    <w:lvl w:ilvl="2" w:tplc="5F1AE8C6">
      <w:start w:val="1"/>
      <w:numFmt w:val="bullet"/>
      <w:lvlText w:val=""/>
      <w:lvlJc w:val="left"/>
      <w:pPr>
        <w:ind w:left="2160" w:hanging="360"/>
      </w:pPr>
      <w:rPr>
        <w:rFonts w:ascii="Wingdings" w:hAnsi="Wingdings" w:hint="default"/>
      </w:rPr>
    </w:lvl>
    <w:lvl w:ilvl="3" w:tplc="B44EB958">
      <w:start w:val="1"/>
      <w:numFmt w:val="bullet"/>
      <w:lvlText w:val=""/>
      <w:lvlJc w:val="left"/>
      <w:pPr>
        <w:ind w:left="2880" w:hanging="360"/>
      </w:pPr>
      <w:rPr>
        <w:rFonts w:ascii="Symbol" w:hAnsi="Symbol" w:hint="default"/>
      </w:rPr>
    </w:lvl>
    <w:lvl w:ilvl="4" w:tplc="0C6494E2">
      <w:start w:val="1"/>
      <w:numFmt w:val="bullet"/>
      <w:lvlText w:val="o"/>
      <w:lvlJc w:val="left"/>
      <w:pPr>
        <w:ind w:left="3600" w:hanging="360"/>
      </w:pPr>
      <w:rPr>
        <w:rFonts w:ascii="Courier New" w:hAnsi="Courier New" w:hint="default"/>
      </w:rPr>
    </w:lvl>
    <w:lvl w:ilvl="5" w:tplc="1416F3A0">
      <w:start w:val="1"/>
      <w:numFmt w:val="bullet"/>
      <w:lvlText w:val=""/>
      <w:lvlJc w:val="left"/>
      <w:pPr>
        <w:ind w:left="4320" w:hanging="360"/>
      </w:pPr>
      <w:rPr>
        <w:rFonts w:ascii="Wingdings" w:hAnsi="Wingdings" w:hint="default"/>
      </w:rPr>
    </w:lvl>
    <w:lvl w:ilvl="6" w:tplc="E72E8B92">
      <w:start w:val="1"/>
      <w:numFmt w:val="bullet"/>
      <w:lvlText w:val=""/>
      <w:lvlJc w:val="left"/>
      <w:pPr>
        <w:ind w:left="5040" w:hanging="360"/>
      </w:pPr>
      <w:rPr>
        <w:rFonts w:ascii="Symbol" w:hAnsi="Symbol" w:hint="default"/>
      </w:rPr>
    </w:lvl>
    <w:lvl w:ilvl="7" w:tplc="069AB6C0">
      <w:start w:val="1"/>
      <w:numFmt w:val="bullet"/>
      <w:lvlText w:val="o"/>
      <w:lvlJc w:val="left"/>
      <w:pPr>
        <w:ind w:left="5760" w:hanging="360"/>
      </w:pPr>
      <w:rPr>
        <w:rFonts w:ascii="Courier New" w:hAnsi="Courier New" w:hint="default"/>
      </w:rPr>
    </w:lvl>
    <w:lvl w:ilvl="8" w:tplc="8CE6C7E6">
      <w:start w:val="1"/>
      <w:numFmt w:val="bullet"/>
      <w:lvlText w:val=""/>
      <w:lvlJc w:val="left"/>
      <w:pPr>
        <w:ind w:left="6480" w:hanging="360"/>
      </w:pPr>
      <w:rPr>
        <w:rFonts w:ascii="Wingdings" w:hAnsi="Wingdings" w:hint="default"/>
      </w:rPr>
    </w:lvl>
  </w:abstractNum>
  <w:abstractNum w:abstractNumId="21" w15:restartNumberingAfterBreak="0">
    <w:nsid w:val="5D875B59"/>
    <w:multiLevelType w:val="hybridMultilevel"/>
    <w:tmpl w:val="5ADE483A"/>
    <w:lvl w:ilvl="0" w:tplc="59429EB0">
      <w:start w:val="1"/>
      <w:numFmt w:val="decimal"/>
      <w:lvlText w:val="%1)"/>
      <w:lvlJc w:val="left"/>
      <w:pPr>
        <w:ind w:left="1020" w:hanging="360"/>
      </w:pPr>
    </w:lvl>
    <w:lvl w:ilvl="1" w:tplc="73329F14">
      <w:start w:val="1"/>
      <w:numFmt w:val="decimal"/>
      <w:lvlText w:val="%2)"/>
      <w:lvlJc w:val="left"/>
      <w:pPr>
        <w:ind w:left="1020" w:hanging="360"/>
      </w:pPr>
    </w:lvl>
    <w:lvl w:ilvl="2" w:tplc="5C384BCC">
      <w:start w:val="1"/>
      <w:numFmt w:val="decimal"/>
      <w:lvlText w:val="%3)"/>
      <w:lvlJc w:val="left"/>
      <w:pPr>
        <w:ind w:left="1020" w:hanging="360"/>
      </w:pPr>
    </w:lvl>
    <w:lvl w:ilvl="3" w:tplc="65B099AA">
      <w:start w:val="1"/>
      <w:numFmt w:val="decimal"/>
      <w:lvlText w:val="%4)"/>
      <w:lvlJc w:val="left"/>
      <w:pPr>
        <w:ind w:left="1020" w:hanging="360"/>
      </w:pPr>
    </w:lvl>
    <w:lvl w:ilvl="4" w:tplc="9E70D5A6">
      <w:start w:val="1"/>
      <w:numFmt w:val="decimal"/>
      <w:lvlText w:val="%5)"/>
      <w:lvlJc w:val="left"/>
      <w:pPr>
        <w:ind w:left="1020" w:hanging="360"/>
      </w:pPr>
    </w:lvl>
    <w:lvl w:ilvl="5" w:tplc="E59E6D1E">
      <w:start w:val="1"/>
      <w:numFmt w:val="decimal"/>
      <w:lvlText w:val="%6)"/>
      <w:lvlJc w:val="left"/>
      <w:pPr>
        <w:ind w:left="1020" w:hanging="360"/>
      </w:pPr>
    </w:lvl>
    <w:lvl w:ilvl="6" w:tplc="B7BE6528">
      <w:start w:val="1"/>
      <w:numFmt w:val="decimal"/>
      <w:lvlText w:val="%7)"/>
      <w:lvlJc w:val="left"/>
      <w:pPr>
        <w:ind w:left="1020" w:hanging="360"/>
      </w:pPr>
    </w:lvl>
    <w:lvl w:ilvl="7" w:tplc="2D9C3C56">
      <w:start w:val="1"/>
      <w:numFmt w:val="decimal"/>
      <w:lvlText w:val="%8)"/>
      <w:lvlJc w:val="left"/>
      <w:pPr>
        <w:ind w:left="1020" w:hanging="360"/>
      </w:pPr>
    </w:lvl>
    <w:lvl w:ilvl="8" w:tplc="35902C56">
      <w:start w:val="1"/>
      <w:numFmt w:val="decimal"/>
      <w:lvlText w:val="%9)"/>
      <w:lvlJc w:val="left"/>
      <w:pPr>
        <w:ind w:left="1020" w:hanging="360"/>
      </w:pPr>
    </w:lvl>
  </w:abstractNum>
  <w:abstractNum w:abstractNumId="22" w15:restartNumberingAfterBreak="0">
    <w:nsid w:val="5EA7995E"/>
    <w:multiLevelType w:val="hybridMultilevel"/>
    <w:tmpl w:val="FFFFFFFF"/>
    <w:lvl w:ilvl="0" w:tplc="3E580E78">
      <w:start w:val="1"/>
      <w:numFmt w:val="decimal"/>
      <w:lvlText w:val="%1)"/>
      <w:lvlJc w:val="left"/>
      <w:pPr>
        <w:ind w:left="720" w:hanging="360"/>
      </w:pPr>
    </w:lvl>
    <w:lvl w:ilvl="1" w:tplc="638662BA">
      <w:start w:val="1"/>
      <w:numFmt w:val="lowerLetter"/>
      <w:lvlText w:val="%2."/>
      <w:lvlJc w:val="left"/>
      <w:pPr>
        <w:ind w:left="1440" w:hanging="360"/>
      </w:pPr>
    </w:lvl>
    <w:lvl w:ilvl="2" w:tplc="D6225746">
      <w:start w:val="1"/>
      <w:numFmt w:val="lowerRoman"/>
      <w:lvlText w:val="%3."/>
      <w:lvlJc w:val="right"/>
      <w:pPr>
        <w:ind w:left="2160" w:hanging="180"/>
      </w:pPr>
    </w:lvl>
    <w:lvl w:ilvl="3" w:tplc="ACDE4DBA">
      <w:start w:val="1"/>
      <w:numFmt w:val="decimal"/>
      <w:lvlText w:val="%4."/>
      <w:lvlJc w:val="left"/>
      <w:pPr>
        <w:ind w:left="2880" w:hanging="360"/>
      </w:pPr>
    </w:lvl>
    <w:lvl w:ilvl="4" w:tplc="6F8CAE5C">
      <w:start w:val="1"/>
      <w:numFmt w:val="lowerLetter"/>
      <w:lvlText w:val="%5."/>
      <w:lvlJc w:val="left"/>
      <w:pPr>
        <w:ind w:left="3600" w:hanging="360"/>
      </w:pPr>
    </w:lvl>
    <w:lvl w:ilvl="5" w:tplc="87624A70">
      <w:start w:val="1"/>
      <w:numFmt w:val="lowerRoman"/>
      <w:lvlText w:val="%6."/>
      <w:lvlJc w:val="right"/>
      <w:pPr>
        <w:ind w:left="4320" w:hanging="180"/>
      </w:pPr>
    </w:lvl>
    <w:lvl w:ilvl="6" w:tplc="3658532A">
      <w:start w:val="1"/>
      <w:numFmt w:val="decimal"/>
      <w:lvlText w:val="%7."/>
      <w:lvlJc w:val="left"/>
      <w:pPr>
        <w:ind w:left="5040" w:hanging="360"/>
      </w:pPr>
    </w:lvl>
    <w:lvl w:ilvl="7" w:tplc="DEBC6B36">
      <w:start w:val="1"/>
      <w:numFmt w:val="lowerLetter"/>
      <w:lvlText w:val="%8."/>
      <w:lvlJc w:val="left"/>
      <w:pPr>
        <w:ind w:left="5760" w:hanging="360"/>
      </w:pPr>
    </w:lvl>
    <w:lvl w:ilvl="8" w:tplc="503461A6">
      <w:start w:val="1"/>
      <w:numFmt w:val="lowerRoman"/>
      <w:lvlText w:val="%9."/>
      <w:lvlJc w:val="right"/>
      <w:pPr>
        <w:ind w:left="6480" w:hanging="180"/>
      </w:pPr>
    </w:lvl>
  </w:abstractNum>
  <w:abstractNum w:abstractNumId="23" w15:restartNumberingAfterBreak="0">
    <w:nsid w:val="5FA649CE"/>
    <w:multiLevelType w:val="hybridMultilevel"/>
    <w:tmpl w:val="1EF048B6"/>
    <w:lvl w:ilvl="0" w:tplc="D85254B2">
      <w:start w:val="1"/>
      <w:numFmt w:val="decimal"/>
      <w:lvlText w:val="%1)"/>
      <w:lvlJc w:val="left"/>
      <w:pPr>
        <w:ind w:left="360" w:hanging="360"/>
      </w:pPr>
    </w:lvl>
    <w:lvl w:ilvl="1" w:tplc="BC188B96">
      <w:start w:val="1"/>
      <w:numFmt w:val="lowerLetter"/>
      <w:lvlText w:val="%2."/>
      <w:lvlJc w:val="left"/>
      <w:pPr>
        <w:ind w:left="1080" w:hanging="360"/>
      </w:pPr>
    </w:lvl>
    <w:lvl w:ilvl="2" w:tplc="698802F0">
      <w:start w:val="1"/>
      <w:numFmt w:val="lowerRoman"/>
      <w:lvlText w:val="%3."/>
      <w:lvlJc w:val="right"/>
      <w:pPr>
        <w:ind w:left="1800" w:hanging="180"/>
      </w:pPr>
    </w:lvl>
    <w:lvl w:ilvl="3" w:tplc="24729A26">
      <w:start w:val="1"/>
      <w:numFmt w:val="decimal"/>
      <w:lvlText w:val="%4."/>
      <w:lvlJc w:val="left"/>
      <w:pPr>
        <w:ind w:left="2520" w:hanging="360"/>
      </w:pPr>
    </w:lvl>
    <w:lvl w:ilvl="4" w:tplc="0FCC860E">
      <w:start w:val="1"/>
      <w:numFmt w:val="lowerLetter"/>
      <w:lvlText w:val="%5."/>
      <w:lvlJc w:val="left"/>
      <w:pPr>
        <w:ind w:left="3240" w:hanging="360"/>
      </w:pPr>
    </w:lvl>
    <w:lvl w:ilvl="5" w:tplc="2962143C">
      <w:start w:val="1"/>
      <w:numFmt w:val="lowerRoman"/>
      <w:lvlText w:val="%6."/>
      <w:lvlJc w:val="right"/>
      <w:pPr>
        <w:ind w:left="3960" w:hanging="180"/>
      </w:pPr>
    </w:lvl>
    <w:lvl w:ilvl="6" w:tplc="9E800818">
      <w:start w:val="1"/>
      <w:numFmt w:val="decimal"/>
      <w:lvlText w:val="%7."/>
      <w:lvlJc w:val="left"/>
      <w:pPr>
        <w:ind w:left="4680" w:hanging="360"/>
      </w:pPr>
    </w:lvl>
    <w:lvl w:ilvl="7" w:tplc="D0A4D440">
      <w:start w:val="1"/>
      <w:numFmt w:val="lowerLetter"/>
      <w:lvlText w:val="%8."/>
      <w:lvlJc w:val="left"/>
      <w:pPr>
        <w:ind w:left="5400" w:hanging="360"/>
      </w:pPr>
    </w:lvl>
    <w:lvl w:ilvl="8" w:tplc="3FE6BF7C">
      <w:start w:val="1"/>
      <w:numFmt w:val="lowerRoman"/>
      <w:lvlText w:val="%9."/>
      <w:lvlJc w:val="right"/>
      <w:pPr>
        <w:ind w:left="6120" w:hanging="180"/>
      </w:pPr>
    </w:lvl>
  </w:abstractNum>
  <w:abstractNum w:abstractNumId="24" w15:restartNumberingAfterBreak="0">
    <w:nsid w:val="612785B0"/>
    <w:multiLevelType w:val="hybridMultilevel"/>
    <w:tmpl w:val="0772130C"/>
    <w:lvl w:ilvl="0" w:tplc="1C82ECE2">
      <w:start w:val="1"/>
      <w:numFmt w:val="upperLetter"/>
      <w:lvlText w:val="%1)"/>
      <w:lvlJc w:val="left"/>
      <w:pPr>
        <w:ind w:left="720" w:hanging="360"/>
      </w:pPr>
    </w:lvl>
    <w:lvl w:ilvl="1" w:tplc="1BBA2E1A">
      <w:start w:val="1"/>
      <w:numFmt w:val="lowerLetter"/>
      <w:lvlText w:val="%2."/>
      <w:lvlJc w:val="left"/>
      <w:pPr>
        <w:ind w:left="1440" w:hanging="360"/>
      </w:pPr>
    </w:lvl>
    <w:lvl w:ilvl="2" w:tplc="15D024F8">
      <w:start w:val="1"/>
      <w:numFmt w:val="lowerRoman"/>
      <w:lvlText w:val="%3."/>
      <w:lvlJc w:val="right"/>
      <w:pPr>
        <w:ind w:left="2160" w:hanging="180"/>
      </w:pPr>
    </w:lvl>
    <w:lvl w:ilvl="3" w:tplc="AB5A33BC">
      <w:start w:val="1"/>
      <w:numFmt w:val="decimal"/>
      <w:lvlText w:val="%4."/>
      <w:lvlJc w:val="left"/>
      <w:pPr>
        <w:ind w:left="2880" w:hanging="360"/>
      </w:pPr>
    </w:lvl>
    <w:lvl w:ilvl="4" w:tplc="FD2AE466">
      <w:start w:val="1"/>
      <w:numFmt w:val="lowerLetter"/>
      <w:lvlText w:val="%5."/>
      <w:lvlJc w:val="left"/>
      <w:pPr>
        <w:ind w:left="3600" w:hanging="360"/>
      </w:pPr>
    </w:lvl>
    <w:lvl w:ilvl="5" w:tplc="B114CD58">
      <w:start w:val="1"/>
      <w:numFmt w:val="lowerRoman"/>
      <w:lvlText w:val="%6."/>
      <w:lvlJc w:val="right"/>
      <w:pPr>
        <w:ind w:left="4320" w:hanging="180"/>
      </w:pPr>
    </w:lvl>
    <w:lvl w:ilvl="6" w:tplc="66261836">
      <w:start w:val="1"/>
      <w:numFmt w:val="decimal"/>
      <w:lvlText w:val="%7."/>
      <w:lvlJc w:val="left"/>
      <w:pPr>
        <w:ind w:left="5040" w:hanging="360"/>
      </w:pPr>
    </w:lvl>
    <w:lvl w:ilvl="7" w:tplc="19727958">
      <w:start w:val="1"/>
      <w:numFmt w:val="lowerLetter"/>
      <w:lvlText w:val="%8."/>
      <w:lvlJc w:val="left"/>
      <w:pPr>
        <w:ind w:left="5760" w:hanging="360"/>
      </w:pPr>
    </w:lvl>
    <w:lvl w:ilvl="8" w:tplc="8494B524">
      <w:start w:val="1"/>
      <w:numFmt w:val="lowerRoman"/>
      <w:lvlText w:val="%9."/>
      <w:lvlJc w:val="right"/>
      <w:pPr>
        <w:ind w:left="6480" w:hanging="180"/>
      </w:pPr>
    </w:lvl>
  </w:abstractNum>
  <w:abstractNum w:abstractNumId="25" w15:restartNumberingAfterBreak="0">
    <w:nsid w:val="657C182F"/>
    <w:multiLevelType w:val="hybridMultilevel"/>
    <w:tmpl w:val="426825D2"/>
    <w:lvl w:ilvl="0" w:tplc="65B43B4A">
      <w:start w:val="1"/>
      <w:numFmt w:val="lowerLetter"/>
      <w:lvlText w:val="%1)"/>
      <w:lvlJc w:val="left"/>
      <w:pPr>
        <w:ind w:left="1080" w:hanging="360"/>
      </w:pPr>
    </w:lvl>
    <w:lvl w:ilvl="1" w:tplc="115410AA">
      <w:start w:val="1"/>
      <w:numFmt w:val="lowerLetter"/>
      <w:lvlText w:val="%2."/>
      <w:lvlJc w:val="left"/>
      <w:pPr>
        <w:ind w:left="1800" w:hanging="360"/>
      </w:pPr>
    </w:lvl>
    <w:lvl w:ilvl="2" w:tplc="ABB48D0A">
      <w:start w:val="1"/>
      <w:numFmt w:val="lowerRoman"/>
      <w:lvlText w:val="%3."/>
      <w:lvlJc w:val="right"/>
      <w:pPr>
        <w:ind w:left="2520" w:hanging="180"/>
      </w:pPr>
    </w:lvl>
    <w:lvl w:ilvl="3" w:tplc="3552DA50">
      <w:start w:val="1"/>
      <w:numFmt w:val="decimal"/>
      <w:lvlText w:val="%4."/>
      <w:lvlJc w:val="left"/>
      <w:pPr>
        <w:ind w:left="3240" w:hanging="360"/>
      </w:pPr>
    </w:lvl>
    <w:lvl w:ilvl="4" w:tplc="D25807C2">
      <w:start w:val="1"/>
      <w:numFmt w:val="lowerLetter"/>
      <w:lvlText w:val="%5."/>
      <w:lvlJc w:val="left"/>
      <w:pPr>
        <w:ind w:left="3960" w:hanging="360"/>
      </w:pPr>
    </w:lvl>
    <w:lvl w:ilvl="5" w:tplc="EEE2F7AE">
      <w:start w:val="1"/>
      <w:numFmt w:val="lowerRoman"/>
      <w:lvlText w:val="%6."/>
      <w:lvlJc w:val="right"/>
      <w:pPr>
        <w:ind w:left="4680" w:hanging="180"/>
      </w:pPr>
    </w:lvl>
    <w:lvl w:ilvl="6" w:tplc="715C35C6">
      <w:start w:val="1"/>
      <w:numFmt w:val="decimal"/>
      <w:lvlText w:val="%7."/>
      <w:lvlJc w:val="left"/>
      <w:pPr>
        <w:ind w:left="5400" w:hanging="360"/>
      </w:pPr>
    </w:lvl>
    <w:lvl w:ilvl="7" w:tplc="48D0EA22">
      <w:start w:val="1"/>
      <w:numFmt w:val="lowerLetter"/>
      <w:lvlText w:val="%8."/>
      <w:lvlJc w:val="left"/>
      <w:pPr>
        <w:ind w:left="6120" w:hanging="360"/>
      </w:pPr>
    </w:lvl>
    <w:lvl w:ilvl="8" w:tplc="E28A5D14">
      <w:start w:val="1"/>
      <w:numFmt w:val="lowerRoman"/>
      <w:lvlText w:val="%9."/>
      <w:lvlJc w:val="right"/>
      <w:pPr>
        <w:ind w:left="6840" w:hanging="180"/>
      </w:pPr>
    </w:lvl>
  </w:abstractNum>
  <w:abstractNum w:abstractNumId="26" w15:restartNumberingAfterBreak="0">
    <w:nsid w:val="661C52E7"/>
    <w:multiLevelType w:val="hybridMultilevel"/>
    <w:tmpl w:val="131EC8D6"/>
    <w:lvl w:ilvl="0" w:tplc="3592A93C">
      <w:start w:val="1"/>
      <w:numFmt w:val="bullet"/>
      <w:lvlText w:val=""/>
      <w:lvlJc w:val="left"/>
      <w:pPr>
        <w:ind w:left="720" w:hanging="360"/>
      </w:pPr>
      <w:rPr>
        <w:rFonts w:ascii="Symbol" w:hAnsi="Symbol" w:hint="default"/>
      </w:rPr>
    </w:lvl>
    <w:lvl w:ilvl="1" w:tplc="04B61EB8">
      <w:start w:val="1"/>
      <w:numFmt w:val="bullet"/>
      <w:lvlText w:val="o"/>
      <w:lvlJc w:val="left"/>
      <w:pPr>
        <w:ind w:left="1440" w:hanging="360"/>
      </w:pPr>
      <w:rPr>
        <w:rFonts w:ascii="Courier New" w:hAnsi="Courier New" w:hint="default"/>
      </w:rPr>
    </w:lvl>
    <w:lvl w:ilvl="2" w:tplc="E522E0DA">
      <w:start w:val="1"/>
      <w:numFmt w:val="bullet"/>
      <w:lvlText w:val=""/>
      <w:lvlJc w:val="left"/>
      <w:pPr>
        <w:ind w:left="2160" w:hanging="360"/>
      </w:pPr>
      <w:rPr>
        <w:rFonts w:ascii="Wingdings" w:hAnsi="Wingdings" w:hint="default"/>
      </w:rPr>
    </w:lvl>
    <w:lvl w:ilvl="3" w:tplc="BE94C4D8">
      <w:start w:val="1"/>
      <w:numFmt w:val="bullet"/>
      <w:lvlText w:val=""/>
      <w:lvlJc w:val="left"/>
      <w:pPr>
        <w:ind w:left="2880" w:hanging="360"/>
      </w:pPr>
      <w:rPr>
        <w:rFonts w:ascii="Symbol" w:hAnsi="Symbol" w:hint="default"/>
      </w:rPr>
    </w:lvl>
    <w:lvl w:ilvl="4" w:tplc="15B89CB8">
      <w:start w:val="1"/>
      <w:numFmt w:val="bullet"/>
      <w:lvlText w:val="o"/>
      <w:lvlJc w:val="left"/>
      <w:pPr>
        <w:ind w:left="3600" w:hanging="360"/>
      </w:pPr>
      <w:rPr>
        <w:rFonts w:ascii="Courier New" w:hAnsi="Courier New" w:hint="default"/>
      </w:rPr>
    </w:lvl>
    <w:lvl w:ilvl="5" w:tplc="B95CADC0">
      <w:start w:val="1"/>
      <w:numFmt w:val="bullet"/>
      <w:lvlText w:val=""/>
      <w:lvlJc w:val="left"/>
      <w:pPr>
        <w:ind w:left="4320" w:hanging="360"/>
      </w:pPr>
      <w:rPr>
        <w:rFonts w:ascii="Wingdings" w:hAnsi="Wingdings" w:hint="default"/>
      </w:rPr>
    </w:lvl>
    <w:lvl w:ilvl="6" w:tplc="0C1272C4">
      <w:start w:val="1"/>
      <w:numFmt w:val="bullet"/>
      <w:lvlText w:val=""/>
      <w:lvlJc w:val="left"/>
      <w:pPr>
        <w:ind w:left="5040" w:hanging="360"/>
      </w:pPr>
      <w:rPr>
        <w:rFonts w:ascii="Symbol" w:hAnsi="Symbol" w:hint="default"/>
      </w:rPr>
    </w:lvl>
    <w:lvl w:ilvl="7" w:tplc="680ADC1E">
      <w:start w:val="1"/>
      <w:numFmt w:val="bullet"/>
      <w:lvlText w:val="o"/>
      <w:lvlJc w:val="left"/>
      <w:pPr>
        <w:ind w:left="5760" w:hanging="360"/>
      </w:pPr>
      <w:rPr>
        <w:rFonts w:ascii="Courier New" w:hAnsi="Courier New" w:hint="default"/>
      </w:rPr>
    </w:lvl>
    <w:lvl w:ilvl="8" w:tplc="2138E28C">
      <w:start w:val="1"/>
      <w:numFmt w:val="bullet"/>
      <w:lvlText w:val=""/>
      <w:lvlJc w:val="left"/>
      <w:pPr>
        <w:ind w:left="6480" w:hanging="360"/>
      </w:pPr>
      <w:rPr>
        <w:rFonts w:ascii="Wingdings" w:hAnsi="Wingdings" w:hint="default"/>
      </w:rPr>
    </w:lvl>
  </w:abstractNum>
  <w:abstractNum w:abstractNumId="27" w15:restartNumberingAfterBreak="0">
    <w:nsid w:val="6B1A2B17"/>
    <w:multiLevelType w:val="hybridMultilevel"/>
    <w:tmpl w:val="22AA20C4"/>
    <w:lvl w:ilvl="0" w:tplc="496E73CE">
      <w:start w:val="1"/>
      <w:numFmt w:val="bullet"/>
      <w:lvlText w:val=""/>
      <w:lvlJc w:val="left"/>
      <w:pPr>
        <w:ind w:left="720" w:hanging="360"/>
      </w:pPr>
      <w:rPr>
        <w:rFonts w:ascii="Symbol" w:hAnsi="Symbol" w:hint="default"/>
      </w:rPr>
    </w:lvl>
    <w:lvl w:ilvl="1" w:tplc="2564BE0A">
      <w:start w:val="1"/>
      <w:numFmt w:val="bullet"/>
      <w:lvlText w:val="o"/>
      <w:lvlJc w:val="left"/>
      <w:pPr>
        <w:ind w:left="1440" w:hanging="360"/>
      </w:pPr>
      <w:rPr>
        <w:rFonts w:ascii="Courier New" w:hAnsi="Courier New" w:hint="default"/>
      </w:rPr>
    </w:lvl>
    <w:lvl w:ilvl="2" w:tplc="FB80EEC2">
      <w:start w:val="1"/>
      <w:numFmt w:val="bullet"/>
      <w:lvlText w:val=""/>
      <w:lvlJc w:val="left"/>
      <w:pPr>
        <w:ind w:left="2160" w:hanging="360"/>
      </w:pPr>
      <w:rPr>
        <w:rFonts w:ascii="Wingdings" w:hAnsi="Wingdings" w:hint="default"/>
      </w:rPr>
    </w:lvl>
    <w:lvl w:ilvl="3" w:tplc="272C3A0E">
      <w:start w:val="1"/>
      <w:numFmt w:val="bullet"/>
      <w:lvlText w:val=""/>
      <w:lvlJc w:val="left"/>
      <w:pPr>
        <w:ind w:left="2880" w:hanging="360"/>
      </w:pPr>
      <w:rPr>
        <w:rFonts w:ascii="Symbol" w:hAnsi="Symbol" w:hint="default"/>
      </w:rPr>
    </w:lvl>
    <w:lvl w:ilvl="4" w:tplc="8990CEE4">
      <w:start w:val="1"/>
      <w:numFmt w:val="bullet"/>
      <w:lvlText w:val="o"/>
      <w:lvlJc w:val="left"/>
      <w:pPr>
        <w:ind w:left="3600" w:hanging="360"/>
      </w:pPr>
      <w:rPr>
        <w:rFonts w:ascii="Courier New" w:hAnsi="Courier New" w:hint="default"/>
      </w:rPr>
    </w:lvl>
    <w:lvl w:ilvl="5" w:tplc="9FBA158A">
      <w:start w:val="1"/>
      <w:numFmt w:val="bullet"/>
      <w:lvlText w:val=""/>
      <w:lvlJc w:val="left"/>
      <w:pPr>
        <w:ind w:left="4320" w:hanging="360"/>
      </w:pPr>
      <w:rPr>
        <w:rFonts w:ascii="Wingdings" w:hAnsi="Wingdings" w:hint="default"/>
      </w:rPr>
    </w:lvl>
    <w:lvl w:ilvl="6" w:tplc="B498C66C">
      <w:start w:val="1"/>
      <w:numFmt w:val="bullet"/>
      <w:lvlText w:val=""/>
      <w:lvlJc w:val="left"/>
      <w:pPr>
        <w:ind w:left="5040" w:hanging="360"/>
      </w:pPr>
      <w:rPr>
        <w:rFonts w:ascii="Symbol" w:hAnsi="Symbol" w:hint="default"/>
      </w:rPr>
    </w:lvl>
    <w:lvl w:ilvl="7" w:tplc="9E8042C8">
      <w:start w:val="1"/>
      <w:numFmt w:val="bullet"/>
      <w:lvlText w:val="o"/>
      <w:lvlJc w:val="left"/>
      <w:pPr>
        <w:ind w:left="5760" w:hanging="360"/>
      </w:pPr>
      <w:rPr>
        <w:rFonts w:ascii="Courier New" w:hAnsi="Courier New" w:hint="default"/>
      </w:rPr>
    </w:lvl>
    <w:lvl w:ilvl="8" w:tplc="4DD6A404">
      <w:start w:val="1"/>
      <w:numFmt w:val="bullet"/>
      <w:lvlText w:val=""/>
      <w:lvlJc w:val="left"/>
      <w:pPr>
        <w:ind w:left="6480" w:hanging="360"/>
      </w:pPr>
      <w:rPr>
        <w:rFonts w:ascii="Wingdings" w:hAnsi="Wingdings" w:hint="default"/>
      </w:rPr>
    </w:lvl>
  </w:abstractNum>
  <w:abstractNum w:abstractNumId="28" w15:restartNumberingAfterBreak="0">
    <w:nsid w:val="6C9E25F3"/>
    <w:multiLevelType w:val="hybridMultilevel"/>
    <w:tmpl w:val="CD188A70"/>
    <w:lvl w:ilvl="0" w:tplc="4646673C">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DF9B4B4"/>
    <w:multiLevelType w:val="hybridMultilevel"/>
    <w:tmpl w:val="E2BAA088"/>
    <w:lvl w:ilvl="0" w:tplc="29F28A02">
      <w:start w:val="1"/>
      <w:numFmt w:val="upperLetter"/>
      <w:lvlText w:val="%1)"/>
      <w:lvlJc w:val="left"/>
      <w:pPr>
        <w:ind w:left="720" w:hanging="360"/>
      </w:pPr>
    </w:lvl>
    <w:lvl w:ilvl="1" w:tplc="F2CAB878">
      <w:start w:val="1"/>
      <w:numFmt w:val="lowerLetter"/>
      <w:lvlText w:val="%2."/>
      <w:lvlJc w:val="left"/>
      <w:pPr>
        <w:ind w:left="1440" w:hanging="360"/>
      </w:pPr>
    </w:lvl>
    <w:lvl w:ilvl="2" w:tplc="7FBEFD20">
      <w:start w:val="1"/>
      <w:numFmt w:val="lowerRoman"/>
      <w:lvlText w:val="%3."/>
      <w:lvlJc w:val="right"/>
      <w:pPr>
        <w:ind w:left="2160" w:hanging="180"/>
      </w:pPr>
    </w:lvl>
    <w:lvl w:ilvl="3" w:tplc="79204F6E">
      <w:start w:val="1"/>
      <w:numFmt w:val="decimal"/>
      <w:lvlText w:val="%4."/>
      <w:lvlJc w:val="left"/>
      <w:pPr>
        <w:ind w:left="2880" w:hanging="360"/>
      </w:pPr>
    </w:lvl>
    <w:lvl w:ilvl="4" w:tplc="97029A50">
      <w:start w:val="1"/>
      <w:numFmt w:val="lowerLetter"/>
      <w:lvlText w:val="%5."/>
      <w:lvlJc w:val="left"/>
      <w:pPr>
        <w:ind w:left="3600" w:hanging="360"/>
      </w:pPr>
    </w:lvl>
    <w:lvl w:ilvl="5" w:tplc="658ABC46">
      <w:start w:val="1"/>
      <w:numFmt w:val="lowerRoman"/>
      <w:lvlText w:val="%6."/>
      <w:lvlJc w:val="right"/>
      <w:pPr>
        <w:ind w:left="4320" w:hanging="180"/>
      </w:pPr>
    </w:lvl>
    <w:lvl w:ilvl="6" w:tplc="58620916">
      <w:start w:val="1"/>
      <w:numFmt w:val="decimal"/>
      <w:lvlText w:val="%7."/>
      <w:lvlJc w:val="left"/>
      <w:pPr>
        <w:ind w:left="5040" w:hanging="360"/>
      </w:pPr>
    </w:lvl>
    <w:lvl w:ilvl="7" w:tplc="DB969BA2">
      <w:start w:val="1"/>
      <w:numFmt w:val="lowerLetter"/>
      <w:lvlText w:val="%8."/>
      <w:lvlJc w:val="left"/>
      <w:pPr>
        <w:ind w:left="5760" w:hanging="360"/>
      </w:pPr>
    </w:lvl>
    <w:lvl w:ilvl="8" w:tplc="35F2E382">
      <w:start w:val="1"/>
      <w:numFmt w:val="lowerRoman"/>
      <w:lvlText w:val="%9."/>
      <w:lvlJc w:val="right"/>
      <w:pPr>
        <w:ind w:left="6480" w:hanging="180"/>
      </w:pPr>
    </w:lvl>
  </w:abstractNum>
  <w:abstractNum w:abstractNumId="30" w15:restartNumberingAfterBreak="0">
    <w:nsid w:val="72573C41"/>
    <w:multiLevelType w:val="hybridMultilevel"/>
    <w:tmpl w:val="C6F6849C"/>
    <w:lvl w:ilvl="0" w:tplc="EE1E99E6">
      <w:start w:val="1"/>
      <w:numFmt w:val="bullet"/>
      <w:lvlText w:val=""/>
      <w:lvlJc w:val="left"/>
      <w:pPr>
        <w:ind w:left="720" w:hanging="360"/>
      </w:pPr>
      <w:rPr>
        <w:rFonts w:ascii="Symbol" w:hAnsi="Symbol" w:hint="default"/>
      </w:rPr>
    </w:lvl>
    <w:lvl w:ilvl="1" w:tplc="97EE33B2">
      <w:start w:val="1"/>
      <w:numFmt w:val="bullet"/>
      <w:lvlText w:val="o"/>
      <w:lvlJc w:val="left"/>
      <w:pPr>
        <w:ind w:left="1440" w:hanging="360"/>
      </w:pPr>
      <w:rPr>
        <w:rFonts w:ascii="Courier New" w:hAnsi="Courier New" w:hint="default"/>
      </w:rPr>
    </w:lvl>
    <w:lvl w:ilvl="2" w:tplc="C3A2A748">
      <w:start w:val="1"/>
      <w:numFmt w:val="bullet"/>
      <w:lvlText w:val=""/>
      <w:lvlJc w:val="left"/>
      <w:pPr>
        <w:ind w:left="2160" w:hanging="360"/>
      </w:pPr>
      <w:rPr>
        <w:rFonts w:ascii="Wingdings" w:hAnsi="Wingdings" w:hint="default"/>
      </w:rPr>
    </w:lvl>
    <w:lvl w:ilvl="3" w:tplc="ED8CBF60">
      <w:start w:val="1"/>
      <w:numFmt w:val="bullet"/>
      <w:lvlText w:val=""/>
      <w:lvlJc w:val="left"/>
      <w:pPr>
        <w:ind w:left="2880" w:hanging="360"/>
      </w:pPr>
      <w:rPr>
        <w:rFonts w:ascii="Symbol" w:hAnsi="Symbol" w:hint="default"/>
      </w:rPr>
    </w:lvl>
    <w:lvl w:ilvl="4" w:tplc="411E87A8">
      <w:start w:val="1"/>
      <w:numFmt w:val="bullet"/>
      <w:lvlText w:val="o"/>
      <w:lvlJc w:val="left"/>
      <w:pPr>
        <w:ind w:left="3600" w:hanging="360"/>
      </w:pPr>
      <w:rPr>
        <w:rFonts w:ascii="Courier New" w:hAnsi="Courier New" w:hint="default"/>
      </w:rPr>
    </w:lvl>
    <w:lvl w:ilvl="5" w:tplc="AF20EC2C">
      <w:start w:val="1"/>
      <w:numFmt w:val="bullet"/>
      <w:lvlText w:val=""/>
      <w:lvlJc w:val="left"/>
      <w:pPr>
        <w:ind w:left="4320" w:hanging="360"/>
      </w:pPr>
      <w:rPr>
        <w:rFonts w:ascii="Wingdings" w:hAnsi="Wingdings" w:hint="default"/>
      </w:rPr>
    </w:lvl>
    <w:lvl w:ilvl="6" w:tplc="F0EE659E">
      <w:start w:val="1"/>
      <w:numFmt w:val="bullet"/>
      <w:lvlText w:val=""/>
      <w:lvlJc w:val="left"/>
      <w:pPr>
        <w:ind w:left="5040" w:hanging="360"/>
      </w:pPr>
      <w:rPr>
        <w:rFonts w:ascii="Symbol" w:hAnsi="Symbol" w:hint="default"/>
      </w:rPr>
    </w:lvl>
    <w:lvl w:ilvl="7" w:tplc="CA00E4B4">
      <w:start w:val="1"/>
      <w:numFmt w:val="bullet"/>
      <w:lvlText w:val="o"/>
      <w:lvlJc w:val="left"/>
      <w:pPr>
        <w:ind w:left="5760" w:hanging="360"/>
      </w:pPr>
      <w:rPr>
        <w:rFonts w:ascii="Courier New" w:hAnsi="Courier New" w:hint="default"/>
      </w:rPr>
    </w:lvl>
    <w:lvl w:ilvl="8" w:tplc="6534E44A">
      <w:start w:val="1"/>
      <w:numFmt w:val="bullet"/>
      <w:lvlText w:val=""/>
      <w:lvlJc w:val="left"/>
      <w:pPr>
        <w:ind w:left="6480" w:hanging="360"/>
      </w:pPr>
      <w:rPr>
        <w:rFonts w:ascii="Wingdings" w:hAnsi="Wingdings" w:hint="default"/>
      </w:rPr>
    </w:lvl>
  </w:abstractNum>
  <w:abstractNum w:abstractNumId="31" w15:restartNumberingAfterBreak="0">
    <w:nsid w:val="7465C519"/>
    <w:multiLevelType w:val="hybridMultilevel"/>
    <w:tmpl w:val="A176B8DE"/>
    <w:lvl w:ilvl="0" w:tplc="A22041DC">
      <w:start w:val="1"/>
      <w:numFmt w:val="bullet"/>
      <w:lvlText w:val=""/>
      <w:lvlJc w:val="left"/>
      <w:pPr>
        <w:ind w:left="720" w:hanging="360"/>
      </w:pPr>
      <w:rPr>
        <w:rFonts w:ascii="Symbol" w:hAnsi="Symbol" w:hint="default"/>
      </w:rPr>
    </w:lvl>
    <w:lvl w:ilvl="1" w:tplc="F75AC83A">
      <w:start w:val="1"/>
      <w:numFmt w:val="bullet"/>
      <w:lvlText w:val="o"/>
      <w:lvlJc w:val="left"/>
      <w:pPr>
        <w:ind w:left="1440" w:hanging="360"/>
      </w:pPr>
      <w:rPr>
        <w:rFonts w:ascii="Courier New" w:hAnsi="Courier New" w:hint="default"/>
      </w:rPr>
    </w:lvl>
    <w:lvl w:ilvl="2" w:tplc="FB0A3494">
      <w:start w:val="1"/>
      <w:numFmt w:val="bullet"/>
      <w:lvlText w:val=""/>
      <w:lvlJc w:val="left"/>
      <w:pPr>
        <w:ind w:left="2160" w:hanging="360"/>
      </w:pPr>
      <w:rPr>
        <w:rFonts w:ascii="Wingdings" w:hAnsi="Wingdings" w:hint="default"/>
      </w:rPr>
    </w:lvl>
    <w:lvl w:ilvl="3" w:tplc="815ADE3C">
      <w:start w:val="1"/>
      <w:numFmt w:val="bullet"/>
      <w:lvlText w:val=""/>
      <w:lvlJc w:val="left"/>
      <w:pPr>
        <w:ind w:left="2880" w:hanging="360"/>
      </w:pPr>
      <w:rPr>
        <w:rFonts w:ascii="Symbol" w:hAnsi="Symbol" w:hint="default"/>
      </w:rPr>
    </w:lvl>
    <w:lvl w:ilvl="4" w:tplc="4B08040E">
      <w:start w:val="1"/>
      <w:numFmt w:val="bullet"/>
      <w:lvlText w:val="o"/>
      <w:lvlJc w:val="left"/>
      <w:pPr>
        <w:ind w:left="3600" w:hanging="360"/>
      </w:pPr>
      <w:rPr>
        <w:rFonts w:ascii="Courier New" w:hAnsi="Courier New" w:hint="default"/>
      </w:rPr>
    </w:lvl>
    <w:lvl w:ilvl="5" w:tplc="F560116C">
      <w:start w:val="1"/>
      <w:numFmt w:val="bullet"/>
      <w:lvlText w:val=""/>
      <w:lvlJc w:val="left"/>
      <w:pPr>
        <w:ind w:left="4320" w:hanging="360"/>
      </w:pPr>
      <w:rPr>
        <w:rFonts w:ascii="Wingdings" w:hAnsi="Wingdings" w:hint="default"/>
      </w:rPr>
    </w:lvl>
    <w:lvl w:ilvl="6" w:tplc="B9384916">
      <w:start w:val="1"/>
      <w:numFmt w:val="bullet"/>
      <w:lvlText w:val=""/>
      <w:lvlJc w:val="left"/>
      <w:pPr>
        <w:ind w:left="5040" w:hanging="360"/>
      </w:pPr>
      <w:rPr>
        <w:rFonts w:ascii="Symbol" w:hAnsi="Symbol" w:hint="default"/>
      </w:rPr>
    </w:lvl>
    <w:lvl w:ilvl="7" w:tplc="21C6102C">
      <w:start w:val="1"/>
      <w:numFmt w:val="bullet"/>
      <w:lvlText w:val="o"/>
      <w:lvlJc w:val="left"/>
      <w:pPr>
        <w:ind w:left="5760" w:hanging="360"/>
      </w:pPr>
      <w:rPr>
        <w:rFonts w:ascii="Courier New" w:hAnsi="Courier New" w:hint="default"/>
      </w:rPr>
    </w:lvl>
    <w:lvl w:ilvl="8" w:tplc="D6586DD8">
      <w:start w:val="1"/>
      <w:numFmt w:val="bullet"/>
      <w:lvlText w:val=""/>
      <w:lvlJc w:val="left"/>
      <w:pPr>
        <w:ind w:left="6480" w:hanging="360"/>
      </w:pPr>
      <w:rPr>
        <w:rFonts w:ascii="Wingdings" w:hAnsi="Wingdings" w:hint="default"/>
      </w:rPr>
    </w:lvl>
  </w:abstractNum>
  <w:abstractNum w:abstractNumId="32" w15:restartNumberingAfterBreak="0">
    <w:nsid w:val="74C737D5"/>
    <w:multiLevelType w:val="hybridMultilevel"/>
    <w:tmpl w:val="EEC47634"/>
    <w:lvl w:ilvl="0" w:tplc="BE9CE79A">
      <w:start w:val="1"/>
      <w:numFmt w:val="lowerLetter"/>
      <w:lvlText w:val="%1)"/>
      <w:lvlJc w:val="left"/>
      <w:pPr>
        <w:ind w:left="360" w:hanging="360"/>
      </w:pPr>
    </w:lvl>
    <w:lvl w:ilvl="1" w:tplc="B32A0A36" w:tentative="1">
      <w:start w:val="1"/>
      <w:numFmt w:val="lowerLetter"/>
      <w:lvlText w:val="%2."/>
      <w:lvlJc w:val="left"/>
      <w:pPr>
        <w:ind w:left="1080" w:hanging="360"/>
      </w:pPr>
    </w:lvl>
    <w:lvl w:ilvl="2" w:tplc="F5766992" w:tentative="1">
      <w:start w:val="1"/>
      <w:numFmt w:val="lowerRoman"/>
      <w:lvlText w:val="%3."/>
      <w:lvlJc w:val="right"/>
      <w:pPr>
        <w:ind w:left="1800" w:hanging="180"/>
      </w:pPr>
    </w:lvl>
    <w:lvl w:ilvl="3" w:tplc="6F9ADB84" w:tentative="1">
      <w:start w:val="1"/>
      <w:numFmt w:val="decimal"/>
      <w:lvlText w:val="%4."/>
      <w:lvlJc w:val="left"/>
      <w:pPr>
        <w:ind w:left="2520" w:hanging="360"/>
      </w:pPr>
    </w:lvl>
    <w:lvl w:ilvl="4" w:tplc="F2CE566A" w:tentative="1">
      <w:start w:val="1"/>
      <w:numFmt w:val="lowerLetter"/>
      <w:lvlText w:val="%5."/>
      <w:lvlJc w:val="left"/>
      <w:pPr>
        <w:ind w:left="3240" w:hanging="360"/>
      </w:pPr>
    </w:lvl>
    <w:lvl w:ilvl="5" w:tplc="B8FACC52" w:tentative="1">
      <w:start w:val="1"/>
      <w:numFmt w:val="lowerRoman"/>
      <w:lvlText w:val="%6."/>
      <w:lvlJc w:val="right"/>
      <w:pPr>
        <w:ind w:left="3960" w:hanging="180"/>
      </w:pPr>
    </w:lvl>
    <w:lvl w:ilvl="6" w:tplc="E892DD14" w:tentative="1">
      <w:start w:val="1"/>
      <w:numFmt w:val="decimal"/>
      <w:lvlText w:val="%7."/>
      <w:lvlJc w:val="left"/>
      <w:pPr>
        <w:ind w:left="4680" w:hanging="360"/>
      </w:pPr>
    </w:lvl>
    <w:lvl w:ilvl="7" w:tplc="C25019B4" w:tentative="1">
      <w:start w:val="1"/>
      <w:numFmt w:val="lowerLetter"/>
      <w:lvlText w:val="%8."/>
      <w:lvlJc w:val="left"/>
      <w:pPr>
        <w:ind w:left="5400" w:hanging="360"/>
      </w:pPr>
    </w:lvl>
    <w:lvl w:ilvl="8" w:tplc="79704D74" w:tentative="1">
      <w:start w:val="1"/>
      <w:numFmt w:val="lowerRoman"/>
      <w:lvlText w:val="%9."/>
      <w:lvlJc w:val="right"/>
      <w:pPr>
        <w:ind w:left="6120" w:hanging="180"/>
      </w:pPr>
    </w:lvl>
  </w:abstractNum>
  <w:abstractNum w:abstractNumId="33" w15:restartNumberingAfterBreak="0">
    <w:nsid w:val="761A9199"/>
    <w:multiLevelType w:val="hybridMultilevel"/>
    <w:tmpl w:val="EF6C8B04"/>
    <w:lvl w:ilvl="0" w:tplc="9C96C7F0">
      <w:start w:val="1"/>
      <w:numFmt w:val="bullet"/>
      <w:lvlText w:val=""/>
      <w:lvlJc w:val="left"/>
      <w:pPr>
        <w:ind w:left="360" w:hanging="360"/>
      </w:pPr>
      <w:rPr>
        <w:rFonts w:ascii="Symbol" w:hAnsi="Symbol" w:hint="default"/>
      </w:rPr>
    </w:lvl>
    <w:lvl w:ilvl="1" w:tplc="D4DEDD12">
      <w:start w:val="1"/>
      <w:numFmt w:val="bullet"/>
      <w:lvlText w:val="o"/>
      <w:lvlJc w:val="left"/>
      <w:pPr>
        <w:ind w:left="1080" w:hanging="360"/>
      </w:pPr>
      <w:rPr>
        <w:rFonts w:ascii="Courier New" w:hAnsi="Courier New" w:hint="default"/>
      </w:rPr>
    </w:lvl>
    <w:lvl w:ilvl="2" w:tplc="A09CF424">
      <w:start w:val="1"/>
      <w:numFmt w:val="bullet"/>
      <w:lvlText w:val=""/>
      <w:lvlJc w:val="left"/>
      <w:pPr>
        <w:ind w:left="1800" w:hanging="360"/>
      </w:pPr>
      <w:rPr>
        <w:rFonts w:ascii="Wingdings" w:hAnsi="Wingdings" w:hint="default"/>
      </w:rPr>
    </w:lvl>
    <w:lvl w:ilvl="3" w:tplc="D464C182">
      <w:start w:val="1"/>
      <w:numFmt w:val="bullet"/>
      <w:lvlText w:val=""/>
      <w:lvlJc w:val="left"/>
      <w:pPr>
        <w:ind w:left="2520" w:hanging="360"/>
      </w:pPr>
      <w:rPr>
        <w:rFonts w:ascii="Symbol" w:hAnsi="Symbol" w:hint="default"/>
      </w:rPr>
    </w:lvl>
    <w:lvl w:ilvl="4" w:tplc="4720047C">
      <w:start w:val="1"/>
      <w:numFmt w:val="bullet"/>
      <w:lvlText w:val="o"/>
      <w:lvlJc w:val="left"/>
      <w:pPr>
        <w:ind w:left="3240" w:hanging="360"/>
      </w:pPr>
      <w:rPr>
        <w:rFonts w:ascii="Courier New" w:hAnsi="Courier New" w:hint="default"/>
      </w:rPr>
    </w:lvl>
    <w:lvl w:ilvl="5" w:tplc="708C2018">
      <w:start w:val="1"/>
      <w:numFmt w:val="bullet"/>
      <w:lvlText w:val=""/>
      <w:lvlJc w:val="left"/>
      <w:pPr>
        <w:ind w:left="3960" w:hanging="360"/>
      </w:pPr>
      <w:rPr>
        <w:rFonts w:ascii="Wingdings" w:hAnsi="Wingdings" w:hint="default"/>
      </w:rPr>
    </w:lvl>
    <w:lvl w:ilvl="6" w:tplc="C324E824">
      <w:start w:val="1"/>
      <w:numFmt w:val="bullet"/>
      <w:lvlText w:val=""/>
      <w:lvlJc w:val="left"/>
      <w:pPr>
        <w:ind w:left="4680" w:hanging="360"/>
      </w:pPr>
      <w:rPr>
        <w:rFonts w:ascii="Symbol" w:hAnsi="Symbol" w:hint="default"/>
      </w:rPr>
    </w:lvl>
    <w:lvl w:ilvl="7" w:tplc="331AC034">
      <w:start w:val="1"/>
      <w:numFmt w:val="bullet"/>
      <w:lvlText w:val="o"/>
      <w:lvlJc w:val="left"/>
      <w:pPr>
        <w:ind w:left="5400" w:hanging="360"/>
      </w:pPr>
      <w:rPr>
        <w:rFonts w:ascii="Courier New" w:hAnsi="Courier New" w:hint="default"/>
      </w:rPr>
    </w:lvl>
    <w:lvl w:ilvl="8" w:tplc="352098CE">
      <w:start w:val="1"/>
      <w:numFmt w:val="bullet"/>
      <w:lvlText w:val=""/>
      <w:lvlJc w:val="left"/>
      <w:pPr>
        <w:ind w:left="6120" w:hanging="360"/>
      </w:pPr>
      <w:rPr>
        <w:rFonts w:ascii="Wingdings" w:hAnsi="Wingdings" w:hint="default"/>
      </w:rPr>
    </w:lvl>
  </w:abstractNum>
  <w:abstractNum w:abstractNumId="34" w15:restartNumberingAfterBreak="0">
    <w:nsid w:val="7BF54F75"/>
    <w:multiLevelType w:val="hybridMultilevel"/>
    <w:tmpl w:val="FDC037C4"/>
    <w:lvl w:ilvl="0" w:tplc="B70A7DB6">
      <w:start w:val="1"/>
      <w:numFmt w:val="bullet"/>
      <w:lvlText w:val=""/>
      <w:lvlJc w:val="left"/>
      <w:pPr>
        <w:ind w:left="720" w:hanging="360"/>
      </w:pPr>
      <w:rPr>
        <w:rFonts w:ascii="Symbol" w:hAnsi="Symbol" w:hint="default"/>
      </w:rPr>
    </w:lvl>
    <w:lvl w:ilvl="1" w:tplc="3D2AE602">
      <w:start w:val="1"/>
      <w:numFmt w:val="bullet"/>
      <w:lvlText w:val="o"/>
      <w:lvlJc w:val="left"/>
      <w:pPr>
        <w:ind w:left="1440" w:hanging="360"/>
      </w:pPr>
      <w:rPr>
        <w:rFonts w:ascii="Courier New" w:hAnsi="Courier New" w:hint="default"/>
      </w:rPr>
    </w:lvl>
    <w:lvl w:ilvl="2" w:tplc="701661B6">
      <w:start w:val="1"/>
      <w:numFmt w:val="bullet"/>
      <w:lvlText w:val=""/>
      <w:lvlJc w:val="left"/>
      <w:pPr>
        <w:ind w:left="2160" w:hanging="360"/>
      </w:pPr>
      <w:rPr>
        <w:rFonts w:ascii="Wingdings" w:hAnsi="Wingdings" w:hint="default"/>
      </w:rPr>
    </w:lvl>
    <w:lvl w:ilvl="3" w:tplc="F14C7FB0">
      <w:start w:val="1"/>
      <w:numFmt w:val="bullet"/>
      <w:lvlText w:val=""/>
      <w:lvlJc w:val="left"/>
      <w:pPr>
        <w:ind w:left="2880" w:hanging="360"/>
      </w:pPr>
      <w:rPr>
        <w:rFonts w:ascii="Symbol" w:hAnsi="Symbol" w:hint="default"/>
      </w:rPr>
    </w:lvl>
    <w:lvl w:ilvl="4" w:tplc="F5C89A16">
      <w:start w:val="1"/>
      <w:numFmt w:val="bullet"/>
      <w:lvlText w:val="o"/>
      <w:lvlJc w:val="left"/>
      <w:pPr>
        <w:ind w:left="3600" w:hanging="360"/>
      </w:pPr>
      <w:rPr>
        <w:rFonts w:ascii="Courier New" w:hAnsi="Courier New" w:hint="default"/>
      </w:rPr>
    </w:lvl>
    <w:lvl w:ilvl="5" w:tplc="A2AE8E44">
      <w:start w:val="1"/>
      <w:numFmt w:val="bullet"/>
      <w:lvlText w:val=""/>
      <w:lvlJc w:val="left"/>
      <w:pPr>
        <w:ind w:left="4320" w:hanging="360"/>
      </w:pPr>
      <w:rPr>
        <w:rFonts w:ascii="Wingdings" w:hAnsi="Wingdings" w:hint="default"/>
      </w:rPr>
    </w:lvl>
    <w:lvl w:ilvl="6" w:tplc="2A96326C">
      <w:start w:val="1"/>
      <w:numFmt w:val="bullet"/>
      <w:lvlText w:val=""/>
      <w:lvlJc w:val="left"/>
      <w:pPr>
        <w:ind w:left="5040" w:hanging="360"/>
      </w:pPr>
      <w:rPr>
        <w:rFonts w:ascii="Symbol" w:hAnsi="Symbol" w:hint="default"/>
      </w:rPr>
    </w:lvl>
    <w:lvl w:ilvl="7" w:tplc="E34A2162">
      <w:start w:val="1"/>
      <w:numFmt w:val="bullet"/>
      <w:lvlText w:val="o"/>
      <w:lvlJc w:val="left"/>
      <w:pPr>
        <w:ind w:left="5760" w:hanging="360"/>
      </w:pPr>
      <w:rPr>
        <w:rFonts w:ascii="Courier New" w:hAnsi="Courier New" w:hint="default"/>
      </w:rPr>
    </w:lvl>
    <w:lvl w:ilvl="8" w:tplc="2CD2C12E">
      <w:start w:val="1"/>
      <w:numFmt w:val="bullet"/>
      <w:lvlText w:val=""/>
      <w:lvlJc w:val="left"/>
      <w:pPr>
        <w:ind w:left="6480" w:hanging="360"/>
      </w:pPr>
      <w:rPr>
        <w:rFonts w:ascii="Wingdings" w:hAnsi="Wingdings" w:hint="default"/>
      </w:rPr>
    </w:lvl>
  </w:abstractNum>
  <w:abstractNum w:abstractNumId="35" w15:restartNumberingAfterBreak="0">
    <w:nsid w:val="7E7350EB"/>
    <w:multiLevelType w:val="hybridMultilevel"/>
    <w:tmpl w:val="38B26974"/>
    <w:lvl w:ilvl="0" w:tplc="26E0C0B4">
      <w:start w:val="1"/>
      <w:numFmt w:val="bullet"/>
      <w:lvlText w:val=""/>
      <w:lvlJc w:val="left"/>
      <w:pPr>
        <w:ind w:left="720" w:hanging="360"/>
      </w:pPr>
      <w:rPr>
        <w:rFonts w:ascii="Symbol" w:hAnsi="Symbol" w:hint="default"/>
      </w:rPr>
    </w:lvl>
    <w:lvl w:ilvl="1" w:tplc="5F523F80">
      <w:start w:val="1"/>
      <w:numFmt w:val="bullet"/>
      <w:lvlText w:val="o"/>
      <w:lvlJc w:val="left"/>
      <w:pPr>
        <w:ind w:left="1440" w:hanging="360"/>
      </w:pPr>
      <w:rPr>
        <w:rFonts w:ascii="Courier New" w:hAnsi="Courier New" w:hint="default"/>
      </w:rPr>
    </w:lvl>
    <w:lvl w:ilvl="2" w:tplc="9C2CB882">
      <w:start w:val="1"/>
      <w:numFmt w:val="bullet"/>
      <w:lvlText w:val=""/>
      <w:lvlJc w:val="left"/>
      <w:pPr>
        <w:ind w:left="2160" w:hanging="360"/>
      </w:pPr>
      <w:rPr>
        <w:rFonts w:ascii="Wingdings" w:hAnsi="Wingdings" w:hint="default"/>
      </w:rPr>
    </w:lvl>
    <w:lvl w:ilvl="3" w:tplc="C7689498">
      <w:start w:val="1"/>
      <w:numFmt w:val="bullet"/>
      <w:lvlText w:val=""/>
      <w:lvlJc w:val="left"/>
      <w:pPr>
        <w:ind w:left="2880" w:hanging="360"/>
      </w:pPr>
      <w:rPr>
        <w:rFonts w:ascii="Symbol" w:hAnsi="Symbol" w:hint="default"/>
      </w:rPr>
    </w:lvl>
    <w:lvl w:ilvl="4" w:tplc="23386812">
      <w:start w:val="1"/>
      <w:numFmt w:val="bullet"/>
      <w:lvlText w:val="o"/>
      <w:lvlJc w:val="left"/>
      <w:pPr>
        <w:ind w:left="3600" w:hanging="360"/>
      </w:pPr>
      <w:rPr>
        <w:rFonts w:ascii="Courier New" w:hAnsi="Courier New" w:hint="default"/>
      </w:rPr>
    </w:lvl>
    <w:lvl w:ilvl="5" w:tplc="E3002992">
      <w:start w:val="1"/>
      <w:numFmt w:val="bullet"/>
      <w:lvlText w:val=""/>
      <w:lvlJc w:val="left"/>
      <w:pPr>
        <w:ind w:left="4320" w:hanging="360"/>
      </w:pPr>
      <w:rPr>
        <w:rFonts w:ascii="Wingdings" w:hAnsi="Wingdings" w:hint="default"/>
      </w:rPr>
    </w:lvl>
    <w:lvl w:ilvl="6" w:tplc="39480632">
      <w:start w:val="1"/>
      <w:numFmt w:val="bullet"/>
      <w:lvlText w:val=""/>
      <w:lvlJc w:val="left"/>
      <w:pPr>
        <w:ind w:left="5040" w:hanging="360"/>
      </w:pPr>
      <w:rPr>
        <w:rFonts w:ascii="Symbol" w:hAnsi="Symbol" w:hint="default"/>
      </w:rPr>
    </w:lvl>
    <w:lvl w:ilvl="7" w:tplc="1458C110">
      <w:start w:val="1"/>
      <w:numFmt w:val="bullet"/>
      <w:lvlText w:val="o"/>
      <w:lvlJc w:val="left"/>
      <w:pPr>
        <w:ind w:left="5760" w:hanging="360"/>
      </w:pPr>
      <w:rPr>
        <w:rFonts w:ascii="Courier New" w:hAnsi="Courier New" w:hint="default"/>
      </w:rPr>
    </w:lvl>
    <w:lvl w:ilvl="8" w:tplc="3C86647A">
      <w:start w:val="1"/>
      <w:numFmt w:val="bullet"/>
      <w:lvlText w:val=""/>
      <w:lvlJc w:val="left"/>
      <w:pPr>
        <w:ind w:left="6480" w:hanging="360"/>
      </w:pPr>
      <w:rPr>
        <w:rFonts w:ascii="Wingdings" w:hAnsi="Wingdings" w:hint="default"/>
      </w:rPr>
    </w:lvl>
  </w:abstractNum>
  <w:abstractNum w:abstractNumId="36" w15:restartNumberingAfterBreak="0">
    <w:nsid w:val="7EFEF41D"/>
    <w:multiLevelType w:val="hybridMultilevel"/>
    <w:tmpl w:val="5270FA66"/>
    <w:lvl w:ilvl="0" w:tplc="CAC23282">
      <w:start w:val="1"/>
      <w:numFmt w:val="bullet"/>
      <w:lvlText w:val=""/>
      <w:lvlJc w:val="left"/>
      <w:pPr>
        <w:ind w:left="720" w:hanging="360"/>
      </w:pPr>
      <w:rPr>
        <w:rFonts w:ascii="Symbol" w:hAnsi="Symbol" w:hint="default"/>
      </w:rPr>
    </w:lvl>
    <w:lvl w:ilvl="1" w:tplc="2CEA77A8">
      <w:start w:val="1"/>
      <w:numFmt w:val="bullet"/>
      <w:lvlText w:val="o"/>
      <w:lvlJc w:val="left"/>
      <w:pPr>
        <w:ind w:left="1440" w:hanging="360"/>
      </w:pPr>
      <w:rPr>
        <w:rFonts w:ascii="Courier New" w:hAnsi="Courier New" w:hint="default"/>
      </w:rPr>
    </w:lvl>
    <w:lvl w:ilvl="2" w:tplc="E9D2A8FA">
      <w:start w:val="1"/>
      <w:numFmt w:val="bullet"/>
      <w:lvlText w:val=""/>
      <w:lvlJc w:val="left"/>
      <w:pPr>
        <w:ind w:left="2160" w:hanging="360"/>
      </w:pPr>
      <w:rPr>
        <w:rFonts w:ascii="Wingdings" w:hAnsi="Wingdings" w:hint="default"/>
      </w:rPr>
    </w:lvl>
    <w:lvl w:ilvl="3" w:tplc="0AD608AA">
      <w:start w:val="1"/>
      <w:numFmt w:val="bullet"/>
      <w:lvlText w:val=""/>
      <w:lvlJc w:val="left"/>
      <w:pPr>
        <w:ind w:left="2880" w:hanging="360"/>
      </w:pPr>
      <w:rPr>
        <w:rFonts w:ascii="Symbol" w:hAnsi="Symbol" w:hint="default"/>
      </w:rPr>
    </w:lvl>
    <w:lvl w:ilvl="4" w:tplc="C9A446D8">
      <w:start w:val="1"/>
      <w:numFmt w:val="bullet"/>
      <w:lvlText w:val="o"/>
      <w:lvlJc w:val="left"/>
      <w:pPr>
        <w:ind w:left="3600" w:hanging="360"/>
      </w:pPr>
      <w:rPr>
        <w:rFonts w:ascii="Courier New" w:hAnsi="Courier New" w:hint="default"/>
      </w:rPr>
    </w:lvl>
    <w:lvl w:ilvl="5" w:tplc="584CE05E">
      <w:start w:val="1"/>
      <w:numFmt w:val="bullet"/>
      <w:lvlText w:val=""/>
      <w:lvlJc w:val="left"/>
      <w:pPr>
        <w:ind w:left="4320" w:hanging="360"/>
      </w:pPr>
      <w:rPr>
        <w:rFonts w:ascii="Wingdings" w:hAnsi="Wingdings" w:hint="default"/>
      </w:rPr>
    </w:lvl>
    <w:lvl w:ilvl="6" w:tplc="1F1491FA">
      <w:start w:val="1"/>
      <w:numFmt w:val="bullet"/>
      <w:lvlText w:val=""/>
      <w:lvlJc w:val="left"/>
      <w:pPr>
        <w:ind w:left="5040" w:hanging="360"/>
      </w:pPr>
      <w:rPr>
        <w:rFonts w:ascii="Symbol" w:hAnsi="Symbol" w:hint="default"/>
      </w:rPr>
    </w:lvl>
    <w:lvl w:ilvl="7" w:tplc="AEE887B6">
      <w:start w:val="1"/>
      <w:numFmt w:val="bullet"/>
      <w:lvlText w:val="o"/>
      <w:lvlJc w:val="left"/>
      <w:pPr>
        <w:ind w:left="5760" w:hanging="360"/>
      </w:pPr>
      <w:rPr>
        <w:rFonts w:ascii="Courier New" w:hAnsi="Courier New" w:hint="default"/>
      </w:rPr>
    </w:lvl>
    <w:lvl w:ilvl="8" w:tplc="DF265AD8">
      <w:start w:val="1"/>
      <w:numFmt w:val="bullet"/>
      <w:lvlText w:val=""/>
      <w:lvlJc w:val="left"/>
      <w:pPr>
        <w:ind w:left="6480" w:hanging="360"/>
      </w:pPr>
      <w:rPr>
        <w:rFonts w:ascii="Wingdings" w:hAnsi="Wingdings" w:hint="default"/>
      </w:rPr>
    </w:lvl>
  </w:abstractNum>
  <w:num w:numId="1" w16cid:durableId="344138169">
    <w:abstractNumId w:val="23"/>
  </w:num>
  <w:num w:numId="2" w16cid:durableId="1643538791">
    <w:abstractNumId w:val="4"/>
  </w:num>
  <w:num w:numId="3" w16cid:durableId="1783258432">
    <w:abstractNumId w:val="17"/>
  </w:num>
  <w:num w:numId="4" w16cid:durableId="803816167">
    <w:abstractNumId w:val="1"/>
  </w:num>
  <w:num w:numId="5" w16cid:durableId="143203505">
    <w:abstractNumId w:val="20"/>
  </w:num>
  <w:num w:numId="6" w16cid:durableId="10769394">
    <w:abstractNumId w:val="7"/>
  </w:num>
  <w:num w:numId="7" w16cid:durableId="169679499">
    <w:abstractNumId w:val="15"/>
  </w:num>
  <w:num w:numId="8" w16cid:durableId="1935236964">
    <w:abstractNumId w:val="19"/>
  </w:num>
  <w:num w:numId="9" w16cid:durableId="1752579226">
    <w:abstractNumId w:val="22"/>
  </w:num>
  <w:num w:numId="10" w16cid:durableId="2122843590">
    <w:abstractNumId w:val="28"/>
  </w:num>
  <w:num w:numId="11" w16cid:durableId="654260667">
    <w:abstractNumId w:val="9"/>
  </w:num>
  <w:num w:numId="12" w16cid:durableId="1811049722">
    <w:abstractNumId w:val="10"/>
  </w:num>
  <w:num w:numId="13" w16cid:durableId="235674628">
    <w:abstractNumId w:val="8"/>
  </w:num>
  <w:num w:numId="14" w16cid:durableId="1520777985">
    <w:abstractNumId w:val="0"/>
  </w:num>
  <w:num w:numId="15" w16cid:durableId="1482848038">
    <w:abstractNumId w:val="16"/>
  </w:num>
  <w:num w:numId="16" w16cid:durableId="727534906">
    <w:abstractNumId w:val="21"/>
  </w:num>
  <w:num w:numId="17" w16cid:durableId="1881282920">
    <w:abstractNumId w:val="13"/>
  </w:num>
  <w:num w:numId="18" w16cid:durableId="1961063804">
    <w:abstractNumId w:val="32"/>
  </w:num>
  <w:num w:numId="19" w16cid:durableId="1527064015">
    <w:abstractNumId w:val="26"/>
  </w:num>
  <w:num w:numId="20" w16cid:durableId="1977636327">
    <w:abstractNumId w:val="33"/>
  </w:num>
  <w:num w:numId="21" w16cid:durableId="1699426482">
    <w:abstractNumId w:val="29"/>
  </w:num>
  <w:num w:numId="22" w16cid:durableId="1063527512">
    <w:abstractNumId w:val="24"/>
  </w:num>
  <w:num w:numId="23" w16cid:durableId="993723948">
    <w:abstractNumId w:val="25"/>
  </w:num>
  <w:num w:numId="24" w16cid:durableId="86268400">
    <w:abstractNumId w:val="35"/>
  </w:num>
  <w:num w:numId="25" w16cid:durableId="1859611732">
    <w:abstractNumId w:val="3"/>
  </w:num>
  <w:num w:numId="26" w16cid:durableId="198789029">
    <w:abstractNumId w:val="11"/>
  </w:num>
  <w:num w:numId="27" w16cid:durableId="955792909">
    <w:abstractNumId w:val="34"/>
  </w:num>
  <w:num w:numId="28" w16cid:durableId="1003893048">
    <w:abstractNumId w:val="2"/>
  </w:num>
  <w:num w:numId="29" w16cid:durableId="435441653">
    <w:abstractNumId w:val="5"/>
  </w:num>
  <w:num w:numId="30" w16cid:durableId="1622607851">
    <w:abstractNumId w:val="36"/>
  </w:num>
  <w:num w:numId="31" w16cid:durableId="1469670007">
    <w:abstractNumId w:val="30"/>
  </w:num>
  <w:num w:numId="32" w16cid:durableId="1701004272">
    <w:abstractNumId w:val="31"/>
  </w:num>
  <w:num w:numId="33" w16cid:durableId="364334320">
    <w:abstractNumId w:val="27"/>
  </w:num>
  <w:num w:numId="34" w16cid:durableId="917251220">
    <w:abstractNumId w:val="18"/>
  </w:num>
  <w:num w:numId="35" w16cid:durableId="2136295028">
    <w:abstractNumId w:val="12"/>
  </w:num>
  <w:num w:numId="36" w16cid:durableId="813596594">
    <w:abstractNumId w:val="14"/>
  </w:num>
  <w:num w:numId="37" w16cid:durableId="171114530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Pilleriin Lindsalu - JUSTDIGI">
    <w15:presenceInfo w15:providerId="AD" w15:userId="S::pilleriin.lindsalu@justdigi.ee::f663d0d4-d477-45c8-b210-8f2e36409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E82"/>
    <w:rsid w:val="000006E0"/>
    <w:rsid w:val="00000E44"/>
    <w:rsid w:val="00000FB7"/>
    <w:rsid w:val="00001933"/>
    <w:rsid w:val="00001D3D"/>
    <w:rsid w:val="00001EE5"/>
    <w:rsid w:val="000020B9"/>
    <w:rsid w:val="00002E6E"/>
    <w:rsid w:val="00002F1F"/>
    <w:rsid w:val="000039AE"/>
    <w:rsid w:val="00004013"/>
    <w:rsid w:val="000059CF"/>
    <w:rsid w:val="00006D88"/>
    <w:rsid w:val="00007561"/>
    <w:rsid w:val="000079C9"/>
    <w:rsid w:val="00007F60"/>
    <w:rsid w:val="000109B1"/>
    <w:rsid w:val="00011084"/>
    <w:rsid w:val="000126D6"/>
    <w:rsid w:val="0001301F"/>
    <w:rsid w:val="000132A6"/>
    <w:rsid w:val="000138B9"/>
    <w:rsid w:val="00013C6E"/>
    <w:rsid w:val="00013FBC"/>
    <w:rsid w:val="000141EA"/>
    <w:rsid w:val="000145BF"/>
    <w:rsid w:val="00015451"/>
    <w:rsid w:val="0001647D"/>
    <w:rsid w:val="00016ACD"/>
    <w:rsid w:val="0001743C"/>
    <w:rsid w:val="000176D7"/>
    <w:rsid w:val="000177B2"/>
    <w:rsid w:val="00017EA2"/>
    <w:rsid w:val="000212D9"/>
    <w:rsid w:val="000218B1"/>
    <w:rsid w:val="000220F1"/>
    <w:rsid w:val="00022212"/>
    <w:rsid w:val="000234E2"/>
    <w:rsid w:val="00024382"/>
    <w:rsid w:val="000249E7"/>
    <w:rsid w:val="00024A18"/>
    <w:rsid w:val="00024BA6"/>
    <w:rsid w:val="00024CCF"/>
    <w:rsid w:val="00024E41"/>
    <w:rsid w:val="0002503D"/>
    <w:rsid w:val="00025AF7"/>
    <w:rsid w:val="000269C3"/>
    <w:rsid w:val="000273A6"/>
    <w:rsid w:val="000304B5"/>
    <w:rsid w:val="00030C16"/>
    <w:rsid w:val="00031C14"/>
    <w:rsid w:val="00031C27"/>
    <w:rsid w:val="00031EAA"/>
    <w:rsid w:val="00032171"/>
    <w:rsid w:val="00032D44"/>
    <w:rsid w:val="00032E3A"/>
    <w:rsid w:val="000333A5"/>
    <w:rsid w:val="00033AEF"/>
    <w:rsid w:val="00033B41"/>
    <w:rsid w:val="00034882"/>
    <w:rsid w:val="00034C94"/>
    <w:rsid w:val="00034F47"/>
    <w:rsid w:val="00034FD5"/>
    <w:rsid w:val="00035526"/>
    <w:rsid w:val="00036BFC"/>
    <w:rsid w:val="00037044"/>
    <w:rsid w:val="00037255"/>
    <w:rsid w:val="00037D16"/>
    <w:rsid w:val="000400EF"/>
    <w:rsid w:val="000401C0"/>
    <w:rsid w:val="000415BF"/>
    <w:rsid w:val="00041789"/>
    <w:rsid w:val="0004180C"/>
    <w:rsid w:val="00043209"/>
    <w:rsid w:val="00045EE5"/>
    <w:rsid w:val="00046138"/>
    <w:rsid w:val="00046B0B"/>
    <w:rsid w:val="00046E76"/>
    <w:rsid w:val="000471D1"/>
    <w:rsid w:val="00047AE6"/>
    <w:rsid w:val="00047E30"/>
    <w:rsid w:val="00047E78"/>
    <w:rsid w:val="00047E9D"/>
    <w:rsid w:val="00047EDC"/>
    <w:rsid w:val="0004CCE6"/>
    <w:rsid w:val="0004F87D"/>
    <w:rsid w:val="00050260"/>
    <w:rsid w:val="00050333"/>
    <w:rsid w:val="00050B22"/>
    <w:rsid w:val="0005188E"/>
    <w:rsid w:val="00051DA3"/>
    <w:rsid w:val="00052F62"/>
    <w:rsid w:val="000531F3"/>
    <w:rsid w:val="00053F96"/>
    <w:rsid w:val="000544ED"/>
    <w:rsid w:val="00055494"/>
    <w:rsid w:val="000559DC"/>
    <w:rsid w:val="000566BF"/>
    <w:rsid w:val="000566D1"/>
    <w:rsid w:val="00056704"/>
    <w:rsid w:val="00056ABF"/>
    <w:rsid w:val="00060710"/>
    <w:rsid w:val="00060A7B"/>
    <w:rsid w:val="0006166F"/>
    <w:rsid w:val="000617C8"/>
    <w:rsid w:val="00061FA0"/>
    <w:rsid w:val="00062FA8"/>
    <w:rsid w:val="00063130"/>
    <w:rsid w:val="000631BB"/>
    <w:rsid w:val="00063365"/>
    <w:rsid w:val="00063645"/>
    <w:rsid w:val="000638AB"/>
    <w:rsid w:val="00063B26"/>
    <w:rsid w:val="000641FE"/>
    <w:rsid w:val="00064DB7"/>
    <w:rsid w:val="00065292"/>
    <w:rsid w:val="00065A9A"/>
    <w:rsid w:val="00065E92"/>
    <w:rsid w:val="000672F6"/>
    <w:rsid w:val="000674E0"/>
    <w:rsid w:val="00070528"/>
    <w:rsid w:val="000705E4"/>
    <w:rsid w:val="00071E37"/>
    <w:rsid w:val="00071F00"/>
    <w:rsid w:val="000729E1"/>
    <w:rsid w:val="0007315E"/>
    <w:rsid w:val="0007357A"/>
    <w:rsid w:val="00073CDD"/>
    <w:rsid w:val="00073D79"/>
    <w:rsid w:val="00073F1E"/>
    <w:rsid w:val="0007629C"/>
    <w:rsid w:val="0007641E"/>
    <w:rsid w:val="00076BED"/>
    <w:rsid w:val="00077796"/>
    <w:rsid w:val="00081484"/>
    <w:rsid w:val="00081741"/>
    <w:rsid w:val="00081E2D"/>
    <w:rsid w:val="000821A4"/>
    <w:rsid w:val="00082509"/>
    <w:rsid w:val="00082B18"/>
    <w:rsid w:val="00082FBB"/>
    <w:rsid w:val="000833F0"/>
    <w:rsid w:val="0008355A"/>
    <w:rsid w:val="00083FB4"/>
    <w:rsid w:val="00084099"/>
    <w:rsid w:val="00085626"/>
    <w:rsid w:val="00086066"/>
    <w:rsid w:val="000864A0"/>
    <w:rsid w:val="00086BEF"/>
    <w:rsid w:val="00086E72"/>
    <w:rsid w:val="00086F37"/>
    <w:rsid w:val="00087764"/>
    <w:rsid w:val="000904D3"/>
    <w:rsid w:val="000904FE"/>
    <w:rsid w:val="000906FE"/>
    <w:rsid w:val="00090C13"/>
    <w:rsid w:val="00090D14"/>
    <w:rsid w:val="00091A83"/>
    <w:rsid w:val="00092162"/>
    <w:rsid w:val="00092BF2"/>
    <w:rsid w:val="000943D4"/>
    <w:rsid w:val="0009510C"/>
    <w:rsid w:val="00096D94"/>
    <w:rsid w:val="00097AEA"/>
    <w:rsid w:val="000A0346"/>
    <w:rsid w:val="000A1535"/>
    <w:rsid w:val="000A1801"/>
    <w:rsid w:val="000A2226"/>
    <w:rsid w:val="000A2469"/>
    <w:rsid w:val="000A44B2"/>
    <w:rsid w:val="000A4604"/>
    <w:rsid w:val="000A4870"/>
    <w:rsid w:val="000A579E"/>
    <w:rsid w:val="000A5BD7"/>
    <w:rsid w:val="000A68BA"/>
    <w:rsid w:val="000B022F"/>
    <w:rsid w:val="000B15AC"/>
    <w:rsid w:val="000B1F70"/>
    <w:rsid w:val="000B20DD"/>
    <w:rsid w:val="000B24F0"/>
    <w:rsid w:val="000B332F"/>
    <w:rsid w:val="000B535B"/>
    <w:rsid w:val="000B5790"/>
    <w:rsid w:val="000B6863"/>
    <w:rsid w:val="000B6BB0"/>
    <w:rsid w:val="000B76A5"/>
    <w:rsid w:val="000B7954"/>
    <w:rsid w:val="000C0810"/>
    <w:rsid w:val="000C0A5D"/>
    <w:rsid w:val="000C15DE"/>
    <w:rsid w:val="000C2247"/>
    <w:rsid w:val="000C2890"/>
    <w:rsid w:val="000C3438"/>
    <w:rsid w:val="000C5BCD"/>
    <w:rsid w:val="000C5C4F"/>
    <w:rsid w:val="000C67CC"/>
    <w:rsid w:val="000C6A99"/>
    <w:rsid w:val="000C6CC3"/>
    <w:rsid w:val="000C7C38"/>
    <w:rsid w:val="000CF26C"/>
    <w:rsid w:val="000D0306"/>
    <w:rsid w:val="000D0422"/>
    <w:rsid w:val="000D0AD0"/>
    <w:rsid w:val="000D0B42"/>
    <w:rsid w:val="000D2532"/>
    <w:rsid w:val="000D390E"/>
    <w:rsid w:val="000D4410"/>
    <w:rsid w:val="000D4681"/>
    <w:rsid w:val="000D4EC2"/>
    <w:rsid w:val="000D61CC"/>
    <w:rsid w:val="000D658C"/>
    <w:rsid w:val="000D664C"/>
    <w:rsid w:val="000D6FB1"/>
    <w:rsid w:val="000D7FB8"/>
    <w:rsid w:val="000E03EA"/>
    <w:rsid w:val="000E1549"/>
    <w:rsid w:val="000E1C19"/>
    <w:rsid w:val="000E2704"/>
    <w:rsid w:val="000E58F6"/>
    <w:rsid w:val="000F0581"/>
    <w:rsid w:val="000F0821"/>
    <w:rsid w:val="000F0B46"/>
    <w:rsid w:val="000F184D"/>
    <w:rsid w:val="000F1D94"/>
    <w:rsid w:val="000F3821"/>
    <w:rsid w:val="000F3BA0"/>
    <w:rsid w:val="000F3F90"/>
    <w:rsid w:val="000F41D3"/>
    <w:rsid w:val="000F4408"/>
    <w:rsid w:val="000F4EC8"/>
    <w:rsid w:val="000F50D2"/>
    <w:rsid w:val="000F541C"/>
    <w:rsid w:val="000F541D"/>
    <w:rsid w:val="000F558D"/>
    <w:rsid w:val="000F663E"/>
    <w:rsid w:val="000F6882"/>
    <w:rsid w:val="000F73AB"/>
    <w:rsid w:val="000F77F4"/>
    <w:rsid w:val="000F79B7"/>
    <w:rsid w:val="000F7E6C"/>
    <w:rsid w:val="001007A8"/>
    <w:rsid w:val="00101433"/>
    <w:rsid w:val="00101487"/>
    <w:rsid w:val="001014DF"/>
    <w:rsid w:val="001020A4"/>
    <w:rsid w:val="001027D2"/>
    <w:rsid w:val="00103EF6"/>
    <w:rsid w:val="00104418"/>
    <w:rsid w:val="00104D0B"/>
    <w:rsid w:val="0010544A"/>
    <w:rsid w:val="001055CA"/>
    <w:rsid w:val="00105629"/>
    <w:rsid w:val="00105997"/>
    <w:rsid w:val="00107715"/>
    <w:rsid w:val="00107FFD"/>
    <w:rsid w:val="00110616"/>
    <w:rsid w:val="00110623"/>
    <w:rsid w:val="001125E4"/>
    <w:rsid w:val="00112730"/>
    <w:rsid w:val="00113150"/>
    <w:rsid w:val="0011398E"/>
    <w:rsid w:val="0011455B"/>
    <w:rsid w:val="00114BD2"/>
    <w:rsid w:val="00114F74"/>
    <w:rsid w:val="001151D8"/>
    <w:rsid w:val="00115796"/>
    <w:rsid w:val="001173F3"/>
    <w:rsid w:val="00120BB5"/>
    <w:rsid w:val="00121B95"/>
    <w:rsid w:val="00122776"/>
    <w:rsid w:val="001237C9"/>
    <w:rsid w:val="00123DA6"/>
    <w:rsid w:val="0012597E"/>
    <w:rsid w:val="00125E0A"/>
    <w:rsid w:val="0012641C"/>
    <w:rsid w:val="00127C2C"/>
    <w:rsid w:val="00130BA6"/>
    <w:rsid w:val="00132073"/>
    <w:rsid w:val="0013207A"/>
    <w:rsid w:val="001322ED"/>
    <w:rsid w:val="00132512"/>
    <w:rsid w:val="00132826"/>
    <w:rsid w:val="00133ECA"/>
    <w:rsid w:val="00134BD9"/>
    <w:rsid w:val="00135006"/>
    <w:rsid w:val="00136282"/>
    <w:rsid w:val="0013671E"/>
    <w:rsid w:val="001367CA"/>
    <w:rsid w:val="00136DA6"/>
    <w:rsid w:val="001371A7"/>
    <w:rsid w:val="0013726D"/>
    <w:rsid w:val="00140748"/>
    <w:rsid w:val="0014093A"/>
    <w:rsid w:val="00140D26"/>
    <w:rsid w:val="00141275"/>
    <w:rsid w:val="0014149A"/>
    <w:rsid w:val="001416E8"/>
    <w:rsid w:val="0014194A"/>
    <w:rsid w:val="00142A17"/>
    <w:rsid w:val="00142F8D"/>
    <w:rsid w:val="0014308C"/>
    <w:rsid w:val="00143E07"/>
    <w:rsid w:val="00145472"/>
    <w:rsid w:val="00145B81"/>
    <w:rsid w:val="00145FFC"/>
    <w:rsid w:val="001464A3"/>
    <w:rsid w:val="00146C89"/>
    <w:rsid w:val="00146E0C"/>
    <w:rsid w:val="00146F9A"/>
    <w:rsid w:val="0014714A"/>
    <w:rsid w:val="0014717C"/>
    <w:rsid w:val="00147D14"/>
    <w:rsid w:val="001500AE"/>
    <w:rsid w:val="00150569"/>
    <w:rsid w:val="001512D7"/>
    <w:rsid w:val="001514F4"/>
    <w:rsid w:val="001516D7"/>
    <w:rsid w:val="00152683"/>
    <w:rsid w:val="001533E1"/>
    <w:rsid w:val="00153C83"/>
    <w:rsid w:val="00153CF9"/>
    <w:rsid w:val="001541F0"/>
    <w:rsid w:val="0015456D"/>
    <w:rsid w:val="00154ABE"/>
    <w:rsid w:val="00155790"/>
    <w:rsid w:val="00155975"/>
    <w:rsid w:val="00155AD2"/>
    <w:rsid w:val="0015653B"/>
    <w:rsid w:val="00156D3B"/>
    <w:rsid w:val="00156E14"/>
    <w:rsid w:val="00156F44"/>
    <w:rsid w:val="0015731F"/>
    <w:rsid w:val="00157D26"/>
    <w:rsid w:val="00157EF3"/>
    <w:rsid w:val="00157F9D"/>
    <w:rsid w:val="00160591"/>
    <w:rsid w:val="001607C1"/>
    <w:rsid w:val="00160CB4"/>
    <w:rsid w:val="001615AB"/>
    <w:rsid w:val="0016205D"/>
    <w:rsid w:val="0016276D"/>
    <w:rsid w:val="001649C3"/>
    <w:rsid w:val="00164B49"/>
    <w:rsid w:val="00164E01"/>
    <w:rsid w:val="00165044"/>
    <w:rsid w:val="00165E97"/>
    <w:rsid w:val="001666D7"/>
    <w:rsid w:val="0016692A"/>
    <w:rsid w:val="00167052"/>
    <w:rsid w:val="0016751E"/>
    <w:rsid w:val="001684DB"/>
    <w:rsid w:val="001700DC"/>
    <w:rsid w:val="001711A7"/>
    <w:rsid w:val="00171E3C"/>
    <w:rsid w:val="00172573"/>
    <w:rsid w:val="001727C7"/>
    <w:rsid w:val="001732D6"/>
    <w:rsid w:val="0017354A"/>
    <w:rsid w:val="00173A95"/>
    <w:rsid w:val="00173C5C"/>
    <w:rsid w:val="0017580D"/>
    <w:rsid w:val="001774DB"/>
    <w:rsid w:val="00177E70"/>
    <w:rsid w:val="00180194"/>
    <w:rsid w:val="0018083F"/>
    <w:rsid w:val="00180CA3"/>
    <w:rsid w:val="00180F47"/>
    <w:rsid w:val="001815A0"/>
    <w:rsid w:val="001827CF"/>
    <w:rsid w:val="00182985"/>
    <w:rsid w:val="00183237"/>
    <w:rsid w:val="001834ED"/>
    <w:rsid w:val="00183E19"/>
    <w:rsid w:val="00184CE1"/>
    <w:rsid w:val="00184E7D"/>
    <w:rsid w:val="00185B4A"/>
    <w:rsid w:val="0018600F"/>
    <w:rsid w:val="00186EA2"/>
    <w:rsid w:val="00186ECD"/>
    <w:rsid w:val="001870E1"/>
    <w:rsid w:val="00190E03"/>
    <w:rsid w:val="00191226"/>
    <w:rsid w:val="0019135E"/>
    <w:rsid w:val="0019140E"/>
    <w:rsid w:val="001915B2"/>
    <w:rsid w:val="001918AF"/>
    <w:rsid w:val="0019212A"/>
    <w:rsid w:val="00192CB4"/>
    <w:rsid w:val="00192CCF"/>
    <w:rsid w:val="00192DA9"/>
    <w:rsid w:val="00193299"/>
    <w:rsid w:val="00193E17"/>
    <w:rsid w:val="00193EE5"/>
    <w:rsid w:val="00194F10"/>
    <w:rsid w:val="00194FAD"/>
    <w:rsid w:val="00195F18"/>
    <w:rsid w:val="001974B2"/>
    <w:rsid w:val="00197C7C"/>
    <w:rsid w:val="001A0195"/>
    <w:rsid w:val="001A1750"/>
    <w:rsid w:val="001A19B3"/>
    <w:rsid w:val="001A2218"/>
    <w:rsid w:val="001A2AF9"/>
    <w:rsid w:val="001A3CC4"/>
    <w:rsid w:val="001A3E28"/>
    <w:rsid w:val="001A3EAE"/>
    <w:rsid w:val="001A41D9"/>
    <w:rsid w:val="001A4211"/>
    <w:rsid w:val="001A4CBF"/>
    <w:rsid w:val="001A7361"/>
    <w:rsid w:val="001A7730"/>
    <w:rsid w:val="001A791B"/>
    <w:rsid w:val="001A7B19"/>
    <w:rsid w:val="001A7B22"/>
    <w:rsid w:val="001B04AF"/>
    <w:rsid w:val="001B0683"/>
    <w:rsid w:val="001B1020"/>
    <w:rsid w:val="001B115E"/>
    <w:rsid w:val="001B149B"/>
    <w:rsid w:val="001B16C8"/>
    <w:rsid w:val="001B22F2"/>
    <w:rsid w:val="001B27DB"/>
    <w:rsid w:val="001B2B23"/>
    <w:rsid w:val="001B2E3C"/>
    <w:rsid w:val="001B3052"/>
    <w:rsid w:val="001B317F"/>
    <w:rsid w:val="001B4CF6"/>
    <w:rsid w:val="001B5AC0"/>
    <w:rsid w:val="001B5BF8"/>
    <w:rsid w:val="001B5FB2"/>
    <w:rsid w:val="001B7EA6"/>
    <w:rsid w:val="001C016C"/>
    <w:rsid w:val="001C2B56"/>
    <w:rsid w:val="001C37B0"/>
    <w:rsid w:val="001C5626"/>
    <w:rsid w:val="001C5F02"/>
    <w:rsid w:val="001C68D6"/>
    <w:rsid w:val="001C7B4F"/>
    <w:rsid w:val="001D094B"/>
    <w:rsid w:val="001D0B30"/>
    <w:rsid w:val="001D1A13"/>
    <w:rsid w:val="001D22DD"/>
    <w:rsid w:val="001D23A9"/>
    <w:rsid w:val="001D34D5"/>
    <w:rsid w:val="001D3621"/>
    <w:rsid w:val="001D37E4"/>
    <w:rsid w:val="001D3A85"/>
    <w:rsid w:val="001D3C77"/>
    <w:rsid w:val="001D44A3"/>
    <w:rsid w:val="001D49E9"/>
    <w:rsid w:val="001D520A"/>
    <w:rsid w:val="001D5323"/>
    <w:rsid w:val="001D64EE"/>
    <w:rsid w:val="001D77FA"/>
    <w:rsid w:val="001D904D"/>
    <w:rsid w:val="001DB389"/>
    <w:rsid w:val="001E1C37"/>
    <w:rsid w:val="001E1F0F"/>
    <w:rsid w:val="001E215D"/>
    <w:rsid w:val="001E2653"/>
    <w:rsid w:val="001E2C73"/>
    <w:rsid w:val="001E414C"/>
    <w:rsid w:val="001E48EF"/>
    <w:rsid w:val="001E5EBB"/>
    <w:rsid w:val="001E6521"/>
    <w:rsid w:val="001E7D58"/>
    <w:rsid w:val="001F0275"/>
    <w:rsid w:val="001F1811"/>
    <w:rsid w:val="001F1C21"/>
    <w:rsid w:val="001F259E"/>
    <w:rsid w:val="001F38AE"/>
    <w:rsid w:val="001F3C37"/>
    <w:rsid w:val="001F3E86"/>
    <w:rsid w:val="001F518F"/>
    <w:rsid w:val="001F5D3E"/>
    <w:rsid w:val="001F611A"/>
    <w:rsid w:val="00200748"/>
    <w:rsid w:val="00200E7E"/>
    <w:rsid w:val="00202783"/>
    <w:rsid w:val="00202887"/>
    <w:rsid w:val="00202C6F"/>
    <w:rsid w:val="00202D10"/>
    <w:rsid w:val="00202F20"/>
    <w:rsid w:val="002033F6"/>
    <w:rsid w:val="00203887"/>
    <w:rsid w:val="00203A4A"/>
    <w:rsid w:val="00205225"/>
    <w:rsid w:val="002052E8"/>
    <w:rsid w:val="0020555D"/>
    <w:rsid w:val="00205B4D"/>
    <w:rsid w:val="00206761"/>
    <w:rsid w:val="00206E03"/>
    <w:rsid w:val="00207CB5"/>
    <w:rsid w:val="00210770"/>
    <w:rsid w:val="0021190D"/>
    <w:rsid w:val="00211C47"/>
    <w:rsid w:val="0021237B"/>
    <w:rsid w:val="0021271E"/>
    <w:rsid w:val="00213EF5"/>
    <w:rsid w:val="00214592"/>
    <w:rsid w:val="002145B4"/>
    <w:rsid w:val="002153C2"/>
    <w:rsid w:val="0021540A"/>
    <w:rsid w:val="00215F62"/>
    <w:rsid w:val="002174A1"/>
    <w:rsid w:val="0021798C"/>
    <w:rsid w:val="00221206"/>
    <w:rsid w:val="0022199E"/>
    <w:rsid w:val="00221F05"/>
    <w:rsid w:val="00222049"/>
    <w:rsid w:val="00222DA5"/>
    <w:rsid w:val="00222E59"/>
    <w:rsid w:val="002243B6"/>
    <w:rsid w:val="00225D8B"/>
    <w:rsid w:val="00225E1B"/>
    <w:rsid w:val="00225FB9"/>
    <w:rsid w:val="00226255"/>
    <w:rsid w:val="00226EA5"/>
    <w:rsid w:val="0022702C"/>
    <w:rsid w:val="002276FB"/>
    <w:rsid w:val="0022782A"/>
    <w:rsid w:val="00227A29"/>
    <w:rsid w:val="0022F444"/>
    <w:rsid w:val="002300BA"/>
    <w:rsid w:val="0023037E"/>
    <w:rsid w:val="00230384"/>
    <w:rsid w:val="0023080E"/>
    <w:rsid w:val="00230B5C"/>
    <w:rsid w:val="0023148D"/>
    <w:rsid w:val="00231D5C"/>
    <w:rsid w:val="002321BA"/>
    <w:rsid w:val="00232471"/>
    <w:rsid w:val="00232832"/>
    <w:rsid w:val="002328B4"/>
    <w:rsid w:val="00233D42"/>
    <w:rsid w:val="00233E84"/>
    <w:rsid w:val="002354B7"/>
    <w:rsid w:val="00235704"/>
    <w:rsid w:val="00235A2A"/>
    <w:rsid w:val="00236B07"/>
    <w:rsid w:val="0023702D"/>
    <w:rsid w:val="0023780D"/>
    <w:rsid w:val="0023781B"/>
    <w:rsid w:val="002401CD"/>
    <w:rsid w:val="002417C8"/>
    <w:rsid w:val="00241A9B"/>
    <w:rsid w:val="00241F94"/>
    <w:rsid w:val="00243147"/>
    <w:rsid w:val="002431DA"/>
    <w:rsid w:val="00243B1A"/>
    <w:rsid w:val="00244359"/>
    <w:rsid w:val="00244CB8"/>
    <w:rsid w:val="00244D2C"/>
    <w:rsid w:val="00245F80"/>
    <w:rsid w:val="0024662A"/>
    <w:rsid w:val="00246887"/>
    <w:rsid w:val="00247074"/>
    <w:rsid w:val="00247724"/>
    <w:rsid w:val="00250DB7"/>
    <w:rsid w:val="00250F3C"/>
    <w:rsid w:val="00251F53"/>
    <w:rsid w:val="00252D39"/>
    <w:rsid w:val="002533DB"/>
    <w:rsid w:val="00253879"/>
    <w:rsid w:val="00254243"/>
    <w:rsid w:val="00255AAB"/>
    <w:rsid w:val="00256C2C"/>
    <w:rsid w:val="00256E40"/>
    <w:rsid w:val="00257A97"/>
    <w:rsid w:val="00257D61"/>
    <w:rsid w:val="00257F83"/>
    <w:rsid w:val="00260619"/>
    <w:rsid w:val="002607F5"/>
    <w:rsid w:val="00260993"/>
    <w:rsid w:val="00260CBF"/>
    <w:rsid w:val="00260D4D"/>
    <w:rsid w:val="002628CD"/>
    <w:rsid w:val="00262C71"/>
    <w:rsid w:val="00262E3D"/>
    <w:rsid w:val="00262F24"/>
    <w:rsid w:val="00263718"/>
    <w:rsid w:val="00263A1D"/>
    <w:rsid w:val="00263A64"/>
    <w:rsid w:val="00263C46"/>
    <w:rsid w:val="00263F36"/>
    <w:rsid w:val="002640B0"/>
    <w:rsid w:val="00265A3A"/>
    <w:rsid w:val="00266F0D"/>
    <w:rsid w:val="00266F8A"/>
    <w:rsid w:val="002670B6"/>
    <w:rsid w:val="0026761E"/>
    <w:rsid w:val="002677C8"/>
    <w:rsid w:val="0027143C"/>
    <w:rsid w:val="00271B66"/>
    <w:rsid w:val="002726C5"/>
    <w:rsid w:val="00273939"/>
    <w:rsid w:val="0027423B"/>
    <w:rsid w:val="002751CE"/>
    <w:rsid w:val="0027543F"/>
    <w:rsid w:val="00276433"/>
    <w:rsid w:val="00276584"/>
    <w:rsid w:val="00276955"/>
    <w:rsid w:val="00277857"/>
    <w:rsid w:val="00277D70"/>
    <w:rsid w:val="0027E87F"/>
    <w:rsid w:val="0028003D"/>
    <w:rsid w:val="00280926"/>
    <w:rsid w:val="0028101A"/>
    <w:rsid w:val="0028125F"/>
    <w:rsid w:val="0028148E"/>
    <w:rsid w:val="00281D1B"/>
    <w:rsid w:val="00281ECA"/>
    <w:rsid w:val="00282047"/>
    <w:rsid w:val="00282101"/>
    <w:rsid w:val="00282383"/>
    <w:rsid w:val="002824E4"/>
    <w:rsid w:val="00282BA6"/>
    <w:rsid w:val="00283763"/>
    <w:rsid w:val="00283FDF"/>
    <w:rsid w:val="00284C19"/>
    <w:rsid w:val="00286295"/>
    <w:rsid w:val="00286892"/>
    <w:rsid w:val="00286E9A"/>
    <w:rsid w:val="0029057D"/>
    <w:rsid w:val="002915A2"/>
    <w:rsid w:val="002916D3"/>
    <w:rsid w:val="00291A77"/>
    <w:rsid w:val="002924AE"/>
    <w:rsid w:val="00293350"/>
    <w:rsid w:val="002935D1"/>
    <w:rsid w:val="00295766"/>
    <w:rsid w:val="002970F4"/>
    <w:rsid w:val="0029720F"/>
    <w:rsid w:val="00297ADB"/>
    <w:rsid w:val="002A04E5"/>
    <w:rsid w:val="002A1556"/>
    <w:rsid w:val="002A1756"/>
    <w:rsid w:val="002A1830"/>
    <w:rsid w:val="002A302F"/>
    <w:rsid w:val="002A303D"/>
    <w:rsid w:val="002A35CB"/>
    <w:rsid w:val="002A3BA2"/>
    <w:rsid w:val="002A48FE"/>
    <w:rsid w:val="002A4A1F"/>
    <w:rsid w:val="002A5157"/>
    <w:rsid w:val="002A55A3"/>
    <w:rsid w:val="002A5D1F"/>
    <w:rsid w:val="002A6B0A"/>
    <w:rsid w:val="002A7DFF"/>
    <w:rsid w:val="002B063F"/>
    <w:rsid w:val="002B0738"/>
    <w:rsid w:val="002B1745"/>
    <w:rsid w:val="002B3BB5"/>
    <w:rsid w:val="002B3C8B"/>
    <w:rsid w:val="002B3F01"/>
    <w:rsid w:val="002B44F7"/>
    <w:rsid w:val="002B4733"/>
    <w:rsid w:val="002B4ED5"/>
    <w:rsid w:val="002B5033"/>
    <w:rsid w:val="002B5100"/>
    <w:rsid w:val="002B52F7"/>
    <w:rsid w:val="002B5711"/>
    <w:rsid w:val="002B5D9B"/>
    <w:rsid w:val="002C0AE6"/>
    <w:rsid w:val="002C14A1"/>
    <w:rsid w:val="002C151C"/>
    <w:rsid w:val="002C164E"/>
    <w:rsid w:val="002C1661"/>
    <w:rsid w:val="002C28C2"/>
    <w:rsid w:val="002C2C7C"/>
    <w:rsid w:val="002C3CEF"/>
    <w:rsid w:val="002C3DCD"/>
    <w:rsid w:val="002C4907"/>
    <w:rsid w:val="002C7AB4"/>
    <w:rsid w:val="002C7EC8"/>
    <w:rsid w:val="002D2636"/>
    <w:rsid w:val="002D34EC"/>
    <w:rsid w:val="002D56B3"/>
    <w:rsid w:val="002D6791"/>
    <w:rsid w:val="002D77CB"/>
    <w:rsid w:val="002E0BDB"/>
    <w:rsid w:val="002E2831"/>
    <w:rsid w:val="002E3218"/>
    <w:rsid w:val="002E3CD7"/>
    <w:rsid w:val="002E419D"/>
    <w:rsid w:val="002E44D2"/>
    <w:rsid w:val="002E50D9"/>
    <w:rsid w:val="002E535E"/>
    <w:rsid w:val="002E5456"/>
    <w:rsid w:val="002E5933"/>
    <w:rsid w:val="002E5E4D"/>
    <w:rsid w:val="002E626F"/>
    <w:rsid w:val="002E640A"/>
    <w:rsid w:val="002E69BB"/>
    <w:rsid w:val="002E6E91"/>
    <w:rsid w:val="002E7010"/>
    <w:rsid w:val="002E761B"/>
    <w:rsid w:val="002E7929"/>
    <w:rsid w:val="002EEF2E"/>
    <w:rsid w:val="002F0232"/>
    <w:rsid w:val="002F05E8"/>
    <w:rsid w:val="002F06E8"/>
    <w:rsid w:val="002F1CA0"/>
    <w:rsid w:val="002F22E5"/>
    <w:rsid w:val="002F2D0F"/>
    <w:rsid w:val="002F301B"/>
    <w:rsid w:val="002F3097"/>
    <w:rsid w:val="002F36B3"/>
    <w:rsid w:val="002F452E"/>
    <w:rsid w:val="002F4F40"/>
    <w:rsid w:val="002F5846"/>
    <w:rsid w:val="002F5F05"/>
    <w:rsid w:val="002F6677"/>
    <w:rsid w:val="002F68DE"/>
    <w:rsid w:val="002F7726"/>
    <w:rsid w:val="002F7741"/>
    <w:rsid w:val="002F7DC3"/>
    <w:rsid w:val="002FF0AD"/>
    <w:rsid w:val="0030011F"/>
    <w:rsid w:val="0030077F"/>
    <w:rsid w:val="00301A5E"/>
    <w:rsid w:val="00301B15"/>
    <w:rsid w:val="00301CFF"/>
    <w:rsid w:val="0030247B"/>
    <w:rsid w:val="00302EE1"/>
    <w:rsid w:val="003032FB"/>
    <w:rsid w:val="0030354B"/>
    <w:rsid w:val="00303584"/>
    <w:rsid w:val="003044BD"/>
    <w:rsid w:val="00304E7F"/>
    <w:rsid w:val="003059BF"/>
    <w:rsid w:val="00305FBB"/>
    <w:rsid w:val="003064CC"/>
    <w:rsid w:val="0030675E"/>
    <w:rsid w:val="00307164"/>
    <w:rsid w:val="003072F3"/>
    <w:rsid w:val="00307FB0"/>
    <w:rsid w:val="00310127"/>
    <w:rsid w:val="0031040B"/>
    <w:rsid w:val="00311A74"/>
    <w:rsid w:val="00311B0B"/>
    <w:rsid w:val="00313063"/>
    <w:rsid w:val="00313694"/>
    <w:rsid w:val="00313842"/>
    <w:rsid w:val="003149D6"/>
    <w:rsid w:val="00314BA1"/>
    <w:rsid w:val="00316A09"/>
    <w:rsid w:val="00316B14"/>
    <w:rsid w:val="00316CD6"/>
    <w:rsid w:val="00317CEB"/>
    <w:rsid w:val="00317F0D"/>
    <w:rsid w:val="00320711"/>
    <w:rsid w:val="003209AF"/>
    <w:rsid w:val="00320A2D"/>
    <w:rsid w:val="00320F7E"/>
    <w:rsid w:val="003218E6"/>
    <w:rsid w:val="00321E47"/>
    <w:rsid w:val="003238F1"/>
    <w:rsid w:val="00323FCF"/>
    <w:rsid w:val="00324ED1"/>
    <w:rsid w:val="00324F81"/>
    <w:rsid w:val="00325454"/>
    <w:rsid w:val="00325B4C"/>
    <w:rsid w:val="003260A6"/>
    <w:rsid w:val="00326AB7"/>
    <w:rsid w:val="00326DCD"/>
    <w:rsid w:val="00327CB5"/>
    <w:rsid w:val="00327D43"/>
    <w:rsid w:val="003304F1"/>
    <w:rsid w:val="003306A0"/>
    <w:rsid w:val="00331216"/>
    <w:rsid w:val="003312DD"/>
    <w:rsid w:val="00331492"/>
    <w:rsid w:val="00331B2B"/>
    <w:rsid w:val="00332BEF"/>
    <w:rsid w:val="00333436"/>
    <w:rsid w:val="00333919"/>
    <w:rsid w:val="003339B7"/>
    <w:rsid w:val="00333D22"/>
    <w:rsid w:val="00333DF8"/>
    <w:rsid w:val="003350F2"/>
    <w:rsid w:val="00335644"/>
    <w:rsid w:val="00335EF7"/>
    <w:rsid w:val="00336820"/>
    <w:rsid w:val="0033683E"/>
    <w:rsid w:val="00336E95"/>
    <w:rsid w:val="00337123"/>
    <w:rsid w:val="0033714A"/>
    <w:rsid w:val="003376A0"/>
    <w:rsid w:val="00337985"/>
    <w:rsid w:val="00337F06"/>
    <w:rsid w:val="00340EBE"/>
    <w:rsid w:val="00342A98"/>
    <w:rsid w:val="00344FC9"/>
    <w:rsid w:val="003467B6"/>
    <w:rsid w:val="00346DC9"/>
    <w:rsid w:val="003470DB"/>
    <w:rsid w:val="003502E5"/>
    <w:rsid w:val="00350B9B"/>
    <w:rsid w:val="00351285"/>
    <w:rsid w:val="00351B11"/>
    <w:rsid w:val="00351E12"/>
    <w:rsid w:val="00353252"/>
    <w:rsid w:val="003534D2"/>
    <w:rsid w:val="003536FB"/>
    <w:rsid w:val="00353B52"/>
    <w:rsid w:val="00356A97"/>
    <w:rsid w:val="00356F48"/>
    <w:rsid w:val="00357F9B"/>
    <w:rsid w:val="0035CA52"/>
    <w:rsid w:val="0035D3DE"/>
    <w:rsid w:val="003606A0"/>
    <w:rsid w:val="00361185"/>
    <w:rsid w:val="00362BDA"/>
    <w:rsid w:val="0036324C"/>
    <w:rsid w:val="0036380E"/>
    <w:rsid w:val="00363DDE"/>
    <w:rsid w:val="003642AE"/>
    <w:rsid w:val="003645F1"/>
    <w:rsid w:val="003649B2"/>
    <w:rsid w:val="00364E71"/>
    <w:rsid w:val="003656E5"/>
    <w:rsid w:val="00366267"/>
    <w:rsid w:val="00366DC3"/>
    <w:rsid w:val="00367F03"/>
    <w:rsid w:val="003702E2"/>
    <w:rsid w:val="0037188C"/>
    <w:rsid w:val="00371E6F"/>
    <w:rsid w:val="0037323F"/>
    <w:rsid w:val="00373441"/>
    <w:rsid w:val="003739AE"/>
    <w:rsid w:val="00374320"/>
    <w:rsid w:val="00375475"/>
    <w:rsid w:val="00375BF3"/>
    <w:rsid w:val="00376154"/>
    <w:rsid w:val="00376249"/>
    <w:rsid w:val="0037647F"/>
    <w:rsid w:val="00376881"/>
    <w:rsid w:val="00376D63"/>
    <w:rsid w:val="0037703B"/>
    <w:rsid w:val="00377959"/>
    <w:rsid w:val="0037B2E6"/>
    <w:rsid w:val="00380812"/>
    <w:rsid w:val="0038106F"/>
    <w:rsid w:val="0038249B"/>
    <w:rsid w:val="003826A5"/>
    <w:rsid w:val="00382724"/>
    <w:rsid w:val="003832E7"/>
    <w:rsid w:val="00383FD3"/>
    <w:rsid w:val="00384712"/>
    <w:rsid w:val="003847D3"/>
    <w:rsid w:val="00384DBE"/>
    <w:rsid w:val="00385461"/>
    <w:rsid w:val="00385BF1"/>
    <w:rsid w:val="00386001"/>
    <w:rsid w:val="00390102"/>
    <w:rsid w:val="00391404"/>
    <w:rsid w:val="00392801"/>
    <w:rsid w:val="00393C99"/>
    <w:rsid w:val="00395025"/>
    <w:rsid w:val="00395B70"/>
    <w:rsid w:val="003961B3"/>
    <w:rsid w:val="00396887"/>
    <w:rsid w:val="00397956"/>
    <w:rsid w:val="003A034D"/>
    <w:rsid w:val="003A036C"/>
    <w:rsid w:val="003A0E97"/>
    <w:rsid w:val="003A16E7"/>
    <w:rsid w:val="003A1E14"/>
    <w:rsid w:val="003A423E"/>
    <w:rsid w:val="003A44C8"/>
    <w:rsid w:val="003A454D"/>
    <w:rsid w:val="003A46AE"/>
    <w:rsid w:val="003A51AC"/>
    <w:rsid w:val="003A5FDA"/>
    <w:rsid w:val="003A72B5"/>
    <w:rsid w:val="003A7711"/>
    <w:rsid w:val="003AE82D"/>
    <w:rsid w:val="003B0103"/>
    <w:rsid w:val="003B11E2"/>
    <w:rsid w:val="003B1359"/>
    <w:rsid w:val="003B1A1A"/>
    <w:rsid w:val="003B1B0D"/>
    <w:rsid w:val="003B1D92"/>
    <w:rsid w:val="003B3667"/>
    <w:rsid w:val="003B43CC"/>
    <w:rsid w:val="003B451D"/>
    <w:rsid w:val="003B47C8"/>
    <w:rsid w:val="003B4874"/>
    <w:rsid w:val="003B4CBE"/>
    <w:rsid w:val="003B7948"/>
    <w:rsid w:val="003C069F"/>
    <w:rsid w:val="003C0F3B"/>
    <w:rsid w:val="003C10DD"/>
    <w:rsid w:val="003C1A71"/>
    <w:rsid w:val="003C1B4D"/>
    <w:rsid w:val="003C2A54"/>
    <w:rsid w:val="003C2CA1"/>
    <w:rsid w:val="003C4063"/>
    <w:rsid w:val="003C49B6"/>
    <w:rsid w:val="003C4EA5"/>
    <w:rsid w:val="003C500E"/>
    <w:rsid w:val="003C532A"/>
    <w:rsid w:val="003C5A00"/>
    <w:rsid w:val="003C5C48"/>
    <w:rsid w:val="003C6028"/>
    <w:rsid w:val="003C715C"/>
    <w:rsid w:val="003D029C"/>
    <w:rsid w:val="003D02DF"/>
    <w:rsid w:val="003D078B"/>
    <w:rsid w:val="003D0D59"/>
    <w:rsid w:val="003D149B"/>
    <w:rsid w:val="003D20B0"/>
    <w:rsid w:val="003D20DD"/>
    <w:rsid w:val="003D2CBE"/>
    <w:rsid w:val="003D2E5F"/>
    <w:rsid w:val="003D32CC"/>
    <w:rsid w:val="003D3435"/>
    <w:rsid w:val="003D4EB0"/>
    <w:rsid w:val="003D4ED7"/>
    <w:rsid w:val="003D5BE8"/>
    <w:rsid w:val="003E119C"/>
    <w:rsid w:val="003E138F"/>
    <w:rsid w:val="003E13F0"/>
    <w:rsid w:val="003E1A57"/>
    <w:rsid w:val="003E1AD8"/>
    <w:rsid w:val="003E1F3F"/>
    <w:rsid w:val="003E20CD"/>
    <w:rsid w:val="003E27FF"/>
    <w:rsid w:val="003E2B98"/>
    <w:rsid w:val="003E473D"/>
    <w:rsid w:val="003E4AEF"/>
    <w:rsid w:val="003E561C"/>
    <w:rsid w:val="003E64F5"/>
    <w:rsid w:val="003E743B"/>
    <w:rsid w:val="003E7DE1"/>
    <w:rsid w:val="003EBAE2"/>
    <w:rsid w:val="003F0882"/>
    <w:rsid w:val="003F08A1"/>
    <w:rsid w:val="003F1878"/>
    <w:rsid w:val="003F20BF"/>
    <w:rsid w:val="003F3013"/>
    <w:rsid w:val="003F3E31"/>
    <w:rsid w:val="003F44BD"/>
    <w:rsid w:val="003F4B83"/>
    <w:rsid w:val="003F4FC2"/>
    <w:rsid w:val="003F525F"/>
    <w:rsid w:val="003FB86F"/>
    <w:rsid w:val="00400392"/>
    <w:rsid w:val="00400FB1"/>
    <w:rsid w:val="004012F9"/>
    <w:rsid w:val="00401B89"/>
    <w:rsid w:val="004037C6"/>
    <w:rsid w:val="00403AE2"/>
    <w:rsid w:val="00403DB3"/>
    <w:rsid w:val="00404CAF"/>
    <w:rsid w:val="00404F48"/>
    <w:rsid w:val="004057C5"/>
    <w:rsid w:val="00405B60"/>
    <w:rsid w:val="00405C3E"/>
    <w:rsid w:val="0040652D"/>
    <w:rsid w:val="0040778B"/>
    <w:rsid w:val="00407DCA"/>
    <w:rsid w:val="0040F870"/>
    <w:rsid w:val="004104EB"/>
    <w:rsid w:val="004107C7"/>
    <w:rsid w:val="004111A8"/>
    <w:rsid w:val="004113CC"/>
    <w:rsid w:val="00412CA9"/>
    <w:rsid w:val="004134D0"/>
    <w:rsid w:val="00413760"/>
    <w:rsid w:val="00413DAD"/>
    <w:rsid w:val="004151FF"/>
    <w:rsid w:val="0041587D"/>
    <w:rsid w:val="00415E0A"/>
    <w:rsid w:val="004160F4"/>
    <w:rsid w:val="00416846"/>
    <w:rsid w:val="00416BE0"/>
    <w:rsid w:val="00416DC4"/>
    <w:rsid w:val="00416FDF"/>
    <w:rsid w:val="0041755F"/>
    <w:rsid w:val="00417F87"/>
    <w:rsid w:val="00417FC7"/>
    <w:rsid w:val="00421551"/>
    <w:rsid w:val="00421E4A"/>
    <w:rsid w:val="00422633"/>
    <w:rsid w:val="00422F75"/>
    <w:rsid w:val="00423287"/>
    <w:rsid w:val="004243F2"/>
    <w:rsid w:val="00424FA2"/>
    <w:rsid w:val="004250EB"/>
    <w:rsid w:val="0042548B"/>
    <w:rsid w:val="00426D7D"/>
    <w:rsid w:val="00426F47"/>
    <w:rsid w:val="004279D4"/>
    <w:rsid w:val="0043038A"/>
    <w:rsid w:val="00430511"/>
    <w:rsid w:val="004310D2"/>
    <w:rsid w:val="00431229"/>
    <w:rsid w:val="00431544"/>
    <w:rsid w:val="00431A2F"/>
    <w:rsid w:val="00432469"/>
    <w:rsid w:val="00432B1A"/>
    <w:rsid w:val="004330E7"/>
    <w:rsid w:val="004337DC"/>
    <w:rsid w:val="0043547A"/>
    <w:rsid w:val="004355C0"/>
    <w:rsid w:val="00435C4D"/>
    <w:rsid w:val="00436D9C"/>
    <w:rsid w:val="00440D12"/>
    <w:rsid w:val="004412DA"/>
    <w:rsid w:val="004415B9"/>
    <w:rsid w:val="0044179F"/>
    <w:rsid w:val="00442707"/>
    <w:rsid w:val="004428AC"/>
    <w:rsid w:val="00442E41"/>
    <w:rsid w:val="00443E9E"/>
    <w:rsid w:val="00444811"/>
    <w:rsid w:val="00444D1F"/>
    <w:rsid w:val="00445A1B"/>
    <w:rsid w:val="00446AD8"/>
    <w:rsid w:val="00446C2C"/>
    <w:rsid w:val="004472CD"/>
    <w:rsid w:val="00447A27"/>
    <w:rsid w:val="0045179F"/>
    <w:rsid w:val="0045198D"/>
    <w:rsid w:val="004523CD"/>
    <w:rsid w:val="00452D95"/>
    <w:rsid w:val="0045311C"/>
    <w:rsid w:val="00453DCB"/>
    <w:rsid w:val="0045504F"/>
    <w:rsid w:val="00455141"/>
    <w:rsid w:val="00455958"/>
    <w:rsid w:val="00455CEE"/>
    <w:rsid w:val="00455F37"/>
    <w:rsid w:val="00456C2F"/>
    <w:rsid w:val="00456F19"/>
    <w:rsid w:val="0045781C"/>
    <w:rsid w:val="0046028E"/>
    <w:rsid w:val="00460FE0"/>
    <w:rsid w:val="00463046"/>
    <w:rsid w:val="00464213"/>
    <w:rsid w:val="0046481B"/>
    <w:rsid w:val="0046499B"/>
    <w:rsid w:val="004649AE"/>
    <w:rsid w:val="004650A0"/>
    <w:rsid w:val="004651CD"/>
    <w:rsid w:val="00465E9D"/>
    <w:rsid w:val="0046729D"/>
    <w:rsid w:val="00467DE1"/>
    <w:rsid w:val="00467EBF"/>
    <w:rsid w:val="00470E26"/>
    <w:rsid w:val="00472665"/>
    <w:rsid w:val="004728C4"/>
    <w:rsid w:val="00472912"/>
    <w:rsid w:val="004733ED"/>
    <w:rsid w:val="0047347D"/>
    <w:rsid w:val="00473679"/>
    <w:rsid w:val="00473899"/>
    <w:rsid w:val="00473CF5"/>
    <w:rsid w:val="00474DBF"/>
    <w:rsid w:val="00474FA9"/>
    <w:rsid w:val="004762E0"/>
    <w:rsid w:val="0047648F"/>
    <w:rsid w:val="00476EE4"/>
    <w:rsid w:val="00480AF5"/>
    <w:rsid w:val="00480D17"/>
    <w:rsid w:val="00482359"/>
    <w:rsid w:val="0048383D"/>
    <w:rsid w:val="00483C79"/>
    <w:rsid w:val="00483D33"/>
    <w:rsid w:val="00483D8A"/>
    <w:rsid w:val="00484885"/>
    <w:rsid w:val="0048597A"/>
    <w:rsid w:val="00487285"/>
    <w:rsid w:val="004920D5"/>
    <w:rsid w:val="0049291D"/>
    <w:rsid w:val="004930FB"/>
    <w:rsid w:val="00493510"/>
    <w:rsid w:val="004938CC"/>
    <w:rsid w:val="00493F14"/>
    <w:rsid w:val="00494525"/>
    <w:rsid w:val="00494662"/>
    <w:rsid w:val="004946DC"/>
    <w:rsid w:val="0049473E"/>
    <w:rsid w:val="00494BC4"/>
    <w:rsid w:val="004951CB"/>
    <w:rsid w:val="004953AF"/>
    <w:rsid w:val="00495FB0"/>
    <w:rsid w:val="00496839"/>
    <w:rsid w:val="004969A4"/>
    <w:rsid w:val="00496BB5"/>
    <w:rsid w:val="00497225"/>
    <w:rsid w:val="004972D6"/>
    <w:rsid w:val="00497499"/>
    <w:rsid w:val="004A0248"/>
    <w:rsid w:val="004A07AE"/>
    <w:rsid w:val="004A1798"/>
    <w:rsid w:val="004A1BE4"/>
    <w:rsid w:val="004A21F9"/>
    <w:rsid w:val="004A244B"/>
    <w:rsid w:val="004A3AA3"/>
    <w:rsid w:val="004A3D11"/>
    <w:rsid w:val="004A3EB7"/>
    <w:rsid w:val="004A4610"/>
    <w:rsid w:val="004A471C"/>
    <w:rsid w:val="004A47FA"/>
    <w:rsid w:val="004A515C"/>
    <w:rsid w:val="004A582A"/>
    <w:rsid w:val="004A5948"/>
    <w:rsid w:val="004A59D1"/>
    <w:rsid w:val="004A6473"/>
    <w:rsid w:val="004B1DB3"/>
    <w:rsid w:val="004B32ED"/>
    <w:rsid w:val="004B568E"/>
    <w:rsid w:val="004B5C4B"/>
    <w:rsid w:val="004B6090"/>
    <w:rsid w:val="004B633B"/>
    <w:rsid w:val="004B67BA"/>
    <w:rsid w:val="004B72C6"/>
    <w:rsid w:val="004B7FE8"/>
    <w:rsid w:val="004C025A"/>
    <w:rsid w:val="004C0B57"/>
    <w:rsid w:val="004C106F"/>
    <w:rsid w:val="004C1283"/>
    <w:rsid w:val="004C22C7"/>
    <w:rsid w:val="004C373B"/>
    <w:rsid w:val="004C399A"/>
    <w:rsid w:val="004C3AA8"/>
    <w:rsid w:val="004C3DEE"/>
    <w:rsid w:val="004C498A"/>
    <w:rsid w:val="004C6362"/>
    <w:rsid w:val="004C76ED"/>
    <w:rsid w:val="004C7737"/>
    <w:rsid w:val="004D0191"/>
    <w:rsid w:val="004D0537"/>
    <w:rsid w:val="004D28F7"/>
    <w:rsid w:val="004D3095"/>
    <w:rsid w:val="004D3E28"/>
    <w:rsid w:val="004D4372"/>
    <w:rsid w:val="004D43DB"/>
    <w:rsid w:val="004D522A"/>
    <w:rsid w:val="004D6B39"/>
    <w:rsid w:val="004D7CE9"/>
    <w:rsid w:val="004D7DD2"/>
    <w:rsid w:val="004E0246"/>
    <w:rsid w:val="004E0E2A"/>
    <w:rsid w:val="004E2104"/>
    <w:rsid w:val="004E38A5"/>
    <w:rsid w:val="004E3D52"/>
    <w:rsid w:val="004E3E39"/>
    <w:rsid w:val="004E4A7C"/>
    <w:rsid w:val="004E4F4C"/>
    <w:rsid w:val="004E5634"/>
    <w:rsid w:val="004E6766"/>
    <w:rsid w:val="004E6C0C"/>
    <w:rsid w:val="004E6E34"/>
    <w:rsid w:val="004E780B"/>
    <w:rsid w:val="004F13F1"/>
    <w:rsid w:val="004F14AA"/>
    <w:rsid w:val="004F15DB"/>
    <w:rsid w:val="004F197C"/>
    <w:rsid w:val="004F255F"/>
    <w:rsid w:val="004F2A56"/>
    <w:rsid w:val="004F2BFA"/>
    <w:rsid w:val="004F33FA"/>
    <w:rsid w:val="004F4A2E"/>
    <w:rsid w:val="004F4ED2"/>
    <w:rsid w:val="004F5067"/>
    <w:rsid w:val="004F52E0"/>
    <w:rsid w:val="004F6B9F"/>
    <w:rsid w:val="004F6CCA"/>
    <w:rsid w:val="004F8558"/>
    <w:rsid w:val="00500440"/>
    <w:rsid w:val="00500A3D"/>
    <w:rsid w:val="00500C0D"/>
    <w:rsid w:val="005013CD"/>
    <w:rsid w:val="0050172D"/>
    <w:rsid w:val="00501A87"/>
    <w:rsid w:val="005025CE"/>
    <w:rsid w:val="00502A4F"/>
    <w:rsid w:val="00502F68"/>
    <w:rsid w:val="005031C3"/>
    <w:rsid w:val="005035E3"/>
    <w:rsid w:val="00503818"/>
    <w:rsid w:val="00503F21"/>
    <w:rsid w:val="0050574C"/>
    <w:rsid w:val="005061FC"/>
    <w:rsid w:val="005078B5"/>
    <w:rsid w:val="00507FFC"/>
    <w:rsid w:val="00510839"/>
    <w:rsid w:val="005108FF"/>
    <w:rsid w:val="00511B39"/>
    <w:rsid w:val="00512237"/>
    <w:rsid w:val="00512F47"/>
    <w:rsid w:val="005132C4"/>
    <w:rsid w:val="005134B8"/>
    <w:rsid w:val="00513EFA"/>
    <w:rsid w:val="005141FC"/>
    <w:rsid w:val="0051474D"/>
    <w:rsid w:val="005149ED"/>
    <w:rsid w:val="005150CB"/>
    <w:rsid w:val="00515169"/>
    <w:rsid w:val="00517418"/>
    <w:rsid w:val="005175C7"/>
    <w:rsid w:val="00518A9C"/>
    <w:rsid w:val="005201B6"/>
    <w:rsid w:val="00521605"/>
    <w:rsid w:val="00521675"/>
    <w:rsid w:val="00521811"/>
    <w:rsid w:val="00521A9B"/>
    <w:rsid w:val="00522FF1"/>
    <w:rsid w:val="00523109"/>
    <w:rsid w:val="005236FA"/>
    <w:rsid w:val="0052374E"/>
    <w:rsid w:val="00525EEF"/>
    <w:rsid w:val="005263CC"/>
    <w:rsid w:val="00526794"/>
    <w:rsid w:val="00527302"/>
    <w:rsid w:val="00527564"/>
    <w:rsid w:val="0053132B"/>
    <w:rsid w:val="005325F9"/>
    <w:rsid w:val="00532782"/>
    <w:rsid w:val="00532906"/>
    <w:rsid w:val="00532AC9"/>
    <w:rsid w:val="005332C7"/>
    <w:rsid w:val="00533B71"/>
    <w:rsid w:val="00534518"/>
    <w:rsid w:val="00534B54"/>
    <w:rsid w:val="00535E22"/>
    <w:rsid w:val="0053677F"/>
    <w:rsid w:val="005367C5"/>
    <w:rsid w:val="00537521"/>
    <w:rsid w:val="0053779F"/>
    <w:rsid w:val="00537954"/>
    <w:rsid w:val="0053CFF2"/>
    <w:rsid w:val="00541CE0"/>
    <w:rsid w:val="005425D2"/>
    <w:rsid w:val="005430B9"/>
    <w:rsid w:val="005432C4"/>
    <w:rsid w:val="0054500D"/>
    <w:rsid w:val="005459F5"/>
    <w:rsid w:val="00555CF1"/>
    <w:rsid w:val="0055614B"/>
    <w:rsid w:val="00557924"/>
    <w:rsid w:val="00560112"/>
    <w:rsid w:val="0056109F"/>
    <w:rsid w:val="00561A27"/>
    <w:rsid w:val="00562275"/>
    <w:rsid w:val="00562712"/>
    <w:rsid w:val="00562E72"/>
    <w:rsid w:val="00563844"/>
    <w:rsid w:val="0056426B"/>
    <w:rsid w:val="00564308"/>
    <w:rsid w:val="00564608"/>
    <w:rsid w:val="0056481C"/>
    <w:rsid w:val="00565089"/>
    <w:rsid w:val="005652A4"/>
    <w:rsid w:val="00566127"/>
    <w:rsid w:val="00566141"/>
    <w:rsid w:val="00566BD8"/>
    <w:rsid w:val="00567247"/>
    <w:rsid w:val="005675E2"/>
    <w:rsid w:val="0057129A"/>
    <w:rsid w:val="00572825"/>
    <w:rsid w:val="00573FDF"/>
    <w:rsid w:val="00574266"/>
    <w:rsid w:val="00576021"/>
    <w:rsid w:val="00576695"/>
    <w:rsid w:val="00576B32"/>
    <w:rsid w:val="005779D8"/>
    <w:rsid w:val="0057BB55"/>
    <w:rsid w:val="005806B7"/>
    <w:rsid w:val="0058077E"/>
    <w:rsid w:val="00582610"/>
    <w:rsid w:val="005832A8"/>
    <w:rsid w:val="00584BEB"/>
    <w:rsid w:val="00585D0B"/>
    <w:rsid w:val="00585DFF"/>
    <w:rsid w:val="00586BE8"/>
    <w:rsid w:val="0058731B"/>
    <w:rsid w:val="005878D8"/>
    <w:rsid w:val="005879E1"/>
    <w:rsid w:val="00587B27"/>
    <w:rsid w:val="00590300"/>
    <w:rsid w:val="005907D8"/>
    <w:rsid w:val="00590911"/>
    <w:rsid w:val="00590F99"/>
    <w:rsid w:val="00591259"/>
    <w:rsid w:val="005922AE"/>
    <w:rsid w:val="00592AFC"/>
    <w:rsid w:val="005944A9"/>
    <w:rsid w:val="00594743"/>
    <w:rsid w:val="00595CB2"/>
    <w:rsid w:val="005989D0"/>
    <w:rsid w:val="005A0853"/>
    <w:rsid w:val="005A0A75"/>
    <w:rsid w:val="005A1036"/>
    <w:rsid w:val="005A19C1"/>
    <w:rsid w:val="005A23B0"/>
    <w:rsid w:val="005A3DC8"/>
    <w:rsid w:val="005A49A2"/>
    <w:rsid w:val="005A4AFA"/>
    <w:rsid w:val="005A5A7C"/>
    <w:rsid w:val="005A5C9B"/>
    <w:rsid w:val="005A62BE"/>
    <w:rsid w:val="005A6CC1"/>
    <w:rsid w:val="005A6E37"/>
    <w:rsid w:val="005A719B"/>
    <w:rsid w:val="005A7E87"/>
    <w:rsid w:val="005B068A"/>
    <w:rsid w:val="005B2D93"/>
    <w:rsid w:val="005B2F0C"/>
    <w:rsid w:val="005B361C"/>
    <w:rsid w:val="005B3714"/>
    <w:rsid w:val="005B3B02"/>
    <w:rsid w:val="005B4094"/>
    <w:rsid w:val="005B40DD"/>
    <w:rsid w:val="005B4CB8"/>
    <w:rsid w:val="005B625C"/>
    <w:rsid w:val="005B7093"/>
    <w:rsid w:val="005C03B2"/>
    <w:rsid w:val="005C11C3"/>
    <w:rsid w:val="005C18C8"/>
    <w:rsid w:val="005C293C"/>
    <w:rsid w:val="005C294E"/>
    <w:rsid w:val="005C2D18"/>
    <w:rsid w:val="005C33BE"/>
    <w:rsid w:val="005C3D7C"/>
    <w:rsid w:val="005C3E3F"/>
    <w:rsid w:val="005C5BA6"/>
    <w:rsid w:val="005C61EC"/>
    <w:rsid w:val="005C66E3"/>
    <w:rsid w:val="005C744E"/>
    <w:rsid w:val="005D030E"/>
    <w:rsid w:val="005D03E0"/>
    <w:rsid w:val="005D05B2"/>
    <w:rsid w:val="005D1147"/>
    <w:rsid w:val="005D191D"/>
    <w:rsid w:val="005D2B38"/>
    <w:rsid w:val="005D2E00"/>
    <w:rsid w:val="005D3F79"/>
    <w:rsid w:val="005D5D31"/>
    <w:rsid w:val="005D6A1F"/>
    <w:rsid w:val="005D6B61"/>
    <w:rsid w:val="005D7510"/>
    <w:rsid w:val="005D75AE"/>
    <w:rsid w:val="005D7B4B"/>
    <w:rsid w:val="005D7F18"/>
    <w:rsid w:val="005E0095"/>
    <w:rsid w:val="005E0CCF"/>
    <w:rsid w:val="005E14CD"/>
    <w:rsid w:val="005E2115"/>
    <w:rsid w:val="005E39A7"/>
    <w:rsid w:val="005E3EDE"/>
    <w:rsid w:val="005E4192"/>
    <w:rsid w:val="005E4AD9"/>
    <w:rsid w:val="005E4C42"/>
    <w:rsid w:val="005E5263"/>
    <w:rsid w:val="005E5539"/>
    <w:rsid w:val="005E5FEF"/>
    <w:rsid w:val="005E692A"/>
    <w:rsid w:val="005E69ED"/>
    <w:rsid w:val="005E6D88"/>
    <w:rsid w:val="005F0222"/>
    <w:rsid w:val="005F097E"/>
    <w:rsid w:val="005F0A96"/>
    <w:rsid w:val="005F0E6B"/>
    <w:rsid w:val="005F12C4"/>
    <w:rsid w:val="005F1D8B"/>
    <w:rsid w:val="005F1F80"/>
    <w:rsid w:val="005F2C99"/>
    <w:rsid w:val="005F3BDC"/>
    <w:rsid w:val="005F436E"/>
    <w:rsid w:val="005F446D"/>
    <w:rsid w:val="005F52B8"/>
    <w:rsid w:val="005F6BDD"/>
    <w:rsid w:val="005F7129"/>
    <w:rsid w:val="005F7510"/>
    <w:rsid w:val="005F7C53"/>
    <w:rsid w:val="00600880"/>
    <w:rsid w:val="00600B99"/>
    <w:rsid w:val="00601832"/>
    <w:rsid w:val="00601B0F"/>
    <w:rsid w:val="006032AB"/>
    <w:rsid w:val="006037EA"/>
    <w:rsid w:val="00603953"/>
    <w:rsid w:val="0060469B"/>
    <w:rsid w:val="00604C05"/>
    <w:rsid w:val="00604FAD"/>
    <w:rsid w:val="00605C13"/>
    <w:rsid w:val="0060637F"/>
    <w:rsid w:val="006072F1"/>
    <w:rsid w:val="00607AF4"/>
    <w:rsid w:val="00611925"/>
    <w:rsid w:val="00611B21"/>
    <w:rsid w:val="006128F3"/>
    <w:rsid w:val="00612CA8"/>
    <w:rsid w:val="006135CC"/>
    <w:rsid w:val="00613661"/>
    <w:rsid w:val="00614037"/>
    <w:rsid w:val="00614954"/>
    <w:rsid w:val="00614976"/>
    <w:rsid w:val="00614CBC"/>
    <w:rsid w:val="00615984"/>
    <w:rsid w:val="006169E5"/>
    <w:rsid w:val="00617093"/>
    <w:rsid w:val="006182C7"/>
    <w:rsid w:val="006201CF"/>
    <w:rsid w:val="00621133"/>
    <w:rsid w:val="00621A6D"/>
    <w:rsid w:val="006228AA"/>
    <w:rsid w:val="006232C9"/>
    <w:rsid w:val="00623412"/>
    <w:rsid w:val="00623AB6"/>
    <w:rsid w:val="00624D13"/>
    <w:rsid w:val="0062509F"/>
    <w:rsid w:val="00626DDC"/>
    <w:rsid w:val="0062760A"/>
    <w:rsid w:val="00627DEF"/>
    <w:rsid w:val="0062EF62"/>
    <w:rsid w:val="006305F0"/>
    <w:rsid w:val="00630AD7"/>
    <w:rsid w:val="00630DC6"/>
    <w:rsid w:val="0063116C"/>
    <w:rsid w:val="006319D0"/>
    <w:rsid w:val="00631B07"/>
    <w:rsid w:val="00631E78"/>
    <w:rsid w:val="00632C10"/>
    <w:rsid w:val="0063331E"/>
    <w:rsid w:val="00633658"/>
    <w:rsid w:val="00633E82"/>
    <w:rsid w:val="006342E3"/>
    <w:rsid w:val="0063501F"/>
    <w:rsid w:val="00635D4C"/>
    <w:rsid w:val="00635DBD"/>
    <w:rsid w:val="00637EEB"/>
    <w:rsid w:val="006407A4"/>
    <w:rsid w:val="0064096C"/>
    <w:rsid w:val="006412D1"/>
    <w:rsid w:val="00642A45"/>
    <w:rsid w:val="006439AC"/>
    <w:rsid w:val="00643DC6"/>
    <w:rsid w:val="00645191"/>
    <w:rsid w:val="00645350"/>
    <w:rsid w:val="0064553E"/>
    <w:rsid w:val="00645E78"/>
    <w:rsid w:val="00646D24"/>
    <w:rsid w:val="00646EDA"/>
    <w:rsid w:val="00647817"/>
    <w:rsid w:val="00647BCE"/>
    <w:rsid w:val="00647CFA"/>
    <w:rsid w:val="00650AE0"/>
    <w:rsid w:val="00650FED"/>
    <w:rsid w:val="006511A1"/>
    <w:rsid w:val="006514A4"/>
    <w:rsid w:val="0065173C"/>
    <w:rsid w:val="00654E71"/>
    <w:rsid w:val="00654EE7"/>
    <w:rsid w:val="0065560D"/>
    <w:rsid w:val="00655776"/>
    <w:rsid w:val="00656307"/>
    <w:rsid w:val="00656977"/>
    <w:rsid w:val="00657AB8"/>
    <w:rsid w:val="00657E37"/>
    <w:rsid w:val="00660CF1"/>
    <w:rsid w:val="00661674"/>
    <w:rsid w:val="00662011"/>
    <w:rsid w:val="00662124"/>
    <w:rsid w:val="006633E6"/>
    <w:rsid w:val="0066375A"/>
    <w:rsid w:val="00665065"/>
    <w:rsid w:val="00665D56"/>
    <w:rsid w:val="0066605E"/>
    <w:rsid w:val="006679BA"/>
    <w:rsid w:val="0066EBDA"/>
    <w:rsid w:val="006705BE"/>
    <w:rsid w:val="00670703"/>
    <w:rsid w:val="00670AB3"/>
    <w:rsid w:val="00670AC0"/>
    <w:rsid w:val="0067189C"/>
    <w:rsid w:val="00671ED0"/>
    <w:rsid w:val="00671EF4"/>
    <w:rsid w:val="006725B3"/>
    <w:rsid w:val="006746B9"/>
    <w:rsid w:val="00674790"/>
    <w:rsid w:val="006747F5"/>
    <w:rsid w:val="006757B3"/>
    <w:rsid w:val="006772FB"/>
    <w:rsid w:val="00677C2F"/>
    <w:rsid w:val="0067BF2A"/>
    <w:rsid w:val="00680180"/>
    <w:rsid w:val="006805A9"/>
    <w:rsid w:val="006822AB"/>
    <w:rsid w:val="00682F50"/>
    <w:rsid w:val="0068450F"/>
    <w:rsid w:val="00685136"/>
    <w:rsid w:val="006857CE"/>
    <w:rsid w:val="00685D8D"/>
    <w:rsid w:val="006865E2"/>
    <w:rsid w:val="00686B22"/>
    <w:rsid w:val="00687A4F"/>
    <w:rsid w:val="00687EBD"/>
    <w:rsid w:val="00689AFA"/>
    <w:rsid w:val="006902D3"/>
    <w:rsid w:val="00690B0C"/>
    <w:rsid w:val="00691DA9"/>
    <w:rsid w:val="0069201F"/>
    <w:rsid w:val="006927F5"/>
    <w:rsid w:val="00692ECB"/>
    <w:rsid w:val="00693125"/>
    <w:rsid w:val="006932F6"/>
    <w:rsid w:val="006934C7"/>
    <w:rsid w:val="00693B05"/>
    <w:rsid w:val="00693BAE"/>
    <w:rsid w:val="00695340"/>
    <w:rsid w:val="00695B12"/>
    <w:rsid w:val="00695F92"/>
    <w:rsid w:val="006960AD"/>
    <w:rsid w:val="006962F1"/>
    <w:rsid w:val="00696F6A"/>
    <w:rsid w:val="006979A0"/>
    <w:rsid w:val="00697BE3"/>
    <w:rsid w:val="0069B95A"/>
    <w:rsid w:val="006A05DA"/>
    <w:rsid w:val="006A0646"/>
    <w:rsid w:val="006A0A87"/>
    <w:rsid w:val="006A138F"/>
    <w:rsid w:val="006A16E7"/>
    <w:rsid w:val="006A1A7A"/>
    <w:rsid w:val="006A22BC"/>
    <w:rsid w:val="006A2ADA"/>
    <w:rsid w:val="006A2DCF"/>
    <w:rsid w:val="006A4EC3"/>
    <w:rsid w:val="006A4F75"/>
    <w:rsid w:val="006A66B2"/>
    <w:rsid w:val="006A67E5"/>
    <w:rsid w:val="006A6E86"/>
    <w:rsid w:val="006A7556"/>
    <w:rsid w:val="006A78D1"/>
    <w:rsid w:val="006A7C32"/>
    <w:rsid w:val="006B0F73"/>
    <w:rsid w:val="006B1629"/>
    <w:rsid w:val="006B2D11"/>
    <w:rsid w:val="006B2EF6"/>
    <w:rsid w:val="006B4CCD"/>
    <w:rsid w:val="006B523C"/>
    <w:rsid w:val="006B5BB7"/>
    <w:rsid w:val="006B60BB"/>
    <w:rsid w:val="006B68BB"/>
    <w:rsid w:val="006B7B68"/>
    <w:rsid w:val="006C0035"/>
    <w:rsid w:val="006C0FE8"/>
    <w:rsid w:val="006C149A"/>
    <w:rsid w:val="006C1D09"/>
    <w:rsid w:val="006C1F4F"/>
    <w:rsid w:val="006C45EB"/>
    <w:rsid w:val="006C4C25"/>
    <w:rsid w:val="006C4F33"/>
    <w:rsid w:val="006C60CE"/>
    <w:rsid w:val="006C655D"/>
    <w:rsid w:val="006C7D07"/>
    <w:rsid w:val="006C7F5F"/>
    <w:rsid w:val="006D1091"/>
    <w:rsid w:val="006D21A4"/>
    <w:rsid w:val="006D2276"/>
    <w:rsid w:val="006D2DF6"/>
    <w:rsid w:val="006D3661"/>
    <w:rsid w:val="006D3D50"/>
    <w:rsid w:val="006D3F6F"/>
    <w:rsid w:val="006D46D3"/>
    <w:rsid w:val="006D4797"/>
    <w:rsid w:val="006D4BC7"/>
    <w:rsid w:val="006D5035"/>
    <w:rsid w:val="006D5069"/>
    <w:rsid w:val="006D5406"/>
    <w:rsid w:val="006D6848"/>
    <w:rsid w:val="006D7D82"/>
    <w:rsid w:val="006E010D"/>
    <w:rsid w:val="006E068C"/>
    <w:rsid w:val="006E0764"/>
    <w:rsid w:val="006E19C2"/>
    <w:rsid w:val="006E2043"/>
    <w:rsid w:val="006E2F4A"/>
    <w:rsid w:val="006E32D6"/>
    <w:rsid w:val="006E3439"/>
    <w:rsid w:val="006E3CE6"/>
    <w:rsid w:val="006E3FD1"/>
    <w:rsid w:val="006E45CB"/>
    <w:rsid w:val="006E4616"/>
    <w:rsid w:val="006E4988"/>
    <w:rsid w:val="006E49B1"/>
    <w:rsid w:val="006E4B56"/>
    <w:rsid w:val="006E4D00"/>
    <w:rsid w:val="006E4E51"/>
    <w:rsid w:val="006E4F24"/>
    <w:rsid w:val="006E510F"/>
    <w:rsid w:val="006E6195"/>
    <w:rsid w:val="006E61F2"/>
    <w:rsid w:val="006E69E2"/>
    <w:rsid w:val="006E6BB0"/>
    <w:rsid w:val="006E74B7"/>
    <w:rsid w:val="006E7581"/>
    <w:rsid w:val="006E76C7"/>
    <w:rsid w:val="006E77EF"/>
    <w:rsid w:val="006E7822"/>
    <w:rsid w:val="006E7FAD"/>
    <w:rsid w:val="006F05D8"/>
    <w:rsid w:val="006F1CF8"/>
    <w:rsid w:val="006F1E85"/>
    <w:rsid w:val="006F1FDD"/>
    <w:rsid w:val="006F20DD"/>
    <w:rsid w:val="006F2499"/>
    <w:rsid w:val="006F30F7"/>
    <w:rsid w:val="006F3388"/>
    <w:rsid w:val="006F33A7"/>
    <w:rsid w:val="006F39E3"/>
    <w:rsid w:val="006F4069"/>
    <w:rsid w:val="006F4C16"/>
    <w:rsid w:val="006F5415"/>
    <w:rsid w:val="006F571C"/>
    <w:rsid w:val="006F73F7"/>
    <w:rsid w:val="006F7814"/>
    <w:rsid w:val="006F7B7A"/>
    <w:rsid w:val="00700470"/>
    <w:rsid w:val="00700492"/>
    <w:rsid w:val="00700629"/>
    <w:rsid w:val="007006F1"/>
    <w:rsid w:val="00701212"/>
    <w:rsid w:val="007025DA"/>
    <w:rsid w:val="007026FE"/>
    <w:rsid w:val="00702EA1"/>
    <w:rsid w:val="007038F5"/>
    <w:rsid w:val="0070394C"/>
    <w:rsid w:val="007071E0"/>
    <w:rsid w:val="00707464"/>
    <w:rsid w:val="007075A2"/>
    <w:rsid w:val="007076BB"/>
    <w:rsid w:val="00707DBD"/>
    <w:rsid w:val="00710364"/>
    <w:rsid w:val="00710F31"/>
    <w:rsid w:val="00711AD9"/>
    <w:rsid w:val="007124A9"/>
    <w:rsid w:val="00713173"/>
    <w:rsid w:val="007141D7"/>
    <w:rsid w:val="007142C7"/>
    <w:rsid w:val="00714503"/>
    <w:rsid w:val="0071523F"/>
    <w:rsid w:val="007152EC"/>
    <w:rsid w:val="00715341"/>
    <w:rsid w:val="007154FD"/>
    <w:rsid w:val="0071562C"/>
    <w:rsid w:val="00720332"/>
    <w:rsid w:val="00720BEE"/>
    <w:rsid w:val="00720C24"/>
    <w:rsid w:val="007222E7"/>
    <w:rsid w:val="00723A16"/>
    <w:rsid w:val="0072404E"/>
    <w:rsid w:val="007244F0"/>
    <w:rsid w:val="00724792"/>
    <w:rsid w:val="00724B09"/>
    <w:rsid w:val="0072736F"/>
    <w:rsid w:val="00727E83"/>
    <w:rsid w:val="0073084A"/>
    <w:rsid w:val="00730EF9"/>
    <w:rsid w:val="007317E5"/>
    <w:rsid w:val="007323D8"/>
    <w:rsid w:val="007337BD"/>
    <w:rsid w:val="00733F7C"/>
    <w:rsid w:val="00734139"/>
    <w:rsid w:val="0073477A"/>
    <w:rsid w:val="007351F5"/>
    <w:rsid w:val="00735637"/>
    <w:rsid w:val="0073627D"/>
    <w:rsid w:val="007362FB"/>
    <w:rsid w:val="007368D9"/>
    <w:rsid w:val="00736E94"/>
    <w:rsid w:val="00737097"/>
    <w:rsid w:val="00740E1A"/>
    <w:rsid w:val="007425B9"/>
    <w:rsid w:val="00743165"/>
    <w:rsid w:val="007439CD"/>
    <w:rsid w:val="00743A02"/>
    <w:rsid w:val="00743AA8"/>
    <w:rsid w:val="00743C8D"/>
    <w:rsid w:val="00743EC7"/>
    <w:rsid w:val="00744935"/>
    <w:rsid w:val="00745924"/>
    <w:rsid w:val="007461E6"/>
    <w:rsid w:val="00747D78"/>
    <w:rsid w:val="00747DD7"/>
    <w:rsid w:val="0075034D"/>
    <w:rsid w:val="00750985"/>
    <w:rsid w:val="00750E3D"/>
    <w:rsid w:val="0075249C"/>
    <w:rsid w:val="00753308"/>
    <w:rsid w:val="007544A1"/>
    <w:rsid w:val="00754753"/>
    <w:rsid w:val="00755E40"/>
    <w:rsid w:val="00756710"/>
    <w:rsid w:val="00756A5B"/>
    <w:rsid w:val="00756B98"/>
    <w:rsid w:val="00756CDB"/>
    <w:rsid w:val="0075754F"/>
    <w:rsid w:val="00757E45"/>
    <w:rsid w:val="007607AB"/>
    <w:rsid w:val="007624DE"/>
    <w:rsid w:val="00762EF4"/>
    <w:rsid w:val="0076484A"/>
    <w:rsid w:val="00765325"/>
    <w:rsid w:val="00766C4D"/>
    <w:rsid w:val="00766EE3"/>
    <w:rsid w:val="0076726C"/>
    <w:rsid w:val="00770C7E"/>
    <w:rsid w:val="007711D8"/>
    <w:rsid w:val="0077129E"/>
    <w:rsid w:val="00771F9C"/>
    <w:rsid w:val="00772296"/>
    <w:rsid w:val="007722B8"/>
    <w:rsid w:val="00772593"/>
    <w:rsid w:val="00772FC0"/>
    <w:rsid w:val="00772FCF"/>
    <w:rsid w:val="00775338"/>
    <w:rsid w:val="007759C0"/>
    <w:rsid w:val="00776157"/>
    <w:rsid w:val="007764EE"/>
    <w:rsid w:val="007765B6"/>
    <w:rsid w:val="0077732D"/>
    <w:rsid w:val="0078077A"/>
    <w:rsid w:val="00780962"/>
    <w:rsid w:val="00780978"/>
    <w:rsid w:val="00780CC6"/>
    <w:rsid w:val="0078154C"/>
    <w:rsid w:val="00782315"/>
    <w:rsid w:val="00783BE8"/>
    <w:rsid w:val="0078408E"/>
    <w:rsid w:val="00784F1A"/>
    <w:rsid w:val="00785321"/>
    <w:rsid w:val="0078599E"/>
    <w:rsid w:val="00785E43"/>
    <w:rsid w:val="00787EEC"/>
    <w:rsid w:val="0078808B"/>
    <w:rsid w:val="00790021"/>
    <w:rsid w:val="007919F0"/>
    <w:rsid w:val="00791DE3"/>
    <w:rsid w:val="00791F1D"/>
    <w:rsid w:val="00792522"/>
    <w:rsid w:val="00792CD8"/>
    <w:rsid w:val="00792E10"/>
    <w:rsid w:val="0079318C"/>
    <w:rsid w:val="007936FF"/>
    <w:rsid w:val="00793E23"/>
    <w:rsid w:val="007946D6"/>
    <w:rsid w:val="007947BE"/>
    <w:rsid w:val="007949B8"/>
    <w:rsid w:val="0079554E"/>
    <w:rsid w:val="007957E2"/>
    <w:rsid w:val="00795B04"/>
    <w:rsid w:val="00796730"/>
    <w:rsid w:val="0079723D"/>
    <w:rsid w:val="00797762"/>
    <w:rsid w:val="00797F09"/>
    <w:rsid w:val="007A010E"/>
    <w:rsid w:val="007A0F9F"/>
    <w:rsid w:val="007A0FCA"/>
    <w:rsid w:val="007A1070"/>
    <w:rsid w:val="007A1347"/>
    <w:rsid w:val="007A1E3F"/>
    <w:rsid w:val="007A2754"/>
    <w:rsid w:val="007A2F58"/>
    <w:rsid w:val="007A3226"/>
    <w:rsid w:val="007A3969"/>
    <w:rsid w:val="007A43A7"/>
    <w:rsid w:val="007A4C87"/>
    <w:rsid w:val="007A65CF"/>
    <w:rsid w:val="007A6628"/>
    <w:rsid w:val="007A673C"/>
    <w:rsid w:val="007A687B"/>
    <w:rsid w:val="007A6CE5"/>
    <w:rsid w:val="007A703B"/>
    <w:rsid w:val="007B0575"/>
    <w:rsid w:val="007B05B7"/>
    <w:rsid w:val="007B0F94"/>
    <w:rsid w:val="007B14C6"/>
    <w:rsid w:val="007B17BE"/>
    <w:rsid w:val="007B2BE0"/>
    <w:rsid w:val="007B2F91"/>
    <w:rsid w:val="007B32E1"/>
    <w:rsid w:val="007B3961"/>
    <w:rsid w:val="007B3A4A"/>
    <w:rsid w:val="007B3CFE"/>
    <w:rsid w:val="007B3D99"/>
    <w:rsid w:val="007B4476"/>
    <w:rsid w:val="007B4588"/>
    <w:rsid w:val="007B4C74"/>
    <w:rsid w:val="007B515F"/>
    <w:rsid w:val="007B6CCD"/>
    <w:rsid w:val="007B7399"/>
    <w:rsid w:val="007B7A37"/>
    <w:rsid w:val="007B7D07"/>
    <w:rsid w:val="007C0358"/>
    <w:rsid w:val="007C0B64"/>
    <w:rsid w:val="007C0CE1"/>
    <w:rsid w:val="007C1B3F"/>
    <w:rsid w:val="007C1E66"/>
    <w:rsid w:val="007C2ABD"/>
    <w:rsid w:val="007C3F9E"/>
    <w:rsid w:val="007C4186"/>
    <w:rsid w:val="007C4808"/>
    <w:rsid w:val="007C4D59"/>
    <w:rsid w:val="007C4ED7"/>
    <w:rsid w:val="007C5213"/>
    <w:rsid w:val="007C555B"/>
    <w:rsid w:val="007C5B95"/>
    <w:rsid w:val="007C6F38"/>
    <w:rsid w:val="007C7569"/>
    <w:rsid w:val="007C7777"/>
    <w:rsid w:val="007C7E4B"/>
    <w:rsid w:val="007C7FA8"/>
    <w:rsid w:val="007D0AA6"/>
    <w:rsid w:val="007D1061"/>
    <w:rsid w:val="007D19BC"/>
    <w:rsid w:val="007D1E0D"/>
    <w:rsid w:val="007D201B"/>
    <w:rsid w:val="007D302F"/>
    <w:rsid w:val="007D373A"/>
    <w:rsid w:val="007D3815"/>
    <w:rsid w:val="007D5A31"/>
    <w:rsid w:val="007D5AC7"/>
    <w:rsid w:val="007D5CBD"/>
    <w:rsid w:val="007D606B"/>
    <w:rsid w:val="007D62DD"/>
    <w:rsid w:val="007E047A"/>
    <w:rsid w:val="007E14FF"/>
    <w:rsid w:val="007E1CB8"/>
    <w:rsid w:val="007E1F41"/>
    <w:rsid w:val="007E2791"/>
    <w:rsid w:val="007E33D4"/>
    <w:rsid w:val="007E4EC9"/>
    <w:rsid w:val="007E5791"/>
    <w:rsid w:val="007E5BE9"/>
    <w:rsid w:val="007E64B2"/>
    <w:rsid w:val="007E6885"/>
    <w:rsid w:val="007E70F0"/>
    <w:rsid w:val="007E7E8D"/>
    <w:rsid w:val="007E7EFE"/>
    <w:rsid w:val="007F0C60"/>
    <w:rsid w:val="007F0C85"/>
    <w:rsid w:val="007F202A"/>
    <w:rsid w:val="007F210A"/>
    <w:rsid w:val="007F291D"/>
    <w:rsid w:val="007F2EF9"/>
    <w:rsid w:val="007F4038"/>
    <w:rsid w:val="007F415A"/>
    <w:rsid w:val="007F445D"/>
    <w:rsid w:val="007F45F1"/>
    <w:rsid w:val="007F4655"/>
    <w:rsid w:val="007F5402"/>
    <w:rsid w:val="007F5623"/>
    <w:rsid w:val="007F5C8B"/>
    <w:rsid w:val="007F5EBE"/>
    <w:rsid w:val="007F6DA0"/>
    <w:rsid w:val="00801599"/>
    <w:rsid w:val="00801B36"/>
    <w:rsid w:val="00802FB0"/>
    <w:rsid w:val="008041C3"/>
    <w:rsid w:val="008041C8"/>
    <w:rsid w:val="00805A1B"/>
    <w:rsid w:val="00806345"/>
    <w:rsid w:val="00807411"/>
    <w:rsid w:val="00807616"/>
    <w:rsid w:val="008076C4"/>
    <w:rsid w:val="00807D25"/>
    <w:rsid w:val="0081031C"/>
    <w:rsid w:val="00810A80"/>
    <w:rsid w:val="008117E4"/>
    <w:rsid w:val="00811EC6"/>
    <w:rsid w:val="0081204D"/>
    <w:rsid w:val="00812199"/>
    <w:rsid w:val="008139F4"/>
    <w:rsid w:val="00813D09"/>
    <w:rsid w:val="008142E8"/>
    <w:rsid w:val="008151C3"/>
    <w:rsid w:val="008157A4"/>
    <w:rsid w:val="008164E7"/>
    <w:rsid w:val="00817003"/>
    <w:rsid w:val="00817254"/>
    <w:rsid w:val="008172D9"/>
    <w:rsid w:val="008173CF"/>
    <w:rsid w:val="008207B3"/>
    <w:rsid w:val="00820A34"/>
    <w:rsid w:val="008211B9"/>
    <w:rsid w:val="00821BE1"/>
    <w:rsid w:val="00821D53"/>
    <w:rsid w:val="008220E0"/>
    <w:rsid w:val="008222C2"/>
    <w:rsid w:val="0082246A"/>
    <w:rsid w:val="00823C75"/>
    <w:rsid w:val="00824513"/>
    <w:rsid w:val="00825332"/>
    <w:rsid w:val="008253AB"/>
    <w:rsid w:val="0082554D"/>
    <w:rsid w:val="00826617"/>
    <w:rsid w:val="008271E1"/>
    <w:rsid w:val="00827697"/>
    <w:rsid w:val="00830060"/>
    <w:rsid w:val="00830B65"/>
    <w:rsid w:val="00831E90"/>
    <w:rsid w:val="008320FB"/>
    <w:rsid w:val="00832A2E"/>
    <w:rsid w:val="00832FE4"/>
    <w:rsid w:val="00833204"/>
    <w:rsid w:val="008332A8"/>
    <w:rsid w:val="00833862"/>
    <w:rsid w:val="00833BD9"/>
    <w:rsid w:val="00834158"/>
    <w:rsid w:val="008342A3"/>
    <w:rsid w:val="008342CF"/>
    <w:rsid w:val="00834619"/>
    <w:rsid w:val="00835270"/>
    <w:rsid w:val="00835A93"/>
    <w:rsid w:val="00836115"/>
    <w:rsid w:val="00837012"/>
    <w:rsid w:val="00837573"/>
    <w:rsid w:val="00837CAE"/>
    <w:rsid w:val="0083F34B"/>
    <w:rsid w:val="008402B2"/>
    <w:rsid w:val="00840460"/>
    <w:rsid w:val="008404E4"/>
    <w:rsid w:val="008408A1"/>
    <w:rsid w:val="00840A31"/>
    <w:rsid w:val="00840A92"/>
    <w:rsid w:val="00840F19"/>
    <w:rsid w:val="0084278C"/>
    <w:rsid w:val="00845DE3"/>
    <w:rsid w:val="00846D62"/>
    <w:rsid w:val="00847121"/>
    <w:rsid w:val="0084728E"/>
    <w:rsid w:val="00847BA9"/>
    <w:rsid w:val="00850652"/>
    <w:rsid w:val="008506AC"/>
    <w:rsid w:val="00850924"/>
    <w:rsid w:val="00852169"/>
    <w:rsid w:val="008523D3"/>
    <w:rsid w:val="0085265C"/>
    <w:rsid w:val="0085395D"/>
    <w:rsid w:val="008541C4"/>
    <w:rsid w:val="008543C0"/>
    <w:rsid w:val="0085448A"/>
    <w:rsid w:val="00854CB6"/>
    <w:rsid w:val="0085506B"/>
    <w:rsid w:val="00855089"/>
    <w:rsid w:val="008550E3"/>
    <w:rsid w:val="00855190"/>
    <w:rsid w:val="00855838"/>
    <w:rsid w:val="00855B5D"/>
    <w:rsid w:val="008560FA"/>
    <w:rsid w:val="0085634B"/>
    <w:rsid w:val="00856F31"/>
    <w:rsid w:val="00860054"/>
    <w:rsid w:val="008600A3"/>
    <w:rsid w:val="00862C2D"/>
    <w:rsid w:val="00862FBB"/>
    <w:rsid w:val="00863415"/>
    <w:rsid w:val="00863788"/>
    <w:rsid w:val="00864A18"/>
    <w:rsid w:val="00865434"/>
    <w:rsid w:val="0086570C"/>
    <w:rsid w:val="008664E7"/>
    <w:rsid w:val="00866E8C"/>
    <w:rsid w:val="00867512"/>
    <w:rsid w:val="00867D44"/>
    <w:rsid w:val="00870DB2"/>
    <w:rsid w:val="00871504"/>
    <w:rsid w:val="00871687"/>
    <w:rsid w:val="008721FB"/>
    <w:rsid w:val="00872B6C"/>
    <w:rsid w:val="00872D50"/>
    <w:rsid w:val="008732A7"/>
    <w:rsid w:val="00873498"/>
    <w:rsid w:val="00874BC2"/>
    <w:rsid w:val="0087654D"/>
    <w:rsid w:val="008768F0"/>
    <w:rsid w:val="00876E54"/>
    <w:rsid w:val="00877FB6"/>
    <w:rsid w:val="0088180C"/>
    <w:rsid w:val="00882FEB"/>
    <w:rsid w:val="0088317D"/>
    <w:rsid w:val="00885BEB"/>
    <w:rsid w:val="00885FF6"/>
    <w:rsid w:val="00886DBC"/>
    <w:rsid w:val="0088791A"/>
    <w:rsid w:val="00887E00"/>
    <w:rsid w:val="00887FDB"/>
    <w:rsid w:val="0089033A"/>
    <w:rsid w:val="0089045B"/>
    <w:rsid w:val="008912E0"/>
    <w:rsid w:val="0089214B"/>
    <w:rsid w:val="0089293E"/>
    <w:rsid w:val="00892C98"/>
    <w:rsid w:val="00892D3E"/>
    <w:rsid w:val="008949E8"/>
    <w:rsid w:val="00895228"/>
    <w:rsid w:val="00896A60"/>
    <w:rsid w:val="008976CB"/>
    <w:rsid w:val="00897CD0"/>
    <w:rsid w:val="00897E86"/>
    <w:rsid w:val="0089B3DE"/>
    <w:rsid w:val="008A08DC"/>
    <w:rsid w:val="008A14C5"/>
    <w:rsid w:val="008A1A14"/>
    <w:rsid w:val="008A46FA"/>
    <w:rsid w:val="008A4AC3"/>
    <w:rsid w:val="008A4D2E"/>
    <w:rsid w:val="008A5586"/>
    <w:rsid w:val="008A5A2F"/>
    <w:rsid w:val="008A6055"/>
    <w:rsid w:val="008A60E8"/>
    <w:rsid w:val="008A69C5"/>
    <w:rsid w:val="008A7946"/>
    <w:rsid w:val="008A7BD1"/>
    <w:rsid w:val="008A7D31"/>
    <w:rsid w:val="008B076F"/>
    <w:rsid w:val="008B0B07"/>
    <w:rsid w:val="008B20A0"/>
    <w:rsid w:val="008B2DAC"/>
    <w:rsid w:val="008B4505"/>
    <w:rsid w:val="008B46B0"/>
    <w:rsid w:val="008B46B9"/>
    <w:rsid w:val="008B47D4"/>
    <w:rsid w:val="008B6EB1"/>
    <w:rsid w:val="008B6F59"/>
    <w:rsid w:val="008B71C1"/>
    <w:rsid w:val="008B7E57"/>
    <w:rsid w:val="008C1FCF"/>
    <w:rsid w:val="008C23C2"/>
    <w:rsid w:val="008C2D35"/>
    <w:rsid w:val="008C3762"/>
    <w:rsid w:val="008C3932"/>
    <w:rsid w:val="008C3B87"/>
    <w:rsid w:val="008C3D7F"/>
    <w:rsid w:val="008C511C"/>
    <w:rsid w:val="008C7551"/>
    <w:rsid w:val="008C7554"/>
    <w:rsid w:val="008C78D4"/>
    <w:rsid w:val="008D06D0"/>
    <w:rsid w:val="008D08D5"/>
    <w:rsid w:val="008D0DD7"/>
    <w:rsid w:val="008D14C6"/>
    <w:rsid w:val="008D1581"/>
    <w:rsid w:val="008D18FD"/>
    <w:rsid w:val="008D229F"/>
    <w:rsid w:val="008D277B"/>
    <w:rsid w:val="008D314D"/>
    <w:rsid w:val="008D34C9"/>
    <w:rsid w:val="008D37C6"/>
    <w:rsid w:val="008D3830"/>
    <w:rsid w:val="008D3C0C"/>
    <w:rsid w:val="008D3D39"/>
    <w:rsid w:val="008D4EA7"/>
    <w:rsid w:val="008D51BC"/>
    <w:rsid w:val="008D59A3"/>
    <w:rsid w:val="008D5D12"/>
    <w:rsid w:val="008D696F"/>
    <w:rsid w:val="008D6F72"/>
    <w:rsid w:val="008D6FD8"/>
    <w:rsid w:val="008D75B9"/>
    <w:rsid w:val="008D7C09"/>
    <w:rsid w:val="008D7C43"/>
    <w:rsid w:val="008E02EE"/>
    <w:rsid w:val="008E0F2D"/>
    <w:rsid w:val="008E1101"/>
    <w:rsid w:val="008E12EC"/>
    <w:rsid w:val="008E1CBD"/>
    <w:rsid w:val="008E1D11"/>
    <w:rsid w:val="008E210B"/>
    <w:rsid w:val="008E22E5"/>
    <w:rsid w:val="008E3D22"/>
    <w:rsid w:val="008E48C1"/>
    <w:rsid w:val="008E4E39"/>
    <w:rsid w:val="008E5718"/>
    <w:rsid w:val="008E5CE9"/>
    <w:rsid w:val="008E6110"/>
    <w:rsid w:val="008E6D91"/>
    <w:rsid w:val="008E7704"/>
    <w:rsid w:val="008F014B"/>
    <w:rsid w:val="008F01ED"/>
    <w:rsid w:val="008F0611"/>
    <w:rsid w:val="008F0853"/>
    <w:rsid w:val="008F0ACE"/>
    <w:rsid w:val="008F0C3D"/>
    <w:rsid w:val="008F1DF7"/>
    <w:rsid w:val="008F230E"/>
    <w:rsid w:val="008F278C"/>
    <w:rsid w:val="008F2AB8"/>
    <w:rsid w:val="008F31BC"/>
    <w:rsid w:val="008F3983"/>
    <w:rsid w:val="008F3B98"/>
    <w:rsid w:val="008F5184"/>
    <w:rsid w:val="008F5213"/>
    <w:rsid w:val="008F527B"/>
    <w:rsid w:val="008F595A"/>
    <w:rsid w:val="008F678E"/>
    <w:rsid w:val="008F6806"/>
    <w:rsid w:val="008F6953"/>
    <w:rsid w:val="008F6AF2"/>
    <w:rsid w:val="008F79B4"/>
    <w:rsid w:val="00901800"/>
    <w:rsid w:val="00901B81"/>
    <w:rsid w:val="00901D29"/>
    <w:rsid w:val="0090207A"/>
    <w:rsid w:val="00902C8A"/>
    <w:rsid w:val="0090382D"/>
    <w:rsid w:val="00903EB0"/>
    <w:rsid w:val="00905706"/>
    <w:rsid w:val="00905D44"/>
    <w:rsid w:val="00907334"/>
    <w:rsid w:val="009101E3"/>
    <w:rsid w:val="00911865"/>
    <w:rsid w:val="0091197E"/>
    <w:rsid w:val="00911B0D"/>
    <w:rsid w:val="00912221"/>
    <w:rsid w:val="00912C2A"/>
    <w:rsid w:val="00912C5A"/>
    <w:rsid w:val="00913705"/>
    <w:rsid w:val="00913B75"/>
    <w:rsid w:val="0091592A"/>
    <w:rsid w:val="0091602D"/>
    <w:rsid w:val="00916037"/>
    <w:rsid w:val="0091677E"/>
    <w:rsid w:val="00916F78"/>
    <w:rsid w:val="0091735D"/>
    <w:rsid w:val="00917B0C"/>
    <w:rsid w:val="00917B25"/>
    <w:rsid w:val="00921A8C"/>
    <w:rsid w:val="00923FAB"/>
    <w:rsid w:val="00927191"/>
    <w:rsid w:val="009275F4"/>
    <w:rsid w:val="009279A9"/>
    <w:rsid w:val="00927BCB"/>
    <w:rsid w:val="00930044"/>
    <w:rsid w:val="009303F2"/>
    <w:rsid w:val="009310B0"/>
    <w:rsid w:val="0093150B"/>
    <w:rsid w:val="00931533"/>
    <w:rsid w:val="00931692"/>
    <w:rsid w:val="00932D44"/>
    <w:rsid w:val="0093386C"/>
    <w:rsid w:val="00933C32"/>
    <w:rsid w:val="00934A21"/>
    <w:rsid w:val="00935C0F"/>
    <w:rsid w:val="00935C1C"/>
    <w:rsid w:val="00935DB9"/>
    <w:rsid w:val="00936D85"/>
    <w:rsid w:val="009375D4"/>
    <w:rsid w:val="00937642"/>
    <w:rsid w:val="0094060D"/>
    <w:rsid w:val="00940675"/>
    <w:rsid w:val="00940836"/>
    <w:rsid w:val="00940FA9"/>
    <w:rsid w:val="009416E7"/>
    <w:rsid w:val="00942CC8"/>
    <w:rsid w:val="00942EB5"/>
    <w:rsid w:val="00944636"/>
    <w:rsid w:val="00944B19"/>
    <w:rsid w:val="00945AF7"/>
    <w:rsid w:val="00945C7F"/>
    <w:rsid w:val="00945E26"/>
    <w:rsid w:val="0094654B"/>
    <w:rsid w:val="00946C26"/>
    <w:rsid w:val="00946EE9"/>
    <w:rsid w:val="00947341"/>
    <w:rsid w:val="00952C43"/>
    <w:rsid w:val="009530E1"/>
    <w:rsid w:val="009539FE"/>
    <w:rsid w:val="00953A9A"/>
    <w:rsid w:val="009546DD"/>
    <w:rsid w:val="009577EB"/>
    <w:rsid w:val="00957DAE"/>
    <w:rsid w:val="00960061"/>
    <w:rsid w:val="009601E6"/>
    <w:rsid w:val="00960326"/>
    <w:rsid w:val="00960F6D"/>
    <w:rsid w:val="00961915"/>
    <w:rsid w:val="00961F9F"/>
    <w:rsid w:val="00962886"/>
    <w:rsid w:val="009628C9"/>
    <w:rsid w:val="00963178"/>
    <w:rsid w:val="00964A00"/>
    <w:rsid w:val="00966416"/>
    <w:rsid w:val="0096694F"/>
    <w:rsid w:val="00967559"/>
    <w:rsid w:val="00967BEE"/>
    <w:rsid w:val="00967C4C"/>
    <w:rsid w:val="0096865D"/>
    <w:rsid w:val="00970367"/>
    <w:rsid w:val="0097055F"/>
    <w:rsid w:val="00971FBF"/>
    <w:rsid w:val="00972502"/>
    <w:rsid w:val="00972D40"/>
    <w:rsid w:val="00972D6C"/>
    <w:rsid w:val="009735BC"/>
    <w:rsid w:val="009742DA"/>
    <w:rsid w:val="0097449C"/>
    <w:rsid w:val="009745B6"/>
    <w:rsid w:val="00974852"/>
    <w:rsid w:val="009749EB"/>
    <w:rsid w:val="00974D8F"/>
    <w:rsid w:val="009756F3"/>
    <w:rsid w:val="00976291"/>
    <w:rsid w:val="00976CE9"/>
    <w:rsid w:val="009778DD"/>
    <w:rsid w:val="0097795A"/>
    <w:rsid w:val="009803F8"/>
    <w:rsid w:val="009809C4"/>
    <w:rsid w:val="00980B56"/>
    <w:rsid w:val="00980F50"/>
    <w:rsid w:val="00981630"/>
    <w:rsid w:val="009819C9"/>
    <w:rsid w:val="009833AD"/>
    <w:rsid w:val="00984DCF"/>
    <w:rsid w:val="0098527C"/>
    <w:rsid w:val="00985E53"/>
    <w:rsid w:val="009865E8"/>
    <w:rsid w:val="009871CA"/>
    <w:rsid w:val="009874E8"/>
    <w:rsid w:val="00987E17"/>
    <w:rsid w:val="00991559"/>
    <w:rsid w:val="009919F0"/>
    <w:rsid w:val="00992869"/>
    <w:rsid w:val="0099401F"/>
    <w:rsid w:val="009945D0"/>
    <w:rsid w:val="0099565F"/>
    <w:rsid w:val="0099567D"/>
    <w:rsid w:val="009958E2"/>
    <w:rsid w:val="00995914"/>
    <w:rsid w:val="00996523"/>
    <w:rsid w:val="00996765"/>
    <w:rsid w:val="009979F8"/>
    <w:rsid w:val="00997C38"/>
    <w:rsid w:val="00997F2E"/>
    <w:rsid w:val="00997FB4"/>
    <w:rsid w:val="0099C12C"/>
    <w:rsid w:val="009A0226"/>
    <w:rsid w:val="009A0BEA"/>
    <w:rsid w:val="009A157C"/>
    <w:rsid w:val="009A168C"/>
    <w:rsid w:val="009A208C"/>
    <w:rsid w:val="009A29DF"/>
    <w:rsid w:val="009A2B73"/>
    <w:rsid w:val="009A3525"/>
    <w:rsid w:val="009A430F"/>
    <w:rsid w:val="009A5478"/>
    <w:rsid w:val="009A5813"/>
    <w:rsid w:val="009A6BA9"/>
    <w:rsid w:val="009A6BE5"/>
    <w:rsid w:val="009A6F9D"/>
    <w:rsid w:val="009A7194"/>
    <w:rsid w:val="009A7E5F"/>
    <w:rsid w:val="009B0199"/>
    <w:rsid w:val="009B1224"/>
    <w:rsid w:val="009B1D42"/>
    <w:rsid w:val="009B1F43"/>
    <w:rsid w:val="009B276F"/>
    <w:rsid w:val="009B2D46"/>
    <w:rsid w:val="009B2F15"/>
    <w:rsid w:val="009B3DEF"/>
    <w:rsid w:val="009B4BD9"/>
    <w:rsid w:val="009B4F2B"/>
    <w:rsid w:val="009B6A3A"/>
    <w:rsid w:val="009B6C68"/>
    <w:rsid w:val="009C0E33"/>
    <w:rsid w:val="009C0F58"/>
    <w:rsid w:val="009C13D7"/>
    <w:rsid w:val="009C1736"/>
    <w:rsid w:val="009C1970"/>
    <w:rsid w:val="009C1B20"/>
    <w:rsid w:val="009C2CB6"/>
    <w:rsid w:val="009C32F0"/>
    <w:rsid w:val="009C36B3"/>
    <w:rsid w:val="009C4C85"/>
    <w:rsid w:val="009C5B47"/>
    <w:rsid w:val="009C5F0E"/>
    <w:rsid w:val="009C6B37"/>
    <w:rsid w:val="009C6BB2"/>
    <w:rsid w:val="009C79B9"/>
    <w:rsid w:val="009C7D18"/>
    <w:rsid w:val="009D0EB1"/>
    <w:rsid w:val="009D14B5"/>
    <w:rsid w:val="009D16A0"/>
    <w:rsid w:val="009D276C"/>
    <w:rsid w:val="009D29DB"/>
    <w:rsid w:val="009D3C96"/>
    <w:rsid w:val="009D4028"/>
    <w:rsid w:val="009D43DF"/>
    <w:rsid w:val="009D45A5"/>
    <w:rsid w:val="009D4796"/>
    <w:rsid w:val="009D4B03"/>
    <w:rsid w:val="009D514C"/>
    <w:rsid w:val="009D520D"/>
    <w:rsid w:val="009D54C5"/>
    <w:rsid w:val="009D5758"/>
    <w:rsid w:val="009D5913"/>
    <w:rsid w:val="009D5AC0"/>
    <w:rsid w:val="009D63C6"/>
    <w:rsid w:val="009D65DA"/>
    <w:rsid w:val="009D730E"/>
    <w:rsid w:val="009E014D"/>
    <w:rsid w:val="009E0179"/>
    <w:rsid w:val="009E0EE1"/>
    <w:rsid w:val="009E175E"/>
    <w:rsid w:val="009E32D4"/>
    <w:rsid w:val="009E3B55"/>
    <w:rsid w:val="009E4025"/>
    <w:rsid w:val="009E4150"/>
    <w:rsid w:val="009E4AE1"/>
    <w:rsid w:val="009E4B16"/>
    <w:rsid w:val="009E5997"/>
    <w:rsid w:val="009E6599"/>
    <w:rsid w:val="009E66F2"/>
    <w:rsid w:val="009ED5D6"/>
    <w:rsid w:val="009F04A1"/>
    <w:rsid w:val="009F20E0"/>
    <w:rsid w:val="009F2D88"/>
    <w:rsid w:val="009F4BA3"/>
    <w:rsid w:val="009F4FA4"/>
    <w:rsid w:val="009F64F5"/>
    <w:rsid w:val="009F6CC3"/>
    <w:rsid w:val="009F7355"/>
    <w:rsid w:val="009F79C2"/>
    <w:rsid w:val="00A00A7C"/>
    <w:rsid w:val="00A01C55"/>
    <w:rsid w:val="00A02433"/>
    <w:rsid w:val="00A03119"/>
    <w:rsid w:val="00A036C9"/>
    <w:rsid w:val="00A03AAD"/>
    <w:rsid w:val="00A03F03"/>
    <w:rsid w:val="00A04359"/>
    <w:rsid w:val="00A04C8F"/>
    <w:rsid w:val="00A06D6A"/>
    <w:rsid w:val="00A0792A"/>
    <w:rsid w:val="00A07BFB"/>
    <w:rsid w:val="00A0BC64"/>
    <w:rsid w:val="00A106F9"/>
    <w:rsid w:val="00A115D5"/>
    <w:rsid w:val="00A11A21"/>
    <w:rsid w:val="00A11A75"/>
    <w:rsid w:val="00A12488"/>
    <w:rsid w:val="00A1275A"/>
    <w:rsid w:val="00A12EA3"/>
    <w:rsid w:val="00A12EDB"/>
    <w:rsid w:val="00A141E6"/>
    <w:rsid w:val="00A1562F"/>
    <w:rsid w:val="00A15BCA"/>
    <w:rsid w:val="00A15E1F"/>
    <w:rsid w:val="00A16518"/>
    <w:rsid w:val="00A165C7"/>
    <w:rsid w:val="00A20627"/>
    <w:rsid w:val="00A20FA7"/>
    <w:rsid w:val="00A21342"/>
    <w:rsid w:val="00A22042"/>
    <w:rsid w:val="00A224C4"/>
    <w:rsid w:val="00A2292E"/>
    <w:rsid w:val="00A23666"/>
    <w:rsid w:val="00A238D5"/>
    <w:rsid w:val="00A23A2E"/>
    <w:rsid w:val="00A2502A"/>
    <w:rsid w:val="00A25AAA"/>
    <w:rsid w:val="00A25B20"/>
    <w:rsid w:val="00A25BC2"/>
    <w:rsid w:val="00A26B19"/>
    <w:rsid w:val="00A26BF5"/>
    <w:rsid w:val="00A26EB1"/>
    <w:rsid w:val="00A27108"/>
    <w:rsid w:val="00A27965"/>
    <w:rsid w:val="00A27DFE"/>
    <w:rsid w:val="00A30630"/>
    <w:rsid w:val="00A30751"/>
    <w:rsid w:val="00A3089D"/>
    <w:rsid w:val="00A30A8D"/>
    <w:rsid w:val="00A31E9C"/>
    <w:rsid w:val="00A32580"/>
    <w:rsid w:val="00A3260E"/>
    <w:rsid w:val="00A32BE1"/>
    <w:rsid w:val="00A345DF"/>
    <w:rsid w:val="00A3566B"/>
    <w:rsid w:val="00A36182"/>
    <w:rsid w:val="00A36409"/>
    <w:rsid w:val="00A3678A"/>
    <w:rsid w:val="00A37759"/>
    <w:rsid w:val="00A37C5F"/>
    <w:rsid w:val="00A37D37"/>
    <w:rsid w:val="00A3CBF3"/>
    <w:rsid w:val="00A40CFB"/>
    <w:rsid w:val="00A40F4D"/>
    <w:rsid w:val="00A41182"/>
    <w:rsid w:val="00A41658"/>
    <w:rsid w:val="00A428D3"/>
    <w:rsid w:val="00A42C3D"/>
    <w:rsid w:val="00A42D83"/>
    <w:rsid w:val="00A43077"/>
    <w:rsid w:val="00A43944"/>
    <w:rsid w:val="00A43C7E"/>
    <w:rsid w:val="00A43F99"/>
    <w:rsid w:val="00A442C3"/>
    <w:rsid w:val="00A45397"/>
    <w:rsid w:val="00A45EEB"/>
    <w:rsid w:val="00A468AF"/>
    <w:rsid w:val="00A46EC7"/>
    <w:rsid w:val="00A470B6"/>
    <w:rsid w:val="00A4713E"/>
    <w:rsid w:val="00A4716B"/>
    <w:rsid w:val="00A4A15A"/>
    <w:rsid w:val="00A51E4C"/>
    <w:rsid w:val="00A523B2"/>
    <w:rsid w:val="00A546C9"/>
    <w:rsid w:val="00A54A0D"/>
    <w:rsid w:val="00A557D2"/>
    <w:rsid w:val="00A57699"/>
    <w:rsid w:val="00A60A27"/>
    <w:rsid w:val="00A60AB4"/>
    <w:rsid w:val="00A60D39"/>
    <w:rsid w:val="00A61A6B"/>
    <w:rsid w:val="00A61EDE"/>
    <w:rsid w:val="00A61EF6"/>
    <w:rsid w:val="00A62BA8"/>
    <w:rsid w:val="00A62DD4"/>
    <w:rsid w:val="00A630CA"/>
    <w:rsid w:val="00A6327E"/>
    <w:rsid w:val="00A64364"/>
    <w:rsid w:val="00A65AFB"/>
    <w:rsid w:val="00A661A1"/>
    <w:rsid w:val="00A668BC"/>
    <w:rsid w:val="00A67240"/>
    <w:rsid w:val="00A675EB"/>
    <w:rsid w:val="00A70752"/>
    <w:rsid w:val="00A71531"/>
    <w:rsid w:val="00A724E2"/>
    <w:rsid w:val="00A72A06"/>
    <w:rsid w:val="00A72F66"/>
    <w:rsid w:val="00A74A59"/>
    <w:rsid w:val="00A74C9A"/>
    <w:rsid w:val="00A75CD5"/>
    <w:rsid w:val="00A75E85"/>
    <w:rsid w:val="00A7624F"/>
    <w:rsid w:val="00A76DB5"/>
    <w:rsid w:val="00A8013D"/>
    <w:rsid w:val="00A80CFA"/>
    <w:rsid w:val="00A80D7E"/>
    <w:rsid w:val="00A81188"/>
    <w:rsid w:val="00A813A9"/>
    <w:rsid w:val="00A81883"/>
    <w:rsid w:val="00A81D11"/>
    <w:rsid w:val="00A82839"/>
    <w:rsid w:val="00A83844"/>
    <w:rsid w:val="00A842F3"/>
    <w:rsid w:val="00A857F9"/>
    <w:rsid w:val="00A8612B"/>
    <w:rsid w:val="00A86A87"/>
    <w:rsid w:val="00A86B71"/>
    <w:rsid w:val="00A86ED2"/>
    <w:rsid w:val="00A86ED3"/>
    <w:rsid w:val="00A873B8"/>
    <w:rsid w:val="00A87CC9"/>
    <w:rsid w:val="00A9212E"/>
    <w:rsid w:val="00A9297F"/>
    <w:rsid w:val="00A93192"/>
    <w:rsid w:val="00A94F9B"/>
    <w:rsid w:val="00A95F85"/>
    <w:rsid w:val="00A967AA"/>
    <w:rsid w:val="00A97041"/>
    <w:rsid w:val="00A9706A"/>
    <w:rsid w:val="00A97210"/>
    <w:rsid w:val="00A976E1"/>
    <w:rsid w:val="00AA0AC1"/>
    <w:rsid w:val="00AA1E9C"/>
    <w:rsid w:val="00AA29F4"/>
    <w:rsid w:val="00AA2BCD"/>
    <w:rsid w:val="00AA3683"/>
    <w:rsid w:val="00AA37A6"/>
    <w:rsid w:val="00AA3DA0"/>
    <w:rsid w:val="00AA3E1F"/>
    <w:rsid w:val="00AA4081"/>
    <w:rsid w:val="00AA42D7"/>
    <w:rsid w:val="00AA5084"/>
    <w:rsid w:val="00AA523C"/>
    <w:rsid w:val="00AA5804"/>
    <w:rsid w:val="00AA5E91"/>
    <w:rsid w:val="00AA6955"/>
    <w:rsid w:val="00AB03D6"/>
    <w:rsid w:val="00AB0919"/>
    <w:rsid w:val="00AB0BE4"/>
    <w:rsid w:val="00AB276D"/>
    <w:rsid w:val="00AB2E79"/>
    <w:rsid w:val="00AB3757"/>
    <w:rsid w:val="00AB3A6E"/>
    <w:rsid w:val="00AB4164"/>
    <w:rsid w:val="00AB4374"/>
    <w:rsid w:val="00AB457A"/>
    <w:rsid w:val="00AB4AF6"/>
    <w:rsid w:val="00AB4BBA"/>
    <w:rsid w:val="00AB4BDD"/>
    <w:rsid w:val="00AB5117"/>
    <w:rsid w:val="00AB6E35"/>
    <w:rsid w:val="00AB6F4A"/>
    <w:rsid w:val="00AC040C"/>
    <w:rsid w:val="00AC05E6"/>
    <w:rsid w:val="00AC067C"/>
    <w:rsid w:val="00AC101E"/>
    <w:rsid w:val="00AC2FED"/>
    <w:rsid w:val="00AC444C"/>
    <w:rsid w:val="00AC50E1"/>
    <w:rsid w:val="00AC5334"/>
    <w:rsid w:val="00AC551B"/>
    <w:rsid w:val="00AC5FA0"/>
    <w:rsid w:val="00AC62DE"/>
    <w:rsid w:val="00AC6AC1"/>
    <w:rsid w:val="00AC78EE"/>
    <w:rsid w:val="00AC7FCC"/>
    <w:rsid w:val="00ACE877"/>
    <w:rsid w:val="00AD0137"/>
    <w:rsid w:val="00AD014A"/>
    <w:rsid w:val="00AD0F28"/>
    <w:rsid w:val="00AD0F76"/>
    <w:rsid w:val="00AD1396"/>
    <w:rsid w:val="00AD1B38"/>
    <w:rsid w:val="00AD24DF"/>
    <w:rsid w:val="00AD28A8"/>
    <w:rsid w:val="00AD29AF"/>
    <w:rsid w:val="00AD2A38"/>
    <w:rsid w:val="00AD2B35"/>
    <w:rsid w:val="00AD2BF5"/>
    <w:rsid w:val="00AD3E4F"/>
    <w:rsid w:val="00AD4866"/>
    <w:rsid w:val="00AD5510"/>
    <w:rsid w:val="00AD55F9"/>
    <w:rsid w:val="00AD5AB9"/>
    <w:rsid w:val="00AD60C3"/>
    <w:rsid w:val="00AD69F0"/>
    <w:rsid w:val="00AD75FB"/>
    <w:rsid w:val="00AD7E73"/>
    <w:rsid w:val="00AE0241"/>
    <w:rsid w:val="00AE0765"/>
    <w:rsid w:val="00AE1303"/>
    <w:rsid w:val="00AE1948"/>
    <w:rsid w:val="00AE2121"/>
    <w:rsid w:val="00AE2481"/>
    <w:rsid w:val="00AE288C"/>
    <w:rsid w:val="00AE292C"/>
    <w:rsid w:val="00AE2B72"/>
    <w:rsid w:val="00AE34A0"/>
    <w:rsid w:val="00AE39F0"/>
    <w:rsid w:val="00AE4C6E"/>
    <w:rsid w:val="00AE58B7"/>
    <w:rsid w:val="00AE69CA"/>
    <w:rsid w:val="00AE7F28"/>
    <w:rsid w:val="00AEB16B"/>
    <w:rsid w:val="00AED80F"/>
    <w:rsid w:val="00AF07C0"/>
    <w:rsid w:val="00AF08B9"/>
    <w:rsid w:val="00AF2D3C"/>
    <w:rsid w:val="00AF2F8C"/>
    <w:rsid w:val="00AF364A"/>
    <w:rsid w:val="00AF3E6B"/>
    <w:rsid w:val="00AF3F07"/>
    <w:rsid w:val="00AF4318"/>
    <w:rsid w:val="00AF5FFE"/>
    <w:rsid w:val="00AF6408"/>
    <w:rsid w:val="00AF641A"/>
    <w:rsid w:val="00AF64D2"/>
    <w:rsid w:val="00AF68EF"/>
    <w:rsid w:val="00AF775B"/>
    <w:rsid w:val="00B00C38"/>
    <w:rsid w:val="00B0103A"/>
    <w:rsid w:val="00B011BC"/>
    <w:rsid w:val="00B01649"/>
    <w:rsid w:val="00B01F21"/>
    <w:rsid w:val="00B0272A"/>
    <w:rsid w:val="00B03829"/>
    <w:rsid w:val="00B04442"/>
    <w:rsid w:val="00B047A5"/>
    <w:rsid w:val="00B04D3B"/>
    <w:rsid w:val="00B0529D"/>
    <w:rsid w:val="00B052E1"/>
    <w:rsid w:val="00B064A9"/>
    <w:rsid w:val="00B0677E"/>
    <w:rsid w:val="00B067AA"/>
    <w:rsid w:val="00B06903"/>
    <w:rsid w:val="00B07623"/>
    <w:rsid w:val="00B077A8"/>
    <w:rsid w:val="00B09520"/>
    <w:rsid w:val="00B104A1"/>
    <w:rsid w:val="00B105B0"/>
    <w:rsid w:val="00B1137C"/>
    <w:rsid w:val="00B11616"/>
    <w:rsid w:val="00B11A95"/>
    <w:rsid w:val="00B11B28"/>
    <w:rsid w:val="00B12627"/>
    <w:rsid w:val="00B1279B"/>
    <w:rsid w:val="00B12C3B"/>
    <w:rsid w:val="00B1361B"/>
    <w:rsid w:val="00B14169"/>
    <w:rsid w:val="00B144DC"/>
    <w:rsid w:val="00B148DB"/>
    <w:rsid w:val="00B14B5A"/>
    <w:rsid w:val="00B14D91"/>
    <w:rsid w:val="00B1549A"/>
    <w:rsid w:val="00B1564D"/>
    <w:rsid w:val="00B15789"/>
    <w:rsid w:val="00B163DC"/>
    <w:rsid w:val="00B16E15"/>
    <w:rsid w:val="00B171E5"/>
    <w:rsid w:val="00B1770E"/>
    <w:rsid w:val="00B2008D"/>
    <w:rsid w:val="00B20627"/>
    <w:rsid w:val="00B20645"/>
    <w:rsid w:val="00B21D13"/>
    <w:rsid w:val="00B21D5C"/>
    <w:rsid w:val="00B22E80"/>
    <w:rsid w:val="00B23DB2"/>
    <w:rsid w:val="00B24420"/>
    <w:rsid w:val="00B24DC7"/>
    <w:rsid w:val="00B24FBD"/>
    <w:rsid w:val="00B251A1"/>
    <w:rsid w:val="00B2693B"/>
    <w:rsid w:val="00B26F8E"/>
    <w:rsid w:val="00B271DB"/>
    <w:rsid w:val="00B279E6"/>
    <w:rsid w:val="00B27EED"/>
    <w:rsid w:val="00B32EB6"/>
    <w:rsid w:val="00B3377E"/>
    <w:rsid w:val="00B352BA"/>
    <w:rsid w:val="00B35E85"/>
    <w:rsid w:val="00B35F6D"/>
    <w:rsid w:val="00B37210"/>
    <w:rsid w:val="00B37E0E"/>
    <w:rsid w:val="00B3C244"/>
    <w:rsid w:val="00B40056"/>
    <w:rsid w:val="00B40BEB"/>
    <w:rsid w:val="00B4236B"/>
    <w:rsid w:val="00B42538"/>
    <w:rsid w:val="00B42CF3"/>
    <w:rsid w:val="00B43692"/>
    <w:rsid w:val="00B4371C"/>
    <w:rsid w:val="00B43786"/>
    <w:rsid w:val="00B43816"/>
    <w:rsid w:val="00B43F30"/>
    <w:rsid w:val="00B44677"/>
    <w:rsid w:val="00B456B9"/>
    <w:rsid w:val="00B45E82"/>
    <w:rsid w:val="00B463E3"/>
    <w:rsid w:val="00B46559"/>
    <w:rsid w:val="00B47E25"/>
    <w:rsid w:val="00B501B6"/>
    <w:rsid w:val="00B501F2"/>
    <w:rsid w:val="00B50270"/>
    <w:rsid w:val="00B50466"/>
    <w:rsid w:val="00B50C86"/>
    <w:rsid w:val="00B5147A"/>
    <w:rsid w:val="00B516EB"/>
    <w:rsid w:val="00B51A00"/>
    <w:rsid w:val="00B51BB1"/>
    <w:rsid w:val="00B5214B"/>
    <w:rsid w:val="00B52407"/>
    <w:rsid w:val="00B52417"/>
    <w:rsid w:val="00B532FF"/>
    <w:rsid w:val="00B54BCB"/>
    <w:rsid w:val="00B5533B"/>
    <w:rsid w:val="00B55533"/>
    <w:rsid w:val="00B56C87"/>
    <w:rsid w:val="00B56D21"/>
    <w:rsid w:val="00B57304"/>
    <w:rsid w:val="00B57496"/>
    <w:rsid w:val="00B57682"/>
    <w:rsid w:val="00B61539"/>
    <w:rsid w:val="00B6217E"/>
    <w:rsid w:val="00B627EB"/>
    <w:rsid w:val="00B62A9B"/>
    <w:rsid w:val="00B64120"/>
    <w:rsid w:val="00B6416C"/>
    <w:rsid w:val="00B646E0"/>
    <w:rsid w:val="00B64768"/>
    <w:rsid w:val="00B64D0F"/>
    <w:rsid w:val="00B64DAB"/>
    <w:rsid w:val="00B64E6D"/>
    <w:rsid w:val="00B6526D"/>
    <w:rsid w:val="00B6588C"/>
    <w:rsid w:val="00B668A7"/>
    <w:rsid w:val="00B66E5B"/>
    <w:rsid w:val="00B674E9"/>
    <w:rsid w:val="00B6752F"/>
    <w:rsid w:val="00B706C9"/>
    <w:rsid w:val="00B70F8C"/>
    <w:rsid w:val="00B71919"/>
    <w:rsid w:val="00B722A6"/>
    <w:rsid w:val="00B726E0"/>
    <w:rsid w:val="00B756DC"/>
    <w:rsid w:val="00B76308"/>
    <w:rsid w:val="00B764B6"/>
    <w:rsid w:val="00B8241F"/>
    <w:rsid w:val="00B82BC3"/>
    <w:rsid w:val="00B82F12"/>
    <w:rsid w:val="00B8370B"/>
    <w:rsid w:val="00B83EF6"/>
    <w:rsid w:val="00B84308"/>
    <w:rsid w:val="00B8464A"/>
    <w:rsid w:val="00B84B6D"/>
    <w:rsid w:val="00B85D21"/>
    <w:rsid w:val="00B86AF4"/>
    <w:rsid w:val="00B87967"/>
    <w:rsid w:val="00B91958"/>
    <w:rsid w:val="00B922C6"/>
    <w:rsid w:val="00B928B1"/>
    <w:rsid w:val="00B92E7F"/>
    <w:rsid w:val="00B93966"/>
    <w:rsid w:val="00B93AE4"/>
    <w:rsid w:val="00B9463D"/>
    <w:rsid w:val="00B95378"/>
    <w:rsid w:val="00B96530"/>
    <w:rsid w:val="00B96656"/>
    <w:rsid w:val="00B96DF3"/>
    <w:rsid w:val="00B97AA2"/>
    <w:rsid w:val="00B99D76"/>
    <w:rsid w:val="00BA028D"/>
    <w:rsid w:val="00BA0AB1"/>
    <w:rsid w:val="00BA0E5B"/>
    <w:rsid w:val="00BA12E5"/>
    <w:rsid w:val="00BA1B6D"/>
    <w:rsid w:val="00BA1F3B"/>
    <w:rsid w:val="00BA20BE"/>
    <w:rsid w:val="00BA26AB"/>
    <w:rsid w:val="00BA2752"/>
    <w:rsid w:val="00BA308A"/>
    <w:rsid w:val="00BA338F"/>
    <w:rsid w:val="00BA4C3D"/>
    <w:rsid w:val="00BA578B"/>
    <w:rsid w:val="00BA76AF"/>
    <w:rsid w:val="00BB0C9F"/>
    <w:rsid w:val="00BB1481"/>
    <w:rsid w:val="00BB1AD7"/>
    <w:rsid w:val="00BB1DD2"/>
    <w:rsid w:val="00BB29F2"/>
    <w:rsid w:val="00BB2D2E"/>
    <w:rsid w:val="00BB2DE3"/>
    <w:rsid w:val="00BB2FE9"/>
    <w:rsid w:val="00BB350B"/>
    <w:rsid w:val="00BB3670"/>
    <w:rsid w:val="00BB484D"/>
    <w:rsid w:val="00BB4E7B"/>
    <w:rsid w:val="00BB6185"/>
    <w:rsid w:val="00BB74FA"/>
    <w:rsid w:val="00BB7649"/>
    <w:rsid w:val="00BC06FF"/>
    <w:rsid w:val="00BC08B4"/>
    <w:rsid w:val="00BC0B3A"/>
    <w:rsid w:val="00BC0D99"/>
    <w:rsid w:val="00BC1E00"/>
    <w:rsid w:val="00BC23F3"/>
    <w:rsid w:val="00BC2583"/>
    <w:rsid w:val="00BC2BD4"/>
    <w:rsid w:val="00BC2D05"/>
    <w:rsid w:val="00BC339B"/>
    <w:rsid w:val="00BC406B"/>
    <w:rsid w:val="00BC4560"/>
    <w:rsid w:val="00BC4717"/>
    <w:rsid w:val="00BC4D7F"/>
    <w:rsid w:val="00BC4E28"/>
    <w:rsid w:val="00BC555A"/>
    <w:rsid w:val="00BC5603"/>
    <w:rsid w:val="00BC5DD5"/>
    <w:rsid w:val="00BC64DC"/>
    <w:rsid w:val="00BC73C5"/>
    <w:rsid w:val="00BC7BA0"/>
    <w:rsid w:val="00BC7D73"/>
    <w:rsid w:val="00BCBA25"/>
    <w:rsid w:val="00BD0119"/>
    <w:rsid w:val="00BD0493"/>
    <w:rsid w:val="00BD120C"/>
    <w:rsid w:val="00BD2044"/>
    <w:rsid w:val="00BD2614"/>
    <w:rsid w:val="00BD2997"/>
    <w:rsid w:val="00BD33DD"/>
    <w:rsid w:val="00BD3467"/>
    <w:rsid w:val="00BD38C5"/>
    <w:rsid w:val="00BD3B70"/>
    <w:rsid w:val="00BD42C7"/>
    <w:rsid w:val="00BD4530"/>
    <w:rsid w:val="00BD4BEB"/>
    <w:rsid w:val="00BD4D4A"/>
    <w:rsid w:val="00BD5758"/>
    <w:rsid w:val="00BD6670"/>
    <w:rsid w:val="00BD6C01"/>
    <w:rsid w:val="00BD79E6"/>
    <w:rsid w:val="00BE0010"/>
    <w:rsid w:val="00BE0058"/>
    <w:rsid w:val="00BE04D2"/>
    <w:rsid w:val="00BE04F8"/>
    <w:rsid w:val="00BE0960"/>
    <w:rsid w:val="00BE101B"/>
    <w:rsid w:val="00BE1485"/>
    <w:rsid w:val="00BE225F"/>
    <w:rsid w:val="00BE2735"/>
    <w:rsid w:val="00BE2887"/>
    <w:rsid w:val="00BE2CBD"/>
    <w:rsid w:val="00BE36BE"/>
    <w:rsid w:val="00BE46FA"/>
    <w:rsid w:val="00BE4A28"/>
    <w:rsid w:val="00BE50BC"/>
    <w:rsid w:val="00BE52BC"/>
    <w:rsid w:val="00BE5DF1"/>
    <w:rsid w:val="00BE73DD"/>
    <w:rsid w:val="00BE78C0"/>
    <w:rsid w:val="00BF140E"/>
    <w:rsid w:val="00BF235D"/>
    <w:rsid w:val="00BF2B01"/>
    <w:rsid w:val="00BF2C0D"/>
    <w:rsid w:val="00BF2C34"/>
    <w:rsid w:val="00BF2F4E"/>
    <w:rsid w:val="00BF425D"/>
    <w:rsid w:val="00BF4766"/>
    <w:rsid w:val="00BF54C2"/>
    <w:rsid w:val="00BF5726"/>
    <w:rsid w:val="00BF5D4E"/>
    <w:rsid w:val="00BF65F8"/>
    <w:rsid w:val="00BF6F46"/>
    <w:rsid w:val="00BF74CB"/>
    <w:rsid w:val="00BF7DEE"/>
    <w:rsid w:val="00C00978"/>
    <w:rsid w:val="00C0176B"/>
    <w:rsid w:val="00C01B62"/>
    <w:rsid w:val="00C0244B"/>
    <w:rsid w:val="00C033FC"/>
    <w:rsid w:val="00C03D4C"/>
    <w:rsid w:val="00C053FC"/>
    <w:rsid w:val="00C05D75"/>
    <w:rsid w:val="00C07109"/>
    <w:rsid w:val="00C07804"/>
    <w:rsid w:val="00C07934"/>
    <w:rsid w:val="00C10E48"/>
    <w:rsid w:val="00C10FE3"/>
    <w:rsid w:val="00C137AE"/>
    <w:rsid w:val="00C15128"/>
    <w:rsid w:val="00C1569F"/>
    <w:rsid w:val="00C16352"/>
    <w:rsid w:val="00C16C05"/>
    <w:rsid w:val="00C16E8D"/>
    <w:rsid w:val="00C16F21"/>
    <w:rsid w:val="00C175EB"/>
    <w:rsid w:val="00C17D24"/>
    <w:rsid w:val="00C17DC8"/>
    <w:rsid w:val="00C2003D"/>
    <w:rsid w:val="00C211C8"/>
    <w:rsid w:val="00C213CD"/>
    <w:rsid w:val="00C2151F"/>
    <w:rsid w:val="00C2177C"/>
    <w:rsid w:val="00C23B3B"/>
    <w:rsid w:val="00C23C0E"/>
    <w:rsid w:val="00C248F3"/>
    <w:rsid w:val="00C249CC"/>
    <w:rsid w:val="00C24F2F"/>
    <w:rsid w:val="00C25989"/>
    <w:rsid w:val="00C25E84"/>
    <w:rsid w:val="00C26148"/>
    <w:rsid w:val="00C262BE"/>
    <w:rsid w:val="00C26529"/>
    <w:rsid w:val="00C266EF"/>
    <w:rsid w:val="00C26D81"/>
    <w:rsid w:val="00C271C7"/>
    <w:rsid w:val="00C27C99"/>
    <w:rsid w:val="00C300AF"/>
    <w:rsid w:val="00C30E2E"/>
    <w:rsid w:val="00C30FD5"/>
    <w:rsid w:val="00C31799"/>
    <w:rsid w:val="00C33320"/>
    <w:rsid w:val="00C3360E"/>
    <w:rsid w:val="00C3474C"/>
    <w:rsid w:val="00C34B39"/>
    <w:rsid w:val="00C34DB3"/>
    <w:rsid w:val="00C3507B"/>
    <w:rsid w:val="00C35469"/>
    <w:rsid w:val="00C3592C"/>
    <w:rsid w:val="00C36655"/>
    <w:rsid w:val="00C3678C"/>
    <w:rsid w:val="00C3741F"/>
    <w:rsid w:val="00C376C4"/>
    <w:rsid w:val="00C37789"/>
    <w:rsid w:val="00C40C8D"/>
    <w:rsid w:val="00C4195C"/>
    <w:rsid w:val="00C42A50"/>
    <w:rsid w:val="00C42D92"/>
    <w:rsid w:val="00C43922"/>
    <w:rsid w:val="00C44674"/>
    <w:rsid w:val="00C44D10"/>
    <w:rsid w:val="00C458D0"/>
    <w:rsid w:val="00C45B71"/>
    <w:rsid w:val="00C4627B"/>
    <w:rsid w:val="00C47759"/>
    <w:rsid w:val="00C479E7"/>
    <w:rsid w:val="00C47A2C"/>
    <w:rsid w:val="00C504E5"/>
    <w:rsid w:val="00C50875"/>
    <w:rsid w:val="00C50E67"/>
    <w:rsid w:val="00C5204B"/>
    <w:rsid w:val="00C52A1F"/>
    <w:rsid w:val="00C52A74"/>
    <w:rsid w:val="00C52AFC"/>
    <w:rsid w:val="00C53217"/>
    <w:rsid w:val="00C53D57"/>
    <w:rsid w:val="00C54BA2"/>
    <w:rsid w:val="00C554B9"/>
    <w:rsid w:val="00C55BF9"/>
    <w:rsid w:val="00C562DC"/>
    <w:rsid w:val="00C5662D"/>
    <w:rsid w:val="00C56E5D"/>
    <w:rsid w:val="00C5EC1C"/>
    <w:rsid w:val="00C60767"/>
    <w:rsid w:val="00C61659"/>
    <w:rsid w:val="00C621F6"/>
    <w:rsid w:val="00C625B1"/>
    <w:rsid w:val="00C627F3"/>
    <w:rsid w:val="00C63072"/>
    <w:rsid w:val="00C644A0"/>
    <w:rsid w:val="00C64899"/>
    <w:rsid w:val="00C64A5D"/>
    <w:rsid w:val="00C65387"/>
    <w:rsid w:val="00C65743"/>
    <w:rsid w:val="00C65A99"/>
    <w:rsid w:val="00C6697C"/>
    <w:rsid w:val="00C677B9"/>
    <w:rsid w:val="00C67ECF"/>
    <w:rsid w:val="00C6B0E1"/>
    <w:rsid w:val="00C6E1AA"/>
    <w:rsid w:val="00C703D3"/>
    <w:rsid w:val="00C71B4A"/>
    <w:rsid w:val="00C72171"/>
    <w:rsid w:val="00C724A7"/>
    <w:rsid w:val="00C7265D"/>
    <w:rsid w:val="00C7275D"/>
    <w:rsid w:val="00C72FC3"/>
    <w:rsid w:val="00C73AF7"/>
    <w:rsid w:val="00C7406A"/>
    <w:rsid w:val="00C743DF"/>
    <w:rsid w:val="00C7457E"/>
    <w:rsid w:val="00C74ACC"/>
    <w:rsid w:val="00C7552E"/>
    <w:rsid w:val="00C75A6A"/>
    <w:rsid w:val="00C75D72"/>
    <w:rsid w:val="00C772E6"/>
    <w:rsid w:val="00C77871"/>
    <w:rsid w:val="00C77C1D"/>
    <w:rsid w:val="00C77CA5"/>
    <w:rsid w:val="00C806CA"/>
    <w:rsid w:val="00C80AF3"/>
    <w:rsid w:val="00C80B17"/>
    <w:rsid w:val="00C80DBD"/>
    <w:rsid w:val="00C80E78"/>
    <w:rsid w:val="00C80F98"/>
    <w:rsid w:val="00C81587"/>
    <w:rsid w:val="00C82826"/>
    <w:rsid w:val="00C82F3D"/>
    <w:rsid w:val="00C8313A"/>
    <w:rsid w:val="00C831C1"/>
    <w:rsid w:val="00C835B5"/>
    <w:rsid w:val="00C83819"/>
    <w:rsid w:val="00C85B69"/>
    <w:rsid w:val="00C8685F"/>
    <w:rsid w:val="00C86FCE"/>
    <w:rsid w:val="00C87622"/>
    <w:rsid w:val="00C87FC7"/>
    <w:rsid w:val="00C90084"/>
    <w:rsid w:val="00C902FB"/>
    <w:rsid w:val="00C91487"/>
    <w:rsid w:val="00C91872"/>
    <w:rsid w:val="00C91AC6"/>
    <w:rsid w:val="00C9286D"/>
    <w:rsid w:val="00C92E37"/>
    <w:rsid w:val="00C93324"/>
    <w:rsid w:val="00C9368D"/>
    <w:rsid w:val="00C949CC"/>
    <w:rsid w:val="00C95398"/>
    <w:rsid w:val="00C95B8F"/>
    <w:rsid w:val="00C95BA3"/>
    <w:rsid w:val="00C95DFD"/>
    <w:rsid w:val="00C9701B"/>
    <w:rsid w:val="00C97CF7"/>
    <w:rsid w:val="00C9EBA2"/>
    <w:rsid w:val="00CA0129"/>
    <w:rsid w:val="00CA0ED6"/>
    <w:rsid w:val="00CA103F"/>
    <w:rsid w:val="00CA1D7D"/>
    <w:rsid w:val="00CA22B6"/>
    <w:rsid w:val="00CA270C"/>
    <w:rsid w:val="00CA2987"/>
    <w:rsid w:val="00CA3146"/>
    <w:rsid w:val="00CA3448"/>
    <w:rsid w:val="00CA40F3"/>
    <w:rsid w:val="00CA4759"/>
    <w:rsid w:val="00CA4F5D"/>
    <w:rsid w:val="00CA50DF"/>
    <w:rsid w:val="00CA533E"/>
    <w:rsid w:val="00CA5C4F"/>
    <w:rsid w:val="00CA6358"/>
    <w:rsid w:val="00CA67A2"/>
    <w:rsid w:val="00CA713F"/>
    <w:rsid w:val="00CA72AC"/>
    <w:rsid w:val="00CA74FE"/>
    <w:rsid w:val="00CA7A1D"/>
    <w:rsid w:val="00CA7E5C"/>
    <w:rsid w:val="00CADB6A"/>
    <w:rsid w:val="00CB058F"/>
    <w:rsid w:val="00CB07B5"/>
    <w:rsid w:val="00CB2265"/>
    <w:rsid w:val="00CB2CD2"/>
    <w:rsid w:val="00CB3663"/>
    <w:rsid w:val="00CB4D2A"/>
    <w:rsid w:val="00CB674E"/>
    <w:rsid w:val="00CB6D84"/>
    <w:rsid w:val="00CB725E"/>
    <w:rsid w:val="00CBB8AB"/>
    <w:rsid w:val="00CC0129"/>
    <w:rsid w:val="00CC0162"/>
    <w:rsid w:val="00CC237C"/>
    <w:rsid w:val="00CC23B8"/>
    <w:rsid w:val="00CC33E7"/>
    <w:rsid w:val="00CC5079"/>
    <w:rsid w:val="00CC534F"/>
    <w:rsid w:val="00CC598A"/>
    <w:rsid w:val="00CC6513"/>
    <w:rsid w:val="00CC6718"/>
    <w:rsid w:val="00CC6A4E"/>
    <w:rsid w:val="00CC7A62"/>
    <w:rsid w:val="00CC7E85"/>
    <w:rsid w:val="00CD15A4"/>
    <w:rsid w:val="00CD3211"/>
    <w:rsid w:val="00CD382F"/>
    <w:rsid w:val="00CD39A5"/>
    <w:rsid w:val="00CD3F0A"/>
    <w:rsid w:val="00CD478F"/>
    <w:rsid w:val="00CD558E"/>
    <w:rsid w:val="00CD5742"/>
    <w:rsid w:val="00CD5BC5"/>
    <w:rsid w:val="00CD619B"/>
    <w:rsid w:val="00CD65A0"/>
    <w:rsid w:val="00CD69CE"/>
    <w:rsid w:val="00CD73C7"/>
    <w:rsid w:val="00CD7474"/>
    <w:rsid w:val="00CD7C75"/>
    <w:rsid w:val="00CDF7C8"/>
    <w:rsid w:val="00CE0327"/>
    <w:rsid w:val="00CE03A3"/>
    <w:rsid w:val="00CE06D1"/>
    <w:rsid w:val="00CE0B93"/>
    <w:rsid w:val="00CE14E5"/>
    <w:rsid w:val="00CE2190"/>
    <w:rsid w:val="00CE2485"/>
    <w:rsid w:val="00CE27F7"/>
    <w:rsid w:val="00CE3BE7"/>
    <w:rsid w:val="00CE46F7"/>
    <w:rsid w:val="00CE4B77"/>
    <w:rsid w:val="00CE54B2"/>
    <w:rsid w:val="00CE6CBF"/>
    <w:rsid w:val="00CE707F"/>
    <w:rsid w:val="00CF1B64"/>
    <w:rsid w:val="00CF23D2"/>
    <w:rsid w:val="00CF28AC"/>
    <w:rsid w:val="00CF2A93"/>
    <w:rsid w:val="00CF4B70"/>
    <w:rsid w:val="00CF5F10"/>
    <w:rsid w:val="00CF6838"/>
    <w:rsid w:val="00CF739A"/>
    <w:rsid w:val="00D00567"/>
    <w:rsid w:val="00D00A50"/>
    <w:rsid w:val="00D0153F"/>
    <w:rsid w:val="00D021BB"/>
    <w:rsid w:val="00D02A2E"/>
    <w:rsid w:val="00D02A37"/>
    <w:rsid w:val="00D03F0B"/>
    <w:rsid w:val="00D03FBD"/>
    <w:rsid w:val="00D042D3"/>
    <w:rsid w:val="00D05982"/>
    <w:rsid w:val="00D060D8"/>
    <w:rsid w:val="00D0709A"/>
    <w:rsid w:val="00D073CC"/>
    <w:rsid w:val="00D076CD"/>
    <w:rsid w:val="00D07C16"/>
    <w:rsid w:val="00D10C4B"/>
    <w:rsid w:val="00D113AA"/>
    <w:rsid w:val="00D120D0"/>
    <w:rsid w:val="00D12C5F"/>
    <w:rsid w:val="00D12F2C"/>
    <w:rsid w:val="00D131E3"/>
    <w:rsid w:val="00D1353F"/>
    <w:rsid w:val="00D14C82"/>
    <w:rsid w:val="00D1647C"/>
    <w:rsid w:val="00D17094"/>
    <w:rsid w:val="00D203F8"/>
    <w:rsid w:val="00D21A88"/>
    <w:rsid w:val="00D21B1B"/>
    <w:rsid w:val="00D21B71"/>
    <w:rsid w:val="00D21DC8"/>
    <w:rsid w:val="00D21EAB"/>
    <w:rsid w:val="00D24102"/>
    <w:rsid w:val="00D244C7"/>
    <w:rsid w:val="00D2476D"/>
    <w:rsid w:val="00D2545A"/>
    <w:rsid w:val="00D26288"/>
    <w:rsid w:val="00D26503"/>
    <w:rsid w:val="00D267F9"/>
    <w:rsid w:val="00D2688A"/>
    <w:rsid w:val="00D26C46"/>
    <w:rsid w:val="00D3031D"/>
    <w:rsid w:val="00D303C3"/>
    <w:rsid w:val="00D3049B"/>
    <w:rsid w:val="00D30CEC"/>
    <w:rsid w:val="00D314BC"/>
    <w:rsid w:val="00D31E09"/>
    <w:rsid w:val="00D32012"/>
    <w:rsid w:val="00D326EC"/>
    <w:rsid w:val="00D33378"/>
    <w:rsid w:val="00D33817"/>
    <w:rsid w:val="00D36F63"/>
    <w:rsid w:val="00D36FA2"/>
    <w:rsid w:val="00D37555"/>
    <w:rsid w:val="00D4047A"/>
    <w:rsid w:val="00D40732"/>
    <w:rsid w:val="00D40D5C"/>
    <w:rsid w:val="00D413D3"/>
    <w:rsid w:val="00D418CD"/>
    <w:rsid w:val="00D42756"/>
    <w:rsid w:val="00D42970"/>
    <w:rsid w:val="00D431D0"/>
    <w:rsid w:val="00D44387"/>
    <w:rsid w:val="00D455EC"/>
    <w:rsid w:val="00D456E6"/>
    <w:rsid w:val="00D464F0"/>
    <w:rsid w:val="00D46668"/>
    <w:rsid w:val="00D468C6"/>
    <w:rsid w:val="00D4763F"/>
    <w:rsid w:val="00D47F78"/>
    <w:rsid w:val="00D48665"/>
    <w:rsid w:val="00D50C48"/>
    <w:rsid w:val="00D50CA3"/>
    <w:rsid w:val="00D511C3"/>
    <w:rsid w:val="00D51E9A"/>
    <w:rsid w:val="00D51F03"/>
    <w:rsid w:val="00D52319"/>
    <w:rsid w:val="00D555E7"/>
    <w:rsid w:val="00D55D59"/>
    <w:rsid w:val="00D56BE9"/>
    <w:rsid w:val="00D56D33"/>
    <w:rsid w:val="00D57039"/>
    <w:rsid w:val="00D57F1A"/>
    <w:rsid w:val="00D5AA4E"/>
    <w:rsid w:val="00D60688"/>
    <w:rsid w:val="00D61345"/>
    <w:rsid w:val="00D618F0"/>
    <w:rsid w:val="00D619CC"/>
    <w:rsid w:val="00D61EED"/>
    <w:rsid w:val="00D62183"/>
    <w:rsid w:val="00D62658"/>
    <w:rsid w:val="00D627E7"/>
    <w:rsid w:val="00D6299E"/>
    <w:rsid w:val="00D62BE7"/>
    <w:rsid w:val="00D62EFB"/>
    <w:rsid w:val="00D633AC"/>
    <w:rsid w:val="00D65063"/>
    <w:rsid w:val="00D65D24"/>
    <w:rsid w:val="00D668B8"/>
    <w:rsid w:val="00D67E94"/>
    <w:rsid w:val="00D70771"/>
    <w:rsid w:val="00D71098"/>
    <w:rsid w:val="00D71357"/>
    <w:rsid w:val="00D73062"/>
    <w:rsid w:val="00D73565"/>
    <w:rsid w:val="00D74C02"/>
    <w:rsid w:val="00D75CFF"/>
    <w:rsid w:val="00D76129"/>
    <w:rsid w:val="00D7674F"/>
    <w:rsid w:val="00D76BE5"/>
    <w:rsid w:val="00D76C22"/>
    <w:rsid w:val="00D76CD2"/>
    <w:rsid w:val="00D77C26"/>
    <w:rsid w:val="00D804EA"/>
    <w:rsid w:val="00D80C40"/>
    <w:rsid w:val="00D81A1C"/>
    <w:rsid w:val="00D81D73"/>
    <w:rsid w:val="00D82207"/>
    <w:rsid w:val="00D82834"/>
    <w:rsid w:val="00D83175"/>
    <w:rsid w:val="00D8344F"/>
    <w:rsid w:val="00D837FF"/>
    <w:rsid w:val="00D83CB6"/>
    <w:rsid w:val="00D8458E"/>
    <w:rsid w:val="00D86131"/>
    <w:rsid w:val="00D8642F"/>
    <w:rsid w:val="00D87AD7"/>
    <w:rsid w:val="00D90702"/>
    <w:rsid w:val="00D92397"/>
    <w:rsid w:val="00D92790"/>
    <w:rsid w:val="00D9296B"/>
    <w:rsid w:val="00D933C8"/>
    <w:rsid w:val="00D93564"/>
    <w:rsid w:val="00D936F8"/>
    <w:rsid w:val="00D93C7E"/>
    <w:rsid w:val="00D944B8"/>
    <w:rsid w:val="00D94F78"/>
    <w:rsid w:val="00D95C61"/>
    <w:rsid w:val="00D961F6"/>
    <w:rsid w:val="00D962AB"/>
    <w:rsid w:val="00D96593"/>
    <w:rsid w:val="00D97B47"/>
    <w:rsid w:val="00D97C33"/>
    <w:rsid w:val="00DA15A1"/>
    <w:rsid w:val="00DA1ACF"/>
    <w:rsid w:val="00DA2F08"/>
    <w:rsid w:val="00DA3E54"/>
    <w:rsid w:val="00DA43EE"/>
    <w:rsid w:val="00DA49ED"/>
    <w:rsid w:val="00DA509E"/>
    <w:rsid w:val="00DA58F2"/>
    <w:rsid w:val="00DA6B30"/>
    <w:rsid w:val="00DA6BB5"/>
    <w:rsid w:val="00DA731E"/>
    <w:rsid w:val="00DA7359"/>
    <w:rsid w:val="00DB1A06"/>
    <w:rsid w:val="00DB1B7E"/>
    <w:rsid w:val="00DB1BCE"/>
    <w:rsid w:val="00DB2C89"/>
    <w:rsid w:val="00DB2FB1"/>
    <w:rsid w:val="00DB3A16"/>
    <w:rsid w:val="00DB3D2C"/>
    <w:rsid w:val="00DB3F7B"/>
    <w:rsid w:val="00DB49B2"/>
    <w:rsid w:val="00DB4B56"/>
    <w:rsid w:val="00DB4E1A"/>
    <w:rsid w:val="00DB550E"/>
    <w:rsid w:val="00DB5C59"/>
    <w:rsid w:val="00DB74D9"/>
    <w:rsid w:val="00DC00FC"/>
    <w:rsid w:val="00DC0756"/>
    <w:rsid w:val="00DC0B41"/>
    <w:rsid w:val="00DC0F27"/>
    <w:rsid w:val="00DC197E"/>
    <w:rsid w:val="00DC2825"/>
    <w:rsid w:val="00DC348C"/>
    <w:rsid w:val="00DC36ED"/>
    <w:rsid w:val="00DC3CF9"/>
    <w:rsid w:val="00DC42E0"/>
    <w:rsid w:val="00DC50EE"/>
    <w:rsid w:val="00DC5258"/>
    <w:rsid w:val="00DC5EF8"/>
    <w:rsid w:val="00DC6031"/>
    <w:rsid w:val="00DC7098"/>
    <w:rsid w:val="00DC7532"/>
    <w:rsid w:val="00DD001F"/>
    <w:rsid w:val="00DD035B"/>
    <w:rsid w:val="00DD08B1"/>
    <w:rsid w:val="00DD130B"/>
    <w:rsid w:val="00DD24B2"/>
    <w:rsid w:val="00DD2ED1"/>
    <w:rsid w:val="00DD5F17"/>
    <w:rsid w:val="00DD6424"/>
    <w:rsid w:val="00DD6D3B"/>
    <w:rsid w:val="00DD6EED"/>
    <w:rsid w:val="00DD6F17"/>
    <w:rsid w:val="00DD7399"/>
    <w:rsid w:val="00DD74FA"/>
    <w:rsid w:val="00DD7BD4"/>
    <w:rsid w:val="00DD7D13"/>
    <w:rsid w:val="00DD7FD8"/>
    <w:rsid w:val="00DE04DF"/>
    <w:rsid w:val="00DE06A8"/>
    <w:rsid w:val="00DE0926"/>
    <w:rsid w:val="00DE141A"/>
    <w:rsid w:val="00DE14DD"/>
    <w:rsid w:val="00DE16C9"/>
    <w:rsid w:val="00DE1C75"/>
    <w:rsid w:val="00DE2205"/>
    <w:rsid w:val="00DE335C"/>
    <w:rsid w:val="00DE4C89"/>
    <w:rsid w:val="00DE4F4E"/>
    <w:rsid w:val="00DE5338"/>
    <w:rsid w:val="00DE62EF"/>
    <w:rsid w:val="00DE680D"/>
    <w:rsid w:val="00DE6C09"/>
    <w:rsid w:val="00DE6F39"/>
    <w:rsid w:val="00DE7579"/>
    <w:rsid w:val="00DE7C6D"/>
    <w:rsid w:val="00DF23AC"/>
    <w:rsid w:val="00DF25C0"/>
    <w:rsid w:val="00DF2CE4"/>
    <w:rsid w:val="00DF2D26"/>
    <w:rsid w:val="00DF35DB"/>
    <w:rsid w:val="00DF6297"/>
    <w:rsid w:val="00DF6553"/>
    <w:rsid w:val="00DF6AE3"/>
    <w:rsid w:val="00DF6B4C"/>
    <w:rsid w:val="00E004A7"/>
    <w:rsid w:val="00E00948"/>
    <w:rsid w:val="00E00DCC"/>
    <w:rsid w:val="00E01149"/>
    <w:rsid w:val="00E01A9A"/>
    <w:rsid w:val="00E01CF6"/>
    <w:rsid w:val="00E01D5D"/>
    <w:rsid w:val="00E01E77"/>
    <w:rsid w:val="00E02081"/>
    <w:rsid w:val="00E03ACF"/>
    <w:rsid w:val="00E03EDA"/>
    <w:rsid w:val="00E046C7"/>
    <w:rsid w:val="00E04B8A"/>
    <w:rsid w:val="00E053BC"/>
    <w:rsid w:val="00E06530"/>
    <w:rsid w:val="00E06E0E"/>
    <w:rsid w:val="00E07F5B"/>
    <w:rsid w:val="00E0AFE3"/>
    <w:rsid w:val="00E10207"/>
    <w:rsid w:val="00E102F5"/>
    <w:rsid w:val="00E10691"/>
    <w:rsid w:val="00E10AC7"/>
    <w:rsid w:val="00E11081"/>
    <w:rsid w:val="00E14B68"/>
    <w:rsid w:val="00E14DF3"/>
    <w:rsid w:val="00E155C4"/>
    <w:rsid w:val="00E16845"/>
    <w:rsid w:val="00E16ED2"/>
    <w:rsid w:val="00E16F52"/>
    <w:rsid w:val="00E17392"/>
    <w:rsid w:val="00E175AF"/>
    <w:rsid w:val="00E17EAD"/>
    <w:rsid w:val="00E17EF7"/>
    <w:rsid w:val="00E20353"/>
    <w:rsid w:val="00E209C6"/>
    <w:rsid w:val="00E213C5"/>
    <w:rsid w:val="00E2277F"/>
    <w:rsid w:val="00E23073"/>
    <w:rsid w:val="00E232B9"/>
    <w:rsid w:val="00E238A4"/>
    <w:rsid w:val="00E24264"/>
    <w:rsid w:val="00E245D2"/>
    <w:rsid w:val="00E2500F"/>
    <w:rsid w:val="00E25310"/>
    <w:rsid w:val="00E25AD5"/>
    <w:rsid w:val="00E26404"/>
    <w:rsid w:val="00E27ED4"/>
    <w:rsid w:val="00E27F01"/>
    <w:rsid w:val="00E304FC"/>
    <w:rsid w:val="00E30EBA"/>
    <w:rsid w:val="00E3269C"/>
    <w:rsid w:val="00E32751"/>
    <w:rsid w:val="00E33C3F"/>
    <w:rsid w:val="00E3545F"/>
    <w:rsid w:val="00E35CB0"/>
    <w:rsid w:val="00E3659B"/>
    <w:rsid w:val="00E366B1"/>
    <w:rsid w:val="00E36B0A"/>
    <w:rsid w:val="00E36C9F"/>
    <w:rsid w:val="00E36E4D"/>
    <w:rsid w:val="00E37010"/>
    <w:rsid w:val="00E37136"/>
    <w:rsid w:val="00E3ACD4"/>
    <w:rsid w:val="00E3D869"/>
    <w:rsid w:val="00E40EC9"/>
    <w:rsid w:val="00E40F9B"/>
    <w:rsid w:val="00E417CF"/>
    <w:rsid w:val="00E418FB"/>
    <w:rsid w:val="00E41E07"/>
    <w:rsid w:val="00E43108"/>
    <w:rsid w:val="00E43423"/>
    <w:rsid w:val="00E44071"/>
    <w:rsid w:val="00E4472C"/>
    <w:rsid w:val="00E44956"/>
    <w:rsid w:val="00E44B3C"/>
    <w:rsid w:val="00E451BF"/>
    <w:rsid w:val="00E45980"/>
    <w:rsid w:val="00E45B64"/>
    <w:rsid w:val="00E45DE6"/>
    <w:rsid w:val="00E45F5C"/>
    <w:rsid w:val="00E47D55"/>
    <w:rsid w:val="00E50054"/>
    <w:rsid w:val="00E50F57"/>
    <w:rsid w:val="00E525A5"/>
    <w:rsid w:val="00E53195"/>
    <w:rsid w:val="00E539EB"/>
    <w:rsid w:val="00E54581"/>
    <w:rsid w:val="00E545AB"/>
    <w:rsid w:val="00E54CC3"/>
    <w:rsid w:val="00E54EF2"/>
    <w:rsid w:val="00E55684"/>
    <w:rsid w:val="00E556D2"/>
    <w:rsid w:val="00E563C4"/>
    <w:rsid w:val="00E56544"/>
    <w:rsid w:val="00E56E94"/>
    <w:rsid w:val="00E570C9"/>
    <w:rsid w:val="00E57C1A"/>
    <w:rsid w:val="00E57D73"/>
    <w:rsid w:val="00E57EF8"/>
    <w:rsid w:val="00E60B5E"/>
    <w:rsid w:val="00E61165"/>
    <w:rsid w:val="00E62284"/>
    <w:rsid w:val="00E62378"/>
    <w:rsid w:val="00E62461"/>
    <w:rsid w:val="00E6268A"/>
    <w:rsid w:val="00E63502"/>
    <w:rsid w:val="00E63A5F"/>
    <w:rsid w:val="00E6420D"/>
    <w:rsid w:val="00E65099"/>
    <w:rsid w:val="00E656E1"/>
    <w:rsid w:val="00E66E32"/>
    <w:rsid w:val="00E6781C"/>
    <w:rsid w:val="00E67884"/>
    <w:rsid w:val="00E70877"/>
    <w:rsid w:val="00E70EAC"/>
    <w:rsid w:val="00E70F75"/>
    <w:rsid w:val="00E71782"/>
    <w:rsid w:val="00E71A89"/>
    <w:rsid w:val="00E71AB7"/>
    <w:rsid w:val="00E71F6D"/>
    <w:rsid w:val="00E72CC9"/>
    <w:rsid w:val="00E73503"/>
    <w:rsid w:val="00E736FD"/>
    <w:rsid w:val="00E7394C"/>
    <w:rsid w:val="00E74152"/>
    <w:rsid w:val="00E74930"/>
    <w:rsid w:val="00E75B13"/>
    <w:rsid w:val="00E772C1"/>
    <w:rsid w:val="00E77A19"/>
    <w:rsid w:val="00E8009D"/>
    <w:rsid w:val="00E81A1E"/>
    <w:rsid w:val="00E82873"/>
    <w:rsid w:val="00E837BD"/>
    <w:rsid w:val="00E87359"/>
    <w:rsid w:val="00E87DC8"/>
    <w:rsid w:val="00E90CCA"/>
    <w:rsid w:val="00E913DC"/>
    <w:rsid w:val="00E92463"/>
    <w:rsid w:val="00E92970"/>
    <w:rsid w:val="00E92F89"/>
    <w:rsid w:val="00E94E2C"/>
    <w:rsid w:val="00E94F9F"/>
    <w:rsid w:val="00E95BBB"/>
    <w:rsid w:val="00E96E0C"/>
    <w:rsid w:val="00E96E75"/>
    <w:rsid w:val="00E97FFA"/>
    <w:rsid w:val="00EA06BB"/>
    <w:rsid w:val="00EA0CFF"/>
    <w:rsid w:val="00EA0E4C"/>
    <w:rsid w:val="00EA3254"/>
    <w:rsid w:val="00EA37FA"/>
    <w:rsid w:val="00EA43C8"/>
    <w:rsid w:val="00EA455F"/>
    <w:rsid w:val="00EA46C7"/>
    <w:rsid w:val="00EA4D03"/>
    <w:rsid w:val="00EA54D8"/>
    <w:rsid w:val="00EA57A2"/>
    <w:rsid w:val="00EA57CC"/>
    <w:rsid w:val="00EA60AB"/>
    <w:rsid w:val="00EA63E0"/>
    <w:rsid w:val="00EA6AFB"/>
    <w:rsid w:val="00EA6C74"/>
    <w:rsid w:val="00EB07C7"/>
    <w:rsid w:val="00EB099D"/>
    <w:rsid w:val="00EB0A7F"/>
    <w:rsid w:val="00EB0BF0"/>
    <w:rsid w:val="00EB12E5"/>
    <w:rsid w:val="00EB15B4"/>
    <w:rsid w:val="00EB1B2B"/>
    <w:rsid w:val="00EB22D3"/>
    <w:rsid w:val="00EB29D8"/>
    <w:rsid w:val="00EB2B50"/>
    <w:rsid w:val="00EB2C3D"/>
    <w:rsid w:val="00EB3442"/>
    <w:rsid w:val="00EB3A89"/>
    <w:rsid w:val="00EB4B4B"/>
    <w:rsid w:val="00EB4FBD"/>
    <w:rsid w:val="00EB5539"/>
    <w:rsid w:val="00EB57D5"/>
    <w:rsid w:val="00EB5A09"/>
    <w:rsid w:val="00EB64B6"/>
    <w:rsid w:val="00EB650E"/>
    <w:rsid w:val="00EB6949"/>
    <w:rsid w:val="00EB703E"/>
    <w:rsid w:val="00EC05F2"/>
    <w:rsid w:val="00EC09A6"/>
    <w:rsid w:val="00EC0B5B"/>
    <w:rsid w:val="00EC2583"/>
    <w:rsid w:val="00EC2D1E"/>
    <w:rsid w:val="00EC301A"/>
    <w:rsid w:val="00EC3338"/>
    <w:rsid w:val="00EC4387"/>
    <w:rsid w:val="00EC44A9"/>
    <w:rsid w:val="00EC4760"/>
    <w:rsid w:val="00EC5B3A"/>
    <w:rsid w:val="00EC6560"/>
    <w:rsid w:val="00EC67BC"/>
    <w:rsid w:val="00EC6CB2"/>
    <w:rsid w:val="00EC7FC5"/>
    <w:rsid w:val="00ED03BC"/>
    <w:rsid w:val="00ED0716"/>
    <w:rsid w:val="00ED0E74"/>
    <w:rsid w:val="00ED0EB3"/>
    <w:rsid w:val="00ED210C"/>
    <w:rsid w:val="00ED2845"/>
    <w:rsid w:val="00ED3EDC"/>
    <w:rsid w:val="00ED3FC6"/>
    <w:rsid w:val="00ED44B6"/>
    <w:rsid w:val="00ED4EAC"/>
    <w:rsid w:val="00ED539D"/>
    <w:rsid w:val="00ED7131"/>
    <w:rsid w:val="00EE08C3"/>
    <w:rsid w:val="00EE0CED"/>
    <w:rsid w:val="00EE0E24"/>
    <w:rsid w:val="00EE15B3"/>
    <w:rsid w:val="00EE1BC8"/>
    <w:rsid w:val="00EE2052"/>
    <w:rsid w:val="00EE214B"/>
    <w:rsid w:val="00EE2305"/>
    <w:rsid w:val="00EE2795"/>
    <w:rsid w:val="00EE3D75"/>
    <w:rsid w:val="00EE409E"/>
    <w:rsid w:val="00EE418B"/>
    <w:rsid w:val="00EE48BD"/>
    <w:rsid w:val="00EE6E2C"/>
    <w:rsid w:val="00EEABC6"/>
    <w:rsid w:val="00EF0159"/>
    <w:rsid w:val="00EF01FB"/>
    <w:rsid w:val="00EF02A3"/>
    <w:rsid w:val="00EF0B4E"/>
    <w:rsid w:val="00EF12A2"/>
    <w:rsid w:val="00EF1B01"/>
    <w:rsid w:val="00EF1B63"/>
    <w:rsid w:val="00EF2F1C"/>
    <w:rsid w:val="00EF429D"/>
    <w:rsid w:val="00EF4670"/>
    <w:rsid w:val="00EF481F"/>
    <w:rsid w:val="00EF52CB"/>
    <w:rsid w:val="00EF582D"/>
    <w:rsid w:val="00EF63B5"/>
    <w:rsid w:val="00EF7794"/>
    <w:rsid w:val="00F004DF"/>
    <w:rsid w:val="00F00FCB"/>
    <w:rsid w:val="00F01312"/>
    <w:rsid w:val="00F01486"/>
    <w:rsid w:val="00F02F5E"/>
    <w:rsid w:val="00F031EF"/>
    <w:rsid w:val="00F033A2"/>
    <w:rsid w:val="00F03849"/>
    <w:rsid w:val="00F04247"/>
    <w:rsid w:val="00F04643"/>
    <w:rsid w:val="00F05006"/>
    <w:rsid w:val="00F05898"/>
    <w:rsid w:val="00F063C3"/>
    <w:rsid w:val="00F0701E"/>
    <w:rsid w:val="00F1061F"/>
    <w:rsid w:val="00F10930"/>
    <w:rsid w:val="00F1116E"/>
    <w:rsid w:val="00F1271B"/>
    <w:rsid w:val="00F14A45"/>
    <w:rsid w:val="00F151B0"/>
    <w:rsid w:val="00F168BC"/>
    <w:rsid w:val="00F16B4E"/>
    <w:rsid w:val="00F16F27"/>
    <w:rsid w:val="00F17007"/>
    <w:rsid w:val="00F17E95"/>
    <w:rsid w:val="00F21B81"/>
    <w:rsid w:val="00F2253F"/>
    <w:rsid w:val="00F22941"/>
    <w:rsid w:val="00F25410"/>
    <w:rsid w:val="00F2597E"/>
    <w:rsid w:val="00F25CE0"/>
    <w:rsid w:val="00F26B79"/>
    <w:rsid w:val="00F27C33"/>
    <w:rsid w:val="00F2ACE9"/>
    <w:rsid w:val="00F307FF"/>
    <w:rsid w:val="00F32C27"/>
    <w:rsid w:val="00F32CB7"/>
    <w:rsid w:val="00F3306D"/>
    <w:rsid w:val="00F33902"/>
    <w:rsid w:val="00F3693A"/>
    <w:rsid w:val="00F36B3D"/>
    <w:rsid w:val="00F40146"/>
    <w:rsid w:val="00F41020"/>
    <w:rsid w:val="00F4140A"/>
    <w:rsid w:val="00F41A6F"/>
    <w:rsid w:val="00F41C3E"/>
    <w:rsid w:val="00F42437"/>
    <w:rsid w:val="00F425B3"/>
    <w:rsid w:val="00F42818"/>
    <w:rsid w:val="00F428FE"/>
    <w:rsid w:val="00F4294C"/>
    <w:rsid w:val="00F43985"/>
    <w:rsid w:val="00F43E08"/>
    <w:rsid w:val="00F44501"/>
    <w:rsid w:val="00F44980"/>
    <w:rsid w:val="00F44CB6"/>
    <w:rsid w:val="00F4662C"/>
    <w:rsid w:val="00F470B4"/>
    <w:rsid w:val="00F470F5"/>
    <w:rsid w:val="00F47857"/>
    <w:rsid w:val="00F4795C"/>
    <w:rsid w:val="00F503A0"/>
    <w:rsid w:val="00F504E5"/>
    <w:rsid w:val="00F50E18"/>
    <w:rsid w:val="00F51055"/>
    <w:rsid w:val="00F512E2"/>
    <w:rsid w:val="00F51BA7"/>
    <w:rsid w:val="00F5209B"/>
    <w:rsid w:val="00F522DB"/>
    <w:rsid w:val="00F54ECE"/>
    <w:rsid w:val="00F5542D"/>
    <w:rsid w:val="00F55979"/>
    <w:rsid w:val="00F55E50"/>
    <w:rsid w:val="00F55EB3"/>
    <w:rsid w:val="00F56DC7"/>
    <w:rsid w:val="00F60D6E"/>
    <w:rsid w:val="00F61597"/>
    <w:rsid w:val="00F6207E"/>
    <w:rsid w:val="00F6213D"/>
    <w:rsid w:val="00F62277"/>
    <w:rsid w:val="00F62384"/>
    <w:rsid w:val="00F62A02"/>
    <w:rsid w:val="00F63B2F"/>
    <w:rsid w:val="00F63C38"/>
    <w:rsid w:val="00F64344"/>
    <w:rsid w:val="00F66885"/>
    <w:rsid w:val="00F7023E"/>
    <w:rsid w:val="00F707AE"/>
    <w:rsid w:val="00F70B6E"/>
    <w:rsid w:val="00F71CB2"/>
    <w:rsid w:val="00F72D3E"/>
    <w:rsid w:val="00F72F3D"/>
    <w:rsid w:val="00F7389C"/>
    <w:rsid w:val="00F73F57"/>
    <w:rsid w:val="00F753A2"/>
    <w:rsid w:val="00F76017"/>
    <w:rsid w:val="00F776AD"/>
    <w:rsid w:val="00F7D1F1"/>
    <w:rsid w:val="00F81464"/>
    <w:rsid w:val="00F81C5C"/>
    <w:rsid w:val="00F81DFB"/>
    <w:rsid w:val="00F82269"/>
    <w:rsid w:val="00F827CF"/>
    <w:rsid w:val="00F82EE1"/>
    <w:rsid w:val="00F83DE1"/>
    <w:rsid w:val="00F841A8"/>
    <w:rsid w:val="00F84ED0"/>
    <w:rsid w:val="00F85EFD"/>
    <w:rsid w:val="00F86ED6"/>
    <w:rsid w:val="00F87134"/>
    <w:rsid w:val="00F87500"/>
    <w:rsid w:val="00F87681"/>
    <w:rsid w:val="00F87B6E"/>
    <w:rsid w:val="00F87FBD"/>
    <w:rsid w:val="00F8A203"/>
    <w:rsid w:val="00F90CAF"/>
    <w:rsid w:val="00F9132D"/>
    <w:rsid w:val="00F9154A"/>
    <w:rsid w:val="00F932D2"/>
    <w:rsid w:val="00F933B6"/>
    <w:rsid w:val="00F94619"/>
    <w:rsid w:val="00F94691"/>
    <w:rsid w:val="00F95044"/>
    <w:rsid w:val="00F95F30"/>
    <w:rsid w:val="00F968F7"/>
    <w:rsid w:val="00F972C9"/>
    <w:rsid w:val="00F976E7"/>
    <w:rsid w:val="00F97943"/>
    <w:rsid w:val="00FA055A"/>
    <w:rsid w:val="00FA0675"/>
    <w:rsid w:val="00FA0B55"/>
    <w:rsid w:val="00FA1110"/>
    <w:rsid w:val="00FA20EA"/>
    <w:rsid w:val="00FA2246"/>
    <w:rsid w:val="00FA2396"/>
    <w:rsid w:val="00FA2A28"/>
    <w:rsid w:val="00FA2F2D"/>
    <w:rsid w:val="00FA3774"/>
    <w:rsid w:val="00FA3CA5"/>
    <w:rsid w:val="00FA48E3"/>
    <w:rsid w:val="00FA5722"/>
    <w:rsid w:val="00FA60AC"/>
    <w:rsid w:val="00FA684A"/>
    <w:rsid w:val="00FA6D44"/>
    <w:rsid w:val="00FA7857"/>
    <w:rsid w:val="00FA7F89"/>
    <w:rsid w:val="00FA7FAF"/>
    <w:rsid w:val="00FB0E2A"/>
    <w:rsid w:val="00FB1602"/>
    <w:rsid w:val="00FB1EEA"/>
    <w:rsid w:val="00FB26A2"/>
    <w:rsid w:val="00FB38A4"/>
    <w:rsid w:val="00FB3C2E"/>
    <w:rsid w:val="00FB4F05"/>
    <w:rsid w:val="00FB6B47"/>
    <w:rsid w:val="00FB6D8A"/>
    <w:rsid w:val="00FB711F"/>
    <w:rsid w:val="00FB773C"/>
    <w:rsid w:val="00FB7C21"/>
    <w:rsid w:val="00FC06F8"/>
    <w:rsid w:val="00FC1DB1"/>
    <w:rsid w:val="00FC2530"/>
    <w:rsid w:val="00FC2B1A"/>
    <w:rsid w:val="00FC2F25"/>
    <w:rsid w:val="00FC3141"/>
    <w:rsid w:val="00FC432F"/>
    <w:rsid w:val="00FC43E7"/>
    <w:rsid w:val="00FC43F6"/>
    <w:rsid w:val="00FC547E"/>
    <w:rsid w:val="00FC64E3"/>
    <w:rsid w:val="00FC6735"/>
    <w:rsid w:val="00FC6919"/>
    <w:rsid w:val="00FC75C0"/>
    <w:rsid w:val="00FC7DDA"/>
    <w:rsid w:val="00FC7E82"/>
    <w:rsid w:val="00FC7EDC"/>
    <w:rsid w:val="00FC9F36"/>
    <w:rsid w:val="00FD05DF"/>
    <w:rsid w:val="00FD1C6E"/>
    <w:rsid w:val="00FD3193"/>
    <w:rsid w:val="00FD4287"/>
    <w:rsid w:val="00FD48B1"/>
    <w:rsid w:val="00FD5466"/>
    <w:rsid w:val="00FD5B54"/>
    <w:rsid w:val="00FD6098"/>
    <w:rsid w:val="00FD6460"/>
    <w:rsid w:val="00FD739F"/>
    <w:rsid w:val="00FD742E"/>
    <w:rsid w:val="00FD7BF7"/>
    <w:rsid w:val="00FE005D"/>
    <w:rsid w:val="00FE2286"/>
    <w:rsid w:val="00FE2EA9"/>
    <w:rsid w:val="00FE3342"/>
    <w:rsid w:val="00FE37A3"/>
    <w:rsid w:val="00FE4B21"/>
    <w:rsid w:val="00FE54F2"/>
    <w:rsid w:val="00FE6A64"/>
    <w:rsid w:val="00FE7290"/>
    <w:rsid w:val="00FE7757"/>
    <w:rsid w:val="00FF0041"/>
    <w:rsid w:val="00FF0297"/>
    <w:rsid w:val="00FF1436"/>
    <w:rsid w:val="00FF2B8A"/>
    <w:rsid w:val="00FF35F4"/>
    <w:rsid w:val="00FF4D47"/>
    <w:rsid w:val="00FF4D9C"/>
    <w:rsid w:val="00FF55A9"/>
    <w:rsid w:val="00FF58B0"/>
    <w:rsid w:val="01007A20"/>
    <w:rsid w:val="0105F691"/>
    <w:rsid w:val="010954B3"/>
    <w:rsid w:val="010A536B"/>
    <w:rsid w:val="010B7828"/>
    <w:rsid w:val="010C2084"/>
    <w:rsid w:val="010C7E91"/>
    <w:rsid w:val="010E8366"/>
    <w:rsid w:val="010F099D"/>
    <w:rsid w:val="01126470"/>
    <w:rsid w:val="0113A305"/>
    <w:rsid w:val="011565BE"/>
    <w:rsid w:val="01157FCD"/>
    <w:rsid w:val="01171A70"/>
    <w:rsid w:val="011D5CC4"/>
    <w:rsid w:val="011D748F"/>
    <w:rsid w:val="0121DC12"/>
    <w:rsid w:val="01224125"/>
    <w:rsid w:val="0122A223"/>
    <w:rsid w:val="012411A6"/>
    <w:rsid w:val="012532B7"/>
    <w:rsid w:val="01292016"/>
    <w:rsid w:val="012A47DC"/>
    <w:rsid w:val="012C53FD"/>
    <w:rsid w:val="012E917F"/>
    <w:rsid w:val="012FEA8D"/>
    <w:rsid w:val="0131487C"/>
    <w:rsid w:val="01336F8B"/>
    <w:rsid w:val="01357B9F"/>
    <w:rsid w:val="013709E7"/>
    <w:rsid w:val="0139C9FB"/>
    <w:rsid w:val="0139F69D"/>
    <w:rsid w:val="013CB4E8"/>
    <w:rsid w:val="01400D35"/>
    <w:rsid w:val="01433313"/>
    <w:rsid w:val="0145047A"/>
    <w:rsid w:val="014ABACB"/>
    <w:rsid w:val="014BBCDA"/>
    <w:rsid w:val="014DEB36"/>
    <w:rsid w:val="014DFA1C"/>
    <w:rsid w:val="014FE21E"/>
    <w:rsid w:val="01504FBE"/>
    <w:rsid w:val="01514526"/>
    <w:rsid w:val="01591B1D"/>
    <w:rsid w:val="015AD387"/>
    <w:rsid w:val="015C3896"/>
    <w:rsid w:val="015CCC5C"/>
    <w:rsid w:val="015E4B10"/>
    <w:rsid w:val="01603163"/>
    <w:rsid w:val="01628B2E"/>
    <w:rsid w:val="0163EDB1"/>
    <w:rsid w:val="01670797"/>
    <w:rsid w:val="0167C79D"/>
    <w:rsid w:val="016EBA72"/>
    <w:rsid w:val="016EE73F"/>
    <w:rsid w:val="016F6858"/>
    <w:rsid w:val="0171E121"/>
    <w:rsid w:val="01737F4E"/>
    <w:rsid w:val="017B9153"/>
    <w:rsid w:val="0181C0A2"/>
    <w:rsid w:val="0181E2A2"/>
    <w:rsid w:val="01832D64"/>
    <w:rsid w:val="0185FC6B"/>
    <w:rsid w:val="01861EFF"/>
    <w:rsid w:val="01876297"/>
    <w:rsid w:val="0187C499"/>
    <w:rsid w:val="018925AA"/>
    <w:rsid w:val="018BD7B1"/>
    <w:rsid w:val="018C4C57"/>
    <w:rsid w:val="018EACEF"/>
    <w:rsid w:val="018FE4F7"/>
    <w:rsid w:val="01903EE4"/>
    <w:rsid w:val="019C468F"/>
    <w:rsid w:val="01A1009C"/>
    <w:rsid w:val="01AAF4BC"/>
    <w:rsid w:val="01AD3873"/>
    <w:rsid w:val="01AF117E"/>
    <w:rsid w:val="01B421E2"/>
    <w:rsid w:val="01B4B91A"/>
    <w:rsid w:val="01B96A7F"/>
    <w:rsid w:val="01BA76CC"/>
    <w:rsid w:val="01BCD345"/>
    <w:rsid w:val="01BFAA61"/>
    <w:rsid w:val="01C458E8"/>
    <w:rsid w:val="01C465C9"/>
    <w:rsid w:val="01C86EF6"/>
    <w:rsid w:val="01CC9A54"/>
    <w:rsid w:val="01CE57C3"/>
    <w:rsid w:val="01CED1B5"/>
    <w:rsid w:val="01D126AA"/>
    <w:rsid w:val="01D4301D"/>
    <w:rsid w:val="01D4FF71"/>
    <w:rsid w:val="01D67EB7"/>
    <w:rsid w:val="01D6950F"/>
    <w:rsid w:val="01D7FFAA"/>
    <w:rsid w:val="01D86BC6"/>
    <w:rsid w:val="01DA0983"/>
    <w:rsid w:val="01DD322E"/>
    <w:rsid w:val="01DE03DC"/>
    <w:rsid w:val="01DED2C6"/>
    <w:rsid w:val="01E4B1FF"/>
    <w:rsid w:val="01EA4EB3"/>
    <w:rsid w:val="01EBE428"/>
    <w:rsid w:val="01EC7A2F"/>
    <w:rsid w:val="01F447A1"/>
    <w:rsid w:val="01F611D8"/>
    <w:rsid w:val="01F79632"/>
    <w:rsid w:val="01FC2893"/>
    <w:rsid w:val="0200FD1F"/>
    <w:rsid w:val="0204A8D8"/>
    <w:rsid w:val="02066215"/>
    <w:rsid w:val="02078FD4"/>
    <w:rsid w:val="0209B338"/>
    <w:rsid w:val="020DFEB6"/>
    <w:rsid w:val="021060F7"/>
    <w:rsid w:val="0211BF9D"/>
    <w:rsid w:val="0213E730"/>
    <w:rsid w:val="0214E5D7"/>
    <w:rsid w:val="0214FA95"/>
    <w:rsid w:val="021538F8"/>
    <w:rsid w:val="02163205"/>
    <w:rsid w:val="021758EC"/>
    <w:rsid w:val="021772F4"/>
    <w:rsid w:val="02188DB5"/>
    <w:rsid w:val="021A63F4"/>
    <w:rsid w:val="021B76D0"/>
    <w:rsid w:val="021CE7CD"/>
    <w:rsid w:val="021F6041"/>
    <w:rsid w:val="021FB6EF"/>
    <w:rsid w:val="0220B323"/>
    <w:rsid w:val="0221B24F"/>
    <w:rsid w:val="02249C6D"/>
    <w:rsid w:val="0224F1BB"/>
    <w:rsid w:val="0225A3C3"/>
    <w:rsid w:val="022A16FF"/>
    <w:rsid w:val="022AB2E1"/>
    <w:rsid w:val="022B4E3F"/>
    <w:rsid w:val="022C80C0"/>
    <w:rsid w:val="022F0FDC"/>
    <w:rsid w:val="023189A5"/>
    <w:rsid w:val="0233E1D5"/>
    <w:rsid w:val="0237C573"/>
    <w:rsid w:val="02387183"/>
    <w:rsid w:val="023AA878"/>
    <w:rsid w:val="023AE3B9"/>
    <w:rsid w:val="023B1B0C"/>
    <w:rsid w:val="02412397"/>
    <w:rsid w:val="0241E099"/>
    <w:rsid w:val="0243588B"/>
    <w:rsid w:val="02445C7C"/>
    <w:rsid w:val="0247093A"/>
    <w:rsid w:val="024736F6"/>
    <w:rsid w:val="0249508D"/>
    <w:rsid w:val="0249BD5B"/>
    <w:rsid w:val="024DC494"/>
    <w:rsid w:val="024F5D7D"/>
    <w:rsid w:val="0250B788"/>
    <w:rsid w:val="0251AAE7"/>
    <w:rsid w:val="0254613F"/>
    <w:rsid w:val="02549C63"/>
    <w:rsid w:val="02570489"/>
    <w:rsid w:val="0259FAC3"/>
    <w:rsid w:val="025A7C0A"/>
    <w:rsid w:val="025DAA7C"/>
    <w:rsid w:val="025E9311"/>
    <w:rsid w:val="02607C26"/>
    <w:rsid w:val="0261F508"/>
    <w:rsid w:val="02621758"/>
    <w:rsid w:val="02646FD1"/>
    <w:rsid w:val="02693AFC"/>
    <w:rsid w:val="026A710E"/>
    <w:rsid w:val="026E607C"/>
    <w:rsid w:val="026ED99A"/>
    <w:rsid w:val="027009B1"/>
    <w:rsid w:val="02738836"/>
    <w:rsid w:val="02749C4A"/>
    <w:rsid w:val="0274B864"/>
    <w:rsid w:val="0275E525"/>
    <w:rsid w:val="02766E4F"/>
    <w:rsid w:val="02767C83"/>
    <w:rsid w:val="0276D1B1"/>
    <w:rsid w:val="02865F92"/>
    <w:rsid w:val="0286B988"/>
    <w:rsid w:val="028C5E3E"/>
    <w:rsid w:val="02918D33"/>
    <w:rsid w:val="02949EC4"/>
    <w:rsid w:val="0298419C"/>
    <w:rsid w:val="029BB5CF"/>
    <w:rsid w:val="02A2A274"/>
    <w:rsid w:val="02A43763"/>
    <w:rsid w:val="02AD6C80"/>
    <w:rsid w:val="02ADE3DD"/>
    <w:rsid w:val="02B001BA"/>
    <w:rsid w:val="02B0C777"/>
    <w:rsid w:val="02B40FB4"/>
    <w:rsid w:val="02B65EDE"/>
    <w:rsid w:val="02BBD3F7"/>
    <w:rsid w:val="02BD7370"/>
    <w:rsid w:val="02C2D976"/>
    <w:rsid w:val="02C444C9"/>
    <w:rsid w:val="02C56D14"/>
    <w:rsid w:val="02C61A16"/>
    <w:rsid w:val="02C6B1D3"/>
    <w:rsid w:val="02CB2091"/>
    <w:rsid w:val="02CBDF78"/>
    <w:rsid w:val="02D04BEC"/>
    <w:rsid w:val="02D1DBDD"/>
    <w:rsid w:val="02D3A329"/>
    <w:rsid w:val="02D42309"/>
    <w:rsid w:val="02D79593"/>
    <w:rsid w:val="02D9B617"/>
    <w:rsid w:val="02DCE9EC"/>
    <w:rsid w:val="02DE2336"/>
    <w:rsid w:val="02DEF776"/>
    <w:rsid w:val="02E18001"/>
    <w:rsid w:val="02E3C74A"/>
    <w:rsid w:val="02EB4E4B"/>
    <w:rsid w:val="02EEE882"/>
    <w:rsid w:val="02F121B1"/>
    <w:rsid w:val="02F17BD5"/>
    <w:rsid w:val="02F1BBBD"/>
    <w:rsid w:val="02F21244"/>
    <w:rsid w:val="02F9C148"/>
    <w:rsid w:val="02F9C275"/>
    <w:rsid w:val="02FA306A"/>
    <w:rsid w:val="02FA83EE"/>
    <w:rsid w:val="02FD5FC8"/>
    <w:rsid w:val="03025850"/>
    <w:rsid w:val="03031B58"/>
    <w:rsid w:val="0305940B"/>
    <w:rsid w:val="0305F062"/>
    <w:rsid w:val="03069A4F"/>
    <w:rsid w:val="0308C162"/>
    <w:rsid w:val="030A7725"/>
    <w:rsid w:val="030AEB3D"/>
    <w:rsid w:val="030C6940"/>
    <w:rsid w:val="030D9A1F"/>
    <w:rsid w:val="0310BEDD"/>
    <w:rsid w:val="0312888E"/>
    <w:rsid w:val="0314BDE6"/>
    <w:rsid w:val="0314C3B9"/>
    <w:rsid w:val="03155A95"/>
    <w:rsid w:val="03181857"/>
    <w:rsid w:val="03196F1B"/>
    <w:rsid w:val="0319E42F"/>
    <w:rsid w:val="031B9499"/>
    <w:rsid w:val="031C29EB"/>
    <w:rsid w:val="031E70D4"/>
    <w:rsid w:val="031EAD29"/>
    <w:rsid w:val="031F1DED"/>
    <w:rsid w:val="031FD820"/>
    <w:rsid w:val="03200A1F"/>
    <w:rsid w:val="0323A544"/>
    <w:rsid w:val="0327E06A"/>
    <w:rsid w:val="0328A47E"/>
    <w:rsid w:val="032EBCD6"/>
    <w:rsid w:val="03319373"/>
    <w:rsid w:val="033419A4"/>
    <w:rsid w:val="0337A196"/>
    <w:rsid w:val="033C2F2C"/>
    <w:rsid w:val="033E88B2"/>
    <w:rsid w:val="03435C90"/>
    <w:rsid w:val="03454809"/>
    <w:rsid w:val="034EE610"/>
    <w:rsid w:val="035097E8"/>
    <w:rsid w:val="03514F26"/>
    <w:rsid w:val="03532236"/>
    <w:rsid w:val="035370CC"/>
    <w:rsid w:val="0354FF47"/>
    <w:rsid w:val="035683F0"/>
    <w:rsid w:val="03570AD6"/>
    <w:rsid w:val="035C4D23"/>
    <w:rsid w:val="035D7108"/>
    <w:rsid w:val="03612F0B"/>
    <w:rsid w:val="03625209"/>
    <w:rsid w:val="036307DC"/>
    <w:rsid w:val="03644187"/>
    <w:rsid w:val="0364C7FF"/>
    <w:rsid w:val="036675AC"/>
    <w:rsid w:val="03692A44"/>
    <w:rsid w:val="036A4B7E"/>
    <w:rsid w:val="036B4398"/>
    <w:rsid w:val="036C262C"/>
    <w:rsid w:val="036E6603"/>
    <w:rsid w:val="0371B01F"/>
    <w:rsid w:val="0373A889"/>
    <w:rsid w:val="03741236"/>
    <w:rsid w:val="037471D0"/>
    <w:rsid w:val="0374A8B2"/>
    <w:rsid w:val="037784A9"/>
    <w:rsid w:val="0378CD20"/>
    <w:rsid w:val="037986EE"/>
    <w:rsid w:val="037A03D6"/>
    <w:rsid w:val="037B645D"/>
    <w:rsid w:val="037BF7C4"/>
    <w:rsid w:val="037D5990"/>
    <w:rsid w:val="037F343D"/>
    <w:rsid w:val="0383C581"/>
    <w:rsid w:val="038499B9"/>
    <w:rsid w:val="0384E6FC"/>
    <w:rsid w:val="03858E67"/>
    <w:rsid w:val="038693A4"/>
    <w:rsid w:val="03884A0C"/>
    <w:rsid w:val="03887B3C"/>
    <w:rsid w:val="0389DA53"/>
    <w:rsid w:val="038B7A1D"/>
    <w:rsid w:val="0390146E"/>
    <w:rsid w:val="0392A42B"/>
    <w:rsid w:val="0396B5D3"/>
    <w:rsid w:val="0398B702"/>
    <w:rsid w:val="039B410B"/>
    <w:rsid w:val="039D6BBD"/>
    <w:rsid w:val="039E3762"/>
    <w:rsid w:val="039F9CA5"/>
    <w:rsid w:val="03A21852"/>
    <w:rsid w:val="03A5E3D7"/>
    <w:rsid w:val="03A7028B"/>
    <w:rsid w:val="03AAA3E4"/>
    <w:rsid w:val="03AB81FA"/>
    <w:rsid w:val="03B2265A"/>
    <w:rsid w:val="03B4C799"/>
    <w:rsid w:val="03B51A27"/>
    <w:rsid w:val="03B7EC1A"/>
    <w:rsid w:val="03B80367"/>
    <w:rsid w:val="03BA908E"/>
    <w:rsid w:val="03BC2C29"/>
    <w:rsid w:val="03BCB37D"/>
    <w:rsid w:val="03BF0542"/>
    <w:rsid w:val="03C32A2B"/>
    <w:rsid w:val="03C538E0"/>
    <w:rsid w:val="03C58372"/>
    <w:rsid w:val="03C6FE35"/>
    <w:rsid w:val="03CF46DA"/>
    <w:rsid w:val="03D052C3"/>
    <w:rsid w:val="03D091BB"/>
    <w:rsid w:val="03D996EA"/>
    <w:rsid w:val="03DCFFD0"/>
    <w:rsid w:val="03DD2077"/>
    <w:rsid w:val="03DDD094"/>
    <w:rsid w:val="03DE6AF5"/>
    <w:rsid w:val="03DE884F"/>
    <w:rsid w:val="03E041F5"/>
    <w:rsid w:val="03E164A3"/>
    <w:rsid w:val="03E23B89"/>
    <w:rsid w:val="03E2A6CD"/>
    <w:rsid w:val="03E338DF"/>
    <w:rsid w:val="03E7A135"/>
    <w:rsid w:val="03E9571B"/>
    <w:rsid w:val="03E9F5B5"/>
    <w:rsid w:val="03EB3202"/>
    <w:rsid w:val="03ECECA7"/>
    <w:rsid w:val="03ED4BB5"/>
    <w:rsid w:val="03ED5855"/>
    <w:rsid w:val="03EF81B6"/>
    <w:rsid w:val="03F009EB"/>
    <w:rsid w:val="03F12E78"/>
    <w:rsid w:val="03F1E5E1"/>
    <w:rsid w:val="03F681EE"/>
    <w:rsid w:val="03F70234"/>
    <w:rsid w:val="03F7FD6E"/>
    <w:rsid w:val="03F95A0E"/>
    <w:rsid w:val="03FB8235"/>
    <w:rsid w:val="03FF1C60"/>
    <w:rsid w:val="0400C8FB"/>
    <w:rsid w:val="040490EA"/>
    <w:rsid w:val="0404B9B5"/>
    <w:rsid w:val="0404DFD0"/>
    <w:rsid w:val="0407E51A"/>
    <w:rsid w:val="04083190"/>
    <w:rsid w:val="040890B2"/>
    <w:rsid w:val="040A456A"/>
    <w:rsid w:val="040F45DF"/>
    <w:rsid w:val="040F68F6"/>
    <w:rsid w:val="040F71E3"/>
    <w:rsid w:val="0410FDC4"/>
    <w:rsid w:val="0412A078"/>
    <w:rsid w:val="0414BF1A"/>
    <w:rsid w:val="041512E6"/>
    <w:rsid w:val="04151468"/>
    <w:rsid w:val="0416C258"/>
    <w:rsid w:val="04193005"/>
    <w:rsid w:val="041B9611"/>
    <w:rsid w:val="041C6FF3"/>
    <w:rsid w:val="041C90FB"/>
    <w:rsid w:val="041D1229"/>
    <w:rsid w:val="041D210F"/>
    <w:rsid w:val="041E2B8C"/>
    <w:rsid w:val="041FC12E"/>
    <w:rsid w:val="04208B87"/>
    <w:rsid w:val="0422709C"/>
    <w:rsid w:val="0424AAB2"/>
    <w:rsid w:val="0425098A"/>
    <w:rsid w:val="042736EE"/>
    <w:rsid w:val="04275284"/>
    <w:rsid w:val="042904D5"/>
    <w:rsid w:val="042BD9FF"/>
    <w:rsid w:val="042C60E1"/>
    <w:rsid w:val="042C84E5"/>
    <w:rsid w:val="042EA0D3"/>
    <w:rsid w:val="042FF19E"/>
    <w:rsid w:val="04319CB3"/>
    <w:rsid w:val="04352B8E"/>
    <w:rsid w:val="043530A0"/>
    <w:rsid w:val="04354FC8"/>
    <w:rsid w:val="04363915"/>
    <w:rsid w:val="043BDEE7"/>
    <w:rsid w:val="043EC080"/>
    <w:rsid w:val="0440EB17"/>
    <w:rsid w:val="044143C2"/>
    <w:rsid w:val="04427BF5"/>
    <w:rsid w:val="0442AA85"/>
    <w:rsid w:val="0442B95A"/>
    <w:rsid w:val="0447F7D6"/>
    <w:rsid w:val="0448172D"/>
    <w:rsid w:val="04488371"/>
    <w:rsid w:val="044FAE29"/>
    <w:rsid w:val="0454042A"/>
    <w:rsid w:val="04545A96"/>
    <w:rsid w:val="0455FB7E"/>
    <w:rsid w:val="0456C6BA"/>
    <w:rsid w:val="0457878A"/>
    <w:rsid w:val="0459EF3F"/>
    <w:rsid w:val="045A4AE2"/>
    <w:rsid w:val="045AA985"/>
    <w:rsid w:val="045AD538"/>
    <w:rsid w:val="045C8DBA"/>
    <w:rsid w:val="045D0CA9"/>
    <w:rsid w:val="045D5575"/>
    <w:rsid w:val="045F4AE2"/>
    <w:rsid w:val="045F8F6C"/>
    <w:rsid w:val="04634D0D"/>
    <w:rsid w:val="046379A5"/>
    <w:rsid w:val="04676717"/>
    <w:rsid w:val="0467B5DB"/>
    <w:rsid w:val="0467D844"/>
    <w:rsid w:val="0467DD24"/>
    <w:rsid w:val="046A16B5"/>
    <w:rsid w:val="046CA16B"/>
    <w:rsid w:val="046D1255"/>
    <w:rsid w:val="047354FB"/>
    <w:rsid w:val="0476833C"/>
    <w:rsid w:val="04778573"/>
    <w:rsid w:val="0477B7A9"/>
    <w:rsid w:val="04798900"/>
    <w:rsid w:val="047C5817"/>
    <w:rsid w:val="04808360"/>
    <w:rsid w:val="0480A90B"/>
    <w:rsid w:val="0481015A"/>
    <w:rsid w:val="048258CD"/>
    <w:rsid w:val="048394A2"/>
    <w:rsid w:val="04843CDA"/>
    <w:rsid w:val="048BB42B"/>
    <w:rsid w:val="048EA546"/>
    <w:rsid w:val="04930DF8"/>
    <w:rsid w:val="04936D92"/>
    <w:rsid w:val="04953A94"/>
    <w:rsid w:val="049595A1"/>
    <w:rsid w:val="0495B8D2"/>
    <w:rsid w:val="04961C87"/>
    <w:rsid w:val="0498552E"/>
    <w:rsid w:val="04999859"/>
    <w:rsid w:val="049D968A"/>
    <w:rsid w:val="049EAADE"/>
    <w:rsid w:val="04A2D994"/>
    <w:rsid w:val="04A30274"/>
    <w:rsid w:val="04A3C60C"/>
    <w:rsid w:val="04A5EE1E"/>
    <w:rsid w:val="04A67855"/>
    <w:rsid w:val="04A682D0"/>
    <w:rsid w:val="04A6FB7C"/>
    <w:rsid w:val="04A7BE45"/>
    <w:rsid w:val="04A9E75E"/>
    <w:rsid w:val="04AA15BC"/>
    <w:rsid w:val="04ACADA7"/>
    <w:rsid w:val="04AE0C4D"/>
    <w:rsid w:val="04AE40D2"/>
    <w:rsid w:val="04AF4345"/>
    <w:rsid w:val="04B48126"/>
    <w:rsid w:val="04B4A087"/>
    <w:rsid w:val="04B84808"/>
    <w:rsid w:val="04B8FB3B"/>
    <w:rsid w:val="04BA51D7"/>
    <w:rsid w:val="04BDF99E"/>
    <w:rsid w:val="04BF731C"/>
    <w:rsid w:val="04C52721"/>
    <w:rsid w:val="04C54BE6"/>
    <w:rsid w:val="04C8A308"/>
    <w:rsid w:val="04CE2BA2"/>
    <w:rsid w:val="04CEC13E"/>
    <w:rsid w:val="04CEC929"/>
    <w:rsid w:val="04CF27CB"/>
    <w:rsid w:val="04D0781F"/>
    <w:rsid w:val="04D1F630"/>
    <w:rsid w:val="04D306F4"/>
    <w:rsid w:val="04D6F8DB"/>
    <w:rsid w:val="04E2533E"/>
    <w:rsid w:val="04E4D545"/>
    <w:rsid w:val="04E54FEC"/>
    <w:rsid w:val="04E5CC35"/>
    <w:rsid w:val="04E967F7"/>
    <w:rsid w:val="04EACE39"/>
    <w:rsid w:val="04EB13C3"/>
    <w:rsid w:val="04EC7FE9"/>
    <w:rsid w:val="04EDC89E"/>
    <w:rsid w:val="04EFB2AA"/>
    <w:rsid w:val="04F3428D"/>
    <w:rsid w:val="04F3BBAC"/>
    <w:rsid w:val="04F49E44"/>
    <w:rsid w:val="04F8F1B9"/>
    <w:rsid w:val="04FDB31C"/>
    <w:rsid w:val="04FE111F"/>
    <w:rsid w:val="04FE7C86"/>
    <w:rsid w:val="0500BD52"/>
    <w:rsid w:val="0500FCD0"/>
    <w:rsid w:val="05049893"/>
    <w:rsid w:val="050DE832"/>
    <w:rsid w:val="0514DDAF"/>
    <w:rsid w:val="05166623"/>
    <w:rsid w:val="05167A92"/>
    <w:rsid w:val="05195B90"/>
    <w:rsid w:val="051AC967"/>
    <w:rsid w:val="051B99CA"/>
    <w:rsid w:val="0524871B"/>
    <w:rsid w:val="0527BA58"/>
    <w:rsid w:val="052A7F36"/>
    <w:rsid w:val="05361931"/>
    <w:rsid w:val="05364D37"/>
    <w:rsid w:val="05379867"/>
    <w:rsid w:val="05381052"/>
    <w:rsid w:val="0538A59F"/>
    <w:rsid w:val="053C8161"/>
    <w:rsid w:val="053D0725"/>
    <w:rsid w:val="053D6576"/>
    <w:rsid w:val="053E3842"/>
    <w:rsid w:val="0544C8DD"/>
    <w:rsid w:val="0546769E"/>
    <w:rsid w:val="054770CD"/>
    <w:rsid w:val="054F8D42"/>
    <w:rsid w:val="0553A621"/>
    <w:rsid w:val="05550247"/>
    <w:rsid w:val="0558C968"/>
    <w:rsid w:val="055A941B"/>
    <w:rsid w:val="055CE056"/>
    <w:rsid w:val="0562B19B"/>
    <w:rsid w:val="0568BDD3"/>
    <w:rsid w:val="0568E3A7"/>
    <w:rsid w:val="056D20A2"/>
    <w:rsid w:val="056D23FE"/>
    <w:rsid w:val="0570C324"/>
    <w:rsid w:val="05712506"/>
    <w:rsid w:val="0572DE05"/>
    <w:rsid w:val="05742E84"/>
    <w:rsid w:val="05744368"/>
    <w:rsid w:val="05748CE0"/>
    <w:rsid w:val="057499D2"/>
    <w:rsid w:val="0577A348"/>
    <w:rsid w:val="0578714F"/>
    <w:rsid w:val="0578D751"/>
    <w:rsid w:val="057939BB"/>
    <w:rsid w:val="057C39A6"/>
    <w:rsid w:val="0580F8FF"/>
    <w:rsid w:val="0581FDA5"/>
    <w:rsid w:val="05829CDA"/>
    <w:rsid w:val="0583357E"/>
    <w:rsid w:val="0583815D"/>
    <w:rsid w:val="05849D0D"/>
    <w:rsid w:val="0588E903"/>
    <w:rsid w:val="058FAE14"/>
    <w:rsid w:val="05909A4A"/>
    <w:rsid w:val="05920114"/>
    <w:rsid w:val="059341E7"/>
    <w:rsid w:val="0595F1EB"/>
    <w:rsid w:val="05965D28"/>
    <w:rsid w:val="059662FA"/>
    <w:rsid w:val="0596F60B"/>
    <w:rsid w:val="0597C291"/>
    <w:rsid w:val="059D1C26"/>
    <w:rsid w:val="05AA00EC"/>
    <w:rsid w:val="05ACF2E3"/>
    <w:rsid w:val="05AE1C89"/>
    <w:rsid w:val="05AEB62A"/>
    <w:rsid w:val="05B04269"/>
    <w:rsid w:val="05B2E9DD"/>
    <w:rsid w:val="05B32F8D"/>
    <w:rsid w:val="05B518BF"/>
    <w:rsid w:val="05B56E3B"/>
    <w:rsid w:val="05B5CCC2"/>
    <w:rsid w:val="05BA3712"/>
    <w:rsid w:val="05BC4DB2"/>
    <w:rsid w:val="05BD289F"/>
    <w:rsid w:val="05C33AE3"/>
    <w:rsid w:val="05C48AD7"/>
    <w:rsid w:val="05C6DB4F"/>
    <w:rsid w:val="05C76992"/>
    <w:rsid w:val="05CEAE2E"/>
    <w:rsid w:val="05CF7950"/>
    <w:rsid w:val="05CF9EF9"/>
    <w:rsid w:val="05CFC93D"/>
    <w:rsid w:val="05D06294"/>
    <w:rsid w:val="05D5FCF1"/>
    <w:rsid w:val="05DC1596"/>
    <w:rsid w:val="05E0E50B"/>
    <w:rsid w:val="05E310E5"/>
    <w:rsid w:val="05E331E8"/>
    <w:rsid w:val="05E3526C"/>
    <w:rsid w:val="05E4269D"/>
    <w:rsid w:val="05E5AEB4"/>
    <w:rsid w:val="05E71C34"/>
    <w:rsid w:val="05E8751A"/>
    <w:rsid w:val="05F42443"/>
    <w:rsid w:val="05F449E2"/>
    <w:rsid w:val="05F60E6F"/>
    <w:rsid w:val="05F64E20"/>
    <w:rsid w:val="0601EDB8"/>
    <w:rsid w:val="060325C8"/>
    <w:rsid w:val="0606E242"/>
    <w:rsid w:val="060866C7"/>
    <w:rsid w:val="060A2B02"/>
    <w:rsid w:val="060A3CD1"/>
    <w:rsid w:val="06112FE5"/>
    <w:rsid w:val="061860CC"/>
    <w:rsid w:val="06187D75"/>
    <w:rsid w:val="0619001B"/>
    <w:rsid w:val="061A0C09"/>
    <w:rsid w:val="061B7022"/>
    <w:rsid w:val="061DAFC3"/>
    <w:rsid w:val="0620C93A"/>
    <w:rsid w:val="062215E7"/>
    <w:rsid w:val="062322CC"/>
    <w:rsid w:val="0623E64B"/>
    <w:rsid w:val="0624B2EF"/>
    <w:rsid w:val="062711A6"/>
    <w:rsid w:val="06272DF2"/>
    <w:rsid w:val="0629872C"/>
    <w:rsid w:val="062A653F"/>
    <w:rsid w:val="062ACC3E"/>
    <w:rsid w:val="062AF116"/>
    <w:rsid w:val="06312C97"/>
    <w:rsid w:val="0632648C"/>
    <w:rsid w:val="06333891"/>
    <w:rsid w:val="06338CFE"/>
    <w:rsid w:val="0634D197"/>
    <w:rsid w:val="063640CF"/>
    <w:rsid w:val="0636AFB9"/>
    <w:rsid w:val="063AE73A"/>
    <w:rsid w:val="063BA1E6"/>
    <w:rsid w:val="0640AFAF"/>
    <w:rsid w:val="0641B88C"/>
    <w:rsid w:val="06438119"/>
    <w:rsid w:val="0645EE10"/>
    <w:rsid w:val="06468AA7"/>
    <w:rsid w:val="064A9D88"/>
    <w:rsid w:val="064C7426"/>
    <w:rsid w:val="064DBA29"/>
    <w:rsid w:val="064E3BE4"/>
    <w:rsid w:val="06581B84"/>
    <w:rsid w:val="065E2B99"/>
    <w:rsid w:val="0660293F"/>
    <w:rsid w:val="06629215"/>
    <w:rsid w:val="0662FD43"/>
    <w:rsid w:val="0664B01F"/>
    <w:rsid w:val="0664CBB3"/>
    <w:rsid w:val="0670BF30"/>
    <w:rsid w:val="0671A91A"/>
    <w:rsid w:val="06729E4A"/>
    <w:rsid w:val="0672DC28"/>
    <w:rsid w:val="0673646B"/>
    <w:rsid w:val="06745175"/>
    <w:rsid w:val="06768806"/>
    <w:rsid w:val="0677F281"/>
    <w:rsid w:val="067D5479"/>
    <w:rsid w:val="067DE7CF"/>
    <w:rsid w:val="067E6352"/>
    <w:rsid w:val="067F4471"/>
    <w:rsid w:val="06845ADB"/>
    <w:rsid w:val="068CB28F"/>
    <w:rsid w:val="068CC420"/>
    <w:rsid w:val="068E77A1"/>
    <w:rsid w:val="068F8D94"/>
    <w:rsid w:val="069245EB"/>
    <w:rsid w:val="06955F73"/>
    <w:rsid w:val="06961161"/>
    <w:rsid w:val="0696B80C"/>
    <w:rsid w:val="06978139"/>
    <w:rsid w:val="0698142F"/>
    <w:rsid w:val="069CD7D1"/>
    <w:rsid w:val="069D6E82"/>
    <w:rsid w:val="069F0738"/>
    <w:rsid w:val="06A3A5A1"/>
    <w:rsid w:val="06A412A0"/>
    <w:rsid w:val="06A66A51"/>
    <w:rsid w:val="06A7599B"/>
    <w:rsid w:val="06A8258C"/>
    <w:rsid w:val="06AAD73E"/>
    <w:rsid w:val="06ABB102"/>
    <w:rsid w:val="06AD542B"/>
    <w:rsid w:val="06ADD886"/>
    <w:rsid w:val="06B0075B"/>
    <w:rsid w:val="06B01970"/>
    <w:rsid w:val="06B36EF9"/>
    <w:rsid w:val="06B5FE85"/>
    <w:rsid w:val="06B79BBE"/>
    <w:rsid w:val="06B8CAE2"/>
    <w:rsid w:val="06BA4660"/>
    <w:rsid w:val="06BAA3A9"/>
    <w:rsid w:val="06BAC286"/>
    <w:rsid w:val="06C19CCC"/>
    <w:rsid w:val="06C2494C"/>
    <w:rsid w:val="06C4BDDA"/>
    <w:rsid w:val="06C52167"/>
    <w:rsid w:val="06CDF070"/>
    <w:rsid w:val="06CF1CB2"/>
    <w:rsid w:val="06D164CE"/>
    <w:rsid w:val="06D414C5"/>
    <w:rsid w:val="06D4F4A1"/>
    <w:rsid w:val="06DA4FE3"/>
    <w:rsid w:val="06DBB2A3"/>
    <w:rsid w:val="06DEC403"/>
    <w:rsid w:val="06E2617C"/>
    <w:rsid w:val="06E69CB7"/>
    <w:rsid w:val="06E7AAE5"/>
    <w:rsid w:val="06EA9876"/>
    <w:rsid w:val="06ECC2CE"/>
    <w:rsid w:val="06EF11B6"/>
    <w:rsid w:val="06F0235A"/>
    <w:rsid w:val="06F1BA7F"/>
    <w:rsid w:val="06F547C2"/>
    <w:rsid w:val="06F84E71"/>
    <w:rsid w:val="06FB626E"/>
    <w:rsid w:val="06FDCA01"/>
    <w:rsid w:val="06FDF8D2"/>
    <w:rsid w:val="06FE5EFC"/>
    <w:rsid w:val="06FE88A8"/>
    <w:rsid w:val="06FED3E4"/>
    <w:rsid w:val="06FF2110"/>
    <w:rsid w:val="07041CE0"/>
    <w:rsid w:val="07086CB4"/>
    <w:rsid w:val="070C5919"/>
    <w:rsid w:val="070C8BB0"/>
    <w:rsid w:val="0712C8F1"/>
    <w:rsid w:val="071688DC"/>
    <w:rsid w:val="0717F62E"/>
    <w:rsid w:val="071943F5"/>
    <w:rsid w:val="071F0CAD"/>
    <w:rsid w:val="0724498E"/>
    <w:rsid w:val="0727E4C5"/>
    <w:rsid w:val="072B9E2B"/>
    <w:rsid w:val="072C713D"/>
    <w:rsid w:val="072D93AB"/>
    <w:rsid w:val="072DEEC0"/>
    <w:rsid w:val="073101C9"/>
    <w:rsid w:val="073183F3"/>
    <w:rsid w:val="0732E43F"/>
    <w:rsid w:val="0736A103"/>
    <w:rsid w:val="073C8B67"/>
    <w:rsid w:val="073DBB19"/>
    <w:rsid w:val="0741FAC3"/>
    <w:rsid w:val="0742EEB3"/>
    <w:rsid w:val="07448C47"/>
    <w:rsid w:val="074C1219"/>
    <w:rsid w:val="074C8503"/>
    <w:rsid w:val="074E70CC"/>
    <w:rsid w:val="074F71B3"/>
    <w:rsid w:val="07500194"/>
    <w:rsid w:val="0753CA32"/>
    <w:rsid w:val="07590C06"/>
    <w:rsid w:val="075B4F2D"/>
    <w:rsid w:val="075E1E33"/>
    <w:rsid w:val="07605676"/>
    <w:rsid w:val="0760FACF"/>
    <w:rsid w:val="0766423A"/>
    <w:rsid w:val="0768F1D3"/>
    <w:rsid w:val="076A29F3"/>
    <w:rsid w:val="076A8BD2"/>
    <w:rsid w:val="076C23CF"/>
    <w:rsid w:val="076CB174"/>
    <w:rsid w:val="0773510F"/>
    <w:rsid w:val="077482DC"/>
    <w:rsid w:val="0774FAAB"/>
    <w:rsid w:val="0774FCF1"/>
    <w:rsid w:val="077572F3"/>
    <w:rsid w:val="07771369"/>
    <w:rsid w:val="07787C81"/>
    <w:rsid w:val="07795C90"/>
    <w:rsid w:val="0779ED50"/>
    <w:rsid w:val="077E6259"/>
    <w:rsid w:val="07805D5E"/>
    <w:rsid w:val="0780E3C0"/>
    <w:rsid w:val="0783872D"/>
    <w:rsid w:val="078790A9"/>
    <w:rsid w:val="078A9C4C"/>
    <w:rsid w:val="078C373E"/>
    <w:rsid w:val="07943C4F"/>
    <w:rsid w:val="07981F82"/>
    <w:rsid w:val="079915BA"/>
    <w:rsid w:val="079C7819"/>
    <w:rsid w:val="079E8042"/>
    <w:rsid w:val="07A0390C"/>
    <w:rsid w:val="07A1E578"/>
    <w:rsid w:val="07A45CD0"/>
    <w:rsid w:val="07A480B5"/>
    <w:rsid w:val="07A602A3"/>
    <w:rsid w:val="07A8D5F6"/>
    <w:rsid w:val="07AB1E3D"/>
    <w:rsid w:val="07B066BC"/>
    <w:rsid w:val="07B225D0"/>
    <w:rsid w:val="07B288E5"/>
    <w:rsid w:val="07B34471"/>
    <w:rsid w:val="07B34F51"/>
    <w:rsid w:val="07B4972C"/>
    <w:rsid w:val="07B52FB2"/>
    <w:rsid w:val="07B54089"/>
    <w:rsid w:val="07BAA670"/>
    <w:rsid w:val="07BB64DD"/>
    <w:rsid w:val="07BC4F96"/>
    <w:rsid w:val="07BD17F4"/>
    <w:rsid w:val="07C1A707"/>
    <w:rsid w:val="07C301C6"/>
    <w:rsid w:val="07C3666D"/>
    <w:rsid w:val="07C79B2C"/>
    <w:rsid w:val="07CA1875"/>
    <w:rsid w:val="07CB9897"/>
    <w:rsid w:val="07CD726D"/>
    <w:rsid w:val="07CE16CE"/>
    <w:rsid w:val="07CE3E31"/>
    <w:rsid w:val="07CE6643"/>
    <w:rsid w:val="07CF63F1"/>
    <w:rsid w:val="07CF8448"/>
    <w:rsid w:val="07D2A8FB"/>
    <w:rsid w:val="07D5B2C2"/>
    <w:rsid w:val="07D5F4D7"/>
    <w:rsid w:val="07D792E0"/>
    <w:rsid w:val="07D8EB42"/>
    <w:rsid w:val="07D9157C"/>
    <w:rsid w:val="07DA7C19"/>
    <w:rsid w:val="07DB0605"/>
    <w:rsid w:val="07E36A9E"/>
    <w:rsid w:val="07E3ECBB"/>
    <w:rsid w:val="07E494BB"/>
    <w:rsid w:val="07E6C063"/>
    <w:rsid w:val="07E9DC87"/>
    <w:rsid w:val="07EB63DB"/>
    <w:rsid w:val="07EBAA48"/>
    <w:rsid w:val="07EFEE4A"/>
    <w:rsid w:val="07F3262A"/>
    <w:rsid w:val="07F6965F"/>
    <w:rsid w:val="07F8CB30"/>
    <w:rsid w:val="07FBAF09"/>
    <w:rsid w:val="07FC3813"/>
    <w:rsid w:val="080509A4"/>
    <w:rsid w:val="080601F3"/>
    <w:rsid w:val="0807A569"/>
    <w:rsid w:val="0809819B"/>
    <w:rsid w:val="0809FD15"/>
    <w:rsid w:val="080A927B"/>
    <w:rsid w:val="080B92D2"/>
    <w:rsid w:val="080F5527"/>
    <w:rsid w:val="080FF664"/>
    <w:rsid w:val="08105BD0"/>
    <w:rsid w:val="08133D3A"/>
    <w:rsid w:val="0813DA67"/>
    <w:rsid w:val="08152A0F"/>
    <w:rsid w:val="08173951"/>
    <w:rsid w:val="08181F0C"/>
    <w:rsid w:val="0819339E"/>
    <w:rsid w:val="081D19E6"/>
    <w:rsid w:val="08210483"/>
    <w:rsid w:val="08237A1D"/>
    <w:rsid w:val="08293868"/>
    <w:rsid w:val="082B72E3"/>
    <w:rsid w:val="082BE6B3"/>
    <w:rsid w:val="082BE981"/>
    <w:rsid w:val="082E3E2B"/>
    <w:rsid w:val="082E4013"/>
    <w:rsid w:val="082FDA7C"/>
    <w:rsid w:val="0832BDAA"/>
    <w:rsid w:val="0832EB2F"/>
    <w:rsid w:val="08363754"/>
    <w:rsid w:val="08383EA6"/>
    <w:rsid w:val="083BA016"/>
    <w:rsid w:val="083BC8F3"/>
    <w:rsid w:val="08466F6F"/>
    <w:rsid w:val="08468170"/>
    <w:rsid w:val="08470F5A"/>
    <w:rsid w:val="0847A0A4"/>
    <w:rsid w:val="08488E0F"/>
    <w:rsid w:val="084A0E7C"/>
    <w:rsid w:val="084B648C"/>
    <w:rsid w:val="084D5DF0"/>
    <w:rsid w:val="084EBBCE"/>
    <w:rsid w:val="084F595B"/>
    <w:rsid w:val="0853CC1B"/>
    <w:rsid w:val="08548D01"/>
    <w:rsid w:val="08555BFE"/>
    <w:rsid w:val="08566CCC"/>
    <w:rsid w:val="085C3FCD"/>
    <w:rsid w:val="085C6D8C"/>
    <w:rsid w:val="085D3EB4"/>
    <w:rsid w:val="08644615"/>
    <w:rsid w:val="08673972"/>
    <w:rsid w:val="0869BD1A"/>
    <w:rsid w:val="086A04D0"/>
    <w:rsid w:val="08706F33"/>
    <w:rsid w:val="0872B010"/>
    <w:rsid w:val="087356D9"/>
    <w:rsid w:val="0876DF76"/>
    <w:rsid w:val="0878AD45"/>
    <w:rsid w:val="0879B9B4"/>
    <w:rsid w:val="087B4B05"/>
    <w:rsid w:val="087BA634"/>
    <w:rsid w:val="087CEF94"/>
    <w:rsid w:val="087D22A0"/>
    <w:rsid w:val="087DB094"/>
    <w:rsid w:val="087DCA5E"/>
    <w:rsid w:val="0880B8F5"/>
    <w:rsid w:val="08822F31"/>
    <w:rsid w:val="08888622"/>
    <w:rsid w:val="0888A88E"/>
    <w:rsid w:val="088B7654"/>
    <w:rsid w:val="088BA499"/>
    <w:rsid w:val="0890D64A"/>
    <w:rsid w:val="08910EF6"/>
    <w:rsid w:val="08918004"/>
    <w:rsid w:val="089351A2"/>
    <w:rsid w:val="0894E23C"/>
    <w:rsid w:val="0895A082"/>
    <w:rsid w:val="08966E18"/>
    <w:rsid w:val="08A329EB"/>
    <w:rsid w:val="08AB63A3"/>
    <w:rsid w:val="08AC64AF"/>
    <w:rsid w:val="08AC7B6C"/>
    <w:rsid w:val="08B1DE02"/>
    <w:rsid w:val="08B5BE77"/>
    <w:rsid w:val="08B80B02"/>
    <w:rsid w:val="08BB78E5"/>
    <w:rsid w:val="08BD61EA"/>
    <w:rsid w:val="08C03EC1"/>
    <w:rsid w:val="08C09001"/>
    <w:rsid w:val="08C33988"/>
    <w:rsid w:val="08C7B449"/>
    <w:rsid w:val="08D04D1B"/>
    <w:rsid w:val="08D2BFC7"/>
    <w:rsid w:val="08D328FC"/>
    <w:rsid w:val="08D4A413"/>
    <w:rsid w:val="08D80837"/>
    <w:rsid w:val="08E13186"/>
    <w:rsid w:val="08E475F7"/>
    <w:rsid w:val="08E48C59"/>
    <w:rsid w:val="08E5779D"/>
    <w:rsid w:val="08E74F33"/>
    <w:rsid w:val="08E8CE1A"/>
    <w:rsid w:val="08E93B50"/>
    <w:rsid w:val="08E9446F"/>
    <w:rsid w:val="08EAC803"/>
    <w:rsid w:val="08EB68F4"/>
    <w:rsid w:val="08EC0F41"/>
    <w:rsid w:val="08EFDC16"/>
    <w:rsid w:val="08F59222"/>
    <w:rsid w:val="08F76511"/>
    <w:rsid w:val="08F82E53"/>
    <w:rsid w:val="08F8DEE6"/>
    <w:rsid w:val="08FAD3B5"/>
    <w:rsid w:val="08FF8AEB"/>
    <w:rsid w:val="09021021"/>
    <w:rsid w:val="09063C7A"/>
    <w:rsid w:val="09076BEB"/>
    <w:rsid w:val="09087126"/>
    <w:rsid w:val="090BABBD"/>
    <w:rsid w:val="090DDCA1"/>
    <w:rsid w:val="090F8E8E"/>
    <w:rsid w:val="09102E14"/>
    <w:rsid w:val="091037EB"/>
    <w:rsid w:val="0913C4B3"/>
    <w:rsid w:val="091572C2"/>
    <w:rsid w:val="09165541"/>
    <w:rsid w:val="0916B026"/>
    <w:rsid w:val="0919DA67"/>
    <w:rsid w:val="091EB140"/>
    <w:rsid w:val="0922CD86"/>
    <w:rsid w:val="0923F1F6"/>
    <w:rsid w:val="092641A2"/>
    <w:rsid w:val="0930B5E2"/>
    <w:rsid w:val="0933F7EB"/>
    <w:rsid w:val="09355E92"/>
    <w:rsid w:val="09373DB2"/>
    <w:rsid w:val="09378D2E"/>
    <w:rsid w:val="09382C59"/>
    <w:rsid w:val="09388866"/>
    <w:rsid w:val="09395A35"/>
    <w:rsid w:val="093A3D8D"/>
    <w:rsid w:val="093ABDD7"/>
    <w:rsid w:val="093F5F07"/>
    <w:rsid w:val="0940CAD9"/>
    <w:rsid w:val="0943496E"/>
    <w:rsid w:val="0945CE95"/>
    <w:rsid w:val="094704E2"/>
    <w:rsid w:val="0948D67A"/>
    <w:rsid w:val="094B2F99"/>
    <w:rsid w:val="094C342E"/>
    <w:rsid w:val="094DC252"/>
    <w:rsid w:val="09517762"/>
    <w:rsid w:val="0952078D"/>
    <w:rsid w:val="0957E2EF"/>
    <w:rsid w:val="09589FF4"/>
    <w:rsid w:val="095BCFD9"/>
    <w:rsid w:val="095D6134"/>
    <w:rsid w:val="095DD3E9"/>
    <w:rsid w:val="095EDE12"/>
    <w:rsid w:val="0964FC46"/>
    <w:rsid w:val="09675D7C"/>
    <w:rsid w:val="0967E2DA"/>
    <w:rsid w:val="096AF345"/>
    <w:rsid w:val="096B6F84"/>
    <w:rsid w:val="096C08B3"/>
    <w:rsid w:val="096E15C6"/>
    <w:rsid w:val="096EC596"/>
    <w:rsid w:val="097097F7"/>
    <w:rsid w:val="0971330F"/>
    <w:rsid w:val="09716167"/>
    <w:rsid w:val="0974330E"/>
    <w:rsid w:val="09744081"/>
    <w:rsid w:val="09789888"/>
    <w:rsid w:val="097AB8F3"/>
    <w:rsid w:val="097E702B"/>
    <w:rsid w:val="097E8A8B"/>
    <w:rsid w:val="09803B47"/>
    <w:rsid w:val="0981B8CC"/>
    <w:rsid w:val="09822F98"/>
    <w:rsid w:val="09860275"/>
    <w:rsid w:val="0986264A"/>
    <w:rsid w:val="0988D593"/>
    <w:rsid w:val="098A41E4"/>
    <w:rsid w:val="098C4925"/>
    <w:rsid w:val="098DB275"/>
    <w:rsid w:val="098FE10E"/>
    <w:rsid w:val="098FF240"/>
    <w:rsid w:val="0992375C"/>
    <w:rsid w:val="0994F335"/>
    <w:rsid w:val="0995C43E"/>
    <w:rsid w:val="09972FD6"/>
    <w:rsid w:val="09989EC4"/>
    <w:rsid w:val="0998C542"/>
    <w:rsid w:val="0998C75A"/>
    <w:rsid w:val="099A6285"/>
    <w:rsid w:val="099B2D0A"/>
    <w:rsid w:val="099DA073"/>
    <w:rsid w:val="099DE957"/>
    <w:rsid w:val="099FCFE2"/>
    <w:rsid w:val="09A0043E"/>
    <w:rsid w:val="09A1822D"/>
    <w:rsid w:val="09A1B608"/>
    <w:rsid w:val="09A28248"/>
    <w:rsid w:val="09A32D09"/>
    <w:rsid w:val="09A654D1"/>
    <w:rsid w:val="09A6A34B"/>
    <w:rsid w:val="09A8B61F"/>
    <w:rsid w:val="09AA032A"/>
    <w:rsid w:val="09AA70C8"/>
    <w:rsid w:val="09AB9B2C"/>
    <w:rsid w:val="09AEC548"/>
    <w:rsid w:val="09B13346"/>
    <w:rsid w:val="09B1843F"/>
    <w:rsid w:val="09B8F6A6"/>
    <w:rsid w:val="09BB0CEC"/>
    <w:rsid w:val="09BE13F2"/>
    <w:rsid w:val="09BEA9D6"/>
    <w:rsid w:val="09C8E5E1"/>
    <w:rsid w:val="09CCDEDF"/>
    <w:rsid w:val="09CE596F"/>
    <w:rsid w:val="09CF42E3"/>
    <w:rsid w:val="09D0BBF2"/>
    <w:rsid w:val="09D17A3C"/>
    <w:rsid w:val="09D35747"/>
    <w:rsid w:val="09D51AB6"/>
    <w:rsid w:val="09D54296"/>
    <w:rsid w:val="09D60606"/>
    <w:rsid w:val="09D6743F"/>
    <w:rsid w:val="09D77C3A"/>
    <w:rsid w:val="09E83647"/>
    <w:rsid w:val="09EB5EAA"/>
    <w:rsid w:val="09EC81F1"/>
    <w:rsid w:val="09F20B32"/>
    <w:rsid w:val="09F4109F"/>
    <w:rsid w:val="09F45CA6"/>
    <w:rsid w:val="09F4A14C"/>
    <w:rsid w:val="09F6D1B1"/>
    <w:rsid w:val="09FF7217"/>
    <w:rsid w:val="09FFAD89"/>
    <w:rsid w:val="0A002A0A"/>
    <w:rsid w:val="0A01435E"/>
    <w:rsid w:val="0A01586D"/>
    <w:rsid w:val="0A032956"/>
    <w:rsid w:val="0A042832"/>
    <w:rsid w:val="0A07EAD9"/>
    <w:rsid w:val="0A0856D4"/>
    <w:rsid w:val="0A08D4BA"/>
    <w:rsid w:val="0A08F56C"/>
    <w:rsid w:val="0A0DB4F3"/>
    <w:rsid w:val="0A0E34A1"/>
    <w:rsid w:val="0A101925"/>
    <w:rsid w:val="0A11913A"/>
    <w:rsid w:val="0A15E5F3"/>
    <w:rsid w:val="0A1725ED"/>
    <w:rsid w:val="0A1ABE56"/>
    <w:rsid w:val="0A1B617F"/>
    <w:rsid w:val="0A1D3D2F"/>
    <w:rsid w:val="0A1E1A10"/>
    <w:rsid w:val="0A1FCEBF"/>
    <w:rsid w:val="0A20D0D9"/>
    <w:rsid w:val="0A225835"/>
    <w:rsid w:val="0A233ED9"/>
    <w:rsid w:val="0A29BAC3"/>
    <w:rsid w:val="0A2DE8E6"/>
    <w:rsid w:val="0A2FF9AF"/>
    <w:rsid w:val="0A2FFD92"/>
    <w:rsid w:val="0A341199"/>
    <w:rsid w:val="0A35CE9A"/>
    <w:rsid w:val="0A3C65F1"/>
    <w:rsid w:val="0A3F5686"/>
    <w:rsid w:val="0A402EF4"/>
    <w:rsid w:val="0A40C1DB"/>
    <w:rsid w:val="0A421852"/>
    <w:rsid w:val="0A473C36"/>
    <w:rsid w:val="0A4B1947"/>
    <w:rsid w:val="0A4BB91E"/>
    <w:rsid w:val="0A4CCC55"/>
    <w:rsid w:val="0A5099BE"/>
    <w:rsid w:val="0A51D5DE"/>
    <w:rsid w:val="0A58CDF6"/>
    <w:rsid w:val="0A5A1B18"/>
    <w:rsid w:val="0A5B77D3"/>
    <w:rsid w:val="0A5D4156"/>
    <w:rsid w:val="0A5EC1E6"/>
    <w:rsid w:val="0A63B3A1"/>
    <w:rsid w:val="0A643D54"/>
    <w:rsid w:val="0A6658D2"/>
    <w:rsid w:val="0A670635"/>
    <w:rsid w:val="0A69C328"/>
    <w:rsid w:val="0A6A3C06"/>
    <w:rsid w:val="0A6A3DD6"/>
    <w:rsid w:val="0A6A44B9"/>
    <w:rsid w:val="0A6AA4E1"/>
    <w:rsid w:val="0A6EFFEA"/>
    <w:rsid w:val="0A70603C"/>
    <w:rsid w:val="0A762DDA"/>
    <w:rsid w:val="0A76C4D3"/>
    <w:rsid w:val="0A771812"/>
    <w:rsid w:val="0A77291E"/>
    <w:rsid w:val="0A7895A6"/>
    <w:rsid w:val="0A789E76"/>
    <w:rsid w:val="0A79B035"/>
    <w:rsid w:val="0A7C8DD6"/>
    <w:rsid w:val="0A7DAEEA"/>
    <w:rsid w:val="0A837337"/>
    <w:rsid w:val="0A860AC0"/>
    <w:rsid w:val="0A886263"/>
    <w:rsid w:val="0A8A4BCA"/>
    <w:rsid w:val="0A8C80DF"/>
    <w:rsid w:val="0A8DB1A3"/>
    <w:rsid w:val="0A8DB7EF"/>
    <w:rsid w:val="0A8E2B6A"/>
    <w:rsid w:val="0A8EE7B3"/>
    <w:rsid w:val="0A8F0D50"/>
    <w:rsid w:val="0A8FEBDA"/>
    <w:rsid w:val="0A903B4D"/>
    <w:rsid w:val="0A922DB3"/>
    <w:rsid w:val="0A937DB4"/>
    <w:rsid w:val="0A994572"/>
    <w:rsid w:val="0A9A0D4D"/>
    <w:rsid w:val="0A9DF3EC"/>
    <w:rsid w:val="0A9F243D"/>
    <w:rsid w:val="0AA2DCB1"/>
    <w:rsid w:val="0AA2E438"/>
    <w:rsid w:val="0AA39A6A"/>
    <w:rsid w:val="0AA3E7FB"/>
    <w:rsid w:val="0AA75AF8"/>
    <w:rsid w:val="0AAA50F8"/>
    <w:rsid w:val="0AAF5B5E"/>
    <w:rsid w:val="0AB02922"/>
    <w:rsid w:val="0AB05524"/>
    <w:rsid w:val="0AB0C39A"/>
    <w:rsid w:val="0AB1A435"/>
    <w:rsid w:val="0AB296A8"/>
    <w:rsid w:val="0AB5A472"/>
    <w:rsid w:val="0AB7A3D1"/>
    <w:rsid w:val="0AB965A6"/>
    <w:rsid w:val="0AB9D1D7"/>
    <w:rsid w:val="0ABA2820"/>
    <w:rsid w:val="0ABA99F3"/>
    <w:rsid w:val="0AC3061C"/>
    <w:rsid w:val="0AC78D98"/>
    <w:rsid w:val="0AC8EE4D"/>
    <w:rsid w:val="0ACA9550"/>
    <w:rsid w:val="0ACB40BB"/>
    <w:rsid w:val="0ACCD583"/>
    <w:rsid w:val="0ACE0DF4"/>
    <w:rsid w:val="0ACF06C3"/>
    <w:rsid w:val="0AD07F6D"/>
    <w:rsid w:val="0AD845F8"/>
    <w:rsid w:val="0ADD69BD"/>
    <w:rsid w:val="0ADE82B4"/>
    <w:rsid w:val="0AE07EB2"/>
    <w:rsid w:val="0AE0DE93"/>
    <w:rsid w:val="0AE16C5A"/>
    <w:rsid w:val="0AE1C3E6"/>
    <w:rsid w:val="0AE43874"/>
    <w:rsid w:val="0AE60993"/>
    <w:rsid w:val="0AE6C9BE"/>
    <w:rsid w:val="0AE77B87"/>
    <w:rsid w:val="0AE82788"/>
    <w:rsid w:val="0AEB726F"/>
    <w:rsid w:val="0AF077AA"/>
    <w:rsid w:val="0AF41842"/>
    <w:rsid w:val="0AF46A54"/>
    <w:rsid w:val="0AF83F2B"/>
    <w:rsid w:val="0AFAE6AB"/>
    <w:rsid w:val="0AFBCFC1"/>
    <w:rsid w:val="0AFBD234"/>
    <w:rsid w:val="0AFDD59D"/>
    <w:rsid w:val="0B007532"/>
    <w:rsid w:val="0B022564"/>
    <w:rsid w:val="0B032ED3"/>
    <w:rsid w:val="0B065D9D"/>
    <w:rsid w:val="0B067C3F"/>
    <w:rsid w:val="0B0AB046"/>
    <w:rsid w:val="0B0B05D6"/>
    <w:rsid w:val="0B0C3802"/>
    <w:rsid w:val="0B0D0130"/>
    <w:rsid w:val="0B0E71A0"/>
    <w:rsid w:val="0B102019"/>
    <w:rsid w:val="0B1086BE"/>
    <w:rsid w:val="0B10BE17"/>
    <w:rsid w:val="0B118331"/>
    <w:rsid w:val="0B11BB22"/>
    <w:rsid w:val="0B130366"/>
    <w:rsid w:val="0B1527DD"/>
    <w:rsid w:val="0B1A1750"/>
    <w:rsid w:val="0B1A3692"/>
    <w:rsid w:val="0B1FF279"/>
    <w:rsid w:val="0B1FFCF4"/>
    <w:rsid w:val="0B24BCCC"/>
    <w:rsid w:val="0B251C44"/>
    <w:rsid w:val="0B27C129"/>
    <w:rsid w:val="0B2BC351"/>
    <w:rsid w:val="0B2E6B00"/>
    <w:rsid w:val="0B2EFD99"/>
    <w:rsid w:val="0B355D58"/>
    <w:rsid w:val="0B35CD32"/>
    <w:rsid w:val="0B47872C"/>
    <w:rsid w:val="0B48C9E4"/>
    <w:rsid w:val="0B4EDDD4"/>
    <w:rsid w:val="0B51DD53"/>
    <w:rsid w:val="0B5264BB"/>
    <w:rsid w:val="0B542A32"/>
    <w:rsid w:val="0B54FD80"/>
    <w:rsid w:val="0B563CFB"/>
    <w:rsid w:val="0B5A09F5"/>
    <w:rsid w:val="0B5E3757"/>
    <w:rsid w:val="0B5EDF0D"/>
    <w:rsid w:val="0B628207"/>
    <w:rsid w:val="0B64EA55"/>
    <w:rsid w:val="0B67B072"/>
    <w:rsid w:val="0B67FB65"/>
    <w:rsid w:val="0B6998B9"/>
    <w:rsid w:val="0B7185EF"/>
    <w:rsid w:val="0B719EAC"/>
    <w:rsid w:val="0B750389"/>
    <w:rsid w:val="0B76F114"/>
    <w:rsid w:val="0B77E33E"/>
    <w:rsid w:val="0B78C8DC"/>
    <w:rsid w:val="0B790693"/>
    <w:rsid w:val="0B7A4D2F"/>
    <w:rsid w:val="0B7CE25E"/>
    <w:rsid w:val="0B80D598"/>
    <w:rsid w:val="0B827399"/>
    <w:rsid w:val="0B84755D"/>
    <w:rsid w:val="0B86DA5B"/>
    <w:rsid w:val="0B8C998B"/>
    <w:rsid w:val="0B8EFDAF"/>
    <w:rsid w:val="0B8FAC3B"/>
    <w:rsid w:val="0B932A21"/>
    <w:rsid w:val="0B95A544"/>
    <w:rsid w:val="0B9638AD"/>
    <w:rsid w:val="0B991573"/>
    <w:rsid w:val="0B9A704A"/>
    <w:rsid w:val="0B9AEAD8"/>
    <w:rsid w:val="0BA0CB73"/>
    <w:rsid w:val="0BA6B01A"/>
    <w:rsid w:val="0BA904F5"/>
    <w:rsid w:val="0BA94D9B"/>
    <w:rsid w:val="0BAD0EE5"/>
    <w:rsid w:val="0BAD3CFC"/>
    <w:rsid w:val="0BAD6BB5"/>
    <w:rsid w:val="0BB1C0CA"/>
    <w:rsid w:val="0BB271AF"/>
    <w:rsid w:val="0BB5D465"/>
    <w:rsid w:val="0BBD3C90"/>
    <w:rsid w:val="0BBE5F39"/>
    <w:rsid w:val="0BBED013"/>
    <w:rsid w:val="0BCE1F21"/>
    <w:rsid w:val="0BCEDA90"/>
    <w:rsid w:val="0BD0A9D6"/>
    <w:rsid w:val="0BD0EF95"/>
    <w:rsid w:val="0BD55AA9"/>
    <w:rsid w:val="0BD72135"/>
    <w:rsid w:val="0BDF9BDD"/>
    <w:rsid w:val="0BE34704"/>
    <w:rsid w:val="0BE4D791"/>
    <w:rsid w:val="0BE90F9A"/>
    <w:rsid w:val="0BE98823"/>
    <w:rsid w:val="0BE9AD3A"/>
    <w:rsid w:val="0BEFA7B4"/>
    <w:rsid w:val="0BF1C903"/>
    <w:rsid w:val="0BF43BAF"/>
    <w:rsid w:val="0BF48709"/>
    <w:rsid w:val="0BF5C729"/>
    <w:rsid w:val="0BF84E28"/>
    <w:rsid w:val="0BFB6B90"/>
    <w:rsid w:val="0BFBC548"/>
    <w:rsid w:val="0BFCA55C"/>
    <w:rsid w:val="0C046F79"/>
    <w:rsid w:val="0C04F2F1"/>
    <w:rsid w:val="0C05C924"/>
    <w:rsid w:val="0C095889"/>
    <w:rsid w:val="0C09FABD"/>
    <w:rsid w:val="0C0C2C22"/>
    <w:rsid w:val="0C0D6B6B"/>
    <w:rsid w:val="0C0DF6F3"/>
    <w:rsid w:val="0C0F40CE"/>
    <w:rsid w:val="0C10E65B"/>
    <w:rsid w:val="0C142F9A"/>
    <w:rsid w:val="0C14744C"/>
    <w:rsid w:val="0C15521C"/>
    <w:rsid w:val="0C15C48E"/>
    <w:rsid w:val="0C17999A"/>
    <w:rsid w:val="0C1D23DE"/>
    <w:rsid w:val="0C1D40D7"/>
    <w:rsid w:val="0C1F5BEC"/>
    <w:rsid w:val="0C21A9E6"/>
    <w:rsid w:val="0C23B8A1"/>
    <w:rsid w:val="0C24007F"/>
    <w:rsid w:val="0C243473"/>
    <w:rsid w:val="0C24FEEC"/>
    <w:rsid w:val="0C250478"/>
    <w:rsid w:val="0C276F28"/>
    <w:rsid w:val="0C2939B7"/>
    <w:rsid w:val="0C2BE1A0"/>
    <w:rsid w:val="0C2C56B6"/>
    <w:rsid w:val="0C2C8237"/>
    <w:rsid w:val="0C30E7F3"/>
    <w:rsid w:val="0C35DE6F"/>
    <w:rsid w:val="0C368AD6"/>
    <w:rsid w:val="0C37D2DF"/>
    <w:rsid w:val="0C38AC14"/>
    <w:rsid w:val="0C3AA5FE"/>
    <w:rsid w:val="0C3AFD89"/>
    <w:rsid w:val="0C3C67CC"/>
    <w:rsid w:val="0C3D4E1C"/>
    <w:rsid w:val="0C3E81D5"/>
    <w:rsid w:val="0C42AF9A"/>
    <w:rsid w:val="0C45B5F7"/>
    <w:rsid w:val="0C465A35"/>
    <w:rsid w:val="0C486A9A"/>
    <w:rsid w:val="0C4ADE50"/>
    <w:rsid w:val="0C4AF5E3"/>
    <w:rsid w:val="0C52A50B"/>
    <w:rsid w:val="0C53D0E5"/>
    <w:rsid w:val="0C5A1940"/>
    <w:rsid w:val="0C5B5BF9"/>
    <w:rsid w:val="0C5D2383"/>
    <w:rsid w:val="0C5D627F"/>
    <w:rsid w:val="0C5F28D2"/>
    <w:rsid w:val="0C5F81B0"/>
    <w:rsid w:val="0C5FCAA3"/>
    <w:rsid w:val="0C5FDE9C"/>
    <w:rsid w:val="0C608483"/>
    <w:rsid w:val="0C642766"/>
    <w:rsid w:val="0C64FEA3"/>
    <w:rsid w:val="0C658D24"/>
    <w:rsid w:val="0C675C05"/>
    <w:rsid w:val="0C6979B3"/>
    <w:rsid w:val="0C6A1B29"/>
    <w:rsid w:val="0C6A1C28"/>
    <w:rsid w:val="0C6A336C"/>
    <w:rsid w:val="0C6AAF6F"/>
    <w:rsid w:val="0C7209FE"/>
    <w:rsid w:val="0C744F07"/>
    <w:rsid w:val="0C75207A"/>
    <w:rsid w:val="0C76730F"/>
    <w:rsid w:val="0C779C37"/>
    <w:rsid w:val="0C79E09F"/>
    <w:rsid w:val="0C7BEE59"/>
    <w:rsid w:val="0C7CA48C"/>
    <w:rsid w:val="0C81E02B"/>
    <w:rsid w:val="0C8312C8"/>
    <w:rsid w:val="0C83C748"/>
    <w:rsid w:val="0C8A2274"/>
    <w:rsid w:val="0C8A3340"/>
    <w:rsid w:val="0C8D5568"/>
    <w:rsid w:val="0C8EF1F0"/>
    <w:rsid w:val="0C90D1A0"/>
    <w:rsid w:val="0C920924"/>
    <w:rsid w:val="0C966CC1"/>
    <w:rsid w:val="0C97E419"/>
    <w:rsid w:val="0C97EAA8"/>
    <w:rsid w:val="0C97ED62"/>
    <w:rsid w:val="0C981C8F"/>
    <w:rsid w:val="0C987D29"/>
    <w:rsid w:val="0C9B1DB8"/>
    <w:rsid w:val="0C9B64D2"/>
    <w:rsid w:val="0C9DBD18"/>
    <w:rsid w:val="0CA05751"/>
    <w:rsid w:val="0CA0A9EB"/>
    <w:rsid w:val="0CA325E9"/>
    <w:rsid w:val="0CA39D1B"/>
    <w:rsid w:val="0CA72C2A"/>
    <w:rsid w:val="0CA82AB2"/>
    <w:rsid w:val="0CABE9A4"/>
    <w:rsid w:val="0CB5791D"/>
    <w:rsid w:val="0CB5AAF4"/>
    <w:rsid w:val="0CB6DE08"/>
    <w:rsid w:val="0CBB8096"/>
    <w:rsid w:val="0CC17FFC"/>
    <w:rsid w:val="0CC1E6CE"/>
    <w:rsid w:val="0CC1FBD5"/>
    <w:rsid w:val="0CC42AE2"/>
    <w:rsid w:val="0CC486E9"/>
    <w:rsid w:val="0CC728DC"/>
    <w:rsid w:val="0CC9A6F0"/>
    <w:rsid w:val="0CCA8B98"/>
    <w:rsid w:val="0CCC97E8"/>
    <w:rsid w:val="0CCD9428"/>
    <w:rsid w:val="0CD0373A"/>
    <w:rsid w:val="0CD533F5"/>
    <w:rsid w:val="0CD97C69"/>
    <w:rsid w:val="0CD9A8BC"/>
    <w:rsid w:val="0CDDF1BB"/>
    <w:rsid w:val="0CE29BBE"/>
    <w:rsid w:val="0CE6ECB6"/>
    <w:rsid w:val="0CE7C5AE"/>
    <w:rsid w:val="0CE9413A"/>
    <w:rsid w:val="0CE99039"/>
    <w:rsid w:val="0CF265C6"/>
    <w:rsid w:val="0CF3D67A"/>
    <w:rsid w:val="0CF5A56B"/>
    <w:rsid w:val="0CF7E6E8"/>
    <w:rsid w:val="0CF989F2"/>
    <w:rsid w:val="0CFA3287"/>
    <w:rsid w:val="0CFC165A"/>
    <w:rsid w:val="0CFCE97A"/>
    <w:rsid w:val="0CFDE7D1"/>
    <w:rsid w:val="0CFDE9B8"/>
    <w:rsid w:val="0CFE7A45"/>
    <w:rsid w:val="0CFF9F89"/>
    <w:rsid w:val="0D01E80D"/>
    <w:rsid w:val="0D02E7EA"/>
    <w:rsid w:val="0D04174C"/>
    <w:rsid w:val="0D04DD69"/>
    <w:rsid w:val="0D06E7A1"/>
    <w:rsid w:val="0D0BD90C"/>
    <w:rsid w:val="0D0F3899"/>
    <w:rsid w:val="0D0F5D77"/>
    <w:rsid w:val="0D0FBA89"/>
    <w:rsid w:val="0D1124B8"/>
    <w:rsid w:val="0D1151AF"/>
    <w:rsid w:val="0D1244A7"/>
    <w:rsid w:val="0D12C25E"/>
    <w:rsid w:val="0D16BBE4"/>
    <w:rsid w:val="0D17612E"/>
    <w:rsid w:val="0D183442"/>
    <w:rsid w:val="0D1CCD00"/>
    <w:rsid w:val="0D1DF3DD"/>
    <w:rsid w:val="0D216600"/>
    <w:rsid w:val="0D24880B"/>
    <w:rsid w:val="0D268466"/>
    <w:rsid w:val="0D294EF9"/>
    <w:rsid w:val="0D2BF944"/>
    <w:rsid w:val="0D2C1ED7"/>
    <w:rsid w:val="0D2E640B"/>
    <w:rsid w:val="0D2F2C7F"/>
    <w:rsid w:val="0D2F953E"/>
    <w:rsid w:val="0D30E7CF"/>
    <w:rsid w:val="0D3286B6"/>
    <w:rsid w:val="0D352AE7"/>
    <w:rsid w:val="0D36441C"/>
    <w:rsid w:val="0D36677E"/>
    <w:rsid w:val="0D376903"/>
    <w:rsid w:val="0D38A793"/>
    <w:rsid w:val="0D3B5F4F"/>
    <w:rsid w:val="0D3BEE9D"/>
    <w:rsid w:val="0D3DB674"/>
    <w:rsid w:val="0D3E626F"/>
    <w:rsid w:val="0D3EBEF2"/>
    <w:rsid w:val="0D40A200"/>
    <w:rsid w:val="0D42E003"/>
    <w:rsid w:val="0D4573DD"/>
    <w:rsid w:val="0D46717D"/>
    <w:rsid w:val="0D46A453"/>
    <w:rsid w:val="0D4863E4"/>
    <w:rsid w:val="0D48805E"/>
    <w:rsid w:val="0D4BABF4"/>
    <w:rsid w:val="0D567FB9"/>
    <w:rsid w:val="0D58F60A"/>
    <w:rsid w:val="0D5B4ACA"/>
    <w:rsid w:val="0D5B7F8D"/>
    <w:rsid w:val="0D5C32FC"/>
    <w:rsid w:val="0D5C9336"/>
    <w:rsid w:val="0D5E9BA2"/>
    <w:rsid w:val="0D60F8CD"/>
    <w:rsid w:val="0D61E537"/>
    <w:rsid w:val="0D64C99D"/>
    <w:rsid w:val="0D660EEC"/>
    <w:rsid w:val="0D6741EE"/>
    <w:rsid w:val="0D67782D"/>
    <w:rsid w:val="0D690B94"/>
    <w:rsid w:val="0D696F41"/>
    <w:rsid w:val="0D6A4E5E"/>
    <w:rsid w:val="0D6D6CA2"/>
    <w:rsid w:val="0D733699"/>
    <w:rsid w:val="0D74BC95"/>
    <w:rsid w:val="0D7527E3"/>
    <w:rsid w:val="0D773BAD"/>
    <w:rsid w:val="0D779080"/>
    <w:rsid w:val="0D79BEBA"/>
    <w:rsid w:val="0D7A38B7"/>
    <w:rsid w:val="0D7C28C3"/>
    <w:rsid w:val="0D7CB667"/>
    <w:rsid w:val="0D7D590E"/>
    <w:rsid w:val="0D804006"/>
    <w:rsid w:val="0D8135CB"/>
    <w:rsid w:val="0D83A753"/>
    <w:rsid w:val="0D868C0A"/>
    <w:rsid w:val="0D8695BD"/>
    <w:rsid w:val="0D8697F6"/>
    <w:rsid w:val="0D869FD3"/>
    <w:rsid w:val="0D880B62"/>
    <w:rsid w:val="0D8A09DE"/>
    <w:rsid w:val="0D8BB915"/>
    <w:rsid w:val="0D912649"/>
    <w:rsid w:val="0D91AB7F"/>
    <w:rsid w:val="0D9389DC"/>
    <w:rsid w:val="0D9626B6"/>
    <w:rsid w:val="0D965F76"/>
    <w:rsid w:val="0D9A8C2B"/>
    <w:rsid w:val="0D9E9834"/>
    <w:rsid w:val="0D9E9D72"/>
    <w:rsid w:val="0D9FC353"/>
    <w:rsid w:val="0DA17601"/>
    <w:rsid w:val="0DA50873"/>
    <w:rsid w:val="0DAD855B"/>
    <w:rsid w:val="0DAF3314"/>
    <w:rsid w:val="0DB09DD8"/>
    <w:rsid w:val="0DB5FB01"/>
    <w:rsid w:val="0DB64347"/>
    <w:rsid w:val="0DBBF367"/>
    <w:rsid w:val="0DBE2AC2"/>
    <w:rsid w:val="0DC00627"/>
    <w:rsid w:val="0DC5A663"/>
    <w:rsid w:val="0DC8DB72"/>
    <w:rsid w:val="0DD07B92"/>
    <w:rsid w:val="0DD3B94E"/>
    <w:rsid w:val="0DD4776A"/>
    <w:rsid w:val="0DD92523"/>
    <w:rsid w:val="0DE46068"/>
    <w:rsid w:val="0DE86236"/>
    <w:rsid w:val="0DE8CEA8"/>
    <w:rsid w:val="0DE9F8B8"/>
    <w:rsid w:val="0DEB2422"/>
    <w:rsid w:val="0DEFB21D"/>
    <w:rsid w:val="0DEFC3AD"/>
    <w:rsid w:val="0DF3901B"/>
    <w:rsid w:val="0DF6F027"/>
    <w:rsid w:val="0DFA9A6C"/>
    <w:rsid w:val="0DFAC1C8"/>
    <w:rsid w:val="0DFC10D8"/>
    <w:rsid w:val="0E020F18"/>
    <w:rsid w:val="0E0253E9"/>
    <w:rsid w:val="0E026B08"/>
    <w:rsid w:val="0E026FB5"/>
    <w:rsid w:val="0E0A292E"/>
    <w:rsid w:val="0E0ABEA8"/>
    <w:rsid w:val="0E0FF9DC"/>
    <w:rsid w:val="0E1080A2"/>
    <w:rsid w:val="0E1204C6"/>
    <w:rsid w:val="0E125B01"/>
    <w:rsid w:val="0E12B5C2"/>
    <w:rsid w:val="0E134430"/>
    <w:rsid w:val="0E139737"/>
    <w:rsid w:val="0E1654E1"/>
    <w:rsid w:val="0E17D2D6"/>
    <w:rsid w:val="0E1A18C2"/>
    <w:rsid w:val="0E1A3A4C"/>
    <w:rsid w:val="0E258D51"/>
    <w:rsid w:val="0E278B06"/>
    <w:rsid w:val="0E2875E2"/>
    <w:rsid w:val="0E29FE27"/>
    <w:rsid w:val="0E2E4862"/>
    <w:rsid w:val="0E2E4937"/>
    <w:rsid w:val="0E2E4C17"/>
    <w:rsid w:val="0E3145EE"/>
    <w:rsid w:val="0E38587F"/>
    <w:rsid w:val="0E3B7F50"/>
    <w:rsid w:val="0E3D97EA"/>
    <w:rsid w:val="0E410B9C"/>
    <w:rsid w:val="0E41887D"/>
    <w:rsid w:val="0E4408C9"/>
    <w:rsid w:val="0E45BAF0"/>
    <w:rsid w:val="0E4804AE"/>
    <w:rsid w:val="0E48C2CE"/>
    <w:rsid w:val="0E492B1E"/>
    <w:rsid w:val="0E4D68D9"/>
    <w:rsid w:val="0E4DC2A5"/>
    <w:rsid w:val="0E4DE089"/>
    <w:rsid w:val="0E4F54C0"/>
    <w:rsid w:val="0E5067AC"/>
    <w:rsid w:val="0E510D7A"/>
    <w:rsid w:val="0E516103"/>
    <w:rsid w:val="0E51DBF9"/>
    <w:rsid w:val="0E536E07"/>
    <w:rsid w:val="0E5503E9"/>
    <w:rsid w:val="0E5506C4"/>
    <w:rsid w:val="0E5B5521"/>
    <w:rsid w:val="0E5BC500"/>
    <w:rsid w:val="0E5BFB96"/>
    <w:rsid w:val="0E5D01FA"/>
    <w:rsid w:val="0E5F6513"/>
    <w:rsid w:val="0E612F42"/>
    <w:rsid w:val="0E61D427"/>
    <w:rsid w:val="0E6345A3"/>
    <w:rsid w:val="0E6369C8"/>
    <w:rsid w:val="0E649E84"/>
    <w:rsid w:val="0E6703AC"/>
    <w:rsid w:val="0E689C3A"/>
    <w:rsid w:val="0E6ECA7F"/>
    <w:rsid w:val="0E6FDEF5"/>
    <w:rsid w:val="0E722A4D"/>
    <w:rsid w:val="0E75E95D"/>
    <w:rsid w:val="0E79467C"/>
    <w:rsid w:val="0E7A3236"/>
    <w:rsid w:val="0E7B1A58"/>
    <w:rsid w:val="0E7EAA58"/>
    <w:rsid w:val="0E7F6428"/>
    <w:rsid w:val="0E8393E8"/>
    <w:rsid w:val="0E8A2EA5"/>
    <w:rsid w:val="0E8BDBFE"/>
    <w:rsid w:val="0E8FAEF8"/>
    <w:rsid w:val="0E8FE4AD"/>
    <w:rsid w:val="0E904C01"/>
    <w:rsid w:val="0E911247"/>
    <w:rsid w:val="0E94E43C"/>
    <w:rsid w:val="0E96839A"/>
    <w:rsid w:val="0E974A97"/>
    <w:rsid w:val="0E99BDC8"/>
    <w:rsid w:val="0E9C98DD"/>
    <w:rsid w:val="0E9D7CDE"/>
    <w:rsid w:val="0EA3CE4F"/>
    <w:rsid w:val="0EA47A80"/>
    <w:rsid w:val="0EA5AEFC"/>
    <w:rsid w:val="0EA7036A"/>
    <w:rsid w:val="0EA70CCF"/>
    <w:rsid w:val="0EA88618"/>
    <w:rsid w:val="0EACA36D"/>
    <w:rsid w:val="0EAD54E2"/>
    <w:rsid w:val="0EAEE906"/>
    <w:rsid w:val="0EB2E504"/>
    <w:rsid w:val="0EB543D9"/>
    <w:rsid w:val="0EB67C6B"/>
    <w:rsid w:val="0EB9D4B5"/>
    <w:rsid w:val="0EBC5F03"/>
    <w:rsid w:val="0EBE20B1"/>
    <w:rsid w:val="0EC032D5"/>
    <w:rsid w:val="0EC483F7"/>
    <w:rsid w:val="0EC8D6BD"/>
    <w:rsid w:val="0EC91A2B"/>
    <w:rsid w:val="0EC9C0D9"/>
    <w:rsid w:val="0EC9EBD4"/>
    <w:rsid w:val="0ECA8EF2"/>
    <w:rsid w:val="0ECD8019"/>
    <w:rsid w:val="0ED0207D"/>
    <w:rsid w:val="0ED053F3"/>
    <w:rsid w:val="0EDD5E36"/>
    <w:rsid w:val="0EDECA30"/>
    <w:rsid w:val="0EE0BB1C"/>
    <w:rsid w:val="0EE0CBAB"/>
    <w:rsid w:val="0EE1113E"/>
    <w:rsid w:val="0EE34845"/>
    <w:rsid w:val="0EE35998"/>
    <w:rsid w:val="0EE5D3FF"/>
    <w:rsid w:val="0EEADC3D"/>
    <w:rsid w:val="0EEB58DA"/>
    <w:rsid w:val="0EEBFFEB"/>
    <w:rsid w:val="0EED396C"/>
    <w:rsid w:val="0EED51C6"/>
    <w:rsid w:val="0EEEBC0F"/>
    <w:rsid w:val="0EF165E6"/>
    <w:rsid w:val="0EF250C4"/>
    <w:rsid w:val="0EF2BC11"/>
    <w:rsid w:val="0EF70963"/>
    <w:rsid w:val="0EF72D22"/>
    <w:rsid w:val="0EF862D7"/>
    <w:rsid w:val="0EF865C8"/>
    <w:rsid w:val="0EFD224E"/>
    <w:rsid w:val="0F017E03"/>
    <w:rsid w:val="0F059365"/>
    <w:rsid w:val="0F060201"/>
    <w:rsid w:val="0F0FA587"/>
    <w:rsid w:val="0F109A93"/>
    <w:rsid w:val="0F15C7A6"/>
    <w:rsid w:val="0F16319E"/>
    <w:rsid w:val="0F1B9386"/>
    <w:rsid w:val="0F1C48F4"/>
    <w:rsid w:val="0F1DE681"/>
    <w:rsid w:val="0F1F25B6"/>
    <w:rsid w:val="0F21D4FF"/>
    <w:rsid w:val="0F25422F"/>
    <w:rsid w:val="0F2582F8"/>
    <w:rsid w:val="0F2A3FDD"/>
    <w:rsid w:val="0F2B55DB"/>
    <w:rsid w:val="0F2CB696"/>
    <w:rsid w:val="0F310816"/>
    <w:rsid w:val="0F31C90F"/>
    <w:rsid w:val="0F342942"/>
    <w:rsid w:val="0F38AD14"/>
    <w:rsid w:val="0F3931B3"/>
    <w:rsid w:val="0F3BD834"/>
    <w:rsid w:val="0F3C4ED6"/>
    <w:rsid w:val="0F3FBB8E"/>
    <w:rsid w:val="0F3FD88F"/>
    <w:rsid w:val="0F43DD39"/>
    <w:rsid w:val="0F49AE4F"/>
    <w:rsid w:val="0F4A29B0"/>
    <w:rsid w:val="0F518EA7"/>
    <w:rsid w:val="0F52C0D4"/>
    <w:rsid w:val="0F53B178"/>
    <w:rsid w:val="0F53DBAA"/>
    <w:rsid w:val="0F5506F0"/>
    <w:rsid w:val="0F555B2A"/>
    <w:rsid w:val="0F58EE7F"/>
    <w:rsid w:val="0F5A1AA4"/>
    <w:rsid w:val="0F5CA5B2"/>
    <w:rsid w:val="0F629BC9"/>
    <w:rsid w:val="0F658083"/>
    <w:rsid w:val="0F65F3D1"/>
    <w:rsid w:val="0F6EEDEB"/>
    <w:rsid w:val="0F70A9B0"/>
    <w:rsid w:val="0F74555F"/>
    <w:rsid w:val="0F747C4C"/>
    <w:rsid w:val="0F75CFA0"/>
    <w:rsid w:val="0F781739"/>
    <w:rsid w:val="0F80815C"/>
    <w:rsid w:val="0F8162D9"/>
    <w:rsid w:val="0F82064D"/>
    <w:rsid w:val="0F847CE7"/>
    <w:rsid w:val="0F86FE86"/>
    <w:rsid w:val="0F873FC9"/>
    <w:rsid w:val="0F883C05"/>
    <w:rsid w:val="0F8989C8"/>
    <w:rsid w:val="0F8B3821"/>
    <w:rsid w:val="0F8D1BBD"/>
    <w:rsid w:val="0F8E84D0"/>
    <w:rsid w:val="0F8F9D98"/>
    <w:rsid w:val="0F910A33"/>
    <w:rsid w:val="0F91823D"/>
    <w:rsid w:val="0F92720D"/>
    <w:rsid w:val="0F98045A"/>
    <w:rsid w:val="0F988498"/>
    <w:rsid w:val="0F9E74AF"/>
    <w:rsid w:val="0F9EC196"/>
    <w:rsid w:val="0FA136CF"/>
    <w:rsid w:val="0FA29117"/>
    <w:rsid w:val="0FA3715E"/>
    <w:rsid w:val="0FA50630"/>
    <w:rsid w:val="0FA67E03"/>
    <w:rsid w:val="0FA91DD5"/>
    <w:rsid w:val="0FABE377"/>
    <w:rsid w:val="0FB0A311"/>
    <w:rsid w:val="0FB19170"/>
    <w:rsid w:val="0FB3757B"/>
    <w:rsid w:val="0FB3A876"/>
    <w:rsid w:val="0FB3EB4C"/>
    <w:rsid w:val="0FB71372"/>
    <w:rsid w:val="0FBA2C44"/>
    <w:rsid w:val="0FBA4398"/>
    <w:rsid w:val="0FBA6D81"/>
    <w:rsid w:val="0FBB1933"/>
    <w:rsid w:val="0FBB954D"/>
    <w:rsid w:val="0FBDC04E"/>
    <w:rsid w:val="0FBE28A1"/>
    <w:rsid w:val="0FBF3AA4"/>
    <w:rsid w:val="0FC2F16E"/>
    <w:rsid w:val="0FC511D2"/>
    <w:rsid w:val="0FC85BEE"/>
    <w:rsid w:val="0FC87F48"/>
    <w:rsid w:val="0FC92983"/>
    <w:rsid w:val="0FCA7EC2"/>
    <w:rsid w:val="0FCB1DA7"/>
    <w:rsid w:val="0FD2B2BD"/>
    <w:rsid w:val="0FD5DB9A"/>
    <w:rsid w:val="0FD8236A"/>
    <w:rsid w:val="0FDA50DD"/>
    <w:rsid w:val="0FDA5744"/>
    <w:rsid w:val="0FDA862B"/>
    <w:rsid w:val="0FDC393B"/>
    <w:rsid w:val="0FDD31CC"/>
    <w:rsid w:val="0FDEC5B0"/>
    <w:rsid w:val="0FDEE366"/>
    <w:rsid w:val="0FDF0790"/>
    <w:rsid w:val="0FE24FED"/>
    <w:rsid w:val="0FE7E1EF"/>
    <w:rsid w:val="0FE92FF8"/>
    <w:rsid w:val="0FEE3C6B"/>
    <w:rsid w:val="0FEEBA1C"/>
    <w:rsid w:val="0FF24A7B"/>
    <w:rsid w:val="0FF2A860"/>
    <w:rsid w:val="0FF3BDD5"/>
    <w:rsid w:val="0FF4D477"/>
    <w:rsid w:val="0FF8610F"/>
    <w:rsid w:val="0FFABFB5"/>
    <w:rsid w:val="0FFC047E"/>
    <w:rsid w:val="0FFF2026"/>
    <w:rsid w:val="0FFF6EEA"/>
    <w:rsid w:val="10000B7C"/>
    <w:rsid w:val="10056DBD"/>
    <w:rsid w:val="1005C6E1"/>
    <w:rsid w:val="10066393"/>
    <w:rsid w:val="1008E9D1"/>
    <w:rsid w:val="100D3BFA"/>
    <w:rsid w:val="1010F35F"/>
    <w:rsid w:val="10115D6A"/>
    <w:rsid w:val="1015B128"/>
    <w:rsid w:val="10169D9D"/>
    <w:rsid w:val="10179195"/>
    <w:rsid w:val="10182B5E"/>
    <w:rsid w:val="101CBC85"/>
    <w:rsid w:val="101CC95B"/>
    <w:rsid w:val="10206EBC"/>
    <w:rsid w:val="1022B22E"/>
    <w:rsid w:val="10233472"/>
    <w:rsid w:val="1025E26F"/>
    <w:rsid w:val="102A6BB9"/>
    <w:rsid w:val="102B9350"/>
    <w:rsid w:val="102C03A0"/>
    <w:rsid w:val="10322B25"/>
    <w:rsid w:val="103423C9"/>
    <w:rsid w:val="1035B4AC"/>
    <w:rsid w:val="103A1E2C"/>
    <w:rsid w:val="103AE812"/>
    <w:rsid w:val="103F6B86"/>
    <w:rsid w:val="10401F54"/>
    <w:rsid w:val="10435F8D"/>
    <w:rsid w:val="10450292"/>
    <w:rsid w:val="1045DCD3"/>
    <w:rsid w:val="1046D037"/>
    <w:rsid w:val="104736BF"/>
    <w:rsid w:val="104ABC72"/>
    <w:rsid w:val="104BA4CF"/>
    <w:rsid w:val="104F12BC"/>
    <w:rsid w:val="104F442C"/>
    <w:rsid w:val="1051450C"/>
    <w:rsid w:val="10535E52"/>
    <w:rsid w:val="1054DB7F"/>
    <w:rsid w:val="105537D1"/>
    <w:rsid w:val="1057DCE2"/>
    <w:rsid w:val="105A1C8F"/>
    <w:rsid w:val="10605949"/>
    <w:rsid w:val="1060697E"/>
    <w:rsid w:val="10618135"/>
    <w:rsid w:val="106AED4B"/>
    <w:rsid w:val="106C8E77"/>
    <w:rsid w:val="106ED6FC"/>
    <w:rsid w:val="1071332F"/>
    <w:rsid w:val="10748F8F"/>
    <w:rsid w:val="1076CF16"/>
    <w:rsid w:val="1077AF62"/>
    <w:rsid w:val="10781FAD"/>
    <w:rsid w:val="107AE906"/>
    <w:rsid w:val="107BEBB3"/>
    <w:rsid w:val="107F92BD"/>
    <w:rsid w:val="10801A33"/>
    <w:rsid w:val="10817F21"/>
    <w:rsid w:val="1081D6BC"/>
    <w:rsid w:val="10824C3B"/>
    <w:rsid w:val="10839F63"/>
    <w:rsid w:val="10848841"/>
    <w:rsid w:val="108525C3"/>
    <w:rsid w:val="10873CD3"/>
    <w:rsid w:val="108B859D"/>
    <w:rsid w:val="108D9B3E"/>
    <w:rsid w:val="108EE89A"/>
    <w:rsid w:val="10915003"/>
    <w:rsid w:val="10927864"/>
    <w:rsid w:val="1092E6B7"/>
    <w:rsid w:val="10960AF4"/>
    <w:rsid w:val="109754C3"/>
    <w:rsid w:val="1098C10C"/>
    <w:rsid w:val="1098F166"/>
    <w:rsid w:val="109B8ECE"/>
    <w:rsid w:val="109BE6A3"/>
    <w:rsid w:val="109C5455"/>
    <w:rsid w:val="109C7307"/>
    <w:rsid w:val="109D0686"/>
    <w:rsid w:val="10A10DBA"/>
    <w:rsid w:val="10A1E46E"/>
    <w:rsid w:val="10A3415E"/>
    <w:rsid w:val="10A4AF0A"/>
    <w:rsid w:val="10ADC21F"/>
    <w:rsid w:val="10AE45AD"/>
    <w:rsid w:val="10B52C0A"/>
    <w:rsid w:val="10B5F46D"/>
    <w:rsid w:val="10B880B0"/>
    <w:rsid w:val="10B9B24F"/>
    <w:rsid w:val="10BE3F06"/>
    <w:rsid w:val="10BE7F2B"/>
    <w:rsid w:val="10BEF0B6"/>
    <w:rsid w:val="10BF90D6"/>
    <w:rsid w:val="10C54A92"/>
    <w:rsid w:val="10C687B7"/>
    <w:rsid w:val="10C832AB"/>
    <w:rsid w:val="10C89615"/>
    <w:rsid w:val="10C8A235"/>
    <w:rsid w:val="10CCFD80"/>
    <w:rsid w:val="10CDCC6B"/>
    <w:rsid w:val="10D13508"/>
    <w:rsid w:val="10D36B77"/>
    <w:rsid w:val="10D45189"/>
    <w:rsid w:val="10D64BA3"/>
    <w:rsid w:val="10D78BCC"/>
    <w:rsid w:val="10D92F5C"/>
    <w:rsid w:val="10DD3723"/>
    <w:rsid w:val="10DD979F"/>
    <w:rsid w:val="10DDF57B"/>
    <w:rsid w:val="10E0209A"/>
    <w:rsid w:val="10E14D76"/>
    <w:rsid w:val="10E39A56"/>
    <w:rsid w:val="10E618A5"/>
    <w:rsid w:val="10E833C5"/>
    <w:rsid w:val="10E98B86"/>
    <w:rsid w:val="10EAB926"/>
    <w:rsid w:val="10EAF41A"/>
    <w:rsid w:val="10EC22BD"/>
    <w:rsid w:val="10ECE2A5"/>
    <w:rsid w:val="10EF31D6"/>
    <w:rsid w:val="10F37D52"/>
    <w:rsid w:val="10F547A9"/>
    <w:rsid w:val="10F650E6"/>
    <w:rsid w:val="10F77B71"/>
    <w:rsid w:val="10F7BA9B"/>
    <w:rsid w:val="10FB9999"/>
    <w:rsid w:val="10FD2301"/>
    <w:rsid w:val="11025447"/>
    <w:rsid w:val="1102894A"/>
    <w:rsid w:val="1105C6FB"/>
    <w:rsid w:val="1109DAA5"/>
    <w:rsid w:val="110AF5F2"/>
    <w:rsid w:val="110D052F"/>
    <w:rsid w:val="110F5983"/>
    <w:rsid w:val="1111D029"/>
    <w:rsid w:val="1116FF72"/>
    <w:rsid w:val="111826E8"/>
    <w:rsid w:val="11186254"/>
    <w:rsid w:val="111E4885"/>
    <w:rsid w:val="11227251"/>
    <w:rsid w:val="11246DC5"/>
    <w:rsid w:val="11287003"/>
    <w:rsid w:val="1128ADF5"/>
    <w:rsid w:val="1128EE94"/>
    <w:rsid w:val="112FB296"/>
    <w:rsid w:val="1131268B"/>
    <w:rsid w:val="11342AFA"/>
    <w:rsid w:val="1134A90F"/>
    <w:rsid w:val="11366AB9"/>
    <w:rsid w:val="113E9FC7"/>
    <w:rsid w:val="114583C7"/>
    <w:rsid w:val="114916A0"/>
    <w:rsid w:val="114C37BF"/>
    <w:rsid w:val="114FB3A5"/>
    <w:rsid w:val="114FCA38"/>
    <w:rsid w:val="11541703"/>
    <w:rsid w:val="11550DB6"/>
    <w:rsid w:val="11584A0A"/>
    <w:rsid w:val="115BD8C7"/>
    <w:rsid w:val="11618D59"/>
    <w:rsid w:val="11626F98"/>
    <w:rsid w:val="11635013"/>
    <w:rsid w:val="1166838E"/>
    <w:rsid w:val="116897BE"/>
    <w:rsid w:val="11689AB6"/>
    <w:rsid w:val="116B211D"/>
    <w:rsid w:val="1174A1E5"/>
    <w:rsid w:val="117638AB"/>
    <w:rsid w:val="11766F1B"/>
    <w:rsid w:val="1176FFDE"/>
    <w:rsid w:val="117969A2"/>
    <w:rsid w:val="1179A52F"/>
    <w:rsid w:val="1181E23B"/>
    <w:rsid w:val="11829BCC"/>
    <w:rsid w:val="1184D00B"/>
    <w:rsid w:val="11856834"/>
    <w:rsid w:val="11873747"/>
    <w:rsid w:val="1187910E"/>
    <w:rsid w:val="11888D9E"/>
    <w:rsid w:val="1189C67C"/>
    <w:rsid w:val="118BCDB6"/>
    <w:rsid w:val="118C660D"/>
    <w:rsid w:val="118DECE0"/>
    <w:rsid w:val="118E0BDA"/>
    <w:rsid w:val="118F1AE5"/>
    <w:rsid w:val="1190EE62"/>
    <w:rsid w:val="11945942"/>
    <w:rsid w:val="11951493"/>
    <w:rsid w:val="11965FBA"/>
    <w:rsid w:val="11983C16"/>
    <w:rsid w:val="11984D34"/>
    <w:rsid w:val="1198934A"/>
    <w:rsid w:val="119C5B30"/>
    <w:rsid w:val="119C8579"/>
    <w:rsid w:val="119C8F45"/>
    <w:rsid w:val="11A1ED0E"/>
    <w:rsid w:val="11A6A1B8"/>
    <w:rsid w:val="11B154E7"/>
    <w:rsid w:val="11B204CF"/>
    <w:rsid w:val="11B41F81"/>
    <w:rsid w:val="11B59756"/>
    <w:rsid w:val="11B6C939"/>
    <w:rsid w:val="11B712D4"/>
    <w:rsid w:val="11B7C7A7"/>
    <w:rsid w:val="11BDE9C7"/>
    <w:rsid w:val="11BE2809"/>
    <w:rsid w:val="11C6B4BD"/>
    <w:rsid w:val="11C8C198"/>
    <w:rsid w:val="11CA0BDB"/>
    <w:rsid w:val="11CBB3BF"/>
    <w:rsid w:val="11CD7B5A"/>
    <w:rsid w:val="11CE449F"/>
    <w:rsid w:val="11D81AC7"/>
    <w:rsid w:val="11D8DFE0"/>
    <w:rsid w:val="11D9CD8D"/>
    <w:rsid w:val="11DA5274"/>
    <w:rsid w:val="11DA55B9"/>
    <w:rsid w:val="11DB8CE6"/>
    <w:rsid w:val="11DCFE2F"/>
    <w:rsid w:val="11DDF135"/>
    <w:rsid w:val="11DF3F36"/>
    <w:rsid w:val="11E32EEE"/>
    <w:rsid w:val="11E72147"/>
    <w:rsid w:val="11E78C25"/>
    <w:rsid w:val="11EB89D7"/>
    <w:rsid w:val="11ECE939"/>
    <w:rsid w:val="11EE1A04"/>
    <w:rsid w:val="11F0A104"/>
    <w:rsid w:val="11F7179C"/>
    <w:rsid w:val="11F93CA8"/>
    <w:rsid w:val="11FA4955"/>
    <w:rsid w:val="11FC4BB2"/>
    <w:rsid w:val="12056614"/>
    <w:rsid w:val="12059FB0"/>
    <w:rsid w:val="120797AF"/>
    <w:rsid w:val="120842CF"/>
    <w:rsid w:val="120B0CF1"/>
    <w:rsid w:val="120C33C1"/>
    <w:rsid w:val="120FD458"/>
    <w:rsid w:val="1212E979"/>
    <w:rsid w:val="12133691"/>
    <w:rsid w:val="12135F91"/>
    <w:rsid w:val="121374F5"/>
    <w:rsid w:val="1217262B"/>
    <w:rsid w:val="1219597A"/>
    <w:rsid w:val="1219D9A6"/>
    <w:rsid w:val="121AB7C0"/>
    <w:rsid w:val="121B3B21"/>
    <w:rsid w:val="121B62E3"/>
    <w:rsid w:val="121F9F44"/>
    <w:rsid w:val="1220FB33"/>
    <w:rsid w:val="12227AC7"/>
    <w:rsid w:val="12270C7C"/>
    <w:rsid w:val="1229A5A4"/>
    <w:rsid w:val="122F2F6B"/>
    <w:rsid w:val="12314D9C"/>
    <w:rsid w:val="1237B2A8"/>
    <w:rsid w:val="1237F44B"/>
    <w:rsid w:val="1237FB4A"/>
    <w:rsid w:val="123C2D46"/>
    <w:rsid w:val="1249B5CE"/>
    <w:rsid w:val="124E1932"/>
    <w:rsid w:val="124E66E7"/>
    <w:rsid w:val="12526F6C"/>
    <w:rsid w:val="1252DB83"/>
    <w:rsid w:val="1256725F"/>
    <w:rsid w:val="12581067"/>
    <w:rsid w:val="1258B4B0"/>
    <w:rsid w:val="1259CA76"/>
    <w:rsid w:val="125A620B"/>
    <w:rsid w:val="125D2983"/>
    <w:rsid w:val="125E9068"/>
    <w:rsid w:val="1260292B"/>
    <w:rsid w:val="12623B96"/>
    <w:rsid w:val="12651529"/>
    <w:rsid w:val="126854F7"/>
    <w:rsid w:val="12695786"/>
    <w:rsid w:val="12699566"/>
    <w:rsid w:val="126AF810"/>
    <w:rsid w:val="126DA92B"/>
    <w:rsid w:val="126FC76D"/>
    <w:rsid w:val="12707D37"/>
    <w:rsid w:val="1273842E"/>
    <w:rsid w:val="12758C5A"/>
    <w:rsid w:val="127827D7"/>
    <w:rsid w:val="1278E8D7"/>
    <w:rsid w:val="127D0769"/>
    <w:rsid w:val="1281F07C"/>
    <w:rsid w:val="1284E8CE"/>
    <w:rsid w:val="12877433"/>
    <w:rsid w:val="128A92D4"/>
    <w:rsid w:val="12911F3C"/>
    <w:rsid w:val="1295A4EB"/>
    <w:rsid w:val="12973452"/>
    <w:rsid w:val="12981CDA"/>
    <w:rsid w:val="1298D450"/>
    <w:rsid w:val="12998EDB"/>
    <w:rsid w:val="12A3F227"/>
    <w:rsid w:val="12A4D62A"/>
    <w:rsid w:val="12A92F56"/>
    <w:rsid w:val="12AB571B"/>
    <w:rsid w:val="12ABF416"/>
    <w:rsid w:val="12ADED38"/>
    <w:rsid w:val="12AECB0A"/>
    <w:rsid w:val="12AF5BEA"/>
    <w:rsid w:val="12B01FCE"/>
    <w:rsid w:val="12B1C891"/>
    <w:rsid w:val="12B30B7E"/>
    <w:rsid w:val="12B45727"/>
    <w:rsid w:val="12B77209"/>
    <w:rsid w:val="12B815A6"/>
    <w:rsid w:val="12BC26F4"/>
    <w:rsid w:val="12BC7C2A"/>
    <w:rsid w:val="12BC9B55"/>
    <w:rsid w:val="12BCBC40"/>
    <w:rsid w:val="12BCC6E3"/>
    <w:rsid w:val="12BD37D4"/>
    <w:rsid w:val="12C1B805"/>
    <w:rsid w:val="12C3893F"/>
    <w:rsid w:val="12C3AF03"/>
    <w:rsid w:val="12C44DEB"/>
    <w:rsid w:val="12C476A2"/>
    <w:rsid w:val="12C4B0D9"/>
    <w:rsid w:val="12C716D9"/>
    <w:rsid w:val="12C76152"/>
    <w:rsid w:val="12CA6D90"/>
    <w:rsid w:val="12CB1FA7"/>
    <w:rsid w:val="12CBBC6F"/>
    <w:rsid w:val="12CC4835"/>
    <w:rsid w:val="12CD0F29"/>
    <w:rsid w:val="12D0D824"/>
    <w:rsid w:val="12D64829"/>
    <w:rsid w:val="12D67EC0"/>
    <w:rsid w:val="12D73826"/>
    <w:rsid w:val="12DA64BC"/>
    <w:rsid w:val="12DC0DBC"/>
    <w:rsid w:val="12DF16B9"/>
    <w:rsid w:val="12E1B057"/>
    <w:rsid w:val="12EEE884"/>
    <w:rsid w:val="12EF21A4"/>
    <w:rsid w:val="12EFC19B"/>
    <w:rsid w:val="12F4A5CA"/>
    <w:rsid w:val="12F5F24C"/>
    <w:rsid w:val="12F674C9"/>
    <w:rsid w:val="12F8E297"/>
    <w:rsid w:val="12FCAC8A"/>
    <w:rsid w:val="12FE5BDA"/>
    <w:rsid w:val="1301D050"/>
    <w:rsid w:val="13032A05"/>
    <w:rsid w:val="13035ED6"/>
    <w:rsid w:val="13047961"/>
    <w:rsid w:val="1304FA40"/>
    <w:rsid w:val="130CBB4F"/>
    <w:rsid w:val="130F4ECF"/>
    <w:rsid w:val="13140D8D"/>
    <w:rsid w:val="1316B6E1"/>
    <w:rsid w:val="131760CF"/>
    <w:rsid w:val="1318A94D"/>
    <w:rsid w:val="1318AA36"/>
    <w:rsid w:val="1318EB39"/>
    <w:rsid w:val="131FBD16"/>
    <w:rsid w:val="13216595"/>
    <w:rsid w:val="13247E2C"/>
    <w:rsid w:val="13249862"/>
    <w:rsid w:val="132599D5"/>
    <w:rsid w:val="13272484"/>
    <w:rsid w:val="1329F161"/>
    <w:rsid w:val="132A928C"/>
    <w:rsid w:val="132ADD90"/>
    <w:rsid w:val="132B145E"/>
    <w:rsid w:val="132F26A3"/>
    <w:rsid w:val="13380EBD"/>
    <w:rsid w:val="13382096"/>
    <w:rsid w:val="1338B940"/>
    <w:rsid w:val="1339248B"/>
    <w:rsid w:val="133ACC08"/>
    <w:rsid w:val="133B14F2"/>
    <w:rsid w:val="133B2FF6"/>
    <w:rsid w:val="133BB220"/>
    <w:rsid w:val="133C202E"/>
    <w:rsid w:val="133EEC4B"/>
    <w:rsid w:val="134380C6"/>
    <w:rsid w:val="1349A01B"/>
    <w:rsid w:val="134C9363"/>
    <w:rsid w:val="13508A1E"/>
    <w:rsid w:val="1352AF06"/>
    <w:rsid w:val="1356E70B"/>
    <w:rsid w:val="1358404D"/>
    <w:rsid w:val="1358BB1B"/>
    <w:rsid w:val="1359417B"/>
    <w:rsid w:val="1359A20E"/>
    <w:rsid w:val="135B4CDB"/>
    <w:rsid w:val="135D1747"/>
    <w:rsid w:val="135EAE56"/>
    <w:rsid w:val="13645893"/>
    <w:rsid w:val="13651784"/>
    <w:rsid w:val="13657486"/>
    <w:rsid w:val="13674187"/>
    <w:rsid w:val="136A6441"/>
    <w:rsid w:val="136ABD57"/>
    <w:rsid w:val="136AD9CB"/>
    <w:rsid w:val="136EB9B4"/>
    <w:rsid w:val="137127BC"/>
    <w:rsid w:val="1371F7C8"/>
    <w:rsid w:val="13756531"/>
    <w:rsid w:val="1375A37C"/>
    <w:rsid w:val="137796D9"/>
    <w:rsid w:val="1378F273"/>
    <w:rsid w:val="137AC5AB"/>
    <w:rsid w:val="137B4F3A"/>
    <w:rsid w:val="13804841"/>
    <w:rsid w:val="13810689"/>
    <w:rsid w:val="138227CC"/>
    <w:rsid w:val="138363E3"/>
    <w:rsid w:val="1389AF75"/>
    <w:rsid w:val="138BF3AC"/>
    <w:rsid w:val="138D30B0"/>
    <w:rsid w:val="1391987C"/>
    <w:rsid w:val="13939174"/>
    <w:rsid w:val="1395C0B9"/>
    <w:rsid w:val="13991410"/>
    <w:rsid w:val="139B8B44"/>
    <w:rsid w:val="139F5216"/>
    <w:rsid w:val="139FFC40"/>
    <w:rsid w:val="13A1788B"/>
    <w:rsid w:val="13A79897"/>
    <w:rsid w:val="13AA5248"/>
    <w:rsid w:val="13B094B8"/>
    <w:rsid w:val="13B6F590"/>
    <w:rsid w:val="13B99197"/>
    <w:rsid w:val="13BAF8E9"/>
    <w:rsid w:val="13BBA77C"/>
    <w:rsid w:val="13BCB855"/>
    <w:rsid w:val="13BFEC0E"/>
    <w:rsid w:val="13C092BD"/>
    <w:rsid w:val="13C0FA49"/>
    <w:rsid w:val="13C10C4D"/>
    <w:rsid w:val="13C308A7"/>
    <w:rsid w:val="13C3C251"/>
    <w:rsid w:val="13C40C0D"/>
    <w:rsid w:val="13C4214C"/>
    <w:rsid w:val="13C56383"/>
    <w:rsid w:val="13C62E08"/>
    <w:rsid w:val="13CADA32"/>
    <w:rsid w:val="13CCD2D9"/>
    <w:rsid w:val="13CCFDD5"/>
    <w:rsid w:val="13CE8F28"/>
    <w:rsid w:val="13CEAC99"/>
    <w:rsid w:val="13D0DEC7"/>
    <w:rsid w:val="13D0E5D7"/>
    <w:rsid w:val="13D137F0"/>
    <w:rsid w:val="13D1EA54"/>
    <w:rsid w:val="13D4C750"/>
    <w:rsid w:val="13D65886"/>
    <w:rsid w:val="13D693EA"/>
    <w:rsid w:val="13D73A4D"/>
    <w:rsid w:val="13DA5E8E"/>
    <w:rsid w:val="13DBDABA"/>
    <w:rsid w:val="13DDD010"/>
    <w:rsid w:val="13DE0BB7"/>
    <w:rsid w:val="13DF44F3"/>
    <w:rsid w:val="13E1E7E3"/>
    <w:rsid w:val="13E32804"/>
    <w:rsid w:val="13E3F3BA"/>
    <w:rsid w:val="13E5366E"/>
    <w:rsid w:val="13E87512"/>
    <w:rsid w:val="13E88725"/>
    <w:rsid w:val="13E8CA4C"/>
    <w:rsid w:val="13EB1D89"/>
    <w:rsid w:val="13EE4C11"/>
    <w:rsid w:val="13EFB810"/>
    <w:rsid w:val="13F1023E"/>
    <w:rsid w:val="13F98691"/>
    <w:rsid w:val="13FB92BB"/>
    <w:rsid w:val="13FBEEBB"/>
    <w:rsid w:val="13FDF5C6"/>
    <w:rsid w:val="14009A18"/>
    <w:rsid w:val="14009DA6"/>
    <w:rsid w:val="1402DF98"/>
    <w:rsid w:val="1407188C"/>
    <w:rsid w:val="1409CF07"/>
    <w:rsid w:val="140D3FFB"/>
    <w:rsid w:val="140DDD20"/>
    <w:rsid w:val="140EEE4D"/>
    <w:rsid w:val="140F087B"/>
    <w:rsid w:val="141102C0"/>
    <w:rsid w:val="141150FE"/>
    <w:rsid w:val="14116583"/>
    <w:rsid w:val="141247FE"/>
    <w:rsid w:val="1412F1C5"/>
    <w:rsid w:val="141362AC"/>
    <w:rsid w:val="141595C8"/>
    <w:rsid w:val="1415D407"/>
    <w:rsid w:val="14178470"/>
    <w:rsid w:val="141B8019"/>
    <w:rsid w:val="14220D44"/>
    <w:rsid w:val="14237A45"/>
    <w:rsid w:val="14251850"/>
    <w:rsid w:val="1425EE05"/>
    <w:rsid w:val="14264118"/>
    <w:rsid w:val="1426CA0C"/>
    <w:rsid w:val="142A64BA"/>
    <w:rsid w:val="142B272F"/>
    <w:rsid w:val="142BE3FC"/>
    <w:rsid w:val="142D8942"/>
    <w:rsid w:val="142DECD4"/>
    <w:rsid w:val="142EAF36"/>
    <w:rsid w:val="1430A000"/>
    <w:rsid w:val="14350CF9"/>
    <w:rsid w:val="14362B63"/>
    <w:rsid w:val="143B4D87"/>
    <w:rsid w:val="143C7C11"/>
    <w:rsid w:val="14405469"/>
    <w:rsid w:val="14432830"/>
    <w:rsid w:val="14458145"/>
    <w:rsid w:val="1445F8BA"/>
    <w:rsid w:val="144A47A1"/>
    <w:rsid w:val="144EA6C3"/>
    <w:rsid w:val="14502457"/>
    <w:rsid w:val="1450C935"/>
    <w:rsid w:val="14511F7B"/>
    <w:rsid w:val="145A5E2B"/>
    <w:rsid w:val="145C67B8"/>
    <w:rsid w:val="1464C275"/>
    <w:rsid w:val="1473C54C"/>
    <w:rsid w:val="14758BE1"/>
    <w:rsid w:val="14778D09"/>
    <w:rsid w:val="14791E42"/>
    <w:rsid w:val="147A5620"/>
    <w:rsid w:val="147A9A90"/>
    <w:rsid w:val="147BEA00"/>
    <w:rsid w:val="147D4A75"/>
    <w:rsid w:val="147D7F65"/>
    <w:rsid w:val="14800080"/>
    <w:rsid w:val="1480CAA1"/>
    <w:rsid w:val="1482F19B"/>
    <w:rsid w:val="14848AFE"/>
    <w:rsid w:val="148654BD"/>
    <w:rsid w:val="148B6954"/>
    <w:rsid w:val="148C5A33"/>
    <w:rsid w:val="148DA762"/>
    <w:rsid w:val="1490079E"/>
    <w:rsid w:val="1498145E"/>
    <w:rsid w:val="1498A140"/>
    <w:rsid w:val="149926B2"/>
    <w:rsid w:val="149C3ADA"/>
    <w:rsid w:val="14A036AF"/>
    <w:rsid w:val="14A0B149"/>
    <w:rsid w:val="14A1F5EE"/>
    <w:rsid w:val="14A49F1F"/>
    <w:rsid w:val="14A4F29F"/>
    <w:rsid w:val="14A58630"/>
    <w:rsid w:val="14A5F1C1"/>
    <w:rsid w:val="14A8BD6A"/>
    <w:rsid w:val="14AAA39A"/>
    <w:rsid w:val="14ADB854"/>
    <w:rsid w:val="14AEAA19"/>
    <w:rsid w:val="14B86BC7"/>
    <w:rsid w:val="14B9BD59"/>
    <w:rsid w:val="14BD2ECF"/>
    <w:rsid w:val="14BD78B8"/>
    <w:rsid w:val="14BDAD80"/>
    <w:rsid w:val="14BDC1B9"/>
    <w:rsid w:val="14BE6A8A"/>
    <w:rsid w:val="14BE7980"/>
    <w:rsid w:val="14C09AE5"/>
    <w:rsid w:val="14C2F22C"/>
    <w:rsid w:val="14C6E2B9"/>
    <w:rsid w:val="14C9CA36"/>
    <w:rsid w:val="14CAA963"/>
    <w:rsid w:val="14CC2C62"/>
    <w:rsid w:val="14CF3942"/>
    <w:rsid w:val="14D306E7"/>
    <w:rsid w:val="14D54FCC"/>
    <w:rsid w:val="14D7F33D"/>
    <w:rsid w:val="14D90190"/>
    <w:rsid w:val="14DAF29A"/>
    <w:rsid w:val="14DB3439"/>
    <w:rsid w:val="14DC250A"/>
    <w:rsid w:val="14DF0F4E"/>
    <w:rsid w:val="14E25EF0"/>
    <w:rsid w:val="14E326C8"/>
    <w:rsid w:val="14E98D00"/>
    <w:rsid w:val="14EA812C"/>
    <w:rsid w:val="14ECA19F"/>
    <w:rsid w:val="14EDA88B"/>
    <w:rsid w:val="14EE3492"/>
    <w:rsid w:val="14EE4A09"/>
    <w:rsid w:val="14EFAAB6"/>
    <w:rsid w:val="14F22DE7"/>
    <w:rsid w:val="14F31A46"/>
    <w:rsid w:val="14F388BE"/>
    <w:rsid w:val="14F5F546"/>
    <w:rsid w:val="14FA5712"/>
    <w:rsid w:val="14FBAB38"/>
    <w:rsid w:val="14FCB67D"/>
    <w:rsid w:val="14FE346F"/>
    <w:rsid w:val="1507A6E3"/>
    <w:rsid w:val="15088FB0"/>
    <w:rsid w:val="150A7060"/>
    <w:rsid w:val="150BD047"/>
    <w:rsid w:val="150C37D4"/>
    <w:rsid w:val="151A347C"/>
    <w:rsid w:val="151D2C05"/>
    <w:rsid w:val="151DD26A"/>
    <w:rsid w:val="1521CD77"/>
    <w:rsid w:val="1522487A"/>
    <w:rsid w:val="1523DD48"/>
    <w:rsid w:val="1524639D"/>
    <w:rsid w:val="15271E7D"/>
    <w:rsid w:val="1527C266"/>
    <w:rsid w:val="1527FF67"/>
    <w:rsid w:val="1528FCF1"/>
    <w:rsid w:val="152CB47B"/>
    <w:rsid w:val="152D602C"/>
    <w:rsid w:val="152F9CA2"/>
    <w:rsid w:val="1533CDF2"/>
    <w:rsid w:val="15347DCA"/>
    <w:rsid w:val="15349B95"/>
    <w:rsid w:val="153949A0"/>
    <w:rsid w:val="153BCE1F"/>
    <w:rsid w:val="153F47E9"/>
    <w:rsid w:val="15424DC3"/>
    <w:rsid w:val="154524D7"/>
    <w:rsid w:val="1545C794"/>
    <w:rsid w:val="154894E8"/>
    <w:rsid w:val="15493202"/>
    <w:rsid w:val="154B264B"/>
    <w:rsid w:val="1551E065"/>
    <w:rsid w:val="1553EFA6"/>
    <w:rsid w:val="155809BA"/>
    <w:rsid w:val="15585651"/>
    <w:rsid w:val="1559268E"/>
    <w:rsid w:val="155A11CC"/>
    <w:rsid w:val="155BCFF6"/>
    <w:rsid w:val="155C5AAD"/>
    <w:rsid w:val="155E39DE"/>
    <w:rsid w:val="155E47FA"/>
    <w:rsid w:val="1560AC20"/>
    <w:rsid w:val="15611B37"/>
    <w:rsid w:val="15625108"/>
    <w:rsid w:val="1567D746"/>
    <w:rsid w:val="15682932"/>
    <w:rsid w:val="1568449D"/>
    <w:rsid w:val="15694964"/>
    <w:rsid w:val="156A5E5C"/>
    <w:rsid w:val="156B23BF"/>
    <w:rsid w:val="156CE737"/>
    <w:rsid w:val="156E3F61"/>
    <w:rsid w:val="156EC2E1"/>
    <w:rsid w:val="157421D9"/>
    <w:rsid w:val="15754298"/>
    <w:rsid w:val="15766305"/>
    <w:rsid w:val="1576992B"/>
    <w:rsid w:val="1576A6DF"/>
    <w:rsid w:val="15771D5B"/>
    <w:rsid w:val="1578AC14"/>
    <w:rsid w:val="157C57C1"/>
    <w:rsid w:val="15886A27"/>
    <w:rsid w:val="15896097"/>
    <w:rsid w:val="1589CC8C"/>
    <w:rsid w:val="158BC87D"/>
    <w:rsid w:val="158C5486"/>
    <w:rsid w:val="158CEF9C"/>
    <w:rsid w:val="158F2575"/>
    <w:rsid w:val="158FCE2D"/>
    <w:rsid w:val="1590B54A"/>
    <w:rsid w:val="159308C0"/>
    <w:rsid w:val="1595BAAA"/>
    <w:rsid w:val="15963685"/>
    <w:rsid w:val="1596898C"/>
    <w:rsid w:val="1597AAD1"/>
    <w:rsid w:val="15993F75"/>
    <w:rsid w:val="159A7126"/>
    <w:rsid w:val="159C2F37"/>
    <w:rsid w:val="159D6A70"/>
    <w:rsid w:val="15A0FAC7"/>
    <w:rsid w:val="15A3B2D6"/>
    <w:rsid w:val="15A54C9F"/>
    <w:rsid w:val="15A79636"/>
    <w:rsid w:val="15AE4D57"/>
    <w:rsid w:val="15B22923"/>
    <w:rsid w:val="15B293D4"/>
    <w:rsid w:val="15B54E9F"/>
    <w:rsid w:val="15B6B0C0"/>
    <w:rsid w:val="15B7BE5D"/>
    <w:rsid w:val="15BC3F0D"/>
    <w:rsid w:val="15BD6299"/>
    <w:rsid w:val="15C067EF"/>
    <w:rsid w:val="15C70F79"/>
    <w:rsid w:val="15CA1DDB"/>
    <w:rsid w:val="15CDD00F"/>
    <w:rsid w:val="15CF97D1"/>
    <w:rsid w:val="15D21B0F"/>
    <w:rsid w:val="15D34555"/>
    <w:rsid w:val="15D3A034"/>
    <w:rsid w:val="15D63D39"/>
    <w:rsid w:val="15D8931D"/>
    <w:rsid w:val="15D95910"/>
    <w:rsid w:val="15DB7538"/>
    <w:rsid w:val="15DC49E9"/>
    <w:rsid w:val="15E08B3A"/>
    <w:rsid w:val="15E13A00"/>
    <w:rsid w:val="15EBE90A"/>
    <w:rsid w:val="15ECE35E"/>
    <w:rsid w:val="15EF72A4"/>
    <w:rsid w:val="15F04DC7"/>
    <w:rsid w:val="15F08EFD"/>
    <w:rsid w:val="15F40124"/>
    <w:rsid w:val="15F6D69A"/>
    <w:rsid w:val="15F716BD"/>
    <w:rsid w:val="15F79E9C"/>
    <w:rsid w:val="15FA3D00"/>
    <w:rsid w:val="15FA4E05"/>
    <w:rsid w:val="15FB1544"/>
    <w:rsid w:val="15FCBB19"/>
    <w:rsid w:val="15FCED6D"/>
    <w:rsid w:val="15FF52E2"/>
    <w:rsid w:val="160128F3"/>
    <w:rsid w:val="16035702"/>
    <w:rsid w:val="1604DF3B"/>
    <w:rsid w:val="160625ED"/>
    <w:rsid w:val="16097D9A"/>
    <w:rsid w:val="160A3335"/>
    <w:rsid w:val="160D3EA1"/>
    <w:rsid w:val="160DD7C7"/>
    <w:rsid w:val="1610B197"/>
    <w:rsid w:val="1612BCA1"/>
    <w:rsid w:val="1614B8C2"/>
    <w:rsid w:val="16189237"/>
    <w:rsid w:val="1619ED03"/>
    <w:rsid w:val="161B1F43"/>
    <w:rsid w:val="161B3C59"/>
    <w:rsid w:val="161B6ADC"/>
    <w:rsid w:val="161B83E4"/>
    <w:rsid w:val="161E6E91"/>
    <w:rsid w:val="161E871C"/>
    <w:rsid w:val="161F8A0E"/>
    <w:rsid w:val="1620C26C"/>
    <w:rsid w:val="162241AF"/>
    <w:rsid w:val="162C5BE6"/>
    <w:rsid w:val="162DAAC7"/>
    <w:rsid w:val="162EDF08"/>
    <w:rsid w:val="1631ED82"/>
    <w:rsid w:val="1632F622"/>
    <w:rsid w:val="16332BA0"/>
    <w:rsid w:val="1633A756"/>
    <w:rsid w:val="163562B7"/>
    <w:rsid w:val="1639AFBC"/>
    <w:rsid w:val="163D4B07"/>
    <w:rsid w:val="163F9C6D"/>
    <w:rsid w:val="16444058"/>
    <w:rsid w:val="16456E56"/>
    <w:rsid w:val="1646C8BF"/>
    <w:rsid w:val="1647A59E"/>
    <w:rsid w:val="164D2253"/>
    <w:rsid w:val="164E16E6"/>
    <w:rsid w:val="164E8101"/>
    <w:rsid w:val="16527B16"/>
    <w:rsid w:val="16545E31"/>
    <w:rsid w:val="165C6176"/>
    <w:rsid w:val="165CFA9F"/>
    <w:rsid w:val="165E582C"/>
    <w:rsid w:val="165F7D21"/>
    <w:rsid w:val="165FACC4"/>
    <w:rsid w:val="1663166D"/>
    <w:rsid w:val="16632E64"/>
    <w:rsid w:val="166A531E"/>
    <w:rsid w:val="16700F80"/>
    <w:rsid w:val="1672B0BE"/>
    <w:rsid w:val="16770066"/>
    <w:rsid w:val="16798FAC"/>
    <w:rsid w:val="167A0EE1"/>
    <w:rsid w:val="167C46FC"/>
    <w:rsid w:val="167E97D3"/>
    <w:rsid w:val="167F7757"/>
    <w:rsid w:val="167F9AA5"/>
    <w:rsid w:val="1680EF65"/>
    <w:rsid w:val="1683CFBD"/>
    <w:rsid w:val="168720E3"/>
    <w:rsid w:val="16895075"/>
    <w:rsid w:val="168BB998"/>
    <w:rsid w:val="168CE56D"/>
    <w:rsid w:val="1690DB87"/>
    <w:rsid w:val="1690E457"/>
    <w:rsid w:val="1691D21C"/>
    <w:rsid w:val="1692BBA5"/>
    <w:rsid w:val="16941091"/>
    <w:rsid w:val="169BA2A0"/>
    <w:rsid w:val="169C391A"/>
    <w:rsid w:val="169C5A55"/>
    <w:rsid w:val="169C60D5"/>
    <w:rsid w:val="169F5E83"/>
    <w:rsid w:val="169F8871"/>
    <w:rsid w:val="16A1999B"/>
    <w:rsid w:val="16A5A693"/>
    <w:rsid w:val="16A5EB01"/>
    <w:rsid w:val="16A601D8"/>
    <w:rsid w:val="16AB5967"/>
    <w:rsid w:val="16AED12E"/>
    <w:rsid w:val="16B018ED"/>
    <w:rsid w:val="16B04B9F"/>
    <w:rsid w:val="16BA1897"/>
    <w:rsid w:val="16BCD018"/>
    <w:rsid w:val="16C08A81"/>
    <w:rsid w:val="16C108CF"/>
    <w:rsid w:val="16C3E23B"/>
    <w:rsid w:val="16C6A372"/>
    <w:rsid w:val="16CBDA07"/>
    <w:rsid w:val="16CE097E"/>
    <w:rsid w:val="16D1FEAB"/>
    <w:rsid w:val="16D24614"/>
    <w:rsid w:val="16D2B78F"/>
    <w:rsid w:val="16D363BE"/>
    <w:rsid w:val="16D69AA7"/>
    <w:rsid w:val="16D895B2"/>
    <w:rsid w:val="16D9B1D8"/>
    <w:rsid w:val="16E4D2D4"/>
    <w:rsid w:val="16E7AF63"/>
    <w:rsid w:val="16E95F43"/>
    <w:rsid w:val="16EA1678"/>
    <w:rsid w:val="16EA4836"/>
    <w:rsid w:val="16EB63C3"/>
    <w:rsid w:val="16ECD187"/>
    <w:rsid w:val="16F02648"/>
    <w:rsid w:val="16F59ADE"/>
    <w:rsid w:val="16FC88CF"/>
    <w:rsid w:val="16FD31C4"/>
    <w:rsid w:val="16FE8989"/>
    <w:rsid w:val="16FF4395"/>
    <w:rsid w:val="17014126"/>
    <w:rsid w:val="17029B55"/>
    <w:rsid w:val="17034F1B"/>
    <w:rsid w:val="17049741"/>
    <w:rsid w:val="1705B122"/>
    <w:rsid w:val="17082CD3"/>
    <w:rsid w:val="17090E1E"/>
    <w:rsid w:val="170A7F45"/>
    <w:rsid w:val="170B7DF6"/>
    <w:rsid w:val="170D6202"/>
    <w:rsid w:val="1710A430"/>
    <w:rsid w:val="17139222"/>
    <w:rsid w:val="17161EF0"/>
    <w:rsid w:val="17176404"/>
    <w:rsid w:val="171792C2"/>
    <w:rsid w:val="1719B3F6"/>
    <w:rsid w:val="171ADE3B"/>
    <w:rsid w:val="171CC919"/>
    <w:rsid w:val="17237533"/>
    <w:rsid w:val="1724E741"/>
    <w:rsid w:val="1724EBFF"/>
    <w:rsid w:val="17269123"/>
    <w:rsid w:val="172782B6"/>
    <w:rsid w:val="1728DF91"/>
    <w:rsid w:val="17291955"/>
    <w:rsid w:val="172D4478"/>
    <w:rsid w:val="172DB88B"/>
    <w:rsid w:val="1730EE60"/>
    <w:rsid w:val="1732549A"/>
    <w:rsid w:val="1733E9DB"/>
    <w:rsid w:val="17396E49"/>
    <w:rsid w:val="1739B3C6"/>
    <w:rsid w:val="173D31A8"/>
    <w:rsid w:val="173F7D95"/>
    <w:rsid w:val="174089A8"/>
    <w:rsid w:val="17425FCA"/>
    <w:rsid w:val="17437000"/>
    <w:rsid w:val="17495138"/>
    <w:rsid w:val="174CBA7F"/>
    <w:rsid w:val="175241D3"/>
    <w:rsid w:val="17545DE7"/>
    <w:rsid w:val="1754A9D4"/>
    <w:rsid w:val="1754B55F"/>
    <w:rsid w:val="17561EE6"/>
    <w:rsid w:val="175784F8"/>
    <w:rsid w:val="1757EA9F"/>
    <w:rsid w:val="175D00E6"/>
    <w:rsid w:val="175D2E2B"/>
    <w:rsid w:val="175E21F5"/>
    <w:rsid w:val="175FE9E8"/>
    <w:rsid w:val="1765CB41"/>
    <w:rsid w:val="17672F5B"/>
    <w:rsid w:val="176CE265"/>
    <w:rsid w:val="176E2EE4"/>
    <w:rsid w:val="176EC911"/>
    <w:rsid w:val="176FA0E7"/>
    <w:rsid w:val="17703927"/>
    <w:rsid w:val="1770E98E"/>
    <w:rsid w:val="1771D688"/>
    <w:rsid w:val="17749804"/>
    <w:rsid w:val="17778805"/>
    <w:rsid w:val="1777BB0D"/>
    <w:rsid w:val="177FD448"/>
    <w:rsid w:val="1780C116"/>
    <w:rsid w:val="17855837"/>
    <w:rsid w:val="17878578"/>
    <w:rsid w:val="178A0C66"/>
    <w:rsid w:val="178B25C2"/>
    <w:rsid w:val="178CBE16"/>
    <w:rsid w:val="178F2D98"/>
    <w:rsid w:val="1790728A"/>
    <w:rsid w:val="1790AC9F"/>
    <w:rsid w:val="179218C2"/>
    <w:rsid w:val="17927693"/>
    <w:rsid w:val="1793891A"/>
    <w:rsid w:val="179563C5"/>
    <w:rsid w:val="1797BCBB"/>
    <w:rsid w:val="179D1409"/>
    <w:rsid w:val="179EF2D1"/>
    <w:rsid w:val="17A23AF0"/>
    <w:rsid w:val="17A2458C"/>
    <w:rsid w:val="17A7D346"/>
    <w:rsid w:val="17A87688"/>
    <w:rsid w:val="17A91761"/>
    <w:rsid w:val="17A9FB97"/>
    <w:rsid w:val="17AD8BFC"/>
    <w:rsid w:val="17B0469D"/>
    <w:rsid w:val="17B128D9"/>
    <w:rsid w:val="17B67251"/>
    <w:rsid w:val="17B72CC6"/>
    <w:rsid w:val="17BB1A77"/>
    <w:rsid w:val="17C0C6F3"/>
    <w:rsid w:val="17C2EAC9"/>
    <w:rsid w:val="17C3DAFB"/>
    <w:rsid w:val="17C58852"/>
    <w:rsid w:val="17CF440C"/>
    <w:rsid w:val="17D18C72"/>
    <w:rsid w:val="17D1B403"/>
    <w:rsid w:val="17D2BD00"/>
    <w:rsid w:val="17D57848"/>
    <w:rsid w:val="17D85541"/>
    <w:rsid w:val="17D93DB2"/>
    <w:rsid w:val="17D99BF5"/>
    <w:rsid w:val="17DC21AB"/>
    <w:rsid w:val="17DD398B"/>
    <w:rsid w:val="17DE81F0"/>
    <w:rsid w:val="17E0B1CE"/>
    <w:rsid w:val="17E0CAA2"/>
    <w:rsid w:val="17E52956"/>
    <w:rsid w:val="17E555C4"/>
    <w:rsid w:val="17E5C1C2"/>
    <w:rsid w:val="17E61544"/>
    <w:rsid w:val="17E679E7"/>
    <w:rsid w:val="17E76BB0"/>
    <w:rsid w:val="17E8B001"/>
    <w:rsid w:val="17EDD0CB"/>
    <w:rsid w:val="17EF9497"/>
    <w:rsid w:val="17F02A8F"/>
    <w:rsid w:val="17F107B2"/>
    <w:rsid w:val="17FA46BA"/>
    <w:rsid w:val="17FC98C2"/>
    <w:rsid w:val="17FD336A"/>
    <w:rsid w:val="17FDD5E6"/>
    <w:rsid w:val="17FF6AAF"/>
    <w:rsid w:val="18023B07"/>
    <w:rsid w:val="18035F63"/>
    <w:rsid w:val="18048087"/>
    <w:rsid w:val="1807171F"/>
    <w:rsid w:val="18084FED"/>
    <w:rsid w:val="18129D3B"/>
    <w:rsid w:val="1814A1D8"/>
    <w:rsid w:val="1818A4CD"/>
    <w:rsid w:val="181ACC1E"/>
    <w:rsid w:val="181D5E98"/>
    <w:rsid w:val="181E84CD"/>
    <w:rsid w:val="181F43DE"/>
    <w:rsid w:val="1820AD4E"/>
    <w:rsid w:val="18234FCB"/>
    <w:rsid w:val="18280A95"/>
    <w:rsid w:val="182B46FA"/>
    <w:rsid w:val="182E5A20"/>
    <w:rsid w:val="182F4A70"/>
    <w:rsid w:val="1831EDB1"/>
    <w:rsid w:val="183416D9"/>
    <w:rsid w:val="18366F9E"/>
    <w:rsid w:val="1836B6DF"/>
    <w:rsid w:val="183B5A60"/>
    <w:rsid w:val="183E7BF7"/>
    <w:rsid w:val="1844B5F2"/>
    <w:rsid w:val="1845DD00"/>
    <w:rsid w:val="18470F00"/>
    <w:rsid w:val="184C9E69"/>
    <w:rsid w:val="184D2053"/>
    <w:rsid w:val="184DFB9D"/>
    <w:rsid w:val="184E2326"/>
    <w:rsid w:val="184F2ADF"/>
    <w:rsid w:val="1851241B"/>
    <w:rsid w:val="18572E61"/>
    <w:rsid w:val="18573950"/>
    <w:rsid w:val="1858E629"/>
    <w:rsid w:val="1859B87A"/>
    <w:rsid w:val="185A3340"/>
    <w:rsid w:val="185A4E6C"/>
    <w:rsid w:val="185D5409"/>
    <w:rsid w:val="1863528C"/>
    <w:rsid w:val="18654894"/>
    <w:rsid w:val="1867D0F6"/>
    <w:rsid w:val="186A3AB7"/>
    <w:rsid w:val="18753E63"/>
    <w:rsid w:val="1878562B"/>
    <w:rsid w:val="187C1134"/>
    <w:rsid w:val="187E06A1"/>
    <w:rsid w:val="187E1E25"/>
    <w:rsid w:val="1880502A"/>
    <w:rsid w:val="1881F1FE"/>
    <w:rsid w:val="18824BC8"/>
    <w:rsid w:val="188D7DDD"/>
    <w:rsid w:val="188EB47F"/>
    <w:rsid w:val="188FE435"/>
    <w:rsid w:val="189269D6"/>
    <w:rsid w:val="18930D5B"/>
    <w:rsid w:val="1895F888"/>
    <w:rsid w:val="1896BB56"/>
    <w:rsid w:val="189A865B"/>
    <w:rsid w:val="189DAF0A"/>
    <w:rsid w:val="18A0EC79"/>
    <w:rsid w:val="18A1C669"/>
    <w:rsid w:val="18A675FA"/>
    <w:rsid w:val="18A7C138"/>
    <w:rsid w:val="18AF2749"/>
    <w:rsid w:val="18B2A85F"/>
    <w:rsid w:val="18B45018"/>
    <w:rsid w:val="18B5C029"/>
    <w:rsid w:val="18B62217"/>
    <w:rsid w:val="18B7F4F7"/>
    <w:rsid w:val="18B892C1"/>
    <w:rsid w:val="18B89C4E"/>
    <w:rsid w:val="18BA7EC3"/>
    <w:rsid w:val="18BAFDDE"/>
    <w:rsid w:val="18C169F9"/>
    <w:rsid w:val="18C2F379"/>
    <w:rsid w:val="18C6C609"/>
    <w:rsid w:val="18C7F02E"/>
    <w:rsid w:val="18CAE869"/>
    <w:rsid w:val="18CAECF4"/>
    <w:rsid w:val="18CB6D3D"/>
    <w:rsid w:val="18CD624C"/>
    <w:rsid w:val="18CDB1D0"/>
    <w:rsid w:val="18CEFDBB"/>
    <w:rsid w:val="18D0AD2B"/>
    <w:rsid w:val="18D39C5D"/>
    <w:rsid w:val="18D3AB43"/>
    <w:rsid w:val="18D82235"/>
    <w:rsid w:val="18D88C08"/>
    <w:rsid w:val="18D9E369"/>
    <w:rsid w:val="18DE7FDA"/>
    <w:rsid w:val="18E287FC"/>
    <w:rsid w:val="18E2CFF9"/>
    <w:rsid w:val="18E42A3D"/>
    <w:rsid w:val="18E85486"/>
    <w:rsid w:val="18E91C94"/>
    <w:rsid w:val="18E95755"/>
    <w:rsid w:val="18EA33C9"/>
    <w:rsid w:val="18EBFFE5"/>
    <w:rsid w:val="18F0F04B"/>
    <w:rsid w:val="18F26337"/>
    <w:rsid w:val="18F9B80B"/>
    <w:rsid w:val="18FB1B38"/>
    <w:rsid w:val="1901D15B"/>
    <w:rsid w:val="190A0C92"/>
    <w:rsid w:val="190AE012"/>
    <w:rsid w:val="191143E0"/>
    <w:rsid w:val="1915CB47"/>
    <w:rsid w:val="1915FE50"/>
    <w:rsid w:val="191714C7"/>
    <w:rsid w:val="19184AFE"/>
    <w:rsid w:val="191AC561"/>
    <w:rsid w:val="191AC7E9"/>
    <w:rsid w:val="191B2C20"/>
    <w:rsid w:val="191C9DC1"/>
    <w:rsid w:val="192307A1"/>
    <w:rsid w:val="19257987"/>
    <w:rsid w:val="19271903"/>
    <w:rsid w:val="19283D18"/>
    <w:rsid w:val="192B816B"/>
    <w:rsid w:val="1931DA3B"/>
    <w:rsid w:val="1935A2F3"/>
    <w:rsid w:val="1937820C"/>
    <w:rsid w:val="19382766"/>
    <w:rsid w:val="1939C788"/>
    <w:rsid w:val="193AA6D1"/>
    <w:rsid w:val="1940D19C"/>
    <w:rsid w:val="1941135F"/>
    <w:rsid w:val="19430D0B"/>
    <w:rsid w:val="1943822E"/>
    <w:rsid w:val="194418C5"/>
    <w:rsid w:val="1947C4CD"/>
    <w:rsid w:val="1948EC44"/>
    <w:rsid w:val="194DB67F"/>
    <w:rsid w:val="194E91B4"/>
    <w:rsid w:val="194F460E"/>
    <w:rsid w:val="1952F98D"/>
    <w:rsid w:val="19582BE5"/>
    <w:rsid w:val="195C277A"/>
    <w:rsid w:val="195CC68E"/>
    <w:rsid w:val="1960007F"/>
    <w:rsid w:val="1960D10D"/>
    <w:rsid w:val="196108F0"/>
    <w:rsid w:val="196305BE"/>
    <w:rsid w:val="19630F42"/>
    <w:rsid w:val="196B1ACD"/>
    <w:rsid w:val="196B3DB0"/>
    <w:rsid w:val="196CA61E"/>
    <w:rsid w:val="196CC504"/>
    <w:rsid w:val="196CD904"/>
    <w:rsid w:val="196E127D"/>
    <w:rsid w:val="196EF40B"/>
    <w:rsid w:val="196F423A"/>
    <w:rsid w:val="19715A0F"/>
    <w:rsid w:val="1974561A"/>
    <w:rsid w:val="1974C37C"/>
    <w:rsid w:val="1975AF8F"/>
    <w:rsid w:val="1978B975"/>
    <w:rsid w:val="1979511D"/>
    <w:rsid w:val="1979C3FE"/>
    <w:rsid w:val="197B85B0"/>
    <w:rsid w:val="197BABBD"/>
    <w:rsid w:val="1980A96D"/>
    <w:rsid w:val="1981F732"/>
    <w:rsid w:val="19827344"/>
    <w:rsid w:val="19830076"/>
    <w:rsid w:val="19880037"/>
    <w:rsid w:val="198A4CE7"/>
    <w:rsid w:val="198C851E"/>
    <w:rsid w:val="198FB8D1"/>
    <w:rsid w:val="198FC66D"/>
    <w:rsid w:val="1998F73F"/>
    <w:rsid w:val="1999752E"/>
    <w:rsid w:val="199A2DF8"/>
    <w:rsid w:val="199F14C7"/>
    <w:rsid w:val="19A0986C"/>
    <w:rsid w:val="19A29646"/>
    <w:rsid w:val="19A30FC2"/>
    <w:rsid w:val="19A3C9DA"/>
    <w:rsid w:val="19A46D3B"/>
    <w:rsid w:val="19A4E582"/>
    <w:rsid w:val="19A54995"/>
    <w:rsid w:val="19A6FC4D"/>
    <w:rsid w:val="19AB67D3"/>
    <w:rsid w:val="19AC8E0D"/>
    <w:rsid w:val="19AE190B"/>
    <w:rsid w:val="19AF1C4E"/>
    <w:rsid w:val="19AF69F1"/>
    <w:rsid w:val="19B1C367"/>
    <w:rsid w:val="19B8A124"/>
    <w:rsid w:val="19B9C5EA"/>
    <w:rsid w:val="19BBA0D4"/>
    <w:rsid w:val="19BBBC18"/>
    <w:rsid w:val="19BCA2AA"/>
    <w:rsid w:val="19BD64B4"/>
    <w:rsid w:val="19BFCACA"/>
    <w:rsid w:val="19C8463D"/>
    <w:rsid w:val="19CA5FF5"/>
    <w:rsid w:val="19CE9DFC"/>
    <w:rsid w:val="19CFD1AE"/>
    <w:rsid w:val="19D215E1"/>
    <w:rsid w:val="19D2D3D9"/>
    <w:rsid w:val="19D3744B"/>
    <w:rsid w:val="19D37913"/>
    <w:rsid w:val="19D55C17"/>
    <w:rsid w:val="19D72B90"/>
    <w:rsid w:val="19DCAC55"/>
    <w:rsid w:val="19E51C38"/>
    <w:rsid w:val="19E5C747"/>
    <w:rsid w:val="19E994A0"/>
    <w:rsid w:val="19EA2882"/>
    <w:rsid w:val="19EBC624"/>
    <w:rsid w:val="19EC70F8"/>
    <w:rsid w:val="19ED248E"/>
    <w:rsid w:val="19ED4E1F"/>
    <w:rsid w:val="19ED8D03"/>
    <w:rsid w:val="19EDCEA0"/>
    <w:rsid w:val="19F02D1F"/>
    <w:rsid w:val="19F2829D"/>
    <w:rsid w:val="19F62419"/>
    <w:rsid w:val="19F89AB2"/>
    <w:rsid w:val="19F983E4"/>
    <w:rsid w:val="19FA3AF8"/>
    <w:rsid w:val="19FAF36D"/>
    <w:rsid w:val="19FDE669"/>
    <w:rsid w:val="19FF5E29"/>
    <w:rsid w:val="1A04286E"/>
    <w:rsid w:val="1A0A4AB3"/>
    <w:rsid w:val="1A0AA875"/>
    <w:rsid w:val="1A0B2415"/>
    <w:rsid w:val="1A0CD08D"/>
    <w:rsid w:val="1A0E074C"/>
    <w:rsid w:val="1A132410"/>
    <w:rsid w:val="1A13DFCA"/>
    <w:rsid w:val="1A15A41E"/>
    <w:rsid w:val="1A195BC6"/>
    <w:rsid w:val="1A1BAAED"/>
    <w:rsid w:val="1A1D83EF"/>
    <w:rsid w:val="1A21953E"/>
    <w:rsid w:val="1A240279"/>
    <w:rsid w:val="1A29A349"/>
    <w:rsid w:val="1A2D8DE1"/>
    <w:rsid w:val="1A2E2D95"/>
    <w:rsid w:val="1A2FB3E9"/>
    <w:rsid w:val="1A3081A6"/>
    <w:rsid w:val="1A3131A3"/>
    <w:rsid w:val="1A37B13B"/>
    <w:rsid w:val="1A3B33A2"/>
    <w:rsid w:val="1A3B9F04"/>
    <w:rsid w:val="1A3BF48E"/>
    <w:rsid w:val="1A3C0110"/>
    <w:rsid w:val="1A3E2562"/>
    <w:rsid w:val="1A416554"/>
    <w:rsid w:val="1A42FF30"/>
    <w:rsid w:val="1A44B10E"/>
    <w:rsid w:val="1A4874CE"/>
    <w:rsid w:val="1A4B3BCC"/>
    <w:rsid w:val="1A4B3F17"/>
    <w:rsid w:val="1A4BFE66"/>
    <w:rsid w:val="1A4E1105"/>
    <w:rsid w:val="1A5218D3"/>
    <w:rsid w:val="1A5360DD"/>
    <w:rsid w:val="1A545128"/>
    <w:rsid w:val="1A56E266"/>
    <w:rsid w:val="1A5AFCD0"/>
    <w:rsid w:val="1A5C06E3"/>
    <w:rsid w:val="1A5C478E"/>
    <w:rsid w:val="1A5CD37E"/>
    <w:rsid w:val="1A5E26FF"/>
    <w:rsid w:val="1A5F4446"/>
    <w:rsid w:val="1A5FA452"/>
    <w:rsid w:val="1A6309EA"/>
    <w:rsid w:val="1A64FE93"/>
    <w:rsid w:val="1A653669"/>
    <w:rsid w:val="1A67FE78"/>
    <w:rsid w:val="1A69DA9C"/>
    <w:rsid w:val="1A6C4619"/>
    <w:rsid w:val="1A6C88D6"/>
    <w:rsid w:val="1A6EBB00"/>
    <w:rsid w:val="1A76F442"/>
    <w:rsid w:val="1A794099"/>
    <w:rsid w:val="1A7A2D1D"/>
    <w:rsid w:val="1A85432F"/>
    <w:rsid w:val="1A865B20"/>
    <w:rsid w:val="1A89F058"/>
    <w:rsid w:val="1A8A57DC"/>
    <w:rsid w:val="1A8D1D69"/>
    <w:rsid w:val="1A8D4B06"/>
    <w:rsid w:val="1A910742"/>
    <w:rsid w:val="1A9514B6"/>
    <w:rsid w:val="1A965834"/>
    <w:rsid w:val="1A977EC5"/>
    <w:rsid w:val="1A98F64A"/>
    <w:rsid w:val="1A9A8BEC"/>
    <w:rsid w:val="1A9AA96C"/>
    <w:rsid w:val="1A9CA53E"/>
    <w:rsid w:val="1A9CB41A"/>
    <w:rsid w:val="1AA34347"/>
    <w:rsid w:val="1AA6D1C7"/>
    <w:rsid w:val="1AA71962"/>
    <w:rsid w:val="1AA86649"/>
    <w:rsid w:val="1AACD47B"/>
    <w:rsid w:val="1AADBF73"/>
    <w:rsid w:val="1AAFD248"/>
    <w:rsid w:val="1AB00DA0"/>
    <w:rsid w:val="1AB186D2"/>
    <w:rsid w:val="1AB33BC6"/>
    <w:rsid w:val="1AB5B970"/>
    <w:rsid w:val="1ABA5323"/>
    <w:rsid w:val="1ABE2316"/>
    <w:rsid w:val="1ABEA6F2"/>
    <w:rsid w:val="1ABF510A"/>
    <w:rsid w:val="1ABF7760"/>
    <w:rsid w:val="1AC15E35"/>
    <w:rsid w:val="1AC1A28E"/>
    <w:rsid w:val="1AC412D5"/>
    <w:rsid w:val="1ACC16A5"/>
    <w:rsid w:val="1AD1BB9B"/>
    <w:rsid w:val="1AD45F73"/>
    <w:rsid w:val="1AD68DBF"/>
    <w:rsid w:val="1AD76324"/>
    <w:rsid w:val="1AD7A43E"/>
    <w:rsid w:val="1ADA3E73"/>
    <w:rsid w:val="1ADB2159"/>
    <w:rsid w:val="1ADB708A"/>
    <w:rsid w:val="1AE12699"/>
    <w:rsid w:val="1AE429C5"/>
    <w:rsid w:val="1AE4739D"/>
    <w:rsid w:val="1AE64D27"/>
    <w:rsid w:val="1AE9711E"/>
    <w:rsid w:val="1AE99BB1"/>
    <w:rsid w:val="1AEAD51C"/>
    <w:rsid w:val="1AEB8EDB"/>
    <w:rsid w:val="1AEC5108"/>
    <w:rsid w:val="1AEDB3A9"/>
    <w:rsid w:val="1AEDFF5F"/>
    <w:rsid w:val="1AEE9483"/>
    <w:rsid w:val="1AEE9771"/>
    <w:rsid w:val="1AEEA07A"/>
    <w:rsid w:val="1AEEFE8B"/>
    <w:rsid w:val="1AF14D33"/>
    <w:rsid w:val="1AF36A20"/>
    <w:rsid w:val="1AF385CC"/>
    <w:rsid w:val="1AF485B1"/>
    <w:rsid w:val="1AF4D92B"/>
    <w:rsid w:val="1AF54838"/>
    <w:rsid w:val="1AF640BF"/>
    <w:rsid w:val="1AF7A6AF"/>
    <w:rsid w:val="1AFA1CBC"/>
    <w:rsid w:val="1AFD330D"/>
    <w:rsid w:val="1B007DD7"/>
    <w:rsid w:val="1B01018E"/>
    <w:rsid w:val="1B01A8AD"/>
    <w:rsid w:val="1B04E934"/>
    <w:rsid w:val="1B0537B5"/>
    <w:rsid w:val="1B058A79"/>
    <w:rsid w:val="1B0947AE"/>
    <w:rsid w:val="1B0B52B6"/>
    <w:rsid w:val="1B0B9F3B"/>
    <w:rsid w:val="1B0E24E9"/>
    <w:rsid w:val="1B0F40F3"/>
    <w:rsid w:val="1B10D7FF"/>
    <w:rsid w:val="1B11DE2A"/>
    <w:rsid w:val="1B12FAA8"/>
    <w:rsid w:val="1B1438C8"/>
    <w:rsid w:val="1B14C7AA"/>
    <w:rsid w:val="1B14D8C0"/>
    <w:rsid w:val="1B1AC502"/>
    <w:rsid w:val="1B1E2B3C"/>
    <w:rsid w:val="1B1E8FB8"/>
    <w:rsid w:val="1B2304AE"/>
    <w:rsid w:val="1B249156"/>
    <w:rsid w:val="1B265DFE"/>
    <w:rsid w:val="1B275920"/>
    <w:rsid w:val="1B275C7C"/>
    <w:rsid w:val="1B3595B7"/>
    <w:rsid w:val="1B375F6C"/>
    <w:rsid w:val="1B393AB6"/>
    <w:rsid w:val="1B3A8444"/>
    <w:rsid w:val="1B3DF22A"/>
    <w:rsid w:val="1B3E5E60"/>
    <w:rsid w:val="1B3EA41C"/>
    <w:rsid w:val="1B41E717"/>
    <w:rsid w:val="1B44F5EC"/>
    <w:rsid w:val="1B51483C"/>
    <w:rsid w:val="1B544AD2"/>
    <w:rsid w:val="1B548DD3"/>
    <w:rsid w:val="1B54E7B9"/>
    <w:rsid w:val="1B5540A4"/>
    <w:rsid w:val="1B57A54B"/>
    <w:rsid w:val="1B59419A"/>
    <w:rsid w:val="1B5C5AFC"/>
    <w:rsid w:val="1B5C7CB7"/>
    <w:rsid w:val="1B5E1BDF"/>
    <w:rsid w:val="1B5E641D"/>
    <w:rsid w:val="1B608744"/>
    <w:rsid w:val="1B630167"/>
    <w:rsid w:val="1B646CCC"/>
    <w:rsid w:val="1B679B77"/>
    <w:rsid w:val="1B69DB34"/>
    <w:rsid w:val="1B6B74B6"/>
    <w:rsid w:val="1B6BD38C"/>
    <w:rsid w:val="1B6BFB13"/>
    <w:rsid w:val="1B6C055D"/>
    <w:rsid w:val="1B6DE309"/>
    <w:rsid w:val="1B6E6E82"/>
    <w:rsid w:val="1B6E963E"/>
    <w:rsid w:val="1B700A20"/>
    <w:rsid w:val="1B74085D"/>
    <w:rsid w:val="1B74CE68"/>
    <w:rsid w:val="1B76130A"/>
    <w:rsid w:val="1B78457A"/>
    <w:rsid w:val="1B78DDAF"/>
    <w:rsid w:val="1B78EA77"/>
    <w:rsid w:val="1B793AA9"/>
    <w:rsid w:val="1B7B4592"/>
    <w:rsid w:val="1B80ACEE"/>
    <w:rsid w:val="1B81EDEC"/>
    <w:rsid w:val="1B862319"/>
    <w:rsid w:val="1B8703CB"/>
    <w:rsid w:val="1B8752B6"/>
    <w:rsid w:val="1B88E320"/>
    <w:rsid w:val="1B894209"/>
    <w:rsid w:val="1B8A04D8"/>
    <w:rsid w:val="1B8A5E95"/>
    <w:rsid w:val="1B8C0405"/>
    <w:rsid w:val="1B8ECC6D"/>
    <w:rsid w:val="1B8FE1E7"/>
    <w:rsid w:val="1B90B6EA"/>
    <w:rsid w:val="1B915265"/>
    <w:rsid w:val="1B941356"/>
    <w:rsid w:val="1B9CAFB6"/>
    <w:rsid w:val="1B9D5B9B"/>
    <w:rsid w:val="1B9DAEB4"/>
    <w:rsid w:val="1B9EF8A6"/>
    <w:rsid w:val="1BA02735"/>
    <w:rsid w:val="1BA2CE8B"/>
    <w:rsid w:val="1BA2FEA3"/>
    <w:rsid w:val="1BA4D217"/>
    <w:rsid w:val="1BAA2D96"/>
    <w:rsid w:val="1BAD1C56"/>
    <w:rsid w:val="1BAD99F5"/>
    <w:rsid w:val="1BADD100"/>
    <w:rsid w:val="1BAF05F7"/>
    <w:rsid w:val="1BB3B514"/>
    <w:rsid w:val="1BB6B2EA"/>
    <w:rsid w:val="1BB6EE5A"/>
    <w:rsid w:val="1BB74BA1"/>
    <w:rsid w:val="1BB84BE4"/>
    <w:rsid w:val="1BBB3DFA"/>
    <w:rsid w:val="1BBC968C"/>
    <w:rsid w:val="1BBE2618"/>
    <w:rsid w:val="1BC19911"/>
    <w:rsid w:val="1BC5B3E6"/>
    <w:rsid w:val="1BC75C82"/>
    <w:rsid w:val="1BC8A314"/>
    <w:rsid w:val="1BCB4620"/>
    <w:rsid w:val="1BCD4374"/>
    <w:rsid w:val="1BCD919B"/>
    <w:rsid w:val="1BD128FC"/>
    <w:rsid w:val="1BD1D638"/>
    <w:rsid w:val="1BD25C9E"/>
    <w:rsid w:val="1BD6D4BB"/>
    <w:rsid w:val="1BD807AD"/>
    <w:rsid w:val="1BDAD3D2"/>
    <w:rsid w:val="1BE05323"/>
    <w:rsid w:val="1BE2C2A1"/>
    <w:rsid w:val="1BE91ECA"/>
    <w:rsid w:val="1BE9740B"/>
    <w:rsid w:val="1BED4A7E"/>
    <w:rsid w:val="1BF05DCE"/>
    <w:rsid w:val="1BF08582"/>
    <w:rsid w:val="1BF0B1DB"/>
    <w:rsid w:val="1BF4ADFD"/>
    <w:rsid w:val="1BF7F5AA"/>
    <w:rsid w:val="1BF8ED02"/>
    <w:rsid w:val="1BF9F963"/>
    <w:rsid w:val="1BFFE4FF"/>
    <w:rsid w:val="1C01B816"/>
    <w:rsid w:val="1C038EF1"/>
    <w:rsid w:val="1C040C5F"/>
    <w:rsid w:val="1C06FA49"/>
    <w:rsid w:val="1C0BA7E3"/>
    <w:rsid w:val="1C1031B3"/>
    <w:rsid w:val="1C107905"/>
    <w:rsid w:val="1C10938A"/>
    <w:rsid w:val="1C143F03"/>
    <w:rsid w:val="1C1789C0"/>
    <w:rsid w:val="1C194100"/>
    <w:rsid w:val="1C19EB90"/>
    <w:rsid w:val="1C1B6789"/>
    <w:rsid w:val="1C1BD06A"/>
    <w:rsid w:val="1C1C2629"/>
    <w:rsid w:val="1C1F7B2B"/>
    <w:rsid w:val="1C2C4295"/>
    <w:rsid w:val="1C2C4944"/>
    <w:rsid w:val="1C2CED63"/>
    <w:rsid w:val="1C2D6267"/>
    <w:rsid w:val="1C2EDFA0"/>
    <w:rsid w:val="1C304A64"/>
    <w:rsid w:val="1C327A6F"/>
    <w:rsid w:val="1C33D5A5"/>
    <w:rsid w:val="1C340573"/>
    <w:rsid w:val="1C34BBD4"/>
    <w:rsid w:val="1C36BF5E"/>
    <w:rsid w:val="1C39A2E2"/>
    <w:rsid w:val="1C3A7939"/>
    <w:rsid w:val="1C3D3536"/>
    <w:rsid w:val="1C403D2B"/>
    <w:rsid w:val="1C450E05"/>
    <w:rsid w:val="1C457258"/>
    <w:rsid w:val="1C468A20"/>
    <w:rsid w:val="1C4922C2"/>
    <w:rsid w:val="1C4E4398"/>
    <w:rsid w:val="1C507B7D"/>
    <w:rsid w:val="1C50A73F"/>
    <w:rsid w:val="1C511242"/>
    <w:rsid w:val="1C59A3B1"/>
    <w:rsid w:val="1C5A6ACA"/>
    <w:rsid w:val="1C60A38E"/>
    <w:rsid w:val="1C6335A9"/>
    <w:rsid w:val="1C65DD81"/>
    <w:rsid w:val="1C65E919"/>
    <w:rsid w:val="1C667657"/>
    <w:rsid w:val="1C690172"/>
    <w:rsid w:val="1C69408A"/>
    <w:rsid w:val="1C6C3162"/>
    <w:rsid w:val="1C6E73B4"/>
    <w:rsid w:val="1C7633EB"/>
    <w:rsid w:val="1C77497D"/>
    <w:rsid w:val="1C796579"/>
    <w:rsid w:val="1C7CB2C2"/>
    <w:rsid w:val="1C7FC3AE"/>
    <w:rsid w:val="1C83BF61"/>
    <w:rsid w:val="1C8AE599"/>
    <w:rsid w:val="1C8C744A"/>
    <w:rsid w:val="1C8D668B"/>
    <w:rsid w:val="1C949FA1"/>
    <w:rsid w:val="1C98E423"/>
    <w:rsid w:val="1C98EE7E"/>
    <w:rsid w:val="1C99A7C3"/>
    <w:rsid w:val="1C9F368E"/>
    <w:rsid w:val="1CA65C4E"/>
    <w:rsid w:val="1CA699D0"/>
    <w:rsid w:val="1CA6E4B2"/>
    <w:rsid w:val="1CA8C6D9"/>
    <w:rsid w:val="1CA980F4"/>
    <w:rsid w:val="1CABA0F7"/>
    <w:rsid w:val="1CAC0F78"/>
    <w:rsid w:val="1CADB4ED"/>
    <w:rsid w:val="1CBA9F86"/>
    <w:rsid w:val="1CBFA21F"/>
    <w:rsid w:val="1CC1AC05"/>
    <w:rsid w:val="1CC2C8F6"/>
    <w:rsid w:val="1CC370E6"/>
    <w:rsid w:val="1CCADA65"/>
    <w:rsid w:val="1CCCA21B"/>
    <w:rsid w:val="1CCCFCD5"/>
    <w:rsid w:val="1CCE15BF"/>
    <w:rsid w:val="1CD0B7F4"/>
    <w:rsid w:val="1CD32064"/>
    <w:rsid w:val="1CD590EA"/>
    <w:rsid w:val="1CDC3238"/>
    <w:rsid w:val="1CDC5AA6"/>
    <w:rsid w:val="1CDC634C"/>
    <w:rsid w:val="1CDF71BC"/>
    <w:rsid w:val="1CE05CE7"/>
    <w:rsid w:val="1CE5FA1F"/>
    <w:rsid w:val="1CE7B9B2"/>
    <w:rsid w:val="1CE7E4F9"/>
    <w:rsid w:val="1CE9052F"/>
    <w:rsid w:val="1CE94749"/>
    <w:rsid w:val="1CEBC759"/>
    <w:rsid w:val="1CED329E"/>
    <w:rsid w:val="1CF01DC7"/>
    <w:rsid w:val="1CF0556F"/>
    <w:rsid w:val="1CF2FC2E"/>
    <w:rsid w:val="1CF35758"/>
    <w:rsid w:val="1CF67ED5"/>
    <w:rsid w:val="1CFBE4E0"/>
    <w:rsid w:val="1CFF2B9E"/>
    <w:rsid w:val="1D044240"/>
    <w:rsid w:val="1D07A792"/>
    <w:rsid w:val="1D07CEFA"/>
    <w:rsid w:val="1D081063"/>
    <w:rsid w:val="1D09B678"/>
    <w:rsid w:val="1D0F1872"/>
    <w:rsid w:val="1D0F9959"/>
    <w:rsid w:val="1D112DF8"/>
    <w:rsid w:val="1D13D08D"/>
    <w:rsid w:val="1D16E01F"/>
    <w:rsid w:val="1D1BEBEA"/>
    <w:rsid w:val="1D1D19C3"/>
    <w:rsid w:val="1D1EA900"/>
    <w:rsid w:val="1D1FF92C"/>
    <w:rsid w:val="1D202D72"/>
    <w:rsid w:val="1D21EAB3"/>
    <w:rsid w:val="1D24130D"/>
    <w:rsid w:val="1D253A6E"/>
    <w:rsid w:val="1D2689E5"/>
    <w:rsid w:val="1D28B859"/>
    <w:rsid w:val="1D291C43"/>
    <w:rsid w:val="1D2CF77F"/>
    <w:rsid w:val="1D2D296D"/>
    <w:rsid w:val="1D2F5153"/>
    <w:rsid w:val="1D30BFFA"/>
    <w:rsid w:val="1D32A21F"/>
    <w:rsid w:val="1D353B78"/>
    <w:rsid w:val="1D383033"/>
    <w:rsid w:val="1D3854C4"/>
    <w:rsid w:val="1D3A1057"/>
    <w:rsid w:val="1D3F6031"/>
    <w:rsid w:val="1D3F7E47"/>
    <w:rsid w:val="1D417F93"/>
    <w:rsid w:val="1D42D738"/>
    <w:rsid w:val="1D44A414"/>
    <w:rsid w:val="1D473733"/>
    <w:rsid w:val="1D4B5C05"/>
    <w:rsid w:val="1D4DF7FC"/>
    <w:rsid w:val="1D4E5EA3"/>
    <w:rsid w:val="1D4E669F"/>
    <w:rsid w:val="1D57C567"/>
    <w:rsid w:val="1D5843EE"/>
    <w:rsid w:val="1D59B1CA"/>
    <w:rsid w:val="1D5CCAC6"/>
    <w:rsid w:val="1D5E10BA"/>
    <w:rsid w:val="1D6230A3"/>
    <w:rsid w:val="1D62BCAF"/>
    <w:rsid w:val="1D6321CB"/>
    <w:rsid w:val="1D63868F"/>
    <w:rsid w:val="1D657939"/>
    <w:rsid w:val="1D65C759"/>
    <w:rsid w:val="1D666825"/>
    <w:rsid w:val="1D673AFB"/>
    <w:rsid w:val="1D6AC802"/>
    <w:rsid w:val="1D6EA259"/>
    <w:rsid w:val="1D6F01DE"/>
    <w:rsid w:val="1D7292B5"/>
    <w:rsid w:val="1D72CE82"/>
    <w:rsid w:val="1D73A3B2"/>
    <w:rsid w:val="1D774A1B"/>
    <w:rsid w:val="1D778C1E"/>
    <w:rsid w:val="1D784FAC"/>
    <w:rsid w:val="1D7A1139"/>
    <w:rsid w:val="1D7FF61E"/>
    <w:rsid w:val="1D801B9B"/>
    <w:rsid w:val="1D838999"/>
    <w:rsid w:val="1D83DF47"/>
    <w:rsid w:val="1D857F15"/>
    <w:rsid w:val="1D8627AA"/>
    <w:rsid w:val="1D8A666D"/>
    <w:rsid w:val="1D8C45C3"/>
    <w:rsid w:val="1D8D9E2F"/>
    <w:rsid w:val="1D8FAE1E"/>
    <w:rsid w:val="1D9003AE"/>
    <w:rsid w:val="1D902CF0"/>
    <w:rsid w:val="1D90587C"/>
    <w:rsid w:val="1D90BF87"/>
    <w:rsid w:val="1D93316C"/>
    <w:rsid w:val="1D96C0F8"/>
    <w:rsid w:val="1D9CA72E"/>
    <w:rsid w:val="1D9DB5CD"/>
    <w:rsid w:val="1D9E440D"/>
    <w:rsid w:val="1DA14821"/>
    <w:rsid w:val="1DA2C910"/>
    <w:rsid w:val="1DA3CE8E"/>
    <w:rsid w:val="1DA7892C"/>
    <w:rsid w:val="1DAB0E77"/>
    <w:rsid w:val="1DAD03A8"/>
    <w:rsid w:val="1DAE6650"/>
    <w:rsid w:val="1DAE8CA7"/>
    <w:rsid w:val="1DAFFA13"/>
    <w:rsid w:val="1DB02CC7"/>
    <w:rsid w:val="1DB21020"/>
    <w:rsid w:val="1DB3AD45"/>
    <w:rsid w:val="1DB471F8"/>
    <w:rsid w:val="1DB61055"/>
    <w:rsid w:val="1DBA2F40"/>
    <w:rsid w:val="1DC00E84"/>
    <w:rsid w:val="1DC14DA0"/>
    <w:rsid w:val="1DC4AD9C"/>
    <w:rsid w:val="1DC4F9A7"/>
    <w:rsid w:val="1DC5FE2D"/>
    <w:rsid w:val="1DCB2FBC"/>
    <w:rsid w:val="1DCB974D"/>
    <w:rsid w:val="1DCDF351"/>
    <w:rsid w:val="1DCE02D3"/>
    <w:rsid w:val="1DD26F2D"/>
    <w:rsid w:val="1DD49465"/>
    <w:rsid w:val="1DD54FF4"/>
    <w:rsid w:val="1DD743F6"/>
    <w:rsid w:val="1DD833D8"/>
    <w:rsid w:val="1DD9B176"/>
    <w:rsid w:val="1DDB39F2"/>
    <w:rsid w:val="1DDC23AD"/>
    <w:rsid w:val="1DDDBDEE"/>
    <w:rsid w:val="1DDF633A"/>
    <w:rsid w:val="1DE0FCEF"/>
    <w:rsid w:val="1DE2E808"/>
    <w:rsid w:val="1DE3D709"/>
    <w:rsid w:val="1DE4576C"/>
    <w:rsid w:val="1DE5294B"/>
    <w:rsid w:val="1DE764AC"/>
    <w:rsid w:val="1DE77A5F"/>
    <w:rsid w:val="1DE95B73"/>
    <w:rsid w:val="1DEA5987"/>
    <w:rsid w:val="1DEAEB93"/>
    <w:rsid w:val="1DF1C81C"/>
    <w:rsid w:val="1DF2BE9F"/>
    <w:rsid w:val="1DFBCBA4"/>
    <w:rsid w:val="1DFC08CE"/>
    <w:rsid w:val="1DFF1679"/>
    <w:rsid w:val="1DFFD60E"/>
    <w:rsid w:val="1DFFF0EA"/>
    <w:rsid w:val="1E06EC48"/>
    <w:rsid w:val="1E0AFFD3"/>
    <w:rsid w:val="1E0BCB8B"/>
    <w:rsid w:val="1E0C9930"/>
    <w:rsid w:val="1E0D782D"/>
    <w:rsid w:val="1E158B5D"/>
    <w:rsid w:val="1E172956"/>
    <w:rsid w:val="1E17E88E"/>
    <w:rsid w:val="1E1C361F"/>
    <w:rsid w:val="1E23187C"/>
    <w:rsid w:val="1E241221"/>
    <w:rsid w:val="1E24EEE1"/>
    <w:rsid w:val="1E268DA3"/>
    <w:rsid w:val="1E28BB30"/>
    <w:rsid w:val="1E28DE4C"/>
    <w:rsid w:val="1E29FE01"/>
    <w:rsid w:val="1E2A6187"/>
    <w:rsid w:val="1E2C77ED"/>
    <w:rsid w:val="1E2CCCB3"/>
    <w:rsid w:val="1E2F3D35"/>
    <w:rsid w:val="1E3131DB"/>
    <w:rsid w:val="1E34BC3A"/>
    <w:rsid w:val="1E36E378"/>
    <w:rsid w:val="1E38398B"/>
    <w:rsid w:val="1E3BCDB4"/>
    <w:rsid w:val="1E3BD7FD"/>
    <w:rsid w:val="1E405808"/>
    <w:rsid w:val="1E431E21"/>
    <w:rsid w:val="1E446E9C"/>
    <w:rsid w:val="1E49CB3F"/>
    <w:rsid w:val="1E49D02C"/>
    <w:rsid w:val="1E49D391"/>
    <w:rsid w:val="1E4B81CD"/>
    <w:rsid w:val="1E4BDE4A"/>
    <w:rsid w:val="1E4D7805"/>
    <w:rsid w:val="1E4EAC49"/>
    <w:rsid w:val="1E4F352F"/>
    <w:rsid w:val="1E4F89E7"/>
    <w:rsid w:val="1E53AE9C"/>
    <w:rsid w:val="1E5474FD"/>
    <w:rsid w:val="1E55E6F3"/>
    <w:rsid w:val="1E57E547"/>
    <w:rsid w:val="1E5B5763"/>
    <w:rsid w:val="1E5FAA6A"/>
    <w:rsid w:val="1E604E59"/>
    <w:rsid w:val="1E6687DB"/>
    <w:rsid w:val="1E66FD4C"/>
    <w:rsid w:val="1E67E0CA"/>
    <w:rsid w:val="1E68DEF8"/>
    <w:rsid w:val="1E6A2149"/>
    <w:rsid w:val="1E6EB691"/>
    <w:rsid w:val="1E719AB1"/>
    <w:rsid w:val="1E768A20"/>
    <w:rsid w:val="1E76CB1A"/>
    <w:rsid w:val="1E78DAA0"/>
    <w:rsid w:val="1E78E0CD"/>
    <w:rsid w:val="1E79611B"/>
    <w:rsid w:val="1E7A7282"/>
    <w:rsid w:val="1E7B570E"/>
    <w:rsid w:val="1E7E0631"/>
    <w:rsid w:val="1E7E1C5A"/>
    <w:rsid w:val="1E7E6ACD"/>
    <w:rsid w:val="1E7F3DD6"/>
    <w:rsid w:val="1E7FEF85"/>
    <w:rsid w:val="1E81FE54"/>
    <w:rsid w:val="1E861254"/>
    <w:rsid w:val="1E88AC95"/>
    <w:rsid w:val="1E891F97"/>
    <w:rsid w:val="1E89608F"/>
    <w:rsid w:val="1E8BBF36"/>
    <w:rsid w:val="1E909EC0"/>
    <w:rsid w:val="1E915CF9"/>
    <w:rsid w:val="1E922FD0"/>
    <w:rsid w:val="1E940CFC"/>
    <w:rsid w:val="1E950637"/>
    <w:rsid w:val="1E965609"/>
    <w:rsid w:val="1E966BEF"/>
    <w:rsid w:val="1E98AFCC"/>
    <w:rsid w:val="1E9BDF64"/>
    <w:rsid w:val="1E9C6320"/>
    <w:rsid w:val="1E9E3BE9"/>
    <w:rsid w:val="1EA2FB7E"/>
    <w:rsid w:val="1EA53F36"/>
    <w:rsid w:val="1EA60838"/>
    <w:rsid w:val="1EA6114E"/>
    <w:rsid w:val="1EA80A64"/>
    <w:rsid w:val="1EACDFD7"/>
    <w:rsid w:val="1EB21841"/>
    <w:rsid w:val="1EB4BD32"/>
    <w:rsid w:val="1EB74CCF"/>
    <w:rsid w:val="1EBC4086"/>
    <w:rsid w:val="1EBD9471"/>
    <w:rsid w:val="1EC16FAE"/>
    <w:rsid w:val="1EC5436F"/>
    <w:rsid w:val="1EC590B8"/>
    <w:rsid w:val="1EC6A0E7"/>
    <w:rsid w:val="1EC6CD9B"/>
    <w:rsid w:val="1EC8B161"/>
    <w:rsid w:val="1ECA9591"/>
    <w:rsid w:val="1ECBFAAE"/>
    <w:rsid w:val="1ECC4E82"/>
    <w:rsid w:val="1ECE128D"/>
    <w:rsid w:val="1ED225B1"/>
    <w:rsid w:val="1ED2A496"/>
    <w:rsid w:val="1ED356D1"/>
    <w:rsid w:val="1ED3C90B"/>
    <w:rsid w:val="1ED45940"/>
    <w:rsid w:val="1ED991EE"/>
    <w:rsid w:val="1EDA6E70"/>
    <w:rsid w:val="1EDABD14"/>
    <w:rsid w:val="1EDC2F56"/>
    <w:rsid w:val="1EDD8FF4"/>
    <w:rsid w:val="1EE082EE"/>
    <w:rsid w:val="1EE23A94"/>
    <w:rsid w:val="1EE39372"/>
    <w:rsid w:val="1EE60E4F"/>
    <w:rsid w:val="1EE6C25A"/>
    <w:rsid w:val="1EE751F9"/>
    <w:rsid w:val="1EE987AA"/>
    <w:rsid w:val="1EECB50E"/>
    <w:rsid w:val="1EEED588"/>
    <w:rsid w:val="1EEF51A7"/>
    <w:rsid w:val="1EF01F45"/>
    <w:rsid w:val="1EF07E9E"/>
    <w:rsid w:val="1EF259E2"/>
    <w:rsid w:val="1EF3AC7B"/>
    <w:rsid w:val="1EF581B6"/>
    <w:rsid w:val="1EF608FA"/>
    <w:rsid w:val="1EF62133"/>
    <w:rsid w:val="1EFA590B"/>
    <w:rsid w:val="1EFD30F2"/>
    <w:rsid w:val="1EFD3651"/>
    <w:rsid w:val="1EFD9014"/>
    <w:rsid w:val="1EFDFC0C"/>
    <w:rsid w:val="1EFF9A2C"/>
    <w:rsid w:val="1F00EED5"/>
    <w:rsid w:val="1F05B6E5"/>
    <w:rsid w:val="1F06C678"/>
    <w:rsid w:val="1F0CCE5E"/>
    <w:rsid w:val="1F0DF755"/>
    <w:rsid w:val="1F0E116C"/>
    <w:rsid w:val="1F129E7E"/>
    <w:rsid w:val="1F174CB4"/>
    <w:rsid w:val="1F1851C6"/>
    <w:rsid w:val="1F1AB87D"/>
    <w:rsid w:val="1F1D7E70"/>
    <w:rsid w:val="1F1F765D"/>
    <w:rsid w:val="1F202960"/>
    <w:rsid w:val="1F226006"/>
    <w:rsid w:val="1F22D730"/>
    <w:rsid w:val="1F236B66"/>
    <w:rsid w:val="1F239897"/>
    <w:rsid w:val="1F28023E"/>
    <w:rsid w:val="1F2A71EE"/>
    <w:rsid w:val="1F2AB5B8"/>
    <w:rsid w:val="1F2AD6E8"/>
    <w:rsid w:val="1F306DB3"/>
    <w:rsid w:val="1F30F3F5"/>
    <w:rsid w:val="1F329E2C"/>
    <w:rsid w:val="1F3360DD"/>
    <w:rsid w:val="1F34271B"/>
    <w:rsid w:val="1F36AB72"/>
    <w:rsid w:val="1F389BC2"/>
    <w:rsid w:val="1F38BC58"/>
    <w:rsid w:val="1F39E7F1"/>
    <w:rsid w:val="1F3C704C"/>
    <w:rsid w:val="1F3CACD5"/>
    <w:rsid w:val="1F41ACAD"/>
    <w:rsid w:val="1F442203"/>
    <w:rsid w:val="1F47E522"/>
    <w:rsid w:val="1F485BE6"/>
    <w:rsid w:val="1F4B8D0F"/>
    <w:rsid w:val="1F4EB469"/>
    <w:rsid w:val="1F52D75A"/>
    <w:rsid w:val="1F55E1DC"/>
    <w:rsid w:val="1F603D89"/>
    <w:rsid w:val="1F62A39A"/>
    <w:rsid w:val="1F62E6F1"/>
    <w:rsid w:val="1F633E91"/>
    <w:rsid w:val="1F652A3A"/>
    <w:rsid w:val="1F6564DB"/>
    <w:rsid w:val="1F658BDF"/>
    <w:rsid w:val="1F66307A"/>
    <w:rsid w:val="1F668984"/>
    <w:rsid w:val="1F66B685"/>
    <w:rsid w:val="1F68F983"/>
    <w:rsid w:val="1F70F1CA"/>
    <w:rsid w:val="1F71CBCB"/>
    <w:rsid w:val="1F752568"/>
    <w:rsid w:val="1F7D1468"/>
    <w:rsid w:val="1F7D5683"/>
    <w:rsid w:val="1F81396E"/>
    <w:rsid w:val="1F847FDA"/>
    <w:rsid w:val="1F8833DC"/>
    <w:rsid w:val="1F883B43"/>
    <w:rsid w:val="1F8C96B0"/>
    <w:rsid w:val="1F8DEB9B"/>
    <w:rsid w:val="1F8FFE49"/>
    <w:rsid w:val="1F92688A"/>
    <w:rsid w:val="1F932DF3"/>
    <w:rsid w:val="1F934A07"/>
    <w:rsid w:val="1F93CEFF"/>
    <w:rsid w:val="1F94047E"/>
    <w:rsid w:val="1F9481E7"/>
    <w:rsid w:val="1F94B0B2"/>
    <w:rsid w:val="1F976466"/>
    <w:rsid w:val="1F986C2D"/>
    <w:rsid w:val="1F9E5C40"/>
    <w:rsid w:val="1F9F6739"/>
    <w:rsid w:val="1FA0380B"/>
    <w:rsid w:val="1FA20B4C"/>
    <w:rsid w:val="1FA43031"/>
    <w:rsid w:val="1FAABEC9"/>
    <w:rsid w:val="1FAAD1D3"/>
    <w:rsid w:val="1FADD7B0"/>
    <w:rsid w:val="1FB0460A"/>
    <w:rsid w:val="1FB09E5D"/>
    <w:rsid w:val="1FB51BF0"/>
    <w:rsid w:val="1FB81FF7"/>
    <w:rsid w:val="1FB92CB4"/>
    <w:rsid w:val="1FBEE57A"/>
    <w:rsid w:val="1FC25493"/>
    <w:rsid w:val="1FC30434"/>
    <w:rsid w:val="1FC31E2E"/>
    <w:rsid w:val="1FC324AB"/>
    <w:rsid w:val="1FC764FD"/>
    <w:rsid w:val="1FC8B790"/>
    <w:rsid w:val="1FCBC148"/>
    <w:rsid w:val="1FCF5235"/>
    <w:rsid w:val="1FD0CA77"/>
    <w:rsid w:val="1FD1DDA0"/>
    <w:rsid w:val="1FD2B675"/>
    <w:rsid w:val="1FD4645B"/>
    <w:rsid w:val="1FD554A3"/>
    <w:rsid w:val="1FD5C6A8"/>
    <w:rsid w:val="1FD9B958"/>
    <w:rsid w:val="1FDBB635"/>
    <w:rsid w:val="1FDBF335"/>
    <w:rsid w:val="1FE2C7ED"/>
    <w:rsid w:val="1FE3D221"/>
    <w:rsid w:val="1FE7C919"/>
    <w:rsid w:val="1FF7E412"/>
    <w:rsid w:val="1FFBA488"/>
    <w:rsid w:val="1FFBC219"/>
    <w:rsid w:val="1FFCF51F"/>
    <w:rsid w:val="1FFE3912"/>
    <w:rsid w:val="1FFE67E6"/>
    <w:rsid w:val="2004BBDE"/>
    <w:rsid w:val="2007C369"/>
    <w:rsid w:val="20084AE1"/>
    <w:rsid w:val="200F9DC7"/>
    <w:rsid w:val="20126F4B"/>
    <w:rsid w:val="20138E66"/>
    <w:rsid w:val="2018428F"/>
    <w:rsid w:val="201AE8A6"/>
    <w:rsid w:val="201D97F1"/>
    <w:rsid w:val="201E8115"/>
    <w:rsid w:val="201F8923"/>
    <w:rsid w:val="201FA7A6"/>
    <w:rsid w:val="201FABC4"/>
    <w:rsid w:val="20216599"/>
    <w:rsid w:val="2024483C"/>
    <w:rsid w:val="2027EA32"/>
    <w:rsid w:val="2029A4EC"/>
    <w:rsid w:val="202BB454"/>
    <w:rsid w:val="202BDC63"/>
    <w:rsid w:val="202D6267"/>
    <w:rsid w:val="202F2805"/>
    <w:rsid w:val="20350D8C"/>
    <w:rsid w:val="2036D013"/>
    <w:rsid w:val="203F89C8"/>
    <w:rsid w:val="203FCBAB"/>
    <w:rsid w:val="2042D327"/>
    <w:rsid w:val="204495F2"/>
    <w:rsid w:val="2046BD78"/>
    <w:rsid w:val="204FE1F8"/>
    <w:rsid w:val="205093B3"/>
    <w:rsid w:val="20586755"/>
    <w:rsid w:val="2058B3F2"/>
    <w:rsid w:val="205A41B7"/>
    <w:rsid w:val="205DF76D"/>
    <w:rsid w:val="2064B8B0"/>
    <w:rsid w:val="2065C4DB"/>
    <w:rsid w:val="2066CE29"/>
    <w:rsid w:val="206AD1A5"/>
    <w:rsid w:val="206C9787"/>
    <w:rsid w:val="206E02F4"/>
    <w:rsid w:val="206E34B2"/>
    <w:rsid w:val="206EA3FF"/>
    <w:rsid w:val="206EB868"/>
    <w:rsid w:val="206EC386"/>
    <w:rsid w:val="20702DC8"/>
    <w:rsid w:val="2070B2B9"/>
    <w:rsid w:val="2070D999"/>
    <w:rsid w:val="207515DE"/>
    <w:rsid w:val="2075E2B3"/>
    <w:rsid w:val="20764F97"/>
    <w:rsid w:val="207661B2"/>
    <w:rsid w:val="20795EA0"/>
    <w:rsid w:val="207BB800"/>
    <w:rsid w:val="207D80A0"/>
    <w:rsid w:val="2081669B"/>
    <w:rsid w:val="20839B73"/>
    <w:rsid w:val="2084CE06"/>
    <w:rsid w:val="2085298B"/>
    <w:rsid w:val="20856F57"/>
    <w:rsid w:val="20878DB5"/>
    <w:rsid w:val="208B97B5"/>
    <w:rsid w:val="208C1063"/>
    <w:rsid w:val="208C2D51"/>
    <w:rsid w:val="208F271F"/>
    <w:rsid w:val="2092C3F8"/>
    <w:rsid w:val="2094ED53"/>
    <w:rsid w:val="20959840"/>
    <w:rsid w:val="20960661"/>
    <w:rsid w:val="2099F109"/>
    <w:rsid w:val="209B0EA6"/>
    <w:rsid w:val="209CFD3D"/>
    <w:rsid w:val="20A44C6B"/>
    <w:rsid w:val="20A6D9BA"/>
    <w:rsid w:val="20A6F3B6"/>
    <w:rsid w:val="20A7494A"/>
    <w:rsid w:val="20ADE97F"/>
    <w:rsid w:val="20B224C3"/>
    <w:rsid w:val="20B2E142"/>
    <w:rsid w:val="20B467AF"/>
    <w:rsid w:val="20B53132"/>
    <w:rsid w:val="20B5E3EC"/>
    <w:rsid w:val="20BC9CB1"/>
    <w:rsid w:val="20BD0930"/>
    <w:rsid w:val="20BE4402"/>
    <w:rsid w:val="20C31C87"/>
    <w:rsid w:val="20C400DA"/>
    <w:rsid w:val="20C49A92"/>
    <w:rsid w:val="20C555A5"/>
    <w:rsid w:val="20CA8C83"/>
    <w:rsid w:val="20CE4246"/>
    <w:rsid w:val="20D0CC2D"/>
    <w:rsid w:val="20D2D869"/>
    <w:rsid w:val="20D3EB45"/>
    <w:rsid w:val="20D766AB"/>
    <w:rsid w:val="20D92E8C"/>
    <w:rsid w:val="20DCFC1A"/>
    <w:rsid w:val="20DD8AC3"/>
    <w:rsid w:val="20DE2664"/>
    <w:rsid w:val="20DEC77C"/>
    <w:rsid w:val="20DF38F9"/>
    <w:rsid w:val="20DF947E"/>
    <w:rsid w:val="20DFEBCA"/>
    <w:rsid w:val="20E18E9F"/>
    <w:rsid w:val="20E6C903"/>
    <w:rsid w:val="20E73B4E"/>
    <w:rsid w:val="20E854EA"/>
    <w:rsid w:val="20E9E3BB"/>
    <w:rsid w:val="20EDC4CB"/>
    <w:rsid w:val="20F164ED"/>
    <w:rsid w:val="20F188A8"/>
    <w:rsid w:val="20F1DBAC"/>
    <w:rsid w:val="20F761FF"/>
    <w:rsid w:val="20FA5507"/>
    <w:rsid w:val="20FBB639"/>
    <w:rsid w:val="2101100D"/>
    <w:rsid w:val="21014697"/>
    <w:rsid w:val="210565E4"/>
    <w:rsid w:val="21064F4C"/>
    <w:rsid w:val="210A3DA6"/>
    <w:rsid w:val="210AD7F6"/>
    <w:rsid w:val="210C182B"/>
    <w:rsid w:val="210C666F"/>
    <w:rsid w:val="210FA716"/>
    <w:rsid w:val="2110A0C1"/>
    <w:rsid w:val="21149DD9"/>
    <w:rsid w:val="211624DA"/>
    <w:rsid w:val="21192024"/>
    <w:rsid w:val="211A8E36"/>
    <w:rsid w:val="211A92AF"/>
    <w:rsid w:val="211CEA30"/>
    <w:rsid w:val="211D5A95"/>
    <w:rsid w:val="211EBA0B"/>
    <w:rsid w:val="211F2A16"/>
    <w:rsid w:val="211FE8C7"/>
    <w:rsid w:val="212087AD"/>
    <w:rsid w:val="2120C10A"/>
    <w:rsid w:val="212273D1"/>
    <w:rsid w:val="21250A7D"/>
    <w:rsid w:val="2125E5DD"/>
    <w:rsid w:val="2126C1A3"/>
    <w:rsid w:val="212765A4"/>
    <w:rsid w:val="21294EC0"/>
    <w:rsid w:val="212F4341"/>
    <w:rsid w:val="2131E7AD"/>
    <w:rsid w:val="2131EE46"/>
    <w:rsid w:val="213291BB"/>
    <w:rsid w:val="21387190"/>
    <w:rsid w:val="213A0FB5"/>
    <w:rsid w:val="213AB0BA"/>
    <w:rsid w:val="213E4E97"/>
    <w:rsid w:val="21473BDF"/>
    <w:rsid w:val="21479291"/>
    <w:rsid w:val="2147A755"/>
    <w:rsid w:val="2147A9B1"/>
    <w:rsid w:val="2147AEF9"/>
    <w:rsid w:val="214881E7"/>
    <w:rsid w:val="214DE7DA"/>
    <w:rsid w:val="214ED633"/>
    <w:rsid w:val="214FB784"/>
    <w:rsid w:val="2151B77D"/>
    <w:rsid w:val="215496B3"/>
    <w:rsid w:val="2155D044"/>
    <w:rsid w:val="21576723"/>
    <w:rsid w:val="21584ED0"/>
    <w:rsid w:val="215F55C5"/>
    <w:rsid w:val="21671272"/>
    <w:rsid w:val="2169938A"/>
    <w:rsid w:val="2169CFFC"/>
    <w:rsid w:val="2169FD60"/>
    <w:rsid w:val="216A189C"/>
    <w:rsid w:val="216EF325"/>
    <w:rsid w:val="21746681"/>
    <w:rsid w:val="2174B21E"/>
    <w:rsid w:val="217593BD"/>
    <w:rsid w:val="21761F6A"/>
    <w:rsid w:val="21785F27"/>
    <w:rsid w:val="217F61B1"/>
    <w:rsid w:val="217FC75A"/>
    <w:rsid w:val="21803CC1"/>
    <w:rsid w:val="21816C34"/>
    <w:rsid w:val="21830503"/>
    <w:rsid w:val="2183C2A4"/>
    <w:rsid w:val="2183CDDD"/>
    <w:rsid w:val="218537D6"/>
    <w:rsid w:val="2186694B"/>
    <w:rsid w:val="218C2177"/>
    <w:rsid w:val="218CBD20"/>
    <w:rsid w:val="218FB6FB"/>
    <w:rsid w:val="2192B6B5"/>
    <w:rsid w:val="21944555"/>
    <w:rsid w:val="219D74DD"/>
    <w:rsid w:val="219DBAA5"/>
    <w:rsid w:val="219DF27A"/>
    <w:rsid w:val="219E3100"/>
    <w:rsid w:val="21A04CCB"/>
    <w:rsid w:val="21A1C746"/>
    <w:rsid w:val="21A3C116"/>
    <w:rsid w:val="21A57E3A"/>
    <w:rsid w:val="21A74BDA"/>
    <w:rsid w:val="21A80B71"/>
    <w:rsid w:val="21A8881B"/>
    <w:rsid w:val="21AAA8BC"/>
    <w:rsid w:val="21AB75B9"/>
    <w:rsid w:val="21ADE73D"/>
    <w:rsid w:val="21AE725C"/>
    <w:rsid w:val="21AFACD0"/>
    <w:rsid w:val="21AFDEF1"/>
    <w:rsid w:val="21B0971E"/>
    <w:rsid w:val="21B32517"/>
    <w:rsid w:val="21B37CAE"/>
    <w:rsid w:val="21B8110C"/>
    <w:rsid w:val="21B8E2FE"/>
    <w:rsid w:val="21BBB3E2"/>
    <w:rsid w:val="21BDDC68"/>
    <w:rsid w:val="21C098A4"/>
    <w:rsid w:val="21C2CA08"/>
    <w:rsid w:val="21C2EB75"/>
    <w:rsid w:val="21C9018F"/>
    <w:rsid w:val="21CA1C0C"/>
    <w:rsid w:val="21D5888A"/>
    <w:rsid w:val="21D58FAB"/>
    <w:rsid w:val="21D70B2A"/>
    <w:rsid w:val="21D9E418"/>
    <w:rsid w:val="21DCF1F4"/>
    <w:rsid w:val="21E674C9"/>
    <w:rsid w:val="21E78541"/>
    <w:rsid w:val="21E7CF59"/>
    <w:rsid w:val="21EF8C77"/>
    <w:rsid w:val="21F07033"/>
    <w:rsid w:val="21F23BC1"/>
    <w:rsid w:val="21F24196"/>
    <w:rsid w:val="21F3125B"/>
    <w:rsid w:val="21F4044D"/>
    <w:rsid w:val="21F4EEA4"/>
    <w:rsid w:val="21F5B166"/>
    <w:rsid w:val="21FA1AF7"/>
    <w:rsid w:val="21FA44A7"/>
    <w:rsid w:val="21FC0ACE"/>
    <w:rsid w:val="21FCE390"/>
    <w:rsid w:val="2200C5B0"/>
    <w:rsid w:val="220219B5"/>
    <w:rsid w:val="2207AC06"/>
    <w:rsid w:val="220A76C0"/>
    <w:rsid w:val="220FE00C"/>
    <w:rsid w:val="2210A032"/>
    <w:rsid w:val="2213E516"/>
    <w:rsid w:val="22141FD7"/>
    <w:rsid w:val="22152F66"/>
    <w:rsid w:val="22167388"/>
    <w:rsid w:val="2216E74B"/>
    <w:rsid w:val="22196321"/>
    <w:rsid w:val="221BC312"/>
    <w:rsid w:val="221C8DF8"/>
    <w:rsid w:val="221E6FE9"/>
    <w:rsid w:val="22233466"/>
    <w:rsid w:val="2223FA55"/>
    <w:rsid w:val="2224B477"/>
    <w:rsid w:val="2225E331"/>
    <w:rsid w:val="22269F21"/>
    <w:rsid w:val="222824C9"/>
    <w:rsid w:val="22293E2E"/>
    <w:rsid w:val="222967A8"/>
    <w:rsid w:val="222AC1DA"/>
    <w:rsid w:val="222DA6AF"/>
    <w:rsid w:val="222F04EB"/>
    <w:rsid w:val="222F1F70"/>
    <w:rsid w:val="223088EB"/>
    <w:rsid w:val="22320AA5"/>
    <w:rsid w:val="2233D3AD"/>
    <w:rsid w:val="223401D9"/>
    <w:rsid w:val="22341265"/>
    <w:rsid w:val="2236AD45"/>
    <w:rsid w:val="2236D338"/>
    <w:rsid w:val="22397CA6"/>
    <w:rsid w:val="22399771"/>
    <w:rsid w:val="2239D804"/>
    <w:rsid w:val="223B7FE6"/>
    <w:rsid w:val="2242A586"/>
    <w:rsid w:val="2246BCC6"/>
    <w:rsid w:val="22475D32"/>
    <w:rsid w:val="2249232C"/>
    <w:rsid w:val="224B372B"/>
    <w:rsid w:val="224C3288"/>
    <w:rsid w:val="224F45CE"/>
    <w:rsid w:val="2255EB05"/>
    <w:rsid w:val="2256FB39"/>
    <w:rsid w:val="2262ED4C"/>
    <w:rsid w:val="2263BAE1"/>
    <w:rsid w:val="2264B84D"/>
    <w:rsid w:val="2265AE3D"/>
    <w:rsid w:val="22690532"/>
    <w:rsid w:val="226C563F"/>
    <w:rsid w:val="226CCA37"/>
    <w:rsid w:val="226D0552"/>
    <w:rsid w:val="226DA7DF"/>
    <w:rsid w:val="2271AB6B"/>
    <w:rsid w:val="22721058"/>
    <w:rsid w:val="2275EA0D"/>
    <w:rsid w:val="2276688E"/>
    <w:rsid w:val="227A7C44"/>
    <w:rsid w:val="227B0AB1"/>
    <w:rsid w:val="227E9980"/>
    <w:rsid w:val="227FE060"/>
    <w:rsid w:val="227FE086"/>
    <w:rsid w:val="22843BC0"/>
    <w:rsid w:val="2288FE0C"/>
    <w:rsid w:val="22895379"/>
    <w:rsid w:val="22898EDE"/>
    <w:rsid w:val="228E7854"/>
    <w:rsid w:val="22918A13"/>
    <w:rsid w:val="22923176"/>
    <w:rsid w:val="22924C79"/>
    <w:rsid w:val="229ADFAF"/>
    <w:rsid w:val="229B43F7"/>
    <w:rsid w:val="229BEA90"/>
    <w:rsid w:val="229C6F85"/>
    <w:rsid w:val="229EF24A"/>
    <w:rsid w:val="22A0D425"/>
    <w:rsid w:val="22ABF371"/>
    <w:rsid w:val="22ACDB22"/>
    <w:rsid w:val="22AD874B"/>
    <w:rsid w:val="22AE3478"/>
    <w:rsid w:val="22B04789"/>
    <w:rsid w:val="22B0EF44"/>
    <w:rsid w:val="22B17540"/>
    <w:rsid w:val="22B1D836"/>
    <w:rsid w:val="22B24CD0"/>
    <w:rsid w:val="22B24D14"/>
    <w:rsid w:val="22B40893"/>
    <w:rsid w:val="22B47D49"/>
    <w:rsid w:val="22B48F40"/>
    <w:rsid w:val="22B7CB9D"/>
    <w:rsid w:val="22B9FA4A"/>
    <w:rsid w:val="22BD218F"/>
    <w:rsid w:val="22BE1B7B"/>
    <w:rsid w:val="22C3FD8F"/>
    <w:rsid w:val="22C9527E"/>
    <w:rsid w:val="22CA8B5C"/>
    <w:rsid w:val="22CB264D"/>
    <w:rsid w:val="22CDEB46"/>
    <w:rsid w:val="22CE8D5B"/>
    <w:rsid w:val="22D0B530"/>
    <w:rsid w:val="22D48040"/>
    <w:rsid w:val="22D4C657"/>
    <w:rsid w:val="22D4D446"/>
    <w:rsid w:val="22D54ED9"/>
    <w:rsid w:val="22D8814D"/>
    <w:rsid w:val="22DA19C1"/>
    <w:rsid w:val="22DA7B52"/>
    <w:rsid w:val="22DAD198"/>
    <w:rsid w:val="22DB9741"/>
    <w:rsid w:val="22E05B1A"/>
    <w:rsid w:val="22E09177"/>
    <w:rsid w:val="22E25017"/>
    <w:rsid w:val="22E2E6D7"/>
    <w:rsid w:val="22E4D50C"/>
    <w:rsid w:val="22E59FA5"/>
    <w:rsid w:val="22EABA80"/>
    <w:rsid w:val="22F0EEDB"/>
    <w:rsid w:val="22F1D6A6"/>
    <w:rsid w:val="22F28143"/>
    <w:rsid w:val="22F94145"/>
    <w:rsid w:val="2302EBCD"/>
    <w:rsid w:val="23056B91"/>
    <w:rsid w:val="230A5E24"/>
    <w:rsid w:val="230C9A3E"/>
    <w:rsid w:val="230E2F3B"/>
    <w:rsid w:val="23107FB6"/>
    <w:rsid w:val="23128A3C"/>
    <w:rsid w:val="2314EE9E"/>
    <w:rsid w:val="23162C46"/>
    <w:rsid w:val="2317863D"/>
    <w:rsid w:val="231937DB"/>
    <w:rsid w:val="231CFD15"/>
    <w:rsid w:val="231E3F72"/>
    <w:rsid w:val="2323B5E6"/>
    <w:rsid w:val="23240C95"/>
    <w:rsid w:val="23267936"/>
    <w:rsid w:val="232CD7DF"/>
    <w:rsid w:val="232D2A31"/>
    <w:rsid w:val="232D746C"/>
    <w:rsid w:val="2330E789"/>
    <w:rsid w:val="23343525"/>
    <w:rsid w:val="233496CA"/>
    <w:rsid w:val="233843BF"/>
    <w:rsid w:val="233A471D"/>
    <w:rsid w:val="233A5DA9"/>
    <w:rsid w:val="233C039A"/>
    <w:rsid w:val="233CD53C"/>
    <w:rsid w:val="233D9476"/>
    <w:rsid w:val="233E66D8"/>
    <w:rsid w:val="233EBDAB"/>
    <w:rsid w:val="23410A65"/>
    <w:rsid w:val="23422ADF"/>
    <w:rsid w:val="234430AC"/>
    <w:rsid w:val="23451FF5"/>
    <w:rsid w:val="234940DF"/>
    <w:rsid w:val="234CA2BB"/>
    <w:rsid w:val="235218BC"/>
    <w:rsid w:val="2353A3BA"/>
    <w:rsid w:val="23541024"/>
    <w:rsid w:val="2356384D"/>
    <w:rsid w:val="2356522A"/>
    <w:rsid w:val="2356DBB3"/>
    <w:rsid w:val="2357A139"/>
    <w:rsid w:val="235ABB1D"/>
    <w:rsid w:val="235B5169"/>
    <w:rsid w:val="235CBB51"/>
    <w:rsid w:val="235DDB6B"/>
    <w:rsid w:val="2360017D"/>
    <w:rsid w:val="2360CFA0"/>
    <w:rsid w:val="23611EF5"/>
    <w:rsid w:val="23625FF6"/>
    <w:rsid w:val="23639A9B"/>
    <w:rsid w:val="23641C56"/>
    <w:rsid w:val="2367EFF3"/>
    <w:rsid w:val="236ADE51"/>
    <w:rsid w:val="236B9EC9"/>
    <w:rsid w:val="236BBA76"/>
    <w:rsid w:val="236C3777"/>
    <w:rsid w:val="2372C823"/>
    <w:rsid w:val="2373E45F"/>
    <w:rsid w:val="2375ACD2"/>
    <w:rsid w:val="23766BAF"/>
    <w:rsid w:val="2376A258"/>
    <w:rsid w:val="23791100"/>
    <w:rsid w:val="237C84DC"/>
    <w:rsid w:val="237DF74E"/>
    <w:rsid w:val="237FAC4F"/>
    <w:rsid w:val="237FBF12"/>
    <w:rsid w:val="23821171"/>
    <w:rsid w:val="23854FFD"/>
    <w:rsid w:val="2385902F"/>
    <w:rsid w:val="23861336"/>
    <w:rsid w:val="23861BF1"/>
    <w:rsid w:val="2388F1BC"/>
    <w:rsid w:val="2388F2BF"/>
    <w:rsid w:val="238989F8"/>
    <w:rsid w:val="238B688E"/>
    <w:rsid w:val="238DD6CB"/>
    <w:rsid w:val="238E1EA1"/>
    <w:rsid w:val="239038DB"/>
    <w:rsid w:val="239053BB"/>
    <w:rsid w:val="23919ACA"/>
    <w:rsid w:val="23943E96"/>
    <w:rsid w:val="2396DC57"/>
    <w:rsid w:val="2398D4AB"/>
    <w:rsid w:val="239BA751"/>
    <w:rsid w:val="239F89EF"/>
    <w:rsid w:val="239FA3C9"/>
    <w:rsid w:val="23A0F88D"/>
    <w:rsid w:val="23A6112D"/>
    <w:rsid w:val="23A6D70D"/>
    <w:rsid w:val="23A879F3"/>
    <w:rsid w:val="23AAF71E"/>
    <w:rsid w:val="23ADFBFF"/>
    <w:rsid w:val="23AE1EF2"/>
    <w:rsid w:val="23AEF228"/>
    <w:rsid w:val="23B06371"/>
    <w:rsid w:val="23B5626F"/>
    <w:rsid w:val="23B7AE17"/>
    <w:rsid w:val="23BA6950"/>
    <w:rsid w:val="23BB9FCD"/>
    <w:rsid w:val="23BE6B53"/>
    <w:rsid w:val="23C3559B"/>
    <w:rsid w:val="23C397B0"/>
    <w:rsid w:val="23C619A5"/>
    <w:rsid w:val="23C998EB"/>
    <w:rsid w:val="23D2ADC7"/>
    <w:rsid w:val="23D75BC2"/>
    <w:rsid w:val="23D77BAE"/>
    <w:rsid w:val="23D89223"/>
    <w:rsid w:val="23D9FBFE"/>
    <w:rsid w:val="23DA2FE0"/>
    <w:rsid w:val="23DB2432"/>
    <w:rsid w:val="23DC9647"/>
    <w:rsid w:val="23DE6261"/>
    <w:rsid w:val="23E013A6"/>
    <w:rsid w:val="23E06ECA"/>
    <w:rsid w:val="23E14434"/>
    <w:rsid w:val="23E28C82"/>
    <w:rsid w:val="23E29999"/>
    <w:rsid w:val="23E35915"/>
    <w:rsid w:val="23E6C366"/>
    <w:rsid w:val="23E86F49"/>
    <w:rsid w:val="23E8A9AA"/>
    <w:rsid w:val="23EFC409"/>
    <w:rsid w:val="23F1B452"/>
    <w:rsid w:val="23F230FB"/>
    <w:rsid w:val="23F703AA"/>
    <w:rsid w:val="23F755F9"/>
    <w:rsid w:val="23FA0079"/>
    <w:rsid w:val="23FAFC5B"/>
    <w:rsid w:val="23FE3D57"/>
    <w:rsid w:val="2400EEFD"/>
    <w:rsid w:val="24010972"/>
    <w:rsid w:val="2402E132"/>
    <w:rsid w:val="2404416B"/>
    <w:rsid w:val="240523A7"/>
    <w:rsid w:val="240972EF"/>
    <w:rsid w:val="240AD53B"/>
    <w:rsid w:val="2411B48E"/>
    <w:rsid w:val="2415DC6C"/>
    <w:rsid w:val="2418CC44"/>
    <w:rsid w:val="241A96EF"/>
    <w:rsid w:val="241D9C83"/>
    <w:rsid w:val="241E4B55"/>
    <w:rsid w:val="24214A61"/>
    <w:rsid w:val="2426130E"/>
    <w:rsid w:val="24286E1F"/>
    <w:rsid w:val="24293215"/>
    <w:rsid w:val="242ABB8F"/>
    <w:rsid w:val="242BEC0F"/>
    <w:rsid w:val="242D1F2F"/>
    <w:rsid w:val="2435EF8B"/>
    <w:rsid w:val="243831F7"/>
    <w:rsid w:val="24387FE9"/>
    <w:rsid w:val="2439DFFB"/>
    <w:rsid w:val="243A00EF"/>
    <w:rsid w:val="243B934A"/>
    <w:rsid w:val="243C4ED7"/>
    <w:rsid w:val="243C8FF6"/>
    <w:rsid w:val="2442310D"/>
    <w:rsid w:val="24470CE0"/>
    <w:rsid w:val="2448640E"/>
    <w:rsid w:val="244B8D3F"/>
    <w:rsid w:val="244C969E"/>
    <w:rsid w:val="244DA8C8"/>
    <w:rsid w:val="24517DDD"/>
    <w:rsid w:val="245512BB"/>
    <w:rsid w:val="2456C4B3"/>
    <w:rsid w:val="245702B4"/>
    <w:rsid w:val="24591CB5"/>
    <w:rsid w:val="2459CE04"/>
    <w:rsid w:val="245ACF4C"/>
    <w:rsid w:val="245AD45D"/>
    <w:rsid w:val="245CF6B8"/>
    <w:rsid w:val="245D3CEB"/>
    <w:rsid w:val="245D479F"/>
    <w:rsid w:val="245EC9F7"/>
    <w:rsid w:val="24613057"/>
    <w:rsid w:val="2464FE94"/>
    <w:rsid w:val="2465BA8E"/>
    <w:rsid w:val="2466FC51"/>
    <w:rsid w:val="2468F8C1"/>
    <w:rsid w:val="246B929E"/>
    <w:rsid w:val="246C2CBA"/>
    <w:rsid w:val="246CD7C8"/>
    <w:rsid w:val="246F96EB"/>
    <w:rsid w:val="2470AF9E"/>
    <w:rsid w:val="2473CC2A"/>
    <w:rsid w:val="24741811"/>
    <w:rsid w:val="247667D8"/>
    <w:rsid w:val="2476E589"/>
    <w:rsid w:val="24775CEB"/>
    <w:rsid w:val="247793D9"/>
    <w:rsid w:val="2477F8DD"/>
    <w:rsid w:val="24797585"/>
    <w:rsid w:val="247A5BAB"/>
    <w:rsid w:val="247B60E9"/>
    <w:rsid w:val="247EC479"/>
    <w:rsid w:val="247F7C16"/>
    <w:rsid w:val="24810AE9"/>
    <w:rsid w:val="24830F84"/>
    <w:rsid w:val="2484FF35"/>
    <w:rsid w:val="24862C6B"/>
    <w:rsid w:val="24927B06"/>
    <w:rsid w:val="2495B389"/>
    <w:rsid w:val="2496B689"/>
    <w:rsid w:val="249ACBA0"/>
    <w:rsid w:val="249C9CD8"/>
    <w:rsid w:val="249CCA23"/>
    <w:rsid w:val="24A0DD6A"/>
    <w:rsid w:val="24A24DE9"/>
    <w:rsid w:val="24A4FD89"/>
    <w:rsid w:val="24A7B12F"/>
    <w:rsid w:val="24A83DFC"/>
    <w:rsid w:val="24A862B1"/>
    <w:rsid w:val="24AA30DC"/>
    <w:rsid w:val="24AAE994"/>
    <w:rsid w:val="24ACB8F3"/>
    <w:rsid w:val="24AD6BD2"/>
    <w:rsid w:val="24B0A431"/>
    <w:rsid w:val="24B1B483"/>
    <w:rsid w:val="24B6BB40"/>
    <w:rsid w:val="24B72087"/>
    <w:rsid w:val="24B7C237"/>
    <w:rsid w:val="24B9A893"/>
    <w:rsid w:val="24BD5B18"/>
    <w:rsid w:val="24BE9B5F"/>
    <w:rsid w:val="24BF76EC"/>
    <w:rsid w:val="24C082F9"/>
    <w:rsid w:val="24C0B529"/>
    <w:rsid w:val="24C24C01"/>
    <w:rsid w:val="24C55288"/>
    <w:rsid w:val="24C5D620"/>
    <w:rsid w:val="24CAE5C7"/>
    <w:rsid w:val="24CAFD4D"/>
    <w:rsid w:val="24CEA3E2"/>
    <w:rsid w:val="24D0DB5E"/>
    <w:rsid w:val="24D305E7"/>
    <w:rsid w:val="24D35224"/>
    <w:rsid w:val="24D706FD"/>
    <w:rsid w:val="24D7A3EB"/>
    <w:rsid w:val="24D94BD7"/>
    <w:rsid w:val="24E071D6"/>
    <w:rsid w:val="24E0A5D1"/>
    <w:rsid w:val="24E1907A"/>
    <w:rsid w:val="24E1F438"/>
    <w:rsid w:val="24E30A47"/>
    <w:rsid w:val="24E38A45"/>
    <w:rsid w:val="24EA4A3F"/>
    <w:rsid w:val="24EF7462"/>
    <w:rsid w:val="24F56757"/>
    <w:rsid w:val="24F6CF81"/>
    <w:rsid w:val="24F8FF44"/>
    <w:rsid w:val="24F9E581"/>
    <w:rsid w:val="24FDC522"/>
    <w:rsid w:val="24FF5081"/>
    <w:rsid w:val="25016738"/>
    <w:rsid w:val="2503BE1F"/>
    <w:rsid w:val="2503DDBB"/>
    <w:rsid w:val="25058F2A"/>
    <w:rsid w:val="250773A8"/>
    <w:rsid w:val="250A4633"/>
    <w:rsid w:val="250B93D8"/>
    <w:rsid w:val="25106722"/>
    <w:rsid w:val="25198B8E"/>
    <w:rsid w:val="251BA445"/>
    <w:rsid w:val="251BAE4D"/>
    <w:rsid w:val="251C66DD"/>
    <w:rsid w:val="251FCD57"/>
    <w:rsid w:val="25262DBE"/>
    <w:rsid w:val="25275956"/>
    <w:rsid w:val="2529C61B"/>
    <w:rsid w:val="252B6720"/>
    <w:rsid w:val="252ECF4E"/>
    <w:rsid w:val="25309A52"/>
    <w:rsid w:val="2530A641"/>
    <w:rsid w:val="253590F7"/>
    <w:rsid w:val="2535E56E"/>
    <w:rsid w:val="2537C748"/>
    <w:rsid w:val="253B674D"/>
    <w:rsid w:val="253C1312"/>
    <w:rsid w:val="253C6029"/>
    <w:rsid w:val="253D739D"/>
    <w:rsid w:val="2542A166"/>
    <w:rsid w:val="25480492"/>
    <w:rsid w:val="2548696A"/>
    <w:rsid w:val="254C63FF"/>
    <w:rsid w:val="254EBE4A"/>
    <w:rsid w:val="254ECB66"/>
    <w:rsid w:val="25546142"/>
    <w:rsid w:val="25564254"/>
    <w:rsid w:val="255750FE"/>
    <w:rsid w:val="2559C9BA"/>
    <w:rsid w:val="255A2384"/>
    <w:rsid w:val="255C6BDA"/>
    <w:rsid w:val="255ECD33"/>
    <w:rsid w:val="255F087C"/>
    <w:rsid w:val="2564E7A8"/>
    <w:rsid w:val="25655F51"/>
    <w:rsid w:val="25659053"/>
    <w:rsid w:val="2565D430"/>
    <w:rsid w:val="25662F8A"/>
    <w:rsid w:val="2567F19F"/>
    <w:rsid w:val="256834DC"/>
    <w:rsid w:val="25688A00"/>
    <w:rsid w:val="256ACFA1"/>
    <w:rsid w:val="256DB548"/>
    <w:rsid w:val="25713144"/>
    <w:rsid w:val="2572D1A5"/>
    <w:rsid w:val="2575FD7A"/>
    <w:rsid w:val="257B4A74"/>
    <w:rsid w:val="257BB5EB"/>
    <w:rsid w:val="257DC67F"/>
    <w:rsid w:val="25800EAE"/>
    <w:rsid w:val="2580C1AD"/>
    <w:rsid w:val="2587B462"/>
    <w:rsid w:val="25892D8E"/>
    <w:rsid w:val="258A2571"/>
    <w:rsid w:val="258A5E4A"/>
    <w:rsid w:val="258B60C4"/>
    <w:rsid w:val="2591DF3D"/>
    <w:rsid w:val="2592D273"/>
    <w:rsid w:val="25957804"/>
    <w:rsid w:val="2597CC8F"/>
    <w:rsid w:val="2598B7F3"/>
    <w:rsid w:val="259AF837"/>
    <w:rsid w:val="259C7CC9"/>
    <w:rsid w:val="259F4938"/>
    <w:rsid w:val="25A2D2E1"/>
    <w:rsid w:val="25A3567F"/>
    <w:rsid w:val="25A3DC7C"/>
    <w:rsid w:val="25A67FC1"/>
    <w:rsid w:val="25A69EE0"/>
    <w:rsid w:val="25A7C880"/>
    <w:rsid w:val="25AA0DAD"/>
    <w:rsid w:val="25ABBC66"/>
    <w:rsid w:val="25AC9EE7"/>
    <w:rsid w:val="25ACDDDB"/>
    <w:rsid w:val="25AE8D5A"/>
    <w:rsid w:val="25B65E68"/>
    <w:rsid w:val="25B7E3C4"/>
    <w:rsid w:val="25BDF44A"/>
    <w:rsid w:val="25BEEDD0"/>
    <w:rsid w:val="25C1F7CC"/>
    <w:rsid w:val="25C355B7"/>
    <w:rsid w:val="25C591BB"/>
    <w:rsid w:val="25C92BD4"/>
    <w:rsid w:val="25CCF090"/>
    <w:rsid w:val="25CE6667"/>
    <w:rsid w:val="25D18FC6"/>
    <w:rsid w:val="25D3AEC6"/>
    <w:rsid w:val="25D3BF62"/>
    <w:rsid w:val="25D8DB22"/>
    <w:rsid w:val="25D9E36B"/>
    <w:rsid w:val="25DC453A"/>
    <w:rsid w:val="25DC9378"/>
    <w:rsid w:val="25DEDAB5"/>
    <w:rsid w:val="25DEDF49"/>
    <w:rsid w:val="25E0E35C"/>
    <w:rsid w:val="25E6A8A1"/>
    <w:rsid w:val="25E9B17E"/>
    <w:rsid w:val="25EB98A9"/>
    <w:rsid w:val="25EBCFE7"/>
    <w:rsid w:val="25EF2068"/>
    <w:rsid w:val="25F208E6"/>
    <w:rsid w:val="25F4AA77"/>
    <w:rsid w:val="25F5937B"/>
    <w:rsid w:val="25F7A7B6"/>
    <w:rsid w:val="25F9B20D"/>
    <w:rsid w:val="25FB934F"/>
    <w:rsid w:val="25FF6020"/>
    <w:rsid w:val="2600D1D7"/>
    <w:rsid w:val="26042B7B"/>
    <w:rsid w:val="2607EE3D"/>
    <w:rsid w:val="260B52DD"/>
    <w:rsid w:val="260FB9F3"/>
    <w:rsid w:val="260FE708"/>
    <w:rsid w:val="26149516"/>
    <w:rsid w:val="261BDAC8"/>
    <w:rsid w:val="261EED95"/>
    <w:rsid w:val="26206EE7"/>
    <w:rsid w:val="26208585"/>
    <w:rsid w:val="2624BFFA"/>
    <w:rsid w:val="2628C07B"/>
    <w:rsid w:val="262F6298"/>
    <w:rsid w:val="26319BBB"/>
    <w:rsid w:val="2635F6C0"/>
    <w:rsid w:val="26360D2C"/>
    <w:rsid w:val="2638B03A"/>
    <w:rsid w:val="263AAB3A"/>
    <w:rsid w:val="263EA2B9"/>
    <w:rsid w:val="26417862"/>
    <w:rsid w:val="26421576"/>
    <w:rsid w:val="2644716D"/>
    <w:rsid w:val="26454FA9"/>
    <w:rsid w:val="26469D34"/>
    <w:rsid w:val="26472141"/>
    <w:rsid w:val="26479822"/>
    <w:rsid w:val="2648242E"/>
    <w:rsid w:val="264B14DC"/>
    <w:rsid w:val="264DBF65"/>
    <w:rsid w:val="265138EE"/>
    <w:rsid w:val="2652B40E"/>
    <w:rsid w:val="2656E180"/>
    <w:rsid w:val="265BC12D"/>
    <w:rsid w:val="265D5BDD"/>
    <w:rsid w:val="26600996"/>
    <w:rsid w:val="2665FB0C"/>
    <w:rsid w:val="2667CF83"/>
    <w:rsid w:val="266C8D7D"/>
    <w:rsid w:val="266E6C6C"/>
    <w:rsid w:val="26734A30"/>
    <w:rsid w:val="26746189"/>
    <w:rsid w:val="26767696"/>
    <w:rsid w:val="267779F0"/>
    <w:rsid w:val="26786EDC"/>
    <w:rsid w:val="2678B3CA"/>
    <w:rsid w:val="26793262"/>
    <w:rsid w:val="267BB9F2"/>
    <w:rsid w:val="267C686A"/>
    <w:rsid w:val="267DDF60"/>
    <w:rsid w:val="267F9601"/>
    <w:rsid w:val="26802AE5"/>
    <w:rsid w:val="2680C755"/>
    <w:rsid w:val="26820F9D"/>
    <w:rsid w:val="26831953"/>
    <w:rsid w:val="268358F8"/>
    <w:rsid w:val="2683A37C"/>
    <w:rsid w:val="26870228"/>
    <w:rsid w:val="268A7488"/>
    <w:rsid w:val="268DBA99"/>
    <w:rsid w:val="26917D9C"/>
    <w:rsid w:val="26928D1D"/>
    <w:rsid w:val="269298C8"/>
    <w:rsid w:val="2692AE0A"/>
    <w:rsid w:val="2695196A"/>
    <w:rsid w:val="2695287E"/>
    <w:rsid w:val="26973246"/>
    <w:rsid w:val="2697B6F7"/>
    <w:rsid w:val="269A43D8"/>
    <w:rsid w:val="269D6638"/>
    <w:rsid w:val="269DB7E6"/>
    <w:rsid w:val="269E309C"/>
    <w:rsid w:val="26A0D8D7"/>
    <w:rsid w:val="26A23107"/>
    <w:rsid w:val="26A6A177"/>
    <w:rsid w:val="26A95BBF"/>
    <w:rsid w:val="26AA5056"/>
    <w:rsid w:val="26AB2A2B"/>
    <w:rsid w:val="26ABAA83"/>
    <w:rsid w:val="26B45B79"/>
    <w:rsid w:val="26B4C52E"/>
    <w:rsid w:val="26B4D206"/>
    <w:rsid w:val="26B705E7"/>
    <w:rsid w:val="26B8760B"/>
    <w:rsid w:val="26BDC9D4"/>
    <w:rsid w:val="26BFBC88"/>
    <w:rsid w:val="26BFC4FF"/>
    <w:rsid w:val="26C07E3F"/>
    <w:rsid w:val="26C0E73C"/>
    <w:rsid w:val="26C5215A"/>
    <w:rsid w:val="26C55A3B"/>
    <w:rsid w:val="26C5A19C"/>
    <w:rsid w:val="26C9B59D"/>
    <w:rsid w:val="26C9F76F"/>
    <w:rsid w:val="26CF46A5"/>
    <w:rsid w:val="26D073A8"/>
    <w:rsid w:val="26D0E6D6"/>
    <w:rsid w:val="26D26D34"/>
    <w:rsid w:val="26D3810D"/>
    <w:rsid w:val="26D5BE65"/>
    <w:rsid w:val="26D6EB0B"/>
    <w:rsid w:val="26D8D39D"/>
    <w:rsid w:val="26DAA4F9"/>
    <w:rsid w:val="26DBA908"/>
    <w:rsid w:val="26DE18CF"/>
    <w:rsid w:val="26E34563"/>
    <w:rsid w:val="26E57D39"/>
    <w:rsid w:val="26E63DAB"/>
    <w:rsid w:val="26E94B49"/>
    <w:rsid w:val="26F1558D"/>
    <w:rsid w:val="26F27F9A"/>
    <w:rsid w:val="26F2B402"/>
    <w:rsid w:val="26F85CBF"/>
    <w:rsid w:val="26F95052"/>
    <w:rsid w:val="26FA4507"/>
    <w:rsid w:val="26FD7C79"/>
    <w:rsid w:val="27021BAE"/>
    <w:rsid w:val="270317E5"/>
    <w:rsid w:val="2704A12C"/>
    <w:rsid w:val="270A1322"/>
    <w:rsid w:val="270B037A"/>
    <w:rsid w:val="270BB901"/>
    <w:rsid w:val="270D5069"/>
    <w:rsid w:val="2710D0A0"/>
    <w:rsid w:val="2711753A"/>
    <w:rsid w:val="2714962D"/>
    <w:rsid w:val="2715B8B1"/>
    <w:rsid w:val="2717237C"/>
    <w:rsid w:val="27188CD1"/>
    <w:rsid w:val="2719121E"/>
    <w:rsid w:val="27198FFD"/>
    <w:rsid w:val="271AA62E"/>
    <w:rsid w:val="271D6C2F"/>
    <w:rsid w:val="271F1F7D"/>
    <w:rsid w:val="271FF7C1"/>
    <w:rsid w:val="27223902"/>
    <w:rsid w:val="2723BFA6"/>
    <w:rsid w:val="2723DEB9"/>
    <w:rsid w:val="27243533"/>
    <w:rsid w:val="27279F83"/>
    <w:rsid w:val="272B7029"/>
    <w:rsid w:val="272E918B"/>
    <w:rsid w:val="272F6CF3"/>
    <w:rsid w:val="2732E649"/>
    <w:rsid w:val="273344E1"/>
    <w:rsid w:val="2733D4EF"/>
    <w:rsid w:val="273ACADC"/>
    <w:rsid w:val="273BA3C7"/>
    <w:rsid w:val="273F3155"/>
    <w:rsid w:val="27405CD4"/>
    <w:rsid w:val="27434308"/>
    <w:rsid w:val="2749013A"/>
    <w:rsid w:val="274BEAE8"/>
    <w:rsid w:val="274C7B8E"/>
    <w:rsid w:val="274DD13C"/>
    <w:rsid w:val="275705A2"/>
    <w:rsid w:val="275A627A"/>
    <w:rsid w:val="275DAC73"/>
    <w:rsid w:val="275DC8CB"/>
    <w:rsid w:val="27620ABD"/>
    <w:rsid w:val="2765D1F0"/>
    <w:rsid w:val="2765FD9F"/>
    <w:rsid w:val="27681610"/>
    <w:rsid w:val="276E1C4B"/>
    <w:rsid w:val="276EBF7D"/>
    <w:rsid w:val="27786D12"/>
    <w:rsid w:val="277959D1"/>
    <w:rsid w:val="277B30D3"/>
    <w:rsid w:val="27818408"/>
    <w:rsid w:val="2782BA29"/>
    <w:rsid w:val="27834D2E"/>
    <w:rsid w:val="27835704"/>
    <w:rsid w:val="27842988"/>
    <w:rsid w:val="278710C9"/>
    <w:rsid w:val="2787C8D3"/>
    <w:rsid w:val="278C4F52"/>
    <w:rsid w:val="278D1DEB"/>
    <w:rsid w:val="278D382A"/>
    <w:rsid w:val="278F862A"/>
    <w:rsid w:val="279089A3"/>
    <w:rsid w:val="27912789"/>
    <w:rsid w:val="2798B6FB"/>
    <w:rsid w:val="27A0E424"/>
    <w:rsid w:val="27A15267"/>
    <w:rsid w:val="27A15DED"/>
    <w:rsid w:val="27A3152D"/>
    <w:rsid w:val="27A4A60D"/>
    <w:rsid w:val="27A54C97"/>
    <w:rsid w:val="27A5DB5A"/>
    <w:rsid w:val="27A7A623"/>
    <w:rsid w:val="27A94CEA"/>
    <w:rsid w:val="27AC1218"/>
    <w:rsid w:val="27AEA791"/>
    <w:rsid w:val="27B1C50F"/>
    <w:rsid w:val="27B28188"/>
    <w:rsid w:val="27B3F35F"/>
    <w:rsid w:val="27B41548"/>
    <w:rsid w:val="27B4EA29"/>
    <w:rsid w:val="27B7CA9D"/>
    <w:rsid w:val="27BBBF60"/>
    <w:rsid w:val="27C0351E"/>
    <w:rsid w:val="27C13071"/>
    <w:rsid w:val="27C4BABF"/>
    <w:rsid w:val="27C66DC0"/>
    <w:rsid w:val="27C680C2"/>
    <w:rsid w:val="27C895EE"/>
    <w:rsid w:val="27CD449C"/>
    <w:rsid w:val="27D55A8C"/>
    <w:rsid w:val="27D6D473"/>
    <w:rsid w:val="27D88C24"/>
    <w:rsid w:val="27D91716"/>
    <w:rsid w:val="27D946A7"/>
    <w:rsid w:val="27D965F9"/>
    <w:rsid w:val="27DA081C"/>
    <w:rsid w:val="27DBAB52"/>
    <w:rsid w:val="27DBAF16"/>
    <w:rsid w:val="27DD40AC"/>
    <w:rsid w:val="27DE98A4"/>
    <w:rsid w:val="27E19BF3"/>
    <w:rsid w:val="27E7E00B"/>
    <w:rsid w:val="27EC7610"/>
    <w:rsid w:val="27EF6500"/>
    <w:rsid w:val="27EF7DDD"/>
    <w:rsid w:val="27F083C7"/>
    <w:rsid w:val="27F16EC6"/>
    <w:rsid w:val="27F2B557"/>
    <w:rsid w:val="27F8A61F"/>
    <w:rsid w:val="27F9BE9C"/>
    <w:rsid w:val="27F9F88B"/>
    <w:rsid w:val="27FDD242"/>
    <w:rsid w:val="2803A5A0"/>
    <w:rsid w:val="2805A451"/>
    <w:rsid w:val="28062BA1"/>
    <w:rsid w:val="28063B17"/>
    <w:rsid w:val="2806FA9F"/>
    <w:rsid w:val="280F0125"/>
    <w:rsid w:val="28103C5F"/>
    <w:rsid w:val="28106741"/>
    <w:rsid w:val="28107DD0"/>
    <w:rsid w:val="281DAA7B"/>
    <w:rsid w:val="281E039C"/>
    <w:rsid w:val="281E74E5"/>
    <w:rsid w:val="282135BF"/>
    <w:rsid w:val="2827BD91"/>
    <w:rsid w:val="2827C9EC"/>
    <w:rsid w:val="28287421"/>
    <w:rsid w:val="28289AD8"/>
    <w:rsid w:val="28297905"/>
    <w:rsid w:val="282BE49F"/>
    <w:rsid w:val="282D2D93"/>
    <w:rsid w:val="283151C1"/>
    <w:rsid w:val="28358768"/>
    <w:rsid w:val="283614D4"/>
    <w:rsid w:val="28398926"/>
    <w:rsid w:val="283A19B8"/>
    <w:rsid w:val="283B2F8A"/>
    <w:rsid w:val="283BB294"/>
    <w:rsid w:val="283DE6E5"/>
    <w:rsid w:val="284E61E4"/>
    <w:rsid w:val="284F7ADD"/>
    <w:rsid w:val="284FF27E"/>
    <w:rsid w:val="28519391"/>
    <w:rsid w:val="2858A924"/>
    <w:rsid w:val="285E0245"/>
    <w:rsid w:val="285EA7FA"/>
    <w:rsid w:val="28628948"/>
    <w:rsid w:val="2864AE05"/>
    <w:rsid w:val="2866AE30"/>
    <w:rsid w:val="28690691"/>
    <w:rsid w:val="28696FE6"/>
    <w:rsid w:val="28698456"/>
    <w:rsid w:val="28738E75"/>
    <w:rsid w:val="28740EA9"/>
    <w:rsid w:val="2875C3B4"/>
    <w:rsid w:val="28772D51"/>
    <w:rsid w:val="28833ACF"/>
    <w:rsid w:val="2884C3C5"/>
    <w:rsid w:val="288786FD"/>
    <w:rsid w:val="28889781"/>
    <w:rsid w:val="288BD510"/>
    <w:rsid w:val="288E392D"/>
    <w:rsid w:val="2899C758"/>
    <w:rsid w:val="289AFE91"/>
    <w:rsid w:val="289CB238"/>
    <w:rsid w:val="289E1D6A"/>
    <w:rsid w:val="28A0C6F1"/>
    <w:rsid w:val="28A0D38F"/>
    <w:rsid w:val="28A36070"/>
    <w:rsid w:val="28A4CF11"/>
    <w:rsid w:val="28A8346B"/>
    <w:rsid w:val="28A9A0E9"/>
    <w:rsid w:val="28AA83C5"/>
    <w:rsid w:val="28ADAD14"/>
    <w:rsid w:val="28AE111E"/>
    <w:rsid w:val="28AE4089"/>
    <w:rsid w:val="28B05C36"/>
    <w:rsid w:val="28B14C46"/>
    <w:rsid w:val="28B21829"/>
    <w:rsid w:val="28B477F0"/>
    <w:rsid w:val="28B6769E"/>
    <w:rsid w:val="28B6D705"/>
    <w:rsid w:val="28C1E2A0"/>
    <w:rsid w:val="28C79DB4"/>
    <w:rsid w:val="28C8B560"/>
    <w:rsid w:val="28C9308A"/>
    <w:rsid w:val="28CCF8C3"/>
    <w:rsid w:val="28D48DD2"/>
    <w:rsid w:val="28E09C5C"/>
    <w:rsid w:val="28E64F29"/>
    <w:rsid w:val="28E7E1D5"/>
    <w:rsid w:val="28F476CA"/>
    <w:rsid w:val="28F48344"/>
    <w:rsid w:val="28F73D13"/>
    <w:rsid w:val="28F93A88"/>
    <w:rsid w:val="28FBA707"/>
    <w:rsid w:val="2900CAE5"/>
    <w:rsid w:val="2900EEB0"/>
    <w:rsid w:val="290138DA"/>
    <w:rsid w:val="2901F922"/>
    <w:rsid w:val="2909A268"/>
    <w:rsid w:val="2909EF8F"/>
    <w:rsid w:val="2910F6EC"/>
    <w:rsid w:val="29110EF0"/>
    <w:rsid w:val="29119557"/>
    <w:rsid w:val="291536CF"/>
    <w:rsid w:val="2916DD3A"/>
    <w:rsid w:val="291AF11C"/>
    <w:rsid w:val="291D9902"/>
    <w:rsid w:val="291DF236"/>
    <w:rsid w:val="291EFAFE"/>
    <w:rsid w:val="29231EFD"/>
    <w:rsid w:val="29264C43"/>
    <w:rsid w:val="2928A135"/>
    <w:rsid w:val="2928E17C"/>
    <w:rsid w:val="2928F3B2"/>
    <w:rsid w:val="292CAB6E"/>
    <w:rsid w:val="292D3C3D"/>
    <w:rsid w:val="292D74A9"/>
    <w:rsid w:val="292DEB6C"/>
    <w:rsid w:val="292FAAFA"/>
    <w:rsid w:val="293087DD"/>
    <w:rsid w:val="2933332E"/>
    <w:rsid w:val="29365029"/>
    <w:rsid w:val="2936F2B7"/>
    <w:rsid w:val="293A6DEC"/>
    <w:rsid w:val="293D93D3"/>
    <w:rsid w:val="294314C2"/>
    <w:rsid w:val="29451C4F"/>
    <w:rsid w:val="29451DBE"/>
    <w:rsid w:val="294DC65B"/>
    <w:rsid w:val="294FB3BB"/>
    <w:rsid w:val="295070AF"/>
    <w:rsid w:val="2952D623"/>
    <w:rsid w:val="29531484"/>
    <w:rsid w:val="29535031"/>
    <w:rsid w:val="295359AD"/>
    <w:rsid w:val="2955D285"/>
    <w:rsid w:val="2955E4C3"/>
    <w:rsid w:val="295639EB"/>
    <w:rsid w:val="2956AA46"/>
    <w:rsid w:val="2957F44A"/>
    <w:rsid w:val="29581D22"/>
    <w:rsid w:val="29654B68"/>
    <w:rsid w:val="29663175"/>
    <w:rsid w:val="296A0BB7"/>
    <w:rsid w:val="296BD6DD"/>
    <w:rsid w:val="296C7DAA"/>
    <w:rsid w:val="296F5664"/>
    <w:rsid w:val="2973BA7A"/>
    <w:rsid w:val="29750908"/>
    <w:rsid w:val="2976EF39"/>
    <w:rsid w:val="2977A0E5"/>
    <w:rsid w:val="2977B8C1"/>
    <w:rsid w:val="297892C9"/>
    <w:rsid w:val="2979346E"/>
    <w:rsid w:val="29794E1C"/>
    <w:rsid w:val="297CA394"/>
    <w:rsid w:val="297DC249"/>
    <w:rsid w:val="297F6954"/>
    <w:rsid w:val="2980BA03"/>
    <w:rsid w:val="29853AA0"/>
    <w:rsid w:val="2986170F"/>
    <w:rsid w:val="2987A8C8"/>
    <w:rsid w:val="2987E99E"/>
    <w:rsid w:val="2991D196"/>
    <w:rsid w:val="29938646"/>
    <w:rsid w:val="29941513"/>
    <w:rsid w:val="29949A22"/>
    <w:rsid w:val="2994FB23"/>
    <w:rsid w:val="29953C99"/>
    <w:rsid w:val="2995D126"/>
    <w:rsid w:val="2995D728"/>
    <w:rsid w:val="299775CF"/>
    <w:rsid w:val="29977C1D"/>
    <w:rsid w:val="2997DA2F"/>
    <w:rsid w:val="2999B3A5"/>
    <w:rsid w:val="299AA875"/>
    <w:rsid w:val="299E9919"/>
    <w:rsid w:val="29A21D19"/>
    <w:rsid w:val="29A69E2B"/>
    <w:rsid w:val="29A98718"/>
    <w:rsid w:val="29AB8DC6"/>
    <w:rsid w:val="29AEA14F"/>
    <w:rsid w:val="29B077A3"/>
    <w:rsid w:val="29B7FA34"/>
    <w:rsid w:val="29BA688F"/>
    <w:rsid w:val="29BF6FA6"/>
    <w:rsid w:val="29C1344D"/>
    <w:rsid w:val="29C2EED3"/>
    <w:rsid w:val="29C4DA42"/>
    <w:rsid w:val="29C5C9EE"/>
    <w:rsid w:val="29C7ED80"/>
    <w:rsid w:val="29C9E79D"/>
    <w:rsid w:val="29CC4BDA"/>
    <w:rsid w:val="29CD1068"/>
    <w:rsid w:val="29CFB46E"/>
    <w:rsid w:val="29CFBE9E"/>
    <w:rsid w:val="29D0A099"/>
    <w:rsid w:val="29D0B319"/>
    <w:rsid w:val="29D0DD74"/>
    <w:rsid w:val="29D371C3"/>
    <w:rsid w:val="29D790C0"/>
    <w:rsid w:val="29DD7F6D"/>
    <w:rsid w:val="29DDB87F"/>
    <w:rsid w:val="29E12DA0"/>
    <w:rsid w:val="29E65501"/>
    <w:rsid w:val="29E6A287"/>
    <w:rsid w:val="29E73141"/>
    <w:rsid w:val="29E82E9F"/>
    <w:rsid w:val="29E9812A"/>
    <w:rsid w:val="29EB4637"/>
    <w:rsid w:val="29EB8E95"/>
    <w:rsid w:val="29F2AD2C"/>
    <w:rsid w:val="29F36A61"/>
    <w:rsid w:val="29F7F106"/>
    <w:rsid w:val="29F97223"/>
    <w:rsid w:val="29FE0E4D"/>
    <w:rsid w:val="29FE984A"/>
    <w:rsid w:val="2A0467B4"/>
    <w:rsid w:val="2A04F1FC"/>
    <w:rsid w:val="2A0846E5"/>
    <w:rsid w:val="2A09413E"/>
    <w:rsid w:val="2A09ACE2"/>
    <w:rsid w:val="2A09E01B"/>
    <w:rsid w:val="2A0F028D"/>
    <w:rsid w:val="2A0F3D90"/>
    <w:rsid w:val="2A114DB7"/>
    <w:rsid w:val="2A132FB1"/>
    <w:rsid w:val="2A134819"/>
    <w:rsid w:val="2A15100A"/>
    <w:rsid w:val="2A180B2C"/>
    <w:rsid w:val="2A1BBE04"/>
    <w:rsid w:val="2A1E3D74"/>
    <w:rsid w:val="2A1E77B6"/>
    <w:rsid w:val="2A1E9EC2"/>
    <w:rsid w:val="2A223211"/>
    <w:rsid w:val="2A22BB05"/>
    <w:rsid w:val="2A23440D"/>
    <w:rsid w:val="2A255856"/>
    <w:rsid w:val="2A25ACBF"/>
    <w:rsid w:val="2A25FA18"/>
    <w:rsid w:val="2A2B1AE3"/>
    <w:rsid w:val="2A2CFF88"/>
    <w:rsid w:val="2A2F45D6"/>
    <w:rsid w:val="2A330372"/>
    <w:rsid w:val="2A331A94"/>
    <w:rsid w:val="2A35F2A4"/>
    <w:rsid w:val="2A37077A"/>
    <w:rsid w:val="2A3B7A1D"/>
    <w:rsid w:val="2A3F77BE"/>
    <w:rsid w:val="2A42690D"/>
    <w:rsid w:val="2A42ED4A"/>
    <w:rsid w:val="2A44587E"/>
    <w:rsid w:val="2A465657"/>
    <w:rsid w:val="2A4696C3"/>
    <w:rsid w:val="2A4803DC"/>
    <w:rsid w:val="2A496747"/>
    <w:rsid w:val="2A4ACBA4"/>
    <w:rsid w:val="2A4B2563"/>
    <w:rsid w:val="2A4B916E"/>
    <w:rsid w:val="2A5041DA"/>
    <w:rsid w:val="2A52244C"/>
    <w:rsid w:val="2A58DFAE"/>
    <w:rsid w:val="2A5CA3D3"/>
    <w:rsid w:val="2A6126BF"/>
    <w:rsid w:val="2A62EDDA"/>
    <w:rsid w:val="2A631DFE"/>
    <w:rsid w:val="2A633953"/>
    <w:rsid w:val="2A649973"/>
    <w:rsid w:val="2A6504E4"/>
    <w:rsid w:val="2A654ABA"/>
    <w:rsid w:val="2A65F7AA"/>
    <w:rsid w:val="2A65FBA5"/>
    <w:rsid w:val="2A6695FA"/>
    <w:rsid w:val="2A678182"/>
    <w:rsid w:val="2A6A3915"/>
    <w:rsid w:val="2A6D2E61"/>
    <w:rsid w:val="2A71089E"/>
    <w:rsid w:val="2A7465D8"/>
    <w:rsid w:val="2A76D729"/>
    <w:rsid w:val="2A783575"/>
    <w:rsid w:val="2A83F8DE"/>
    <w:rsid w:val="2A87871B"/>
    <w:rsid w:val="2A89DBE1"/>
    <w:rsid w:val="2A8A9E3D"/>
    <w:rsid w:val="2A8C3E6E"/>
    <w:rsid w:val="2A8D4E23"/>
    <w:rsid w:val="2A8D92C9"/>
    <w:rsid w:val="2A915F20"/>
    <w:rsid w:val="2A91EB5A"/>
    <w:rsid w:val="2A966404"/>
    <w:rsid w:val="2A96ABD4"/>
    <w:rsid w:val="2A986515"/>
    <w:rsid w:val="2AA0ADA0"/>
    <w:rsid w:val="2AA0EC9E"/>
    <w:rsid w:val="2AA22D85"/>
    <w:rsid w:val="2AA52ECB"/>
    <w:rsid w:val="2AAA0878"/>
    <w:rsid w:val="2AAF08A7"/>
    <w:rsid w:val="2AB36DB3"/>
    <w:rsid w:val="2AB8FFBB"/>
    <w:rsid w:val="2ABB150C"/>
    <w:rsid w:val="2ABFEA2E"/>
    <w:rsid w:val="2AC10F06"/>
    <w:rsid w:val="2AC1AFAF"/>
    <w:rsid w:val="2AC4935B"/>
    <w:rsid w:val="2AC722BC"/>
    <w:rsid w:val="2ACBD218"/>
    <w:rsid w:val="2AD1DC20"/>
    <w:rsid w:val="2AD53B3E"/>
    <w:rsid w:val="2AD8C44F"/>
    <w:rsid w:val="2AD8CAA6"/>
    <w:rsid w:val="2ADB16C0"/>
    <w:rsid w:val="2ADB3876"/>
    <w:rsid w:val="2ADC3B19"/>
    <w:rsid w:val="2ADE0FF9"/>
    <w:rsid w:val="2ADE5C53"/>
    <w:rsid w:val="2ADE86BB"/>
    <w:rsid w:val="2ADFCB54"/>
    <w:rsid w:val="2AE0ED51"/>
    <w:rsid w:val="2AE1D960"/>
    <w:rsid w:val="2AE2AE9B"/>
    <w:rsid w:val="2AE843CE"/>
    <w:rsid w:val="2AEE7076"/>
    <w:rsid w:val="2AEEA7DE"/>
    <w:rsid w:val="2AEF308F"/>
    <w:rsid w:val="2AF1A432"/>
    <w:rsid w:val="2AF9FF06"/>
    <w:rsid w:val="2B02FC15"/>
    <w:rsid w:val="2B04A5F2"/>
    <w:rsid w:val="2B04EC70"/>
    <w:rsid w:val="2B08473A"/>
    <w:rsid w:val="2B0C0187"/>
    <w:rsid w:val="2B1261E8"/>
    <w:rsid w:val="2B132982"/>
    <w:rsid w:val="2B151DEE"/>
    <w:rsid w:val="2B17BD50"/>
    <w:rsid w:val="2B1B3620"/>
    <w:rsid w:val="2B1D72A4"/>
    <w:rsid w:val="2B1F6817"/>
    <w:rsid w:val="2B2327F2"/>
    <w:rsid w:val="2B23955A"/>
    <w:rsid w:val="2B26419C"/>
    <w:rsid w:val="2B2775DE"/>
    <w:rsid w:val="2B279158"/>
    <w:rsid w:val="2B29EA39"/>
    <w:rsid w:val="2B2A59B3"/>
    <w:rsid w:val="2B2A7465"/>
    <w:rsid w:val="2B2DBA22"/>
    <w:rsid w:val="2B2DBD99"/>
    <w:rsid w:val="2B2DFBF2"/>
    <w:rsid w:val="2B2F930F"/>
    <w:rsid w:val="2B31938D"/>
    <w:rsid w:val="2B32CAD6"/>
    <w:rsid w:val="2B371B52"/>
    <w:rsid w:val="2B3A850C"/>
    <w:rsid w:val="2B3C6384"/>
    <w:rsid w:val="2B3C73A4"/>
    <w:rsid w:val="2B3E3063"/>
    <w:rsid w:val="2B3EFA45"/>
    <w:rsid w:val="2B408787"/>
    <w:rsid w:val="2B409713"/>
    <w:rsid w:val="2B4DE723"/>
    <w:rsid w:val="2B4EE16A"/>
    <w:rsid w:val="2B50E872"/>
    <w:rsid w:val="2B512C16"/>
    <w:rsid w:val="2B51FA2D"/>
    <w:rsid w:val="2B54DDAF"/>
    <w:rsid w:val="2B555C9B"/>
    <w:rsid w:val="2B586C47"/>
    <w:rsid w:val="2B5BEBC0"/>
    <w:rsid w:val="2B5DBAD3"/>
    <w:rsid w:val="2B5E8CF5"/>
    <w:rsid w:val="2B5ED7AB"/>
    <w:rsid w:val="2B61B55C"/>
    <w:rsid w:val="2B62FAC0"/>
    <w:rsid w:val="2B63F162"/>
    <w:rsid w:val="2B6419C5"/>
    <w:rsid w:val="2B68A85E"/>
    <w:rsid w:val="2B698465"/>
    <w:rsid w:val="2B69A0BC"/>
    <w:rsid w:val="2B6ABE22"/>
    <w:rsid w:val="2B707519"/>
    <w:rsid w:val="2B710280"/>
    <w:rsid w:val="2B760D50"/>
    <w:rsid w:val="2B7703EC"/>
    <w:rsid w:val="2B795B67"/>
    <w:rsid w:val="2B7A0951"/>
    <w:rsid w:val="2B7A6922"/>
    <w:rsid w:val="2B7B7B29"/>
    <w:rsid w:val="2B8209DC"/>
    <w:rsid w:val="2B86253D"/>
    <w:rsid w:val="2B863365"/>
    <w:rsid w:val="2B8E5DDF"/>
    <w:rsid w:val="2B8E6D1E"/>
    <w:rsid w:val="2B904841"/>
    <w:rsid w:val="2B90E8F0"/>
    <w:rsid w:val="2B91F862"/>
    <w:rsid w:val="2B94FAFC"/>
    <w:rsid w:val="2B95203F"/>
    <w:rsid w:val="2B99D324"/>
    <w:rsid w:val="2B9D0F8E"/>
    <w:rsid w:val="2BA23FAF"/>
    <w:rsid w:val="2BA3218A"/>
    <w:rsid w:val="2BA3830E"/>
    <w:rsid w:val="2BA49140"/>
    <w:rsid w:val="2BA7E3D0"/>
    <w:rsid w:val="2BAA43D8"/>
    <w:rsid w:val="2BAFBD7B"/>
    <w:rsid w:val="2BB0A103"/>
    <w:rsid w:val="2BB273E0"/>
    <w:rsid w:val="2BB40653"/>
    <w:rsid w:val="2BB447A8"/>
    <w:rsid w:val="2BB50F44"/>
    <w:rsid w:val="2BB5822D"/>
    <w:rsid w:val="2BB77F35"/>
    <w:rsid w:val="2BB921C7"/>
    <w:rsid w:val="2BCA7F0C"/>
    <w:rsid w:val="2BCAA749"/>
    <w:rsid w:val="2BCBEE5E"/>
    <w:rsid w:val="2BCBFE5B"/>
    <w:rsid w:val="2BD19668"/>
    <w:rsid w:val="2BD419A6"/>
    <w:rsid w:val="2BD5323A"/>
    <w:rsid w:val="2BD6AB24"/>
    <w:rsid w:val="2BDC6E8F"/>
    <w:rsid w:val="2BDC6F6F"/>
    <w:rsid w:val="2BDCC869"/>
    <w:rsid w:val="2BDDAC41"/>
    <w:rsid w:val="2BE1E7A2"/>
    <w:rsid w:val="2BE2AE53"/>
    <w:rsid w:val="2BE3BD04"/>
    <w:rsid w:val="2BE43852"/>
    <w:rsid w:val="2BEA3F93"/>
    <w:rsid w:val="2BF1312C"/>
    <w:rsid w:val="2BF22EDF"/>
    <w:rsid w:val="2BF2D4F2"/>
    <w:rsid w:val="2BF455EB"/>
    <w:rsid w:val="2BF828CF"/>
    <w:rsid w:val="2BF8F2FA"/>
    <w:rsid w:val="2BF936B7"/>
    <w:rsid w:val="2BFA47A2"/>
    <w:rsid w:val="2BFB04E9"/>
    <w:rsid w:val="2BFB3F3B"/>
    <w:rsid w:val="2BFCE24A"/>
    <w:rsid w:val="2C001218"/>
    <w:rsid w:val="2C0473E4"/>
    <w:rsid w:val="2C0862F7"/>
    <w:rsid w:val="2C0C02D5"/>
    <w:rsid w:val="2C0C940F"/>
    <w:rsid w:val="2C0E2004"/>
    <w:rsid w:val="2C0FC038"/>
    <w:rsid w:val="2C15ACA0"/>
    <w:rsid w:val="2C16E8DE"/>
    <w:rsid w:val="2C1A571B"/>
    <w:rsid w:val="2C1A5D82"/>
    <w:rsid w:val="2C1FF637"/>
    <w:rsid w:val="2C23E94A"/>
    <w:rsid w:val="2C28B12F"/>
    <w:rsid w:val="2C29916F"/>
    <w:rsid w:val="2C2AC3A3"/>
    <w:rsid w:val="2C2DCB74"/>
    <w:rsid w:val="2C2F2094"/>
    <w:rsid w:val="2C332575"/>
    <w:rsid w:val="2C340173"/>
    <w:rsid w:val="2C34CCBD"/>
    <w:rsid w:val="2C395CB4"/>
    <w:rsid w:val="2C3A3448"/>
    <w:rsid w:val="2C3A3A28"/>
    <w:rsid w:val="2C3B8195"/>
    <w:rsid w:val="2C41C59A"/>
    <w:rsid w:val="2C432535"/>
    <w:rsid w:val="2C4FB6A5"/>
    <w:rsid w:val="2C4FB86A"/>
    <w:rsid w:val="2C51E6D1"/>
    <w:rsid w:val="2C52A8EF"/>
    <w:rsid w:val="2C52B530"/>
    <w:rsid w:val="2C53ABCC"/>
    <w:rsid w:val="2C56F55C"/>
    <w:rsid w:val="2C578280"/>
    <w:rsid w:val="2C57A531"/>
    <w:rsid w:val="2C589E98"/>
    <w:rsid w:val="2C5A3C15"/>
    <w:rsid w:val="2C5A7D23"/>
    <w:rsid w:val="2C5B6E2F"/>
    <w:rsid w:val="2C5D719C"/>
    <w:rsid w:val="2C5E5550"/>
    <w:rsid w:val="2C5FC2C0"/>
    <w:rsid w:val="2C613821"/>
    <w:rsid w:val="2C61E375"/>
    <w:rsid w:val="2C621FA3"/>
    <w:rsid w:val="2C6471CE"/>
    <w:rsid w:val="2C65796F"/>
    <w:rsid w:val="2C659806"/>
    <w:rsid w:val="2C65ABB4"/>
    <w:rsid w:val="2C6693C2"/>
    <w:rsid w:val="2C673310"/>
    <w:rsid w:val="2C675F92"/>
    <w:rsid w:val="2C6876AD"/>
    <w:rsid w:val="2C693661"/>
    <w:rsid w:val="2C6AB808"/>
    <w:rsid w:val="2C6B21DD"/>
    <w:rsid w:val="2C6F999E"/>
    <w:rsid w:val="2C759907"/>
    <w:rsid w:val="2C76B616"/>
    <w:rsid w:val="2C7B851B"/>
    <w:rsid w:val="2C7BB08E"/>
    <w:rsid w:val="2C7D72DB"/>
    <w:rsid w:val="2C7FCC9A"/>
    <w:rsid w:val="2C828FB5"/>
    <w:rsid w:val="2C858E84"/>
    <w:rsid w:val="2C859D75"/>
    <w:rsid w:val="2C863F03"/>
    <w:rsid w:val="2C88D146"/>
    <w:rsid w:val="2C8A4533"/>
    <w:rsid w:val="2C8E6918"/>
    <w:rsid w:val="2C8F9D54"/>
    <w:rsid w:val="2C923F72"/>
    <w:rsid w:val="2C938538"/>
    <w:rsid w:val="2C98753B"/>
    <w:rsid w:val="2CA27E95"/>
    <w:rsid w:val="2CAAD543"/>
    <w:rsid w:val="2CADCD18"/>
    <w:rsid w:val="2CAF42D6"/>
    <w:rsid w:val="2CB3FC8A"/>
    <w:rsid w:val="2CBAA7B5"/>
    <w:rsid w:val="2CBD4509"/>
    <w:rsid w:val="2CBDB3F4"/>
    <w:rsid w:val="2CBE2FD1"/>
    <w:rsid w:val="2CBF0B93"/>
    <w:rsid w:val="2CBFE51B"/>
    <w:rsid w:val="2CC11828"/>
    <w:rsid w:val="2CC440A0"/>
    <w:rsid w:val="2CC4E28E"/>
    <w:rsid w:val="2CC64574"/>
    <w:rsid w:val="2CC6637A"/>
    <w:rsid w:val="2CC8330D"/>
    <w:rsid w:val="2CCDEED3"/>
    <w:rsid w:val="2CCE76B5"/>
    <w:rsid w:val="2CCFC07B"/>
    <w:rsid w:val="2CCFE019"/>
    <w:rsid w:val="2CCFE8C5"/>
    <w:rsid w:val="2CD09848"/>
    <w:rsid w:val="2CD0D46A"/>
    <w:rsid w:val="2CD8727B"/>
    <w:rsid w:val="2CDBCD1C"/>
    <w:rsid w:val="2CDD9919"/>
    <w:rsid w:val="2CDEA409"/>
    <w:rsid w:val="2CDF5E88"/>
    <w:rsid w:val="2CE2FE02"/>
    <w:rsid w:val="2CE39E3E"/>
    <w:rsid w:val="2CE41231"/>
    <w:rsid w:val="2CE6B711"/>
    <w:rsid w:val="2CEA91CE"/>
    <w:rsid w:val="2CEBA1B5"/>
    <w:rsid w:val="2CECC01C"/>
    <w:rsid w:val="2CEE5A15"/>
    <w:rsid w:val="2CEFD399"/>
    <w:rsid w:val="2CF0632A"/>
    <w:rsid w:val="2CF0E747"/>
    <w:rsid w:val="2CF40D3C"/>
    <w:rsid w:val="2CF4B39A"/>
    <w:rsid w:val="2CF5666B"/>
    <w:rsid w:val="2CF5E3F9"/>
    <w:rsid w:val="2CF62172"/>
    <w:rsid w:val="2CF8FEE7"/>
    <w:rsid w:val="2CFCB242"/>
    <w:rsid w:val="2CFE819B"/>
    <w:rsid w:val="2CFEAECD"/>
    <w:rsid w:val="2D001A6F"/>
    <w:rsid w:val="2D00D5DC"/>
    <w:rsid w:val="2D072F89"/>
    <w:rsid w:val="2D07728D"/>
    <w:rsid w:val="2D0A289A"/>
    <w:rsid w:val="2D0BF11E"/>
    <w:rsid w:val="2D0D2B7C"/>
    <w:rsid w:val="2D0E779A"/>
    <w:rsid w:val="2D0FD3A9"/>
    <w:rsid w:val="2D12E843"/>
    <w:rsid w:val="2D18831F"/>
    <w:rsid w:val="2D1B3A99"/>
    <w:rsid w:val="2D1EF8D3"/>
    <w:rsid w:val="2D203F6D"/>
    <w:rsid w:val="2D24291B"/>
    <w:rsid w:val="2D2973C0"/>
    <w:rsid w:val="2D2C9A35"/>
    <w:rsid w:val="2D2E432E"/>
    <w:rsid w:val="2D3206B7"/>
    <w:rsid w:val="2D3279FE"/>
    <w:rsid w:val="2D3BFECA"/>
    <w:rsid w:val="2D3CB28E"/>
    <w:rsid w:val="2D40718F"/>
    <w:rsid w:val="2D43CD8E"/>
    <w:rsid w:val="2D497BF8"/>
    <w:rsid w:val="2D4A40D9"/>
    <w:rsid w:val="2D4C688B"/>
    <w:rsid w:val="2D4C73AE"/>
    <w:rsid w:val="2D50467F"/>
    <w:rsid w:val="2D535C6D"/>
    <w:rsid w:val="2D55B2C0"/>
    <w:rsid w:val="2D55B389"/>
    <w:rsid w:val="2D56672A"/>
    <w:rsid w:val="2D5753B9"/>
    <w:rsid w:val="2D5DA838"/>
    <w:rsid w:val="2D5F049F"/>
    <w:rsid w:val="2D5FBAA0"/>
    <w:rsid w:val="2D622380"/>
    <w:rsid w:val="2D62A1DB"/>
    <w:rsid w:val="2D640405"/>
    <w:rsid w:val="2D682131"/>
    <w:rsid w:val="2D6A7EDA"/>
    <w:rsid w:val="2D6DAC6E"/>
    <w:rsid w:val="2D704C6C"/>
    <w:rsid w:val="2D73E11F"/>
    <w:rsid w:val="2D7966EB"/>
    <w:rsid w:val="2D7B0EAB"/>
    <w:rsid w:val="2D7D5B7E"/>
    <w:rsid w:val="2D7F2C19"/>
    <w:rsid w:val="2D801DF9"/>
    <w:rsid w:val="2D81EAFF"/>
    <w:rsid w:val="2D860C79"/>
    <w:rsid w:val="2D9029FF"/>
    <w:rsid w:val="2D9D4296"/>
    <w:rsid w:val="2D9EC3A1"/>
    <w:rsid w:val="2DA2B645"/>
    <w:rsid w:val="2DA92367"/>
    <w:rsid w:val="2DA9CB08"/>
    <w:rsid w:val="2DAA48F1"/>
    <w:rsid w:val="2DAF4948"/>
    <w:rsid w:val="2DAFCE30"/>
    <w:rsid w:val="2DB01BCD"/>
    <w:rsid w:val="2DB21456"/>
    <w:rsid w:val="2DB5F839"/>
    <w:rsid w:val="2DB95A10"/>
    <w:rsid w:val="2DBA506C"/>
    <w:rsid w:val="2DBACD63"/>
    <w:rsid w:val="2DBB5423"/>
    <w:rsid w:val="2DBBB67A"/>
    <w:rsid w:val="2DBBED7E"/>
    <w:rsid w:val="2DBEEFFF"/>
    <w:rsid w:val="2DC0DE46"/>
    <w:rsid w:val="2DC410C6"/>
    <w:rsid w:val="2DC7412F"/>
    <w:rsid w:val="2DCB2835"/>
    <w:rsid w:val="2DCDC770"/>
    <w:rsid w:val="2DD0656D"/>
    <w:rsid w:val="2DD10AC7"/>
    <w:rsid w:val="2DD14241"/>
    <w:rsid w:val="2DD51C54"/>
    <w:rsid w:val="2DD67BFD"/>
    <w:rsid w:val="2DDB5571"/>
    <w:rsid w:val="2DDF3DAF"/>
    <w:rsid w:val="2DECDF7C"/>
    <w:rsid w:val="2DF0CDDA"/>
    <w:rsid w:val="2DF15389"/>
    <w:rsid w:val="2DF4966D"/>
    <w:rsid w:val="2DF4E73C"/>
    <w:rsid w:val="2DF8FF37"/>
    <w:rsid w:val="2DF97CB4"/>
    <w:rsid w:val="2E0257E2"/>
    <w:rsid w:val="2E02D5DB"/>
    <w:rsid w:val="2E065803"/>
    <w:rsid w:val="2E098264"/>
    <w:rsid w:val="2E0ABB26"/>
    <w:rsid w:val="2E0B487F"/>
    <w:rsid w:val="2E0D51F2"/>
    <w:rsid w:val="2E12D487"/>
    <w:rsid w:val="2E132A9B"/>
    <w:rsid w:val="2E14A668"/>
    <w:rsid w:val="2E14F836"/>
    <w:rsid w:val="2E1609F4"/>
    <w:rsid w:val="2E16F2EE"/>
    <w:rsid w:val="2E182805"/>
    <w:rsid w:val="2E186F1E"/>
    <w:rsid w:val="2E1876C6"/>
    <w:rsid w:val="2E18BE86"/>
    <w:rsid w:val="2E1AFEF1"/>
    <w:rsid w:val="2E1E0414"/>
    <w:rsid w:val="2E1EBDA8"/>
    <w:rsid w:val="2E1FDDA1"/>
    <w:rsid w:val="2E233A94"/>
    <w:rsid w:val="2E253562"/>
    <w:rsid w:val="2E2535C0"/>
    <w:rsid w:val="2E2610C7"/>
    <w:rsid w:val="2E263033"/>
    <w:rsid w:val="2E2634F0"/>
    <w:rsid w:val="2E28E2E1"/>
    <w:rsid w:val="2E2BF6A4"/>
    <w:rsid w:val="2E319178"/>
    <w:rsid w:val="2E331911"/>
    <w:rsid w:val="2E340FC4"/>
    <w:rsid w:val="2E386E01"/>
    <w:rsid w:val="2E3A6FF9"/>
    <w:rsid w:val="2E3A8274"/>
    <w:rsid w:val="2E3AA628"/>
    <w:rsid w:val="2E3AE823"/>
    <w:rsid w:val="2E3B3AF2"/>
    <w:rsid w:val="2E3B4C8E"/>
    <w:rsid w:val="2E3B92DA"/>
    <w:rsid w:val="2E3C4BC3"/>
    <w:rsid w:val="2E3E5F07"/>
    <w:rsid w:val="2E3F8032"/>
    <w:rsid w:val="2E3FC1B0"/>
    <w:rsid w:val="2E42CE69"/>
    <w:rsid w:val="2E4311B7"/>
    <w:rsid w:val="2E488F75"/>
    <w:rsid w:val="2E495636"/>
    <w:rsid w:val="2E4C639E"/>
    <w:rsid w:val="2E500916"/>
    <w:rsid w:val="2E536BEF"/>
    <w:rsid w:val="2E556FB3"/>
    <w:rsid w:val="2E601DC3"/>
    <w:rsid w:val="2E61F6BD"/>
    <w:rsid w:val="2E62B656"/>
    <w:rsid w:val="2E6306EC"/>
    <w:rsid w:val="2E631AA8"/>
    <w:rsid w:val="2E633DDE"/>
    <w:rsid w:val="2E64FAAD"/>
    <w:rsid w:val="2E6549B8"/>
    <w:rsid w:val="2E65E907"/>
    <w:rsid w:val="2E6664E8"/>
    <w:rsid w:val="2E6AB157"/>
    <w:rsid w:val="2E6C0853"/>
    <w:rsid w:val="2E6C9C53"/>
    <w:rsid w:val="2E6E84AB"/>
    <w:rsid w:val="2E6E8B34"/>
    <w:rsid w:val="2E6F43C0"/>
    <w:rsid w:val="2E701491"/>
    <w:rsid w:val="2E7198BC"/>
    <w:rsid w:val="2E743097"/>
    <w:rsid w:val="2E751737"/>
    <w:rsid w:val="2E7B08D5"/>
    <w:rsid w:val="2E7B3F5F"/>
    <w:rsid w:val="2E7BEB68"/>
    <w:rsid w:val="2E7D9DF5"/>
    <w:rsid w:val="2E825128"/>
    <w:rsid w:val="2E84C959"/>
    <w:rsid w:val="2E8607C0"/>
    <w:rsid w:val="2E8827B4"/>
    <w:rsid w:val="2E8A84D1"/>
    <w:rsid w:val="2E8C5D2F"/>
    <w:rsid w:val="2E93BCD1"/>
    <w:rsid w:val="2E95E703"/>
    <w:rsid w:val="2E9817FC"/>
    <w:rsid w:val="2E984173"/>
    <w:rsid w:val="2E9AE0A2"/>
    <w:rsid w:val="2E9B59EF"/>
    <w:rsid w:val="2E9BF47F"/>
    <w:rsid w:val="2E9F003B"/>
    <w:rsid w:val="2E9FB282"/>
    <w:rsid w:val="2EA1B9DA"/>
    <w:rsid w:val="2EA5D561"/>
    <w:rsid w:val="2EA8D9CB"/>
    <w:rsid w:val="2EA9A837"/>
    <w:rsid w:val="2EAC1712"/>
    <w:rsid w:val="2EAC3FBD"/>
    <w:rsid w:val="2EAE54F4"/>
    <w:rsid w:val="2EAEA833"/>
    <w:rsid w:val="2EAEC8FF"/>
    <w:rsid w:val="2EAFE259"/>
    <w:rsid w:val="2EB0992F"/>
    <w:rsid w:val="2EB3CED8"/>
    <w:rsid w:val="2EB433AB"/>
    <w:rsid w:val="2EB48AA4"/>
    <w:rsid w:val="2EB49665"/>
    <w:rsid w:val="2EB62108"/>
    <w:rsid w:val="2EB76636"/>
    <w:rsid w:val="2EB84C3F"/>
    <w:rsid w:val="2EBBEE9F"/>
    <w:rsid w:val="2EBBF63D"/>
    <w:rsid w:val="2EBC9372"/>
    <w:rsid w:val="2EBE53DD"/>
    <w:rsid w:val="2EBE89B8"/>
    <w:rsid w:val="2EBF6BDC"/>
    <w:rsid w:val="2EC06BB3"/>
    <w:rsid w:val="2EC4EB3C"/>
    <w:rsid w:val="2ECF0659"/>
    <w:rsid w:val="2ED05D91"/>
    <w:rsid w:val="2ED25097"/>
    <w:rsid w:val="2ED4BD27"/>
    <w:rsid w:val="2ED6D19E"/>
    <w:rsid w:val="2EDA8DBB"/>
    <w:rsid w:val="2EDC8685"/>
    <w:rsid w:val="2EE2134E"/>
    <w:rsid w:val="2EE2D5D6"/>
    <w:rsid w:val="2EE323FB"/>
    <w:rsid w:val="2EE570CB"/>
    <w:rsid w:val="2EE633D6"/>
    <w:rsid w:val="2EE715C6"/>
    <w:rsid w:val="2EE9C23A"/>
    <w:rsid w:val="2EECCFE7"/>
    <w:rsid w:val="2EF2146B"/>
    <w:rsid w:val="2EF48BAA"/>
    <w:rsid w:val="2EF67B28"/>
    <w:rsid w:val="2EFAB4FE"/>
    <w:rsid w:val="2F0083C1"/>
    <w:rsid w:val="2F00BD29"/>
    <w:rsid w:val="2F016268"/>
    <w:rsid w:val="2F033F34"/>
    <w:rsid w:val="2F035447"/>
    <w:rsid w:val="2F066D93"/>
    <w:rsid w:val="2F067656"/>
    <w:rsid w:val="2F07383C"/>
    <w:rsid w:val="2F07EE84"/>
    <w:rsid w:val="2F07F211"/>
    <w:rsid w:val="2F08E88E"/>
    <w:rsid w:val="2F098F4C"/>
    <w:rsid w:val="2F0AC47F"/>
    <w:rsid w:val="2F11C30A"/>
    <w:rsid w:val="2F1269A7"/>
    <w:rsid w:val="2F1382E7"/>
    <w:rsid w:val="2F14685D"/>
    <w:rsid w:val="2F1DE99B"/>
    <w:rsid w:val="2F2117FF"/>
    <w:rsid w:val="2F212847"/>
    <w:rsid w:val="2F231FD4"/>
    <w:rsid w:val="2F250DAC"/>
    <w:rsid w:val="2F265611"/>
    <w:rsid w:val="2F292A42"/>
    <w:rsid w:val="2F294E49"/>
    <w:rsid w:val="2F2BC171"/>
    <w:rsid w:val="2F2E992C"/>
    <w:rsid w:val="2F30059A"/>
    <w:rsid w:val="2F308706"/>
    <w:rsid w:val="2F34D7DD"/>
    <w:rsid w:val="2F39338C"/>
    <w:rsid w:val="2F3AC6A6"/>
    <w:rsid w:val="2F3D707A"/>
    <w:rsid w:val="2F434EEF"/>
    <w:rsid w:val="2F462533"/>
    <w:rsid w:val="2F49ADE7"/>
    <w:rsid w:val="2F5398EC"/>
    <w:rsid w:val="2F549364"/>
    <w:rsid w:val="2F55ECD0"/>
    <w:rsid w:val="2F5B0DFF"/>
    <w:rsid w:val="2F5DBA23"/>
    <w:rsid w:val="2F61053A"/>
    <w:rsid w:val="2F62B52E"/>
    <w:rsid w:val="2F67DBA0"/>
    <w:rsid w:val="2F6D36FA"/>
    <w:rsid w:val="2F6F10F2"/>
    <w:rsid w:val="2F6FCD32"/>
    <w:rsid w:val="2F718ECA"/>
    <w:rsid w:val="2F74B540"/>
    <w:rsid w:val="2F74FB16"/>
    <w:rsid w:val="2F789874"/>
    <w:rsid w:val="2F798E0F"/>
    <w:rsid w:val="2F79E455"/>
    <w:rsid w:val="2F7E67B1"/>
    <w:rsid w:val="2F818F71"/>
    <w:rsid w:val="2F81AE08"/>
    <w:rsid w:val="2F84635D"/>
    <w:rsid w:val="2F848AC3"/>
    <w:rsid w:val="2F84F87E"/>
    <w:rsid w:val="2F8AE681"/>
    <w:rsid w:val="2F8B41A6"/>
    <w:rsid w:val="2F8D1F5A"/>
    <w:rsid w:val="2F8F1856"/>
    <w:rsid w:val="2F95095C"/>
    <w:rsid w:val="2F953475"/>
    <w:rsid w:val="2F97C961"/>
    <w:rsid w:val="2F9AD459"/>
    <w:rsid w:val="2F9B011E"/>
    <w:rsid w:val="2F9CFCAD"/>
    <w:rsid w:val="2F9D58B3"/>
    <w:rsid w:val="2F9EE6DA"/>
    <w:rsid w:val="2FA07B6F"/>
    <w:rsid w:val="2FA1F701"/>
    <w:rsid w:val="2FA4EC38"/>
    <w:rsid w:val="2FA4F0B6"/>
    <w:rsid w:val="2FA6130B"/>
    <w:rsid w:val="2FA8F749"/>
    <w:rsid w:val="2FA90598"/>
    <w:rsid w:val="2FA967B2"/>
    <w:rsid w:val="2FAA7552"/>
    <w:rsid w:val="2FAAEBCE"/>
    <w:rsid w:val="2FACCB37"/>
    <w:rsid w:val="2FAD9E67"/>
    <w:rsid w:val="2FB42C22"/>
    <w:rsid w:val="2FB8C3B0"/>
    <w:rsid w:val="2FBB969D"/>
    <w:rsid w:val="2FBFCD1A"/>
    <w:rsid w:val="2FC1DE4B"/>
    <w:rsid w:val="2FC1FDF0"/>
    <w:rsid w:val="2FC248D6"/>
    <w:rsid w:val="2FC6C29A"/>
    <w:rsid w:val="2FC84D35"/>
    <w:rsid w:val="2FC9C2B4"/>
    <w:rsid w:val="2FDB4DFB"/>
    <w:rsid w:val="2FDE6E89"/>
    <w:rsid w:val="2FE4A8EA"/>
    <w:rsid w:val="2FE56272"/>
    <w:rsid w:val="2FE56F5E"/>
    <w:rsid w:val="2FE5F0A6"/>
    <w:rsid w:val="2FE65F23"/>
    <w:rsid w:val="2FE6D28D"/>
    <w:rsid w:val="2FE85E2E"/>
    <w:rsid w:val="2FEA61FF"/>
    <w:rsid w:val="2FEA805F"/>
    <w:rsid w:val="2FEAFBD8"/>
    <w:rsid w:val="2FEDA107"/>
    <w:rsid w:val="2FF12B8A"/>
    <w:rsid w:val="2FF3E672"/>
    <w:rsid w:val="2FF4EDF5"/>
    <w:rsid w:val="2FF5C07B"/>
    <w:rsid w:val="2FF73866"/>
    <w:rsid w:val="2FFA10CD"/>
    <w:rsid w:val="30040411"/>
    <w:rsid w:val="30045D0B"/>
    <w:rsid w:val="30052822"/>
    <w:rsid w:val="30068425"/>
    <w:rsid w:val="30068E25"/>
    <w:rsid w:val="300AF23E"/>
    <w:rsid w:val="300D1B38"/>
    <w:rsid w:val="300E4F1E"/>
    <w:rsid w:val="30100638"/>
    <w:rsid w:val="30159807"/>
    <w:rsid w:val="301B9581"/>
    <w:rsid w:val="301C6DAE"/>
    <w:rsid w:val="301CB604"/>
    <w:rsid w:val="301E0C66"/>
    <w:rsid w:val="301E6F15"/>
    <w:rsid w:val="301E8C20"/>
    <w:rsid w:val="30225AF0"/>
    <w:rsid w:val="30242A46"/>
    <w:rsid w:val="302811C1"/>
    <w:rsid w:val="30298583"/>
    <w:rsid w:val="302C1DC6"/>
    <w:rsid w:val="302C4140"/>
    <w:rsid w:val="302C9B4D"/>
    <w:rsid w:val="302EFB81"/>
    <w:rsid w:val="3033ABB3"/>
    <w:rsid w:val="3034DB85"/>
    <w:rsid w:val="30374BDA"/>
    <w:rsid w:val="3038B649"/>
    <w:rsid w:val="303A8BF8"/>
    <w:rsid w:val="303B186F"/>
    <w:rsid w:val="303BE141"/>
    <w:rsid w:val="303C3BE1"/>
    <w:rsid w:val="303CA421"/>
    <w:rsid w:val="303DA2B4"/>
    <w:rsid w:val="3041AFB4"/>
    <w:rsid w:val="304204CF"/>
    <w:rsid w:val="30440193"/>
    <w:rsid w:val="3044F9DA"/>
    <w:rsid w:val="30456A95"/>
    <w:rsid w:val="3046122E"/>
    <w:rsid w:val="304A2383"/>
    <w:rsid w:val="304B4DE4"/>
    <w:rsid w:val="304BD1B9"/>
    <w:rsid w:val="304E6CC4"/>
    <w:rsid w:val="304F2C2B"/>
    <w:rsid w:val="30529DA0"/>
    <w:rsid w:val="3053EE89"/>
    <w:rsid w:val="3054911E"/>
    <w:rsid w:val="3055B86B"/>
    <w:rsid w:val="305E7C21"/>
    <w:rsid w:val="305FFA32"/>
    <w:rsid w:val="3061A7D3"/>
    <w:rsid w:val="3068A384"/>
    <w:rsid w:val="3068BFB1"/>
    <w:rsid w:val="306902C4"/>
    <w:rsid w:val="306BC639"/>
    <w:rsid w:val="306CACCC"/>
    <w:rsid w:val="307385B4"/>
    <w:rsid w:val="30738E61"/>
    <w:rsid w:val="3073C692"/>
    <w:rsid w:val="3075790D"/>
    <w:rsid w:val="30758909"/>
    <w:rsid w:val="30796BC3"/>
    <w:rsid w:val="307E3C88"/>
    <w:rsid w:val="30818188"/>
    <w:rsid w:val="3082D253"/>
    <w:rsid w:val="308759E4"/>
    <w:rsid w:val="308BF63C"/>
    <w:rsid w:val="30930961"/>
    <w:rsid w:val="30939E91"/>
    <w:rsid w:val="3097B193"/>
    <w:rsid w:val="3098D0F3"/>
    <w:rsid w:val="309D62B5"/>
    <w:rsid w:val="30A2E9FC"/>
    <w:rsid w:val="30A61BAE"/>
    <w:rsid w:val="30A64D12"/>
    <w:rsid w:val="30A815F3"/>
    <w:rsid w:val="30A9B577"/>
    <w:rsid w:val="30ABDF2D"/>
    <w:rsid w:val="30AD4611"/>
    <w:rsid w:val="30AE32CD"/>
    <w:rsid w:val="30AE88C3"/>
    <w:rsid w:val="30B05333"/>
    <w:rsid w:val="30B538C4"/>
    <w:rsid w:val="30B5B510"/>
    <w:rsid w:val="30B87079"/>
    <w:rsid w:val="30BDB758"/>
    <w:rsid w:val="30BE142D"/>
    <w:rsid w:val="30BFD020"/>
    <w:rsid w:val="30C0D38F"/>
    <w:rsid w:val="30C385E4"/>
    <w:rsid w:val="30C5CC7E"/>
    <w:rsid w:val="30CA5148"/>
    <w:rsid w:val="30CC67BD"/>
    <w:rsid w:val="30CF2E3B"/>
    <w:rsid w:val="30CFA829"/>
    <w:rsid w:val="30D26179"/>
    <w:rsid w:val="30D2EEA8"/>
    <w:rsid w:val="30D35E5D"/>
    <w:rsid w:val="30D98B29"/>
    <w:rsid w:val="30DA2F43"/>
    <w:rsid w:val="30DB2A0A"/>
    <w:rsid w:val="30DB371F"/>
    <w:rsid w:val="30DB6706"/>
    <w:rsid w:val="30DBB5BD"/>
    <w:rsid w:val="30E0D811"/>
    <w:rsid w:val="30E4FA8F"/>
    <w:rsid w:val="30E78EAF"/>
    <w:rsid w:val="30EB3E5F"/>
    <w:rsid w:val="30EBEB35"/>
    <w:rsid w:val="30F0304C"/>
    <w:rsid w:val="30F3ECFC"/>
    <w:rsid w:val="30F453FE"/>
    <w:rsid w:val="30F99428"/>
    <w:rsid w:val="30FAC54C"/>
    <w:rsid w:val="30FCDF1F"/>
    <w:rsid w:val="30FD884D"/>
    <w:rsid w:val="30FDD7DF"/>
    <w:rsid w:val="30FE91C8"/>
    <w:rsid w:val="30FE931A"/>
    <w:rsid w:val="3100FF50"/>
    <w:rsid w:val="31024770"/>
    <w:rsid w:val="3106E98D"/>
    <w:rsid w:val="3109A054"/>
    <w:rsid w:val="31119936"/>
    <w:rsid w:val="3114F382"/>
    <w:rsid w:val="31152294"/>
    <w:rsid w:val="3118B873"/>
    <w:rsid w:val="311A8153"/>
    <w:rsid w:val="311AEED6"/>
    <w:rsid w:val="311D540E"/>
    <w:rsid w:val="311E57C4"/>
    <w:rsid w:val="3121CF24"/>
    <w:rsid w:val="3121F874"/>
    <w:rsid w:val="3123BEF2"/>
    <w:rsid w:val="31255CE6"/>
    <w:rsid w:val="312DECC8"/>
    <w:rsid w:val="31309F14"/>
    <w:rsid w:val="31352731"/>
    <w:rsid w:val="313860C6"/>
    <w:rsid w:val="313BED11"/>
    <w:rsid w:val="314269D2"/>
    <w:rsid w:val="31446151"/>
    <w:rsid w:val="3144D899"/>
    <w:rsid w:val="31450D45"/>
    <w:rsid w:val="3147A283"/>
    <w:rsid w:val="31487D5E"/>
    <w:rsid w:val="314938E2"/>
    <w:rsid w:val="314C5A18"/>
    <w:rsid w:val="314E5D58"/>
    <w:rsid w:val="3151797A"/>
    <w:rsid w:val="31529119"/>
    <w:rsid w:val="3153D057"/>
    <w:rsid w:val="315A0EB0"/>
    <w:rsid w:val="315ECC33"/>
    <w:rsid w:val="315EDBA4"/>
    <w:rsid w:val="315F14EA"/>
    <w:rsid w:val="315F4A6B"/>
    <w:rsid w:val="31623D98"/>
    <w:rsid w:val="31641CD8"/>
    <w:rsid w:val="3165D0CA"/>
    <w:rsid w:val="316726B7"/>
    <w:rsid w:val="316DB554"/>
    <w:rsid w:val="316EC96E"/>
    <w:rsid w:val="316F0DC3"/>
    <w:rsid w:val="316F3687"/>
    <w:rsid w:val="3176AB5C"/>
    <w:rsid w:val="317BD4DB"/>
    <w:rsid w:val="317C4A5F"/>
    <w:rsid w:val="317EE6AA"/>
    <w:rsid w:val="3180D371"/>
    <w:rsid w:val="318153E6"/>
    <w:rsid w:val="31826935"/>
    <w:rsid w:val="31844024"/>
    <w:rsid w:val="3188125A"/>
    <w:rsid w:val="31887726"/>
    <w:rsid w:val="3188993D"/>
    <w:rsid w:val="3188AD62"/>
    <w:rsid w:val="318D921F"/>
    <w:rsid w:val="318FD42F"/>
    <w:rsid w:val="31954D93"/>
    <w:rsid w:val="31976F18"/>
    <w:rsid w:val="31984776"/>
    <w:rsid w:val="3199A5BB"/>
    <w:rsid w:val="319A1E58"/>
    <w:rsid w:val="319A27F6"/>
    <w:rsid w:val="319AE3CE"/>
    <w:rsid w:val="319D3E58"/>
    <w:rsid w:val="31A01893"/>
    <w:rsid w:val="31A045F1"/>
    <w:rsid w:val="31A19750"/>
    <w:rsid w:val="31A1A8B9"/>
    <w:rsid w:val="31A2E904"/>
    <w:rsid w:val="31A8098A"/>
    <w:rsid w:val="31A878AC"/>
    <w:rsid w:val="31AB8C2F"/>
    <w:rsid w:val="31AC82F4"/>
    <w:rsid w:val="31B7EE74"/>
    <w:rsid w:val="31BB7D67"/>
    <w:rsid w:val="31BBD31D"/>
    <w:rsid w:val="31BBEEDF"/>
    <w:rsid w:val="31C45DAC"/>
    <w:rsid w:val="31C66B84"/>
    <w:rsid w:val="31C7340F"/>
    <w:rsid w:val="31C74B82"/>
    <w:rsid w:val="31C9137B"/>
    <w:rsid w:val="31CB0B52"/>
    <w:rsid w:val="31CBEB26"/>
    <w:rsid w:val="31CEB606"/>
    <w:rsid w:val="31D0D47B"/>
    <w:rsid w:val="31D2E261"/>
    <w:rsid w:val="31D57E5C"/>
    <w:rsid w:val="31DA8C84"/>
    <w:rsid w:val="31DD1D49"/>
    <w:rsid w:val="31E01551"/>
    <w:rsid w:val="31E04F33"/>
    <w:rsid w:val="31E09E3B"/>
    <w:rsid w:val="31E1D163"/>
    <w:rsid w:val="31E23095"/>
    <w:rsid w:val="31E2DCBE"/>
    <w:rsid w:val="31E2DF3C"/>
    <w:rsid w:val="31E4BF65"/>
    <w:rsid w:val="31E610F7"/>
    <w:rsid w:val="31E80F17"/>
    <w:rsid w:val="31E94D18"/>
    <w:rsid w:val="31EFB929"/>
    <w:rsid w:val="31F2FA45"/>
    <w:rsid w:val="31F3120B"/>
    <w:rsid w:val="31F312C9"/>
    <w:rsid w:val="31F4D434"/>
    <w:rsid w:val="31F836E5"/>
    <w:rsid w:val="31F9FCB3"/>
    <w:rsid w:val="31FBBA62"/>
    <w:rsid w:val="3202D15F"/>
    <w:rsid w:val="3202DAE3"/>
    <w:rsid w:val="3202DD5A"/>
    <w:rsid w:val="32048E7D"/>
    <w:rsid w:val="32066645"/>
    <w:rsid w:val="3207798D"/>
    <w:rsid w:val="3208B012"/>
    <w:rsid w:val="320A0C41"/>
    <w:rsid w:val="320DB472"/>
    <w:rsid w:val="320E9046"/>
    <w:rsid w:val="3211E8F6"/>
    <w:rsid w:val="32132F30"/>
    <w:rsid w:val="32165BBD"/>
    <w:rsid w:val="321B37BE"/>
    <w:rsid w:val="3221D0AE"/>
    <w:rsid w:val="3222F8F5"/>
    <w:rsid w:val="3224B4EE"/>
    <w:rsid w:val="322BA800"/>
    <w:rsid w:val="322C42F0"/>
    <w:rsid w:val="3230461C"/>
    <w:rsid w:val="3233A300"/>
    <w:rsid w:val="3233B3E6"/>
    <w:rsid w:val="3234A163"/>
    <w:rsid w:val="3239954B"/>
    <w:rsid w:val="323D9C18"/>
    <w:rsid w:val="32452072"/>
    <w:rsid w:val="3247CCFB"/>
    <w:rsid w:val="324B8451"/>
    <w:rsid w:val="324CA793"/>
    <w:rsid w:val="325473C2"/>
    <w:rsid w:val="32560962"/>
    <w:rsid w:val="325847CD"/>
    <w:rsid w:val="3259538C"/>
    <w:rsid w:val="325A11B4"/>
    <w:rsid w:val="325F73C3"/>
    <w:rsid w:val="325FFC25"/>
    <w:rsid w:val="326672EF"/>
    <w:rsid w:val="32673381"/>
    <w:rsid w:val="326A8A67"/>
    <w:rsid w:val="326B3288"/>
    <w:rsid w:val="326BB45F"/>
    <w:rsid w:val="326CB0C8"/>
    <w:rsid w:val="3270D94E"/>
    <w:rsid w:val="3272BF8C"/>
    <w:rsid w:val="32735999"/>
    <w:rsid w:val="32764C0E"/>
    <w:rsid w:val="3276A364"/>
    <w:rsid w:val="327791B6"/>
    <w:rsid w:val="3278C08C"/>
    <w:rsid w:val="327B02FC"/>
    <w:rsid w:val="327C5816"/>
    <w:rsid w:val="327C5B19"/>
    <w:rsid w:val="327F12C0"/>
    <w:rsid w:val="3280E166"/>
    <w:rsid w:val="3284FD8A"/>
    <w:rsid w:val="3285398B"/>
    <w:rsid w:val="3285D1C6"/>
    <w:rsid w:val="3287215D"/>
    <w:rsid w:val="328785C5"/>
    <w:rsid w:val="328806F0"/>
    <w:rsid w:val="328A1A8D"/>
    <w:rsid w:val="328B2D97"/>
    <w:rsid w:val="328BCCC7"/>
    <w:rsid w:val="328F4072"/>
    <w:rsid w:val="32929214"/>
    <w:rsid w:val="3295148C"/>
    <w:rsid w:val="329565E2"/>
    <w:rsid w:val="329670AD"/>
    <w:rsid w:val="329D4268"/>
    <w:rsid w:val="32A3402D"/>
    <w:rsid w:val="32A54417"/>
    <w:rsid w:val="32A56B47"/>
    <w:rsid w:val="32A7D6FC"/>
    <w:rsid w:val="32A884A4"/>
    <w:rsid w:val="32ADDA15"/>
    <w:rsid w:val="32AEEB11"/>
    <w:rsid w:val="32B9EC0E"/>
    <w:rsid w:val="32BC3255"/>
    <w:rsid w:val="32BE2F22"/>
    <w:rsid w:val="32C3FAF1"/>
    <w:rsid w:val="32C4F9E8"/>
    <w:rsid w:val="32C51E36"/>
    <w:rsid w:val="32C60D28"/>
    <w:rsid w:val="32C9E5F5"/>
    <w:rsid w:val="32CB88A2"/>
    <w:rsid w:val="32CB94A9"/>
    <w:rsid w:val="32CBD78E"/>
    <w:rsid w:val="32CDB3C0"/>
    <w:rsid w:val="32CDC536"/>
    <w:rsid w:val="32CF0813"/>
    <w:rsid w:val="32D1FE15"/>
    <w:rsid w:val="32D407DA"/>
    <w:rsid w:val="32D5DE41"/>
    <w:rsid w:val="32D7BA78"/>
    <w:rsid w:val="32DC655A"/>
    <w:rsid w:val="32DE0EC5"/>
    <w:rsid w:val="32DEEB08"/>
    <w:rsid w:val="32E09E0B"/>
    <w:rsid w:val="32E218E3"/>
    <w:rsid w:val="32E25913"/>
    <w:rsid w:val="32E769F3"/>
    <w:rsid w:val="32E79075"/>
    <w:rsid w:val="32E8C89D"/>
    <w:rsid w:val="32E975FC"/>
    <w:rsid w:val="32EF90D3"/>
    <w:rsid w:val="32EFE0D9"/>
    <w:rsid w:val="32F544B1"/>
    <w:rsid w:val="32F66BD7"/>
    <w:rsid w:val="32F93475"/>
    <w:rsid w:val="32F969D9"/>
    <w:rsid w:val="32FBB43D"/>
    <w:rsid w:val="32FC907B"/>
    <w:rsid w:val="32FD0A60"/>
    <w:rsid w:val="32FD9A3D"/>
    <w:rsid w:val="32FEA264"/>
    <w:rsid w:val="33027CEE"/>
    <w:rsid w:val="33042AD0"/>
    <w:rsid w:val="3304F335"/>
    <w:rsid w:val="3308C0D7"/>
    <w:rsid w:val="330E139A"/>
    <w:rsid w:val="330EA5FE"/>
    <w:rsid w:val="331082F2"/>
    <w:rsid w:val="33108D1D"/>
    <w:rsid w:val="3311311E"/>
    <w:rsid w:val="331A586C"/>
    <w:rsid w:val="331DAAB5"/>
    <w:rsid w:val="332654F5"/>
    <w:rsid w:val="3326A6B3"/>
    <w:rsid w:val="332A0AE8"/>
    <w:rsid w:val="332D9F27"/>
    <w:rsid w:val="332E5814"/>
    <w:rsid w:val="3330390D"/>
    <w:rsid w:val="3332A12C"/>
    <w:rsid w:val="3332B4F8"/>
    <w:rsid w:val="3333E9E4"/>
    <w:rsid w:val="33372C88"/>
    <w:rsid w:val="33375DE1"/>
    <w:rsid w:val="333CC904"/>
    <w:rsid w:val="333E8A00"/>
    <w:rsid w:val="334422C8"/>
    <w:rsid w:val="33454AC0"/>
    <w:rsid w:val="334856A0"/>
    <w:rsid w:val="3348DF82"/>
    <w:rsid w:val="335071FB"/>
    <w:rsid w:val="3350C801"/>
    <w:rsid w:val="3355A672"/>
    <w:rsid w:val="33563F2E"/>
    <w:rsid w:val="3358AAD3"/>
    <w:rsid w:val="335A3CBE"/>
    <w:rsid w:val="335AB34D"/>
    <w:rsid w:val="335D0664"/>
    <w:rsid w:val="335FE058"/>
    <w:rsid w:val="3361B71B"/>
    <w:rsid w:val="33672646"/>
    <w:rsid w:val="3369B6CE"/>
    <w:rsid w:val="3370A196"/>
    <w:rsid w:val="3370A549"/>
    <w:rsid w:val="33715986"/>
    <w:rsid w:val="3371DC25"/>
    <w:rsid w:val="3376FE45"/>
    <w:rsid w:val="3378BA6C"/>
    <w:rsid w:val="337955E1"/>
    <w:rsid w:val="33799EC2"/>
    <w:rsid w:val="3379ACAC"/>
    <w:rsid w:val="337BC750"/>
    <w:rsid w:val="337C1B34"/>
    <w:rsid w:val="338090CE"/>
    <w:rsid w:val="33821A82"/>
    <w:rsid w:val="3387CBD5"/>
    <w:rsid w:val="338863D6"/>
    <w:rsid w:val="338965BE"/>
    <w:rsid w:val="33907851"/>
    <w:rsid w:val="33943066"/>
    <w:rsid w:val="3394CBA5"/>
    <w:rsid w:val="3394DE51"/>
    <w:rsid w:val="33961F32"/>
    <w:rsid w:val="3396BB89"/>
    <w:rsid w:val="33978A22"/>
    <w:rsid w:val="339A9E9B"/>
    <w:rsid w:val="339B649A"/>
    <w:rsid w:val="339C5D5E"/>
    <w:rsid w:val="339CEAC7"/>
    <w:rsid w:val="339EB421"/>
    <w:rsid w:val="33A4C5C5"/>
    <w:rsid w:val="33A59531"/>
    <w:rsid w:val="33A997EB"/>
    <w:rsid w:val="33AB7C57"/>
    <w:rsid w:val="33AEBE7D"/>
    <w:rsid w:val="33B06702"/>
    <w:rsid w:val="33B0935E"/>
    <w:rsid w:val="33B27951"/>
    <w:rsid w:val="33B5C3D5"/>
    <w:rsid w:val="33B75819"/>
    <w:rsid w:val="33B7FDB4"/>
    <w:rsid w:val="33B9B696"/>
    <w:rsid w:val="33BA54CD"/>
    <w:rsid w:val="33BA6C4F"/>
    <w:rsid w:val="33BA8D44"/>
    <w:rsid w:val="33BDE6D6"/>
    <w:rsid w:val="33BE434B"/>
    <w:rsid w:val="33C3A35C"/>
    <w:rsid w:val="33C42A8C"/>
    <w:rsid w:val="33C5EBBB"/>
    <w:rsid w:val="33C943D0"/>
    <w:rsid w:val="33CF4AF4"/>
    <w:rsid w:val="33CF5408"/>
    <w:rsid w:val="33D09773"/>
    <w:rsid w:val="33D26E21"/>
    <w:rsid w:val="33D34F0A"/>
    <w:rsid w:val="33D4E215"/>
    <w:rsid w:val="33DB6B4A"/>
    <w:rsid w:val="33DB8256"/>
    <w:rsid w:val="33DB9C7F"/>
    <w:rsid w:val="33E078BE"/>
    <w:rsid w:val="33E10A92"/>
    <w:rsid w:val="33E15099"/>
    <w:rsid w:val="33E5D9EA"/>
    <w:rsid w:val="33E689BD"/>
    <w:rsid w:val="33E8B11A"/>
    <w:rsid w:val="33EA59FC"/>
    <w:rsid w:val="33ED5CDD"/>
    <w:rsid w:val="33EF3E61"/>
    <w:rsid w:val="33F2EFBE"/>
    <w:rsid w:val="33F4595D"/>
    <w:rsid w:val="33F6FEB9"/>
    <w:rsid w:val="33FB790E"/>
    <w:rsid w:val="33FC0D4A"/>
    <w:rsid w:val="33FEE688"/>
    <w:rsid w:val="3401142D"/>
    <w:rsid w:val="340252D4"/>
    <w:rsid w:val="34061794"/>
    <w:rsid w:val="3406ED10"/>
    <w:rsid w:val="3407E8FA"/>
    <w:rsid w:val="34082338"/>
    <w:rsid w:val="3408B7F2"/>
    <w:rsid w:val="3409AE2C"/>
    <w:rsid w:val="340A9CD7"/>
    <w:rsid w:val="340BDF9D"/>
    <w:rsid w:val="340BE11E"/>
    <w:rsid w:val="34121C5F"/>
    <w:rsid w:val="34121E5C"/>
    <w:rsid w:val="3412E4CC"/>
    <w:rsid w:val="341373C6"/>
    <w:rsid w:val="34160F04"/>
    <w:rsid w:val="341791BA"/>
    <w:rsid w:val="341A36B3"/>
    <w:rsid w:val="341CCF41"/>
    <w:rsid w:val="341E207C"/>
    <w:rsid w:val="3425192F"/>
    <w:rsid w:val="34268E64"/>
    <w:rsid w:val="342A67BD"/>
    <w:rsid w:val="342AEB53"/>
    <w:rsid w:val="342B5AF4"/>
    <w:rsid w:val="342BBA12"/>
    <w:rsid w:val="342C2A62"/>
    <w:rsid w:val="342D5170"/>
    <w:rsid w:val="342E252A"/>
    <w:rsid w:val="342FBEC2"/>
    <w:rsid w:val="3432A9F5"/>
    <w:rsid w:val="343398AB"/>
    <w:rsid w:val="3433DBC1"/>
    <w:rsid w:val="343597A2"/>
    <w:rsid w:val="3437A224"/>
    <w:rsid w:val="34394601"/>
    <w:rsid w:val="343F1CC7"/>
    <w:rsid w:val="3440B882"/>
    <w:rsid w:val="3441E517"/>
    <w:rsid w:val="3443638E"/>
    <w:rsid w:val="3443C955"/>
    <w:rsid w:val="3443CC2A"/>
    <w:rsid w:val="344419A1"/>
    <w:rsid w:val="344544BF"/>
    <w:rsid w:val="34459540"/>
    <w:rsid w:val="3446016C"/>
    <w:rsid w:val="344637DC"/>
    <w:rsid w:val="344986E4"/>
    <w:rsid w:val="3449A08B"/>
    <w:rsid w:val="344ACAB6"/>
    <w:rsid w:val="344DC220"/>
    <w:rsid w:val="344FC408"/>
    <w:rsid w:val="34502116"/>
    <w:rsid w:val="34509B45"/>
    <w:rsid w:val="3450A413"/>
    <w:rsid w:val="34510454"/>
    <w:rsid w:val="3454C38F"/>
    <w:rsid w:val="3455BBB8"/>
    <w:rsid w:val="345741DB"/>
    <w:rsid w:val="3457B6AB"/>
    <w:rsid w:val="345945CA"/>
    <w:rsid w:val="345AB04E"/>
    <w:rsid w:val="345B39D0"/>
    <w:rsid w:val="345BD067"/>
    <w:rsid w:val="345D5629"/>
    <w:rsid w:val="345F4B1F"/>
    <w:rsid w:val="345FE354"/>
    <w:rsid w:val="345FED3E"/>
    <w:rsid w:val="3464A35A"/>
    <w:rsid w:val="3464B220"/>
    <w:rsid w:val="3465C0BF"/>
    <w:rsid w:val="34670575"/>
    <w:rsid w:val="3468543A"/>
    <w:rsid w:val="346CC538"/>
    <w:rsid w:val="346D6E2C"/>
    <w:rsid w:val="346F817E"/>
    <w:rsid w:val="34700A91"/>
    <w:rsid w:val="3470D209"/>
    <w:rsid w:val="34717FE8"/>
    <w:rsid w:val="3475375D"/>
    <w:rsid w:val="34770851"/>
    <w:rsid w:val="34776215"/>
    <w:rsid w:val="347BEA05"/>
    <w:rsid w:val="347ED9C9"/>
    <w:rsid w:val="34802DD4"/>
    <w:rsid w:val="3481C5F8"/>
    <w:rsid w:val="3482823B"/>
    <w:rsid w:val="3482E676"/>
    <w:rsid w:val="34846A30"/>
    <w:rsid w:val="34869C37"/>
    <w:rsid w:val="3486C8F6"/>
    <w:rsid w:val="348948DF"/>
    <w:rsid w:val="3489AF41"/>
    <w:rsid w:val="348A7FA0"/>
    <w:rsid w:val="3491564C"/>
    <w:rsid w:val="34919B46"/>
    <w:rsid w:val="3493EDE8"/>
    <w:rsid w:val="34955B43"/>
    <w:rsid w:val="349CC4AE"/>
    <w:rsid w:val="349D2C19"/>
    <w:rsid w:val="349D7841"/>
    <w:rsid w:val="34A3ADC6"/>
    <w:rsid w:val="34A6CBA5"/>
    <w:rsid w:val="34A71FD0"/>
    <w:rsid w:val="34AA3D2E"/>
    <w:rsid w:val="34AD9F78"/>
    <w:rsid w:val="34ADB94C"/>
    <w:rsid w:val="34AF28F9"/>
    <w:rsid w:val="34B1FF0D"/>
    <w:rsid w:val="34B66761"/>
    <w:rsid w:val="34B878B0"/>
    <w:rsid w:val="34B94D0B"/>
    <w:rsid w:val="34BD48C6"/>
    <w:rsid w:val="34BF9205"/>
    <w:rsid w:val="34C563DE"/>
    <w:rsid w:val="34CA5F70"/>
    <w:rsid w:val="34CDF673"/>
    <w:rsid w:val="34CF1349"/>
    <w:rsid w:val="34D09510"/>
    <w:rsid w:val="34D4E285"/>
    <w:rsid w:val="34D5998E"/>
    <w:rsid w:val="34D84845"/>
    <w:rsid w:val="34DB3136"/>
    <w:rsid w:val="34E18768"/>
    <w:rsid w:val="34E57CC7"/>
    <w:rsid w:val="34E6121E"/>
    <w:rsid w:val="34E96EBC"/>
    <w:rsid w:val="34EC6280"/>
    <w:rsid w:val="34EC8BE3"/>
    <w:rsid w:val="34ECA760"/>
    <w:rsid w:val="34ED1D49"/>
    <w:rsid w:val="34F42A6A"/>
    <w:rsid w:val="34F4619F"/>
    <w:rsid w:val="34F66A33"/>
    <w:rsid w:val="34F6F608"/>
    <w:rsid w:val="34F8E94F"/>
    <w:rsid w:val="34F914A7"/>
    <w:rsid w:val="34FAF9C6"/>
    <w:rsid w:val="34FBB4E2"/>
    <w:rsid w:val="34FCE87A"/>
    <w:rsid w:val="34FE698C"/>
    <w:rsid w:val="34FF7550"/>
    <w:rsid w:val="3501DBA9"/>
    <w:rsid w:val="3503080C"/>
    <w:rsid w:val="35064319"/>
    <w:rsid w:val="350ABDBC"/>
    <w:rsid w:val="350AE2B5"/>
    <w:rsid w:val="3513CFC2"/>
    <w:rsid w:val="351A2F93"/>
    <w:rsid w:val="351D52D4"/>
    <w:rsid w:val="351F7153"/>
    <w:rsid w:val="3522CDC8"/>
    <w:rsid w:val="352AD558"/>
    <w:rsid w:val="352C6E90"/>
    <w:rsid w:val="352D5CA7"/>
    <w:rsid w:val="35309B01"/>
    <w:rsid w:val="35349421"/>
    <w:rsid w:val="3534EFFC"/>
    <w:rsid w:val="3535EA3D"/>
    <w:rsid w:val="353DC4A2"/>
    <w:rsid w:val="353E7D70"/>
    <w:rsid w:val="3540B191"/>
    <w:rsid w:val="35433D9A"/>
    <w:rsid w:val="35449628"/>
    <w:rsid w:val="35462EF0"/>
    <w:rsid w:val="354789C3"/>
    <w:rsid w:val="354A598C"/>
    <w:rsid w:val="354EB62C"/>
    <w:rsid w:val="3550B672"/>
    <w:rsid w:val="355558DE"/>
    <w:rsid w:val="355968D9"/>
    <w:rsid w:val="355B82A4"/>
    <w:rsid w:val="355C161A"/>
    <w:rsid w:val="355CEF9E"/>
    <w:rsid w:val="355EFCA0"/>
    <w:rsid w:val="355F3B64"/>
    <w:rsid w:val="35659C1B"/>
    <w:rsid w:val="35679793"/>
    <w:rsid w:val="35684704"/>
    <w:rsid w:val="3569B903"/>
    <w:rsid w:val="356B21B7"/>
    <w:rsid w:val="356BC207"/>
    <w:rsid w:val="356BDCF2"/>
    <w:rsid w:val="356D970C"/>
    <w:rsid w:val="356E22B5"/>
    <w:rsid w:val="35708B36"/>
    <w:rsid w:val="35747F82"/>
    <w:rsid w:val="35762673"/>
    <w:rsid w:val="35773424"/>
    <w:rsid w:val="35778CB7"/>
    <w:rsid w:val="35786047"/>
    <w:rsid w:val="357F53C6"/>
    <w:rsid w:val="3582BE9D"/>
    <w:rsid w:val="35836D17"/>
    <w:rsid w:val="35847AEB"/>
    <w:rsid w:val="35873886"/>
    <w:rsid w:val="3587E44F"/>
    <w:rsid w:val="3587F83A"/>
    <w:rsid w:val="35899BB8"/>
    <w:rsid w:val="358AF02D"/>
    <w:rsid w:val="358F7D86"/>
    <w:rsid w:val="3592B06E"/>
    <w:rsid w:val="3592BA9E"/>
    <w:rsid w:val="35941B8E"/>
    <w:rsid w:val="359B54E3"/>
    <w:rsid w:val="359DC21E"/>
    <w:rsid w:val="359DD03B"/>
    <w:rsid w:val="35A03287"/>
    <w:rsid w:val="35A35B8E"/>
    <w:rsid w:val="35A3D531"/>
    <w:rsid w:val="35A4F1A8"/>
    <w:rsid w:val="35A66754"/>
    <w:rsid w:val="35A9F398"/>
    <w:rsid w:val="35AD8A93"/>
    <w:rsid w:val="35B02364"/>
    <w:rsid w:val="35B3F426"/>
    <w:rsid w:val="35B58B05"/>
    <w:rsid w:val="35BC6AB6"/>
    <w:rsid w:val="35BEA901"/>
    <w:rsid w:val="35C8B530"/>
    <w:rsid w:val="35C97314"/>
    <w:rsid w:val="35CCD8CF"/>
    <w:rsid w:val="35D05F9E"/>
    <w:rsid w:val="35D0DDDA"/>
    <w:rsid w:val="35D2E54B"/>
    <w:rsid w:val="35D56B77"/>
    <w:rsid w:val="35D75083"/>
    <w:rsid w:val="35D8A3DD"/>
    <w:rsid w:val="35D8BBEC"/>
    <w:rsid w:val="35D91F0E"/>
    <w:rsid w:val="35DEFA50"/>
    <w:rsid w:val="35DF126F"/>
    <w:rsid w:val="35E06A8F"/>
    <w:rsid w:val="35E33B45"/>
    <w:rsid w:val="35E86DFC"/>
    <w:rsid w:val="35EAFDA7"/>
    <w:rsid w:val="35EC97A9"/>
    <w:rsid w:val="35EDA48B"/>
    <w:rsid w:val="35F077E4"/>
    <w:rsid w:val="35F34612"/>
    <w:rsid w:val="35F53750"/>
    <w:rsid w:val="35F58581"/>
    <w:rsid w:val="35F6EE92"/>
    <w:rsid w:val="35F7BEA7"/>
    <w:rsid w:val="35FAA94D"/>
    <w:rsid w:val="35FBD372"/>
    <w:rsid w:val="35FC981D"/>
    <w:rsid w:val="35FE3881"/>
    <w:rsid w:val="36012008"/>
    <w:rsid w:val="360374E2"/>
    <w:rsid w:val="3603CEF1"/>
    <w:rsid w:val="36040791"/>
    <w:rsid w:val="36045494"/>
    <w:rsid w:val="3607C250"/>
    <w:rsid w:val="3608841E"/>
    <w:rsid w:val="360A311C"/>
    <w:rsid w:val="360AEC76"/>
    <w:rsid w:val="360DBBBA"/>
    <w:rsid w:val="3610E9F5"/>
    <w:rsid w:val="36113523"/>
    <w:rsid w:val="3612C565"/>
    <w:rsid w:val="36137850"/>
    <w:rsid w:val="36138ECE"/>
    <w:rsid w:val="3613FFD1"/>
    <w:rsid w:val="361429F7"/>
    <w:rsid w:val="3615CE6D"/>
    <w:rsid w:val="361853D5"/>
    <w:rsid w:val="3619406B"/>
    <w:rsid w:val="361A3E58"/>
    <w:rsid w:val="361B02CE"/>
    <w:rsid w:val="361DEC48"/>
    <w:rsid w:val="3621D6CC"/>
    <w:rsid w:val="362407D0"/>
    <w:rsid w:val="3624493B"/>
    <w:rsid w:val="3624ACFE"/>
    <w:rsid w:val="36253296"/>
    <w:rsid w:val="362A2F2A"/>
    <w:rsid w:val="362BA905"/>
    <w:rsid w:val="362D4080"/>
    <w:rsid w:val="362DC173"/>
    <w:rsid w:val="362E7695"/>
    <w:rsid w:val="362FF796"/>
    <w:rsid w:val="3630B5BE"/>
    <w:rsid w:val="36312524"/>
    <w:rsid w:val="36346248"/>
    <w:rsid w:val="3634FBBA"/>
    <w:rsid w:val="36352FB8"/>
    <w:rsid w:val="36372103"/>
    <w:rsid w:val="36373B1E"/>
    <w:rsid w:val="3638235B"/>
    <w:rsid w:val="363BEB20"/>
    <w:rsid w:val="363F8EF2"/>
    <w:rsid w:val="36413571"/>
    <w:rsid w:val="3642E92C"/>
    <w:rsid w:val="3647BC5B"/>
    <w:rsid w:val="364B3557"/>
    <w:rsid w:val="364BD640"/>
    <w:rsid w:val="364C89B3"/>
    <w:rsid w:val="36579176"/>
    <w:rsid w:val="365A3F05"/>
    <w:rsid w:val="365C645B"/>
    <w:rsid w:val="365EE8DA"/>
    <w:rsid w:val="366043EA"/>
    <w:rsid w:val="3660A946"/>
    <w:rsid w:val="3660FE6A"/>
    <w:rsid w:val="36619D3B"/>
    <w:rsid w:val="36625395"/>
    <w:rsid w:val="366374CD"/>
    <w:rsid w:val="36689991"/>
    <w:rsid w:val="366B0C1B"/>
    <w:rsid w:val="366D7421"/>
    <w:rsid w:val="366E89FC"/>
    <w:rsid w:val="366E9DB1"/>
    <w:rsid w:val="36716347"/>
    <w:rsid w:val="3671FDA4"/>
    <w:rsid w:val="36781252"/>
    <w:rsid w:val="3679CD74"/>
    <w:rsid w:val="367AC5C8"/>
    <w:rsid w:val="367CA819"/>
    <w:rsid w:val="367D1A1A"/>
    <w:rsid w:val="367F26F6"/>
    <w:rsid w:val="367F7E1E"/>
    <w:rsid w:val="36823E93"/>
    <w:rsid w:val="36825ED8"/>
    <w:rsid w:val="368357CC"/>
    <w:rsid w:val="3684AA1E"/>
    <w:rsid w:val="36856D8A"/>
    <w:rsid w:val="3685ACF7"/>
    <w:rsid w:val="36861F1F"/>
    <w:rsid w:val="36875C3F"/>
    <w:rsid w:val="36877EC2"/>
    <w:rsid w:val="368AC487"/>
    <w:rsid w:val="368BA9C9"/>
    <w:rsid w:val="368BAC3C"/>
    <w:rsid w:val="368D81A0"/>
    <w:rsid w:val="3690A32C"/>
    <w:rsid w:val="3691A630"/>
    <w:rsid w:val="369450E9"/>
    <w:rsid w:val="36977028"/>
    <w:rsid w:val="3698D746"/>
    <w:rsid w:val="369A06FD"/>
    <w:rsid w:val="36A342A7"/>
    <w:rsid w:val="36A34EE7"/>
    <w:rsid w:val="36A4F2D6"/>
    <w:rsid w:val="36A5EDAF"/>
    <w:rsid w:val="36A6485B"/>
    <w:rsid w:val="36A67809"/>
    <w:rsid w:val="36A86816"/>
    <w:rsid w:val="36AA03A5"/>
    <w:rsid w:val="36AC536A"/>
    <w:rsid w:val="36ADE782"/>
    <w:rsid w:val="36AE4F8A"/>
    <w:rsid w:val="36B0E8E8"/>
    <w:rsid w:val="36B264BF"/>
    <w:rsid w:val="36B5404D"/>
    <w:rsid w:val="36B5F977"/>
    <w:rsid w:val="36B82CFD"/>
    <w:rsid w:val="36B89BE4"/>
    <w:rsid w:val="36BA3EF1"/>
    <w:rsid w:val="36BBA4EA"/>
    <w:rsid w:val="36BC327B"/>
    <w:rsid w:val="36BCE698"/>
    <w:rsid w:val="36BD9B5C"/>
    <w:rsid w:val="36BDAC16"/>
    <w:rsid w:val="36BF980A"/>
    <w:rsid w:val="36C0280B"/>
    <w:rsid w:val="36C59294"/>
    <w:rsid w:val="36C6B42C"/>
    <w:rsid w:val="36C8366C"/>
    <w:rsid w:val="36C8405E"/>
    <w:rsid w:val="36C9BBAD"/>
    <w:rsid w:val="36CBA88A"/>
    <w:rsid w:val="36CCC28E"/>
    <w:rsid w:val="36CCDE8A"/>
    <w:rsid w:val="36CE9163"/>
    <w:rsid w:val="36CFE091"/>
    <w:rsid w:val="36CFF70D"/>
    <w:rsid w:val="36D13D98"/>
    <w:rsid w:val="36D9EC3F"/>
    <w:rsid w:val="36DA1103"/>
    <w:rsid w:val="36DD8784"/>
    <w:rsid w:val="36E1D410"/>
    <w:rsid w:val="36E720D4"/>
    <w:rsid w:val="36E764FA"/>
    <w:rsid w:val="36E8F7CC"/>
    <w:rsid w:val="36E9E290"/>
    <w:rsid w:val="36EF036E"/>
    <w:rsid w:val="36F4008A"/>
    <w:rsid w:val="36F53721"/>
    <w:rsid w:val="36F5AD6A"/>
    <w:rsid w:val="36F622FB"/>
    <w:rsid w:val="36FAE27D"/>
    <w:rsid w:val="36FB3E2D"/>
    <w:rsid w:val="36FC85CE"/>
    <w:rsid w:val="36FF7551"/>
    <w:rsid w:val="36FFE2C7"/>
    <w:rsid w:val="3704451E"/>
    <w:rsid w:val="3705A930"/>
    <w:rsid w:val="37073E52"/>
    <w:rsid w:val="37085C3B"/>
    <w:rsid w:val="3709D7A8"/>
    <w:rsid w:val="370B8EF8"/>
    <w:rsid w:val="370E7A93"/>
    <w:rsid w:val="370FC6DB"/>
    <w:rsid w:val="37120F98"/>
    <w:rsid w:val="3713463B"/>
    <w:rsid w:val="371392BA"/>
    <w:rsid w:val="3715C4C2"/>
    <w:rsid w:val="37182E04"/>
    <w:rsid w:val="371C267B"/>
    <w:rsid w:val="371D627E"/>
    <w:rsid w:val="371E50AB"/>
    <w:rsid w:val="371FD0DA"/>
    <w:rsid w:val="37203065"/>
    <w:rsid w:val="3720A39B"/>
    <w:rsid w:val="3721CCAF"/>
    <w:rsid w:val="37245B93"/>
    <w:rsid w:val="37251D8E"/>
    <w:rsid w:val="37252C0E"/>
    <w:rsid w:val="372535A3"/>
    <w:rsid w:val="372921AA"/>
    <w:rsid w:val="372A64A7"/>
    <w:rsid w:val="372DB206"/>
    <w:rsid w:val="372DC1CE"/>
    <w:rsid w:val="372E3ACC"/>
    <w:rsid w:val="3733F577"/>
    <w:rsid w:val="37367AB6"/>
    <w:rsid w:val="3737744F"/>
    <w:rsid w:val="373BF37F"/>
    <w:rsid w:val="373E2F5A"/>
    <w:rsid w:val="3741D833"/>
    <w:rsid w:val="3742BF62"/>
    <w:rsid w:val="3744F5E8"/>
    <w:rsid w:val="3746629C"/>
    <w:rsid w:val="3748FDFC"/>
    <w:rsid w:val="37494143"/>
    <w:rsid w:val="374C26F2"/>
    <w:rsid w:val="374C2D3A"/>
    <w:rsid w:val="374FFB7E"/>
    <w:rsid w:val="3752958C"/>
    <w:rsid w:val="3759BDD4"/>
    <w:rsid w:val="375EDB79"/>
    <w:rsid w:val="3761411F"/>
    <w:rsid w:val="3762A830"/>
    <w:rsid w:val="3762CC44"/>
    <w:rsid w:val="3763D36A"/>
    <w:rsid w:val="37645C10"/>
    <w:rsid w:val="376511EB"/>
    <w:rsid w:val="3766C637"/>
    <w:rsid w:val="37692CC2"/>
    <w:rsid w:val="376AB20F"/>
    <w:rsid w:val="376FC566"/>
    <w:rsid w:val="377016C5"/>
    <w:rsid w:val="3770A006"/>
    <w:rsid w:val="37779975"/>
    <w:rsid w:val="3779B394"/>
    <w:rsid w:val="377D964A"/>
    <w:rsid w:val="37817AF8"/>
    <w:rsid w:val="378332EC"/>
    <w:rsid w:val="37877CF6"/>
    <w:rsid w:val="378B55D0"/>
    <w:rsid w:val="378F3F98"/>
    <w:rsid w:val="37901455"/>
    <w:rsid w:val="379197BA"/>
    <w:rsid w:val="37926CBF"/>
    <w:rsid w:val="3793366F"/>
    <w:rsid w:val="3793E148"/>
    <w:rsid w:val="37949E50"/>
    <w:rsid w:val="3794EE77"/>
    <w:rsid w:val="37960B4E"/>
    <w:rsid w:val="379B8F2D"/>
    <w:rsid w:val="379CB9DB"/>
    <w:rsid w:val="379D0835"/>
    <w:rsid w:val="379D3648"/>
    <w:rsid w:val="37A2CAF6"/>
    <w:rsid w:val="37A31A0E"/>
    <w:rsid w:val="37A4D52C"/>
    <w:rsid w:val="37A5E668"/>
    <w:rsid w:val="37A9D5CD"/>
    <w:rsid w:val="37AAA894"/>
    <w:rsid w:val="37AAD03E"/>
    <w:rsid w:val="37AAEFB8"/>
    <w:rsid w:val="37AE780B"/>
    <w:rsid w:val="37AE9A0B"/>
    <w:rsid w:val="37AF5A27"/>
    <w:rsid w:val="37B0B1D7"/>
    <w:rsid w:val="37B17B4C"/>
    <w:rsid w:val="37B2513A"/>
    <w:rsid w:val="37B3DF54"/>
    <w:rsid w:val="37B6403E"/>
    <w:rsid w:val="37B69DF7"/>
    <w:rsid w:val="37B7EB0B"/>
    <w:rsid w:val="37B80D30"/>
    <w:rsid w:val="37B9DBE8"/>
    <w:rsid w:val="37BB2A71"/>
    <w:rsid w:val="37BC02F3"/>
    <w:rsid w:val="37BDB479"/>
    <w:rsid w:val="37C024D0"/>
    <w:rsid w:val="37C1491F"/>
    <w:rsid w:val="37C35B6B"/>
    <w:rsid w:val="37C4DF25"/>
    <w:rsid w:val="37C5D693"/>
    <w:rsid w:val="37C6D18A"/>
    <w:rsid w:val="37CB3D85"/>
    <w:rsid w:val="37CB57EE"/>
    <w:rsid w:val="37CD8498"/>
    <w:rsid w:val="37CD9650"/>
    <w:rsid w:val="37D00431"/>
    <w:rsid w:val="37D1412E"/>
    <w:rsid w:val="37D3D8EB"/>
    <w:rsid w:val="37D61E90"/>
    <w:rsid w:val="37D7DE11"/>
    <w:rsid w:val="37D88EB5"/>
    <w:rsid w:val="37D9E4C4"/>
    <w:rsid w:val="37DA3058"/>
    <w:rsid w:val="37DABA8C"/>
    <w:rsid w:val="37DBCD87"/>
    <w:rsid w:val="37DD7DFA"/>
    <w:rsid w:val="37DDCCF8"/>
    <w:rsid w:val="37E22861"/>
    <w:rsid w:val="37E81716"/>
    <w:rsid w:val="37EBA59A"/>
    <w:rsid w:val="37ECE9E5"/>
    <w:rsid w:val="37ED0EEF"/>
    <w:rsid w:val="37ED4C8E"/>
    <w:rsid w:val="37EE8BA5"/>
    <w:rsid w:val="37EF84D9"/>
    <w:rsid w:val="37F17F73"/>
    <w:rsid w:val="37F346B7"/>
    <w:rsid w:val="37F7C039"/>
    <w:rsid w:val="37FB1ABA"/>
    <w:rsid w:val="37FE3B5B"/>
    <w:rsid w:val="37FEE77C"/>
    <w:rsid w:val="37FEF6D0"/>
    <w:rsid w:val="37FF4349"/>
    <w:rsid w:val="38066DA9"/>
    <w:rsid w:val="380673B5"/>
    <w:rsid w:val="3810D6EB"/>
    <w:rsid w:val="3811654C"/>
    <w:rsid w:val="38123D66"/>
    <w:rsid w:val="38177EAE"/>
    <w:rsid w:val="38198DA8"/>
    <w:rsid w:val="381AC05E"/>
    <w:rsid w:val="381BA1C3"/>
    <w:rsid w:val="381FF069"/>
    <w:rsid w:val="3820F051"/>
    <w:rsid w:val="3828B1EC"/>
    <w:rsid w:val="382BB114"/>
    <w:rsid w:val="382D3E42"/>
    <w:rsid w:val="382D716E"/>
    <w:rsid w:val="3831CEEA"/>
    <w:rsid w:val="38321792"/>
    <w:rsid w:val="38353B62"/>
    <w:rsid w:val="38354D1A"/>
    <w:rsid w:val="3835897F"/>
    <w:rsid w:val="3835DA3D"/>
    <w:rsid w:val="3838F947"/>
    <w:rsid w:val="383A4DC2"/>
    <w:rsid w:val="383B3906"/>
    <w:rsid w:val="383DDB66"/>
    <w:rsid w:val="383E4D43"/>
    <w:rsid w:val="38405297"/>
    <w:rsid w:val="384306CF"/>
    <w:rsid w:val="384523D7"/>
    <w:rsid w:val="38456A1E"/>
    <w:rsid w:val="38458B19"/>
    <w:rsid w:val="3847BEFC"/>
    <w:rsid w:val="384D75CB"/>
    <w:rsid w:val="3850CD79"/>
    <w:rsid w:val="3851F781"/>
    <w:rsid w:val="38544A91"/>
    <w:rsid w:val="3855BC25"/>
    <w:rsid w:val="38586AEE"/>
    <w:rsid w:val="385D0BC5"/>
    <w:rsid w:val="385F5252"/>
    <w:rsid w:val="386A4CD8"/>
    <w:rsid w:val="386B307A"/>
    <w:rsid w:val="386C4D0D"/>
    <w:rsid w:val="386D5525"/>
    <w:rsid w:val="38727681"/>
    <w:rsid w:val="38788A3B"/>
    <w:rsid w:val="387A67C0"/>
    <w:rsid w:val="387A99A3"/>
    <w:rsid w:val="387B6F71"/>
    <w:rsid w:val="387DEC96"/>
    <w:rsid w:val="387E591F"/>
    <w:rsid w:val="388022DC"/>
    <w:rsid w:val="38808219"/>
    <w:rsid w:val="38842C15"/>
    <w:rsid w:val="388662C1"/>
    <w:rsid w:val="3886C719"/>
    <w:rsid w:val="3888D9F3"/>
    <w:rsid w:val="3889861D"/>
    <w:rsid w:val="388B05EA"/>
    <w:rsid w:val="388BA793"/>
    <w:rsid w:val="388C8DEF"/>
    <w:rsid w:val="388E3E41"/>
    <w:rsid w:val="38909F20"/>
    <w:rsid w:val="3891A017"/>
    <w:rsid w:val="38932D7B"/>
    <w:rsid w:val="389A315C"/>
    <w:rsid w:val="389AB729"/>
    <w:rsid w:val="389B1D05"/>
    <w:rsid w:val="389BC8F4"/>
    <w:rsid w:val="389F7A3B"/>
    <w:rsid w:val="38A084B6"/>
    <w:rsid w:val="38A0F54B"/>
    <w:rsid w:val="38A2B4D8"/>
    <w:rsid w:val="38A3F72B"/>
    <w:rsid w:val="38A9E4AA"/>
    <w:rsid w:val="38ADA258"/>
    <w:rsid w:val="38AF014C"/>
    <w:rsid w:val="38AF7281"/>
    <w:rsid w:val="38B0F5DC"/>
    <w:rsid w:val="38B74A8B"/>
    <w:rsid w:val="38B81BF0"/>
    <w:rsid w:val="38BBB70A"/>
    <w:rsid w:val="38BC50D4"/>
    <w:rsid w:val="38BDA315"/>
    <w:rsid w:val="38BDFBE8"/>
    <w:rsid w:val="38C0F80B"/>
    <w:rsid w:val="38C1FE7B"/>
    <w:rsid w:val="38C265EB"/>
    <w:rsid w:val="38C3227F"/>
    <w:rsid w:val="38C466D7"/>
    <w:rsid w:val="38C580D4"/>
    <w:rsid w:val="38C58CB2"/>
    <w:rsid w:val="38C7A850"/>
    <w:rsid w:val="38C9EA7A"/>
    <w:rsid w:val="38CA4F57"/>
    <w:rsid w:val="38CB747A"/>
    <w:rsid w:val="38CBE8D3"/>
    <w:rsid w:val="38CC7E53"/>
    <w:rsid w:val="38CD8F82"/>
    <w:rsid w:val="38D0B256"/>
    <w:rsid w:val="38D543CD"/>
    <w:rsid w:val="38D84DE7"/>
    <w:rsid w:val="38D8FF26"/>
    <w:rsid w:val="38D9AC16"/>
    <w:rsid w:val="38DA33B0"/>
    <w:rsid w:val="38DD51B7"/>
    <w:rsid w:val="38DEE84C"/>
    <w:rsid w:val="38DFA1B2"/>
    <w:rsid w:val="38E10240"/>
    <w:rsid w:val="38E6A9E0"/>
    <w:rsid w:val="38E7629C"/>
    <w:rsid w:val="38EF93A2"/>
    <w:rsid w:val="38EFE2B1"/>
    <w:rsid w:val="38F0936B"/>
    <w:rsid w:val="38F3336A"/>
    <w:rsid w:val="38F5D948"/>
    <w:rsid w:val="38F74A36"/>
    <w:rsid w:val="38F92E8F"/>
    <w:rsid w:val="38FA2275"/>
    <w:rsid w:val="38FBE2CC"/>
    <w:rsid w:val="38FC0A41"/>
    <w:rsid w:val="38FDAB91"/>
    <w:rsid w:val="38FE12D2"/>
    <w:rsid w:val="38FE14C0"/>
    <w:rsid w:val="38FF6014"/>
    <w:rsid w:val="39026BF7"/>
    <w:rsid w:val="39027ABB"/>
    <w:rsid w:val="3903BA14"/>
    <w:rsid w:val="39050746"/>
    <w:rsid w:val="3905B0FB"/>
    <w:rsid w:val="390791A6"/>
    <w:rsid w:val="39083B15"/>
    <w:rsid w:val="390A1291"/>
    <w:rsid w:val="390C3782"/>
    <w:rsid w:val="390D56D8"/>
    <w:rsid w:val="390EDF6B"/>
    <w:rsid w:val="390F4DED"/>
    <w:rsid w:val="390FB0F3"/>
    <w:rsid w:val="3910A148"/>
    <w:rsid w:val="3910ACD4"/>
    <w:rsid w:val="3910D57C"/>
    <w:rsid w:val="39135088"/>
    <w:rsid w:val="391599E2"/>
    <w:rsid w:val="3916CE0E"/>
    <w:rsid w:val="391C9E02"/>
    <w:rsid w:val="3922ADF7"/>
    <w:rsid w:val="39231515"/>
    <w:rsid w:val="3924545E"/>
    <w:rsid w:val="3924F32F"/>
    <w:rsid w:val="39261838"/>
    <w:rsid w:val="39289721"/>
    <w:rsid w:val="3928BBA7"/>
    <w:rsid w:val="3929BFD6"/>
    <w:rsid w:val="392C9DFE"/>
    <w:rsid w:val="392E59D9"/>
    <w:rsid w:val="39313039"/>
    <w:rsid w:val="393424FA"/>
    <w:rsid w:val="39376D89"/>
    <w:rsid w:val="393810C4"/>
    <w:rsid w:val="393A4ECD"/>
    <w:rsid w:val="393AD641"/>
    <w:rsid w:val="393B67FD"/>
    <w:rsid w:val="393E481B"/>
    <w:rsid w:val="39408A9B"/>
    <w:rsid w:val="3940987C"/>
    <w:rsid w:val="3943D873"/>
    <w:rsid w:val="3947D342"/>
    <w:rsid w:val="394847B8"/>
    <w:rsid w:val="39486554"/>
    <w:rsid w:val="394A0F78"/>
    <w:rsid w:val="394E4D33"/>
    <w:rsid w:val="394EE5F5"/>
    <w:rsid w:val="39541A4B"/>
    <w:rsid w:val="3954B644"/>
    <w:rsid w:val="39550871"/>
    <w:rsid w:val="39570DBA"/>
    <w:rsid w:val="39590012"/>
    <w:rsid w:val="395E69A8"/>
    <w:rsid w:val="39655366"/>
    <w:rsid w:val="3965A7CE"/>
    <w:rsid w:val="3965B354"/>
    <w:rsid w:val="39681775"/>
    <w:rsid w:val="3969A0EC"/>
    <w:rsid w:val="3969EA8A"/>
    <w:rsid w:val="396B1C08"/>
    <w:rsid w:val="396C4087"/>
    <w:rsid w:val="396E1351"/>
    <w:rsid w:val="396FB1B9"/>
    <w:rsid w:val="396FC697"/>
    <w:rsid w:val="3970CD31"/>
    <w:rsid w:val="39711A59"/>
    <w:rsid w:val="3971EF59"/>
    <w:rsid w:val="397350DA"/>
    <w:rsid w:val="3973ED53"/>
    <w:rsid w:val="39770657"/>
    <w:rsid w:val="3978FA1A"/>
    <w:rsid w:val="39790F02"/>
    <w:rsid w:val="39794BC5"/>
    <w:rsid w:val="397FF8A2"/>
    <w:rsid w:val="3981C016"/>
    <w:rsid w:val="39835EB0"/>
    <w:rsid w:val="39844BE5"/>
    <w:rsid w:val="398590E7"/>
    <w:rsid w:val="39868741"/>
    <w:rsid w:val="3988071B"/>
    <w:rsid w:val="398A8DCA"/>
    <w:rsid w:val="398B2030"/>
    <w:rsid w:val="398CFAC5"/>
    <w:rsid w:val="3993656F"/>
    <w:rsid w:val="39964ECF"/>
    <w:rsid w:val="399D82BF"/>
    <w:rsid w:val="399E3869"/>
    <w:rsid w:val="399F8744"/>
    <w:rsid w:val="399F8E6C"/>
    <w:rsid w:val="39A2985F"/>
    <w:rsid w:val="39A3215B"/>
    <w:rsid w:val="39A4A9F4"/>
    <w:rsid w:val="39A4D1D5"/>
    <w:rsid w:val="39A80B5B"/>
    <w:rsid w:val="39A8889E"/>
    <w:rsid w:val="39ACCD83"/>
    <w:rsid w:val="39AD5E07"/>
    <w:rsid w:val="39ADFF3C"/>
    <w:rsid w:val="39AEAA79"/>
    <w:rsid w:val="39AEDDA1"/>
    <w:rsid w:val="39B198D2"/>
    <w:rsid w:val="39B43C70"/>
    <w:rsid w:val="39B83CEE"/>
    <w:rsid w:val="39BBDC01"/>
    <w:rsid w:val="39BC8C13"/>
    <w:rsid w:val="39BD1FC7"/>
    <w:rsid w:val="39C01743"/>
    <w:rsid w:val="39C1AD0A"/>
    <w:rsid w:val="39C4BBBF"/>
    <w:rsid w:val="39C5D6C0"/>
    <w:rsid w:val="39C66693"/>
    <w:rsid w:val="39C6DE66"/>
    <w:rsid w:val="39C7773D"/>
    <w:rsid w:val="39C7A8CE"/>
    <w:rsid w:val="39C7C736"/>
    <w:rsid w:val="39C98B86"/>
    <w:rsid w:val="39CCCA68"/>
    <w:rsid w:val="39CF5865"/>
    <w:rsid w:val="39CF6688"/>
    <w:rsid w:val="39D0551B"/>
    <w:rsid w:val="39D52C15"/>
    <w:rsid w:val="39D759F2"/>
    <w:rsid w:val="39D8C6EA"/>
    <w:rsid w:val="39D8FB46"/>
    <w:rsid w:val="39DD0380"/>
    <w:rsid w:val="39DE0724"/>
    <w:rsid w:val="39DE17CC"/>
    <w:rsid w:val="39DF2187"/>
    <w:rsid w:val="39E1777D"/>
    <w:rsid w:val="39E4FF26"/>
    <w:rsid w:val="39E789DF"/>
    <w:rsid w:val="39E8E827"/>
    <w:rsid w:val="39EB6EB5"/>
    <w:rsid w:val="39EBB7F3"/>
    <w:rsid w:val="39ECE355"/>
    <w:rsid w:val="39EE90ED"/>
    <w:rsid w:val="39EE9DBE"/>
    <w:rsid w:val="39EEDFAE"/>
    <w:rsid w:val="39F0495B"/>
    <w:rsid w:val="39FAE475"/>
    <w:rsid w:val="39FAEECC"/>
    <w:rsid w:val="39FBC6B4"/>
    <w:rsid w:val="39FC9D14"/>
    <w:rsid w:val="39FEB9ED"/>
    <w:rsid w:val="39FF098A"/>
    <w:rsid w:val="3A012E7D"/>
    <w:rsid w:val="3A01A3E1"/>
    <w:rsid w:val="3A048BEF"/>
    <w:rsid w:val="3A0609AB"/>
    <w:rsid w:val="3A0ADC3C"/>
    <w:rsid w:val="3A0BF798"/>
    <w:rsid w:val="3A15D840"/>
    <w:rsid w:val="3A174018"/>
    <w:rsid w:val="3A186300"/>
    <w:rsid w:val="3A19977E"/>
    <w:rsid w:val="3A1FE0CB"/>
    <w:rsid w:val="3A213337"/>
    <w:rsid w:val="3A23CA2D"/>
    <w:rsid w:val="3A272868"/>
    <w:rsid w:val="3A274874"/>
    <w:rsid w:val="3A2A9F55"/>
    <w:rsid w:val="3A2DCCF1"/>
    <w:rsid w:val="3A3055C6"/>
    <w:rsid w:val="3A33CDBF"/>
    <w:rsid w:val="3A33E4FC"/>
    <w:rsid w:val="3A346DE5"/>
    <w:rsid w:val="3A3D62BB"/>
    <w:rsid w:val="3A3D65C8"/>
    <w:rsid w:val="3A3E7AAC"/>
    <w:rsid w:val="3A40C0F0"/>
    <w:rsid w:val="3A4215BA"/>
    <w:rsid w:val="3A42AC8E"/>
    <w:rsid w:val="3A43BF06"/>
    <w:rsid w:val="3A476E02"/>
    <w:rsid w:val="3A47C189"/>
    <w:rsid w:val="3A4CA2F4"/>
    <w:rsid w:val="3A4CABD4"/>
    <w:rsid w:val="3A4DFFF5"/>
    <w:rsid w:val="3A5031C7"/>
    <w:rsid w:val="3A51151C"/>
    <w:rsid w:val="3A512662"/>
    <w:rsid w:val="3A52674C"/>
    <w:rsid w:val="3A5333EC"/>
    <w:rsid w:val="3A55D37E"/>
    <w:rsid w:val="3A57F858"/>
    <w:rsid w:val="3A5983A1"/>
    <w:rsid w:val="3A5A7576"/>
    <w:rsid w:val="3A5AA2F3"/>
    <w:rsid w:val="3A5CE810"/>
    <w:rsid w:val="3A5DA780"/>
    <w:rsid w:val="3A5EE38E"/>
    <w:rsid w:val="3A63B491"/>
    <w:rsid w:val="3A676CBC"/>
    <w:rsid w:val="3A6CEDB8"/>
    <w:rsid w:val="3A6D9AE5"/>
    <w:rsid w:val="3A6EFB00"/>
    <w:rsid w:val="3A6FEB30"/>
    <w:rsid w:val="3A724857"/>
    <w:rsid w:val="3A72C603"/>
    <w:rsid w:val="3A742636"/>
    <w:rsid w:val="3A74966F"/>
    <w:rsid w:val="3A768B23"/>
    <w:rsid w:val="3A78DCE7"/>
    <w:rsid w:val="3A7B29B0"/>
    <w:rsid w:val="3A7C5BDF"/>
    <w:rsid w:val="3A7E4B69"/>
    <w:rsid w:val="3A81443A"/>
    <w:rsid w:val="3A85C465"/>
    <w:rsid w:val="3A88AF83"/>
    <w:rsid w:val="3A8D8FDF"/>
    <w:rsid w:val="3A8E0847"/>
    <w:rsid w:val="3A8E9DEB"/>
    <w:rsid w:val="3A8FD73C"/>
    <w:rsid w:val="3A938F96"/>
    <w:rsid w:val="3A947D67"/>
    <w:rsid w:val="3A94E196"/>
    <w:rsid w:val="3A977CC7"/>
    <w:rsid w:val="3A99B2EA"/>
    <w:rsid w:val="3A9A3786"/>
    <w:rsid w:val="3A9B60BC"/>
    <w:rsid w:val="3A9BB3A1"/>
    <w:rsid w:val="3A9DA001"/>
    <w:rsid w:val="3AA09363"/>
    <w:rsid w:val="3AA2DACF"/>
    <w:rsid w:val="3AAA81DB"/>
    <w:rsid w:val="3AAAA281"/>
    <w:rsid w:val="3AB045D7"/>
    <w:rsid w:val="3AB291FE"/>
    <w:rsid w:val="3AB2BEFC"/>
    <w:rsid w:val="3AB2D6CC"/>
    <w:rsid w:val="3AB4E741"/>
    <w:rsid w:val="3ABAB903"/>
    <w:rsid w:val="3ABB0A26"/>
    <w:rsid w:val="3AC4CF8A"/>
    <w:rsid w:val="3AC7B79E"/>
    <w:rsid w:val="3AC8DACD"/>
    <w:rsid w:val="3ACA5686"/>
    <w:rsid w:val="3ACD815D"/>
    <w:rsid w:val="3AD4CBBE"/>
    <w:rsid w:val="3AD5C537"/>
    <w:rsid w:val="3ADA72BE"/>
    <w:rsid w:val="3ADBE6F0"/>
    <w:rsid w:val="3AE188BA"/>
    <w:rsid w:val="3AE5FF56"/>
    <w:rsid w:val="3AE77D46"/>
    <w:rsid w:val="3AE7AAF8"/>
    <w:rsid w:val="3AE82629"/>
    <w:rsid w:val="3AE82D7F"/>
    <w:rsid w:val="3AE90D85"/>
    <w:rsid w:val="3AEC4128"/>
    <w:rsid w:val="3AECBDB9"/>
    <w:rsid w:val="3AEDD55D"/>
    <w:rsid w:val="3AF7D344"/>
    <w:rsid w:val="3AF86A7E"/>
    <w:rsid w:val="3AFD3077"/>
    <w:rsid w:val="3AFDAF30"/>
    <w:rsid w:val="3AFF5FA8"/>
    <w:rsid w:val="3B002D60"/>
    <w:rsid w:val="3B010EB1"/>
    <w:rsid w:val="3B0276CD"/>
    <w:rsid w:val="3B02B0BD"/>
    <w:rsid w:val="3B06A577"/>
    <w:rsid w:val="3B06F41F"/>
    <w:rsid w:val="3B09F88D"/>
    <w:rsid w:val="3B0B3E73"/>
    <w:rsid w:val="3B0C9E57"/>
    <w:rsid w:val="3B0EA8EE"/>
    <w:rsid w:val="3B0EC9C9"/>
    <w:rsid w:val="3B101CFA"/>
    <w:rsid w:val="3B163F6D"/>
    <w:rsid w:val="3B1670B8"/>
    <w:rsid w:val="3B173F2D"/>
    <w:rsid w:val="3B180DC6"/>
    <w:rsid w:val="3B1AEC28"/>
    <w:rsid w:val="3B1C3940"/>
    <w:rsid w:val="3B1E01B3"/>
    <w:rsid w:val="3B1F8BA5"/>
    <w:rsid w:val="3B1FA44A"/>
    <w:rsid w:val="3B248B5B"/>
    <w:rsid w:val="3B27DD0B"/>
    <w:rsid w:val="3B281218"/>
    <w:rsid w:val="3B2AE6DE"/>
    <w:rsid w:val="3B32AA86"/>
    <w:rsid w:val="3B32DFD6"/>
    <w:rsid w:val="3B3417DA"/>
    <w:rsid w:val="3B35BFA1"/>
    <w:rsid w:val="3B3751DC"/>
    <w:rsid w:val="3B3862F7"/>
    <w:rsid w:val="3B3A7CF2"/>
    <w:rsid w:val="3B3D1ADC"/>
    <w:rsid w:val="3B3E69B8"/>
    <w:rsid w:val="3B4179E9"/>
    <w:rsid w:val="3B447E29"/>
    <w:rsid w:val="3B510558"/>
    <w:rsid w:val="3B52DD80"/>
    <w:rsid w:val="3B53BF78"/>
    <w:rsid w:val="3B543C6D"/>
    <w:rsid w:val="3B54A84C"/>
    <w:rsid w:val="3B55C60F"/>
    <w:rsid w:val="3B56A81F"/>
    <w:rsid w:val="3B57C6E7"/>
    <w:rsid w:val="3B5A63B0"/>
    <w:rsid w:val="3B614A95"/>
    <w:rsid w:val="3B62F877"/>
    <w:rsid w:val="3B62FA2C"/>
    <w:rsid w:val="3B63B6CF"/>
    <w:rsid w:val="3B64B588"/>
    <w:rsid w:val="3B69AD30"/>
    <w:rsid w:val="3B69C465"/>
    <w:rsid w:val="3B6B1AA7"/>
    <w:rsid w:val="3B70C675"/>
    <w:rsid w:val="3B71B9B2"/>
    <w:rsid w:val="3B77142B"/>
    <w:rsid w:val="3B78557D"/>
    <w:rsid w:val="3B78C9FB"/>
    <w:rsid w:val="3B7A7397"/>
    <w:rsid w:val="3B7B3900"/>
    <w:rsid w:val="3B81AB24"/>
    <w:rsid w:val="3B82E824"/>
    <w:rsid w:val="3B849A70"/>
    <w:rsid w:val="3B8564F3"/>
    <w:rsid w:val="3B8742DC"/>
    <w:rsid w:val="3B87E9FA"/>
    <w:rsid w:val="3B887D85"/>
    <w:rsid w:val="3B8C60C1"/>
    <w:rsid w:val="3B8C7386"/>
    <w:rsid w:val="3B8CA80A"/>
    <w:rsid w:val="3B939ECF"/>
    <w:rsid w:val="3B96AFE1"/>
    <w:rsid w:val="3B97317D"/>
    <w:rsid w:val="3B9AEF3F"/>
    <w:rsid w:val="3B9C9890"/>
    <w:rsid w:val="3B9CE068"/>
    <w:rsid w:val="3B9D302F"/>
    <w:rsid w:val="3BA094E0"/>
    <w:rsid w:val="3BA0EE27"/>
    <w:rsid w:val="3BA443A9"/>
    <w:rsid w:val="3BABE357"/>
    <w:rsid w:val="3BAD4BE2"/>
    <w:rsid w:val="3BB1C2DE"/>
    <w:rsid w:val="3BB1FE27"/>
    <w:rsid w:val="3BB41CCC"/>
    <w:rsid w:val="3BB4485D"/>
    <w:rsid w:val="3BB4F3E0"/>
    <w:rsid w:val="3BB55439"/>
    <w:rsid w:val="3BB82EC8"/>
    <w:rsid w:val="3BB904F7"/>
    <w:rsid w:val="3BB9F413"/>
    <w:rsid w:val="3BBAF3E6"/>
    <w:rsid w:val="3BBC5C05"/>
    <w:rsid w:val="3BBD09B3"/>
    <w:rsid w:val="3BC574F2"/>
    <w:rsid w:val="3BC5F71C"/>
    <w:rsid w:val="3BC81FCD"/>
    <w:rsid w:val="3BCB411F"/>
    <w:rsid w:val="3BCC699B"/>
    <w:rsid w:val="3BCD6271"/>
    <w:rsid w:val="3BD2A9C8"/>
    <w:rsid w:val="3BD445FB"/>
    <w:rsid w:val="3BD5DDDE"/>
    <w:rsid w:val="3BD638A2"/>
    <w:rsid w:val="3BDB286F"/>
    <w:rsid w:val="3BDFC18B"/>
    <w:rsid w:val="3BE10029"/>
    <w:rsid w:val="3BE13F84"/>
    <w:rsid w:val="3BE34B08"/>
    <w:rsid w:val="3BE649CA"/>
    <w:rsid w:val="3BE7840D"/>
    <w:rsid w:val="3BED053B"/>
    <w:rsid w:val="3BED306B"/>
    <w:rsid w:val="3BED9FCD"/>
    <w:rsid w:val="3BEFA8AB"/>
    <w:rsid w:val="3BF1F20E"/>
    <w:rsid w:val="3BF22484"/>
    <w:rsid w:val="3BF2F579"/>
    <w:rsid w:val="3BF3E620"/>
    <w:rsid w:val="3BF40B9B"/>
    <w:rsid w:val="3BF558EC"/>
    <w:rsid w:val="3BF67BED"/>
    <w:rsid w:val="3BF7F3C3"/>
    <w:rsid w:val="3BFC9124"/>
    <w:rsid w:val="3BFDA5B8"/>
    <w:rsid w:val="3BFDE249"/>
    <w:rsid w:val="3C061CB6"/>
    <w:rsid w:val="3C06A047"/>
    <w:rsid w:val="3C06FE93"/>
    <w:rsid w:val="3C082EE5"/>
    <w:rsid w:val="3C085699"/>
    <w:rsid w:val="3C0A3A98"/>
    <w:rsid w:val="3C0F950F"/>
    <w:rsid w:val="3C10D517"/>
    <w:rsid w:val="3C138863"/>
    <w:rsid w:val="3C164D2E"/>
    <w:rsid w:val="3C17E6A8"/>
    <w:rsid w:val="3C197342"/>
    <w:rsid w:val="3C199D24"/>
    <w:rsid w:val="3C1BFE2E"/>
    <w:rsid w:val="3C1FD58D"/>
    <w:rsid w:val="3C208F37"/>
    <w:rsid w:val="3C22AEF6"/>
    <w:rsid w:val="3C277813"/>
    <w:rsid w:val="3C287B1A"/>
    <w:rsid w:val="3C2974A9"/>
    <w:rsid w:val="3C2C7F32"/>
    <w:rsid w:val="3C375BE7"/>
    <w:rsid w:val="3C3AFFFB"/>
    <w:rsid w:val="3C3C149B"/>
    <w:rsid w:val="3C3C7AFA"/>
    <w:rsid w:val="3C3EBFC9"/>
    <w:rsid w:val="3C3FBD4D"/>
    <w:rsid w:val="3C43FD2F"/>
    <w:rsid w:val="3C452AD6"/>
    <w:rsid w:val="3C471AE8"/>
    <w:rsid w:val="3C4867B6"/>
    <w:rsid w:val="3C4B8725"/>
    <w:rsid w:val="3C4C9A04"/>
    <w:rsid w:val="3C4FA8B8"/>
    <w:rsid w:val="3C537AC1"/>
    <w:rsid w:val="3C540818"/>
    <w:rsid w:val="3C5767F0"/>
    <w:rsid w:val="3C59EDE9"/>
    <w:rsid w:val="3C5B8DB6"/>
    <w:rsid w:val="3C5C2BCB"/>
    <w:rsid w:val="3C5DEBCF"/>
    <w:rsid w:val="3C5E6A94"/>
    <w:rsid w:val="3C5F0694"/>
    <w:rsid w:val="3C5FE5CE"/>
    <w:rsid w:val="3C648CC1"/>
    <w:rsid w:val="3C68BC6C"/>
    <w:rsid w:val="3C6A21BD"/>
    <w:rsid w:val="3C6AEA2F"/>
    <w:rsid w:val="3C6C4735"/>
    <w:rsid w:val="3C6FFC7F"/>
    <w:rsid w:val="3C72D65A"/>
    <w:rsid w:val="3C764405"/>
    <w:rsid w:val="3C76DA7D"/>
    <w:rsid w:val="3C7C067C"/>
    <w:rsid w:val="3C7DC0A3"/>
    <w:rsid w:val="3C7E8B74"/>
    <w:rsid w:val="3C805757"/>
    <w:rsid w:val="3C834066"/>
    <w:rsid w:val="3C84BC72"/>
    <w:rsid w:val="3C84D491"/>
    <w:rsid w:val="3C8B3341"/>
    <w:rsid w:val="3C8D5C73"/>
    <w:rsid w:val="3C9088F8"/>
    <w:rsid w:val="3C921E75"/>
    <w:rsid w:val="3C9263D2"/>
    <w:rsid w:val="3C935267"/>
    <w:rsid w:val="3C94C1A1"/>
    <w:rsid w:val="3C94F5A1"/>
    <w:rsid w:val="3C95369C"/>
    <w:rsid w:val="3C966233"/>
    <w:rsid w:val="3C97EABB"/>
    <w:rsid w:val="3C9AC6D0"/>
    <w:rsid w:val="3C9CAF85"/>
    <w:rsid w:val="3C9CC34F"/>
    <w:rsid w:val="3C9E10E6"/>
    <w:rsid w:val="3C9E2082"/>
    <w:rsid w:val="3C9F2A4A"/>
    <w:rsid w:val="3CA3D2C9"/>
    <w:rsid w:val="3CAF15C1"/>
    <w:rsid w:val="3CB18A55"/>
    <w:rsid w:val="3CB360B9"/>
    <w:rsid w:val="3CB6CC43"/>
    <w:rsid w:val="3CB6D34C"/>
    <w:rsid w:val="3CBA9B39"/>
    <w:rsid w:val="3CBB29FF"/>
    <w:rsid w:val="3CBB3A93"/>
    <w:rsid w:val="3CBDDE17"/>
    <w:rsid w:val="3CC0D028"/>
    <w:rsid w:val="3CC1683D"/>
    <w:rsid w:val="3CCC1F77"/>
    <w:rsid w:val="3CCD05B2"/>
    <w:rsid w:val="3CCF7EA8"/>
    <w:rsid w:val="3CD2E348"/>
    <w:rsid w:val="3CD2F48D"/>
    <w:rsid w:val="3CD37703"/>
    <w:rsid w:val="3CD6F7C7"/>
    <w:rsid w:val="3CD81363"/>
    <w:rsid w:val="3CDA460F"/>
    <w:rsid w:val="3CDA4AB1"/>
    <w:rsid w:val="3CDA6AB0"/>
    <w:rsid w:val="3CDB77D3"/>
    <w:rsid w:val="3CDC568B"/>
    <w:rsid w:val="3CE411A3"/>
    <w:rsid w:val="3CE4A5D7"/>
    <w:rsid w:val="3CE53EBB"/>
    <w:rsid w:val="3CE9D1A2"/>
    <w:rsid w:val="3CEDECEE"/>
    <w:rsid w:val="3CF07368"/>
    <w:rsid w:val="3CF2782A"/>
    <w:rsid w:val="3CF347ED"/>
    <w:rsid w:val="3CF42CBB"/>
    <w:rsid w:val="3CF4DF03"/>
    <w:rsid w:val="3CF56800"/>
    <w:rsid w:val="3CFA15D2"/>
    <w:rsid w:val="3CFD3315"/>
    <w:rsid w:val="3D073956"/>
    <w:rsid w:val="3D1071E9"/>
    <w:rsid w:val="3D117E82"/>
    <w:rsid w:val="3D11A88F"/>
    <w:rsid w:val="3D11F09B"/>
    <w:rsid w:val="3D1450D7"/>
    <w:rsid w:val="3D18A497"/>
    <w:rsid w:val="3D1935C8"/>
    <w:rsid w:val="3D1BC79F"/>
    <w:rsid w:val="3D1F0773"/>
    <w:rsid w:val="3D20ABF2"/>
    <w:rsid w:val="3D21DCA9"/>
    <w:rsid w:val="3D21FD13"/>
    <w:rsid w:val="3D223797"/>
    <w:rsid w:val="3D2851FC"/>
    <w:rsid w:val="3D28C87E"/>
    <w:rsid w:val="3D2D974D"/>
    <w:rsid w:val="3D2E105C"/>
    <w:rsid w:val="3D2E5245"/>
    <w:rsid w:val="3D314978"/>
    <w:rsid w:val="3D37AA83"/>
    <w:rsid w:val="3D3A1CB1"/>
    <w:rsid w:val="3D3B8145"/>
    <w:rsid w:val="3D40E2DF"/>
    <w:rsid w:val="3D41FAB5"/>
    <w:rsid w:val="3D42AF55"/>
    <w:rsid w:val="3D474157"/>
    <w:rsid w:val="3D47709D"/>
    <w:rsid w:val="3D4AB0E1"/>
    <w:rsid w:val="3D4DC7FF"/>
    <w:rsid w:val="3D4F940B"/>
    <w:rsid w:val="3D4FD1EC"/>
    <w:rsid w:val="3D53DFCD"/>
    <w:rsid w:val="3D55DC8C"/>
    <w:rsid w:val="3D58835E"/>
    <w:rsid w:val="3D59D6B5"/>
    <w:rsid w:val="3D5C4135"/>
    <w:rsid w:val="3D5CE87A"/>
    <w:rsid w:val="3D5E86A3"/>
    <w:rsid w:val="3D5F1E73"/>
    <w:rsid w:val="3D612311"/>
    <w:rsid w:val="3D6249B8"/>
    <w:rsid w:val="3D692702"/>
    <w:rsid w:val="3D6AC0EA"/>
    <w:rsid w:val="3D6E7C75"/>
    <w:rsid w:val="3D7095A0"/>
    <w:rsid w:val="3D765654"/>
    <w:rsid w:val="3D76D4E5"/>
    <w:rsid w:val="3D7A1CD5"/>
    <w:rsid w:val="3D7D18EA"/>
    <w:rsid w:val="3D7D94DB"/>
    <w:rsid w:val="3D80FB97"/>
    <w:rsid w:val="3D82D366"/>
    <w:rsid w:val="3D856B34"/>
    <w:rsid w:val="3D869E0B"/>
    <w:rsid w:val="3D870932"/>
    <w:rsid w:val="3D8C66AD"/>
    <w:rsid w:val="3D8CE165"/>
    <w:rsid w:val="3D9042E1"/>
    <w:rsid w:val="3D924261"/>
    <w:rsid w:val="3D93620B"/>
    <w:rsid w:val="3D945179"/>
    <w:rsid w:val="3D9A1452"/>
    <w:rsid w:val="3D9B4D39"/>
    <w:rsid w:val="3D9D4C4D"/>
    <w:rsid w:val="3D9EA46E"/>
    <w:rsid w:val="3D9F863F"/>
    <w:rsid w:val="3DA04E83"/>
    <w:rsid w:val="3DA96A37"/>
    <w:rsid w:val="3DA9D87F"/>
    <w:rsid w:val="3DAA28B7"/>
    <w:rsid w:val="3DAA6D71"/>
    <w:rsid w:val="3DAA7935"/>
    <w:rsid w:val="3DAA8372"/>
    <w:rsid w:val="3DAFEE8E"/>
    <w:rsid w:val="3DB12C66"/>
    <w:rsid w:val="3DB280A8"/>
    <w:rsid w:val="3DB4F4C9"/>
    <w:rsid w:val="3DB860CC"/>
    <w:rsid w:val="3DB8A0A6"/>
    <w:rsid w:val="3DBA89D4"/>
    <w:rsid w:val="3DBB8D65"/>
    <w:rsid w:val="3DBBCC6E"/>
    <w:rsid w:val="3DBD1DAA"/>
    <w:rsid w:val="3DBE0896"/>
    <w:rsid w:val="3DBFD782"/>
    <w:rsid w:val="3DC150D3"/>
    <w:rsid w:val="3DC5CDDA"/>
    <w:rsid w:val="3DCA538D"/>
    <w:rsid w:val="3DCBD5BA"/>
    <w:rsid w:val="3DCC2576"/>
    <w:rsid w:val="3DD36F40"/>
    <w:rsid w:val="3DD3E732"/>
    <w:rsid w:val="3DD6F837"/>
    <w:rsid w:val="3DD9BDEB"/>
    <w:rsid w:val="3DDB05AA"/>
    <w:rsid w:val="3DDF4124"/>
    <w:rsid w:val="3DE05394"/>
    <w:rsid w:val="3DE14D6C"/>
    <w:rsid w:val="3DE18C28"/>
    <w:rsid w:val="3DE86EC5"/>
    <w:rsid w:val="3DE8B260"/>
    <w:rsid w:val="3DE9A5D5"/>
    <w:rsid w:val="3DE9ECF0"/>
    <w:rsid w:val="3DED9554"/>
    <w:rsid w:val="3DEF71AB"/>
    <w:rsid w:val="3DF06992"/>
    <w:rsid w:val="3DF07C04"/>
    <w:rsid w:val="3DF2032E"/>
    <w:rsid w:val="3DF49ECB"/>
    <w:rsid w:val="3DF6F663"/>
    <w:rsid w:val="3DF7FB61"/>
    <w:rsid w:val="3DF8AFEA"/>
    <w:rsid w:val="3DF9CEE0"/>
    <w:rsid w:val="3DFD5931"/>
    <w:rsid w:val="3DFF9081"/>
    <w:rsid w:val="3E02E9BF"/>
    <w:rsid w:val="3E03E66C"/>
    <w:rsid w:val="3E088580"/>
    <w:rsid w:val="3E0AF184"/>
    <w:rsid w:val="3E0D7D89"/>
    <w:rsid w:val="3E11D0E1"/>
    <w:rsid w:val="3E12E7D8"/>
    <w:rsid w:val="3E14BFA8"/>
    <w:rsid w:val="3E1E3F04"/>
    <w:rsid w:val="3E2265A8"/>
    <w:rsid w:val="3E22B7D4"/>
    <w:rsid w:val="3E250D7E"/>
    <w:rsid w:val="3E251B9B"/>
    <w:rsid w:val="3E267386"/>
    <w:rsid w:val="3E287ED1"/>
    <w:rsid w:val="3E32E01F"/>
    <w:rsid w:val="3E32F2AA"/>
    <w:rsid w:val="3E35C9B8"/>
    <w:rsid w:val="3E393691"/>
    <w:rsid w:val="3E39C556"/>
    <w:rsid w:val="3E3B7CA3"/>
    <w:rsid w:val="3E3D273E"/>
    <w:rsid w:val="3E43C9C8"/>
    <w:rsid w:val="3E444CA1"/>
    <w:rsid w:val="3E462F68"/>
    <w:rsid w:val="3E475227"/>
    <w:rsid w:val="3E47EEFE"/>
    <w:rsid w:val="3E48FBB1"/>
    <w:rsid w:val="3E500431"/>
    <w:rsid w:val="3E531022"/>
    <w:rsid w:val="3E532B36"/>
    <w:rsid w:val="3E557683"/>
    <w:rsid w:val="3E55B133"/>
    <w:rsid w:val="3E5B37AC"/>
    <w:rsid w:val="3E5B3D73"/>
    <w:rsid w:val="3E5C9DC4"/>
    <w:rsid w:val="3E5DFF28"/>
    <w:rsid w:val="3E5F6BD1"/>
    <w:rsid w:val="3E60CCFC"/>
    <w:rsid w:val="3E6255F5"/>
    <w:rsid w:val="3E666444"/>
    <w:rsid w:val="3E66775D"/>
    <w:rsid w:val="3E69488B"/>
    <w:rsid w:val="3E6BE941"/>
    <w:rsid w:val="3E6F7397"/>
    <w:rsid w:val="3E706C9B"/>
    <w:rsid w:val="3E70FA10"/>
    <w:rsid w:val="3E7683BC"/>
    <w:rsid w:val="3E7C14C0"/>
    <w:rsid w:val="3E814D9E"/>
    <w:rsid w:val="3E831D0D"/>
    <w:rsid w:val="3E88586B"/>
    <w:rsid w:val="3E89364D"/>
    <w:rsid w:val="3E89867B"/>
    <w:rsid w:val="3E8B40F5"/>
    <w:rsid w:val="3E8D0D40"/>
    <w:rsid w:val="3E9239A9"/>
    <w:rsid w:val="3E939292"/>
    <w:rsid w:val="3E9AC5B0"/>
    <w:rsid w:val="3E9D96EB"/>
    <w:rsid w:val="3E9EF6A3"/>
    <w:rsid w:val="3EA30E07"/>
    <w:rsid w:val="3EA69E99"/>
    <w:rsid w:val="3EA77490"/>
    <w:rsid w:val="3EA81A5C"/>
    <w:rsid w:val="3EABAF8B"/>
    <w:rsid w:val="3EAC8F3A"/>
    <w:rsid w:val="3EAE24B6"/>
    <w:rsid w:val="3EB1EF73"/>
    <w:rsid w:val="3EB2BD0F"/>
    <w:rsid w:val="3EB45203"/>
    <w:rsid w:val="3EB526B4"/>
    <w:rsid w:val="3EB5E020"/>
    <w:rsid w:val="3EB885B7"/>
    <w:rsid w:val="3EB9DFEA"/>
    <w:rsid w:val="3EBA9FA7"/>
    <w:rsid w:val="3EBD0EC1"/>
    <w:rsid w:val="3EBE5CB0"/>
    <w:rsid w:val="3EBEB543"/>
    <w:rsid w:val="3EC2ED60"/>
    <w:rsid w:val="3EC605EA"/>
    <w:rsid w:val="3EC6F54B"/>
    <w:rsid w:val="3EC95D81"/>
    <w:rsid w:val="3ECA4752"/>
    <w:rsid w:val="3ECCFEE1"/>
    <w:rsid w:val="3ECE37D1"/>
    <w:rsid w:val="3ED0F0EA"/>
    <w:rsid w:val="3ED10AE3"/>
    <w:rsid w:val="3ED228EC"/>
    <w:rsid w:val="3ED289E4"/>
    <w:rsid w:val="3ED33417"/>
    <w:rsid w:val="3ED77C47"/>
    <w:rsid w:val="3ED8EE88"/>
    <w:rsid w:val="3ED9C5A4"/>
    <w:rsid w:val="3EDB7C15"/>
    <w:rsid w:val="3EDD250E"/>
    <w:rsid w:val="3EDF5FD8"/>
    <w:rsid w:val="3EE1D6A3"/>
    <w:rsid w:val="3EE2F7DF"/>
    <w:rsid w:val="3EE3E332"/>
    <w:rsid w:val="3EEC12D8"/>
    <w:rsid w:val="3EED8B64"/>
    <w:rsid w:val="3EEE1C14"/>
    <w:rsid w:val="3EF024D6"/>
    <w:rsid w:val="3EF2AAC5"/>
    <w:rsid w:val="3EF35D37"/>
    <w:rsid w:val="3EF4631B"/>
    <w:rsid w:val="3EF5DC94"/>
    <w:rsid w:val="3EF82583"/>
    <w:rsid w:val="3EFE63D2"/>
    <w:rsid w:val="3F00CED5"/>
    <w:rsid w:val="3F02563E"/>
    <w:rsid w:val="3F0608FB"/>
    <w:rsid w:val="3F07F06F"/>
    <w:rsid w:val="3F07F125"/>
    <w:rsid w:val="3F08090F"/>
    <w:rsid w:val="3F092114"/>
    <w:rsid w:val="3F0C47F5"/>
    <w:rsid w:val="3F0D7D26"/>
    <w:rsid w:val="3F0FC395"/>
    <w:rsid w:val="3F153D37"/>
    <w:rsid w:val="3F163213"/>
    <w:rsid w:val="3F1770D3"/>
    <w:rsid w:val="3F18C096"/>
    <w:rsid w:val="3F193B01"/>
    <w:rsid w:val="3F1D9FC0"/>
    <w:rsid w:val="3F206160"/>
    <w:rsid w:val="3F208E8D"/>
    <w:rsid w:val="3F2258D3"/>
    <w:rsid w:val="3F225AE1"/>
    <w:rsid w:val="3F27889B"/>
    <w:rsid w:val="3F2A30B3"/>
    <w:rsid w:val="3F2AA867"/>
    <w:rsid w:val="3F2ED555"/>
    <w:rsid w:val="3F30784F"/>
    <w:rsid w:val="3F31B07E"/>
    <w:rsid w:val="3F320C9D"/>
    <w:rsid w:val="3F342805"/>
    <w:rsid w:val="3F38D5F4"/>
    <w:rsid w:val="3F395A26"/>
    <w:rsid w:val="3F397DAB"/>
    <w:rsid w:val="3F3BB779"/>
    <w:rsid w:val="3F3D986D"/>
    <w:rsid w:val="3F3F49B7"/>
    <w:rsid w:val="3F3F89E3"/>
    <w:rsid w:val="3F42D01A"/>
    <w:rsid w:val="3F4450DD"/>
    <w:rsid w:val="3F4799C1"/>
    <w:rsid w:val="3F4B8832"/>
    <w:rsid w:val="3F4DD968"/>
    <w:rsid w:val="3F500DF1"/>
    <w:rsid w:val="3F51A446"/>
    <w:rsid w:val="3F51D25D"/>
    <w:rsid w:val="3F54000C"/>
    <w:rsid w:val="3F545592"/>
    <w:rsid w:val="3F55FBC7"/>
    <w:rsid w:val="3F564057"/>
    <w:rsid w:val="3F59AF6E"/>
    <w:rsid w:val="3F59CA06"/>
    <w:rsid w:val="3F5AEB68"/>
    <w:rsid w:val="3F5C536C"/>
    <w:rsid w:val="3F5F5932"/>
    <w:rsid w:val="3F628D41"/>
    <w:rsid w:val="3F65871C"/>
    <w:rsid w:val="3F6A34E8"/>
    <w:rsid w:val="3F6D5FBC"/>
    <w:rsid w:val="3F707E95"/>
    <w:rsid w:val="3F72F462"/>
    <w:rsid w:val="3F730AEB"/>
    <w:rsid w:val="3F7543F2"/>
    <w:rsid w:val="3F760624"/>
    <w:rsid w:val="3F77DD9A"/>
    <w:rsid w:val="3F798524"/>
    <w:rsid w:val="3F7DE1AB"/>
    <w:rsid w:val="3F7EEE3F"/>
    <w:rsid w:val="3F819BB1"/>
    <w:rsid w:val="3F838008"/>
    <w:rsid w:val="3F847113"/>
    <w:rsid w:val="3F855A39"/>
    <w:rsid w:val="3F870A31"/>
    <w:rsid w:val="3F8ACCA5"/>
    <w:rsid w:val="3F90E563"/>
    <w:rsid w:val="3F91BDF5"/>
    <w:rsid w:val="3F9BC763"/>
    <w:rsid w:val="3F9C58FD"/>
    <w:rsid w:val="3FA18953"/>
    <w:rsid w:val="3FA27736"/>
    <w:rsid w:val="3FA3610C"/>
    <w:rsid w:val="3FA44693"/>
    <w:rsid w:val="3FA4C667"/>
    <w:rsid w:val="3FA5A2F3"/>
    <w:rsid w:val="3FA7343E"/>
    <w:rsid w:val="3FABAB29"/>
    <w:rsid w:val="3FAC8F73"/>
    <w:rsid w:val="3FACD5E4"/>
    <w:rsid w:val="3FADC83D"/>
    <w:rsid w:val="3FAFC05A"/>
    <w:rsid w:val="3FAFDEC4"/>
    <w:rsid w:val="3FB025B2"/>
    <w:rsid w:val="3FB215C0"/>
    <w:rsid w:val="3FB2B5F0"/>
    <w:rsid w:val="3FB33AD2"/>
    <w:rsid w:val="3FB4B7E2"/>
    <w:rsid w:val="3FB52A53"/>
    <w:rsid w:val="3FB96BDA"/>
    <w:rsid w:val="3FB9DEF7"/>
    <w:rsid w:val="3FBB88D0"/>
    <w:rsid w:val="3FBC30CB"/>
    <w:rsid w:val="3FBDA4D3"/>
    <w:rsid w:val="3FBEE035"/>
    <w:rsid w:val="3FC3A731"/>
    <w:rsid w:val="3FC439BD"/>
    <w:rsid w:val="3FCB167A"/>
    <w:rsid w:val="3FCD6DA1"/>
    <w:rsid w:val="3FD14710"/>
    <w:rsid w:val="3FD33BFD"/>
    <w:rsid w:val="3FD3B663"/>
    <w:rsid w:val="3FD45877"/>
    <w:rsid w:val="3FD77ACF"/>
    <w:rsid w:val="3FD857AB"/>
    <w:rsid w:val="3FD8FDFF"/>
    <w:rsid w:val="3FDA2C5C"/>
    <w:rsid w:val="3FDDF138"/>
    <w:rsid w:val="3FE0F538"/>
    <w:rsid w:val="3FE2F471"/>
    <w:rsid w:val="3FE33711"/>
    <w:rsid w:val="3FE5E727"/>
    <w:rsid w:val="3FE66399"/>
    <w:rsid w:val="3FE6FFD6"/>
    <w:rsid w:val="3FEAD4E3"/>
    <w:rsid w:val="3FEC5288"/>
    <w:rsid w:val="3FEDC6F9"/>
    <w:rsid w:val="3FEEBE79"/>
    <w:rsid w:val="3FF02BDA"/>
    <w:rsid w:val="3FF60863"/>
    <w:rsid w:val="3FFB1FF1"/>
    <w:rsid w:val="4002A65F"/>
    <w:rsid w:val="40031A1A"/>
    <w:rsid w:val="40044EC8"/>
    <w:rsid w:val="400778EE"/>
    <w:rsid w:val="4008A1BB"/>
    <w:rsid w:val="400A070B"/>
    <w:rsid w:val="400A57EA"/>
    <w:rsid w:val="400F71DD"/>
    <w:rsid w:val="40117254"/>
    <w:rsid w:val="40138703"/>
    <w:rsid w:val="401541D8"/>
    <w:rsid w:val="4016C664"/>
    <w:rsid w:val="40182B97"/>
    <w:rsid w:val="4018F3A3"/>
    <w:rsid w:val="4019E048"/>
    <w:rsid w:val="4023A00A"/>
    <w:rsid w:val="4024F606"/>
    <w:rsid w:val="40261693"/>
    <w:rsid w:val="4026C6CE"/>
    <w:rsid w:val="4026F904"/>
    <w:rsid w:val="40271156"/>
    <w:rsid w:val="40298C2A"/>
    <w:rsid w:val="402A20A8"/>
    <w:rsid w:val="4033580E"/>
    <w:rsid w:val="4035DAE3"/>
    <w:rsid w:val="403A8FB8"/>
    <w:rsid w:val="403AD80B"/>
    <w:rsid w:val="404123B9"/>
    <w:rsid w:val="4044A52F"/>
    <w:rsid w:val="4044FAA2"/>
    <w:rsid w:val="4047664F"/>
    <w:rsid w:val="404B06DF"/>
    <w:rsid w:val="404CADE1"/>
    <w:rsid w:val="404E2D82"/>
    <w:rsid w:val="40507E97"/>
    <w:rsid w:val="4057F2E8"/>
    <w:rsid w:val="405B9755"/>
    <w:rsid w:val="405C8ACF"/>
    <w:rsid w:val="405D0FC8"/>
    <w:rsid w:val="405EBD0A"/>
    <w:rsid w:val="405FD660"/>
    <w:rsid w:val="4067C9F3"/>
    <w:rsid w:val="406A8744"/>
    <w:rsid w:val="406AEA2D"/>
    <w:rsid w:val="406AF5E8"/>
    <w:rsid w:val="406CBA9C"/>
    <w:rsid w:val="406D1CB6"/>
    <w:rsid w:val="406E976B"/>
    <w:rsid w:val="4070EC95"/>
    <w:rsid w:val="40711FF5"/>
    <w:rsid w:val="4071ADF4"/>
    <w:rsid w:val="4071C561"/>
    <w:rsid w:val="4072A1A8"/>
    <w:rsid w:val="40751DBF"/>
    <w:rsid w:val="40765F6A"/>
    <w:rsid w:val="40767543"/>
    <w:rsid w:val="407B3EA1"/>
    <w:rsid w:val="407B995F"/>
    <w:rsid w:val="407C0B4B"/>
    <w:rsid w:val="4088D40B"/>
    <w:rsid w:val="4089EA31"/>
    <w:rsid w:val="408C1EE0"/>
    <w:rsid w:val="408C307B"/>
    <w:rsid w:val="408DDF24"/>
    <w:rsid w:val="4097FCB3"/>
    <w:rsid w:val="4099EF3C"/>
    <w:rsid w:val="409B81F3"/>
    <w:rsid w:val="409E164C"/>
    <w:rsid w:val="409F4CE2"/>
    <w:rsid w:val="40A02CC7"/>
    <w:rsid w:val="40A2EAA1"/>
    <w:rsid w:val="40A4CC81"/>
    <w:rsid w:val="40A62F44"/>
    <w:rsid w:val="40A6A9FC"/>
    <w:rsid w:val="40AADF85"/>
    <w:rsid w:val="40AEE1C3"/>
    <w:rsid w:val="40B20531"/>
    <w:rsid w:val="40B7CEB3"/>
    <w:rsid w:val="40B8E51A"/>
    <w:rsid w:val="40B92EF8"/>
    <w:rsid w:val="40BAA8E6"/>
    <w:rsid w:val="40C3ACE5"/>
    <w:rsid w:val="40C61B7C"/>
    <w:rsid w:val="40C68519"/>
    <w:rsid w:val="40C8671D"/>
    <w:rsid w:val="40C929CA"/>
    <w:rsid w:val="40D18414"/>
    <w:rsid w:val="40D80A06"/>
    <w:rsid w:val="40D90A8C"/>
    <w:rsid w:val="40D94D81"/>
    <w:rsid w:val="40D9E661"/>
    <w:rsid w:val="40DD0608"/>
    <w:rsid w:val="40DE9F18"/>
    <w:rsid w:val="40E27288"/>
    <w:rsid w:val="40E33BFD"/>
    <w:rsid w:val="40E73195"/>
    <w:rsid w:val="40EAA3E7"/>
    <w:rsid w:val="40EC8CEA"/>
    <w:rsid w:val="40EEFA23"/>
    <w:rsid w:val="40F10327"/>
    <w:rsid w:val="40F19470"/>
    <w:rsid w:val="40F38E03"/>
    <w:rsid w:val="40F62D85"/>
    <w:rsid w:val="40FA70F9"/>
    <w:rsid w:val="41016B77"/>
    <w:rsid w:val="41018569"/>
    <w:rsid w:val="4101C6C7"/>
    <w:rsid w:val="41069FCE"/>
    <w:rsid w:val="4109D9BA"/>
    <w:rsid w:val="410A6907"/>
    <w:rsid w:val="410B0659"/>
    <w:rsid w:val="410BE058"/>
    <w:rsid w:val="410DC42A"/>
    <w:rsid w:val="410DEFD2"/>
    <w:rsid w:val="410F3986"/>
    <w:rsid w:val="41167CE9"/>
    <w:rsid w:val="4118891F"/>
    <w:rsid w:val="4118C782"/>
    <w:rsid w:val="411ABA25"/>
    <w:rsid w:val="411B3E26"/>
    <w:rsid w:val="411B4136"/>
    <w:rsid w:val="411B6B33"/>
    <w:rsid w:val="411CC345"/>
    <w:rsid w:val="411D3192"/>
    <w:rsid w:val="411DB108"/>
    <w:rsid w:val="411DD422"/>
    <w:rsid w:val="4124423A"/>
    <w:rsid w:val="41254137"/>
    <w:rsid w:val="41266622"/>
    <w:rsid w:val="41292D28"/>
    <w:rsid w:val="412971F8"/>
    <w:rsid w:val="412A5F8A"/>
    <w:rsid w:val="412B214B"/>
    <w:rsid w:val="412CA0FC"/>
    <w:rsid w:val="412D1CD5"/>
    <w:rsid w:val="412FF723"/>
    <w:rsid w:val="4130C348"/>
    <w:rsid w:val="4132DACE"/>
    <w:rsid w:val="41338E9A"/>
    <w:rsid w:val="4136BD5E"/>
    <w:rsid w:val="413871AD"/>
    <w:rsid w:val="4138D5CB"/>
    <w:rsid w:val="413A75B6"/>
    <w:rsid w:val="413AA472"/>
    <w:rsid w:val="413CC4AE"/>
    <w:rsid w:val="4142098D"/>
    <w:rsid w:val="41435B21"/>
    <w:rsid w:val="4143AEED"/>
    <w:rsid w:val="414470C8"/>
    <w:rsid w:val="4145A37D"/>
    <w:rsid w:val="4147247B"/>
    <w:rsid w:val="4147B9FD"/>
    <w:rsid w:val="41480503"/>
    <w:rsid w:val="4148479B"/>
    <w:rsid w:val="414A3A80"/>
    <w:rsid w:val="414E934E"/>
    <w:rsid w:val="4150407E"/>
    <w:rsid w:val="41550DB5"/>
    <w:rsid w:val="41578EC0"/>
    <w:rsid w:val="4157C5E2"/>
    <w:rsid w:val="415B5498"/>
    <w:rsid w:val="415B96BD"/>
    <w:rsid w:val="415FE77C"/>
    <w:rsid w:val="41605CA7"/>
    <w:rsid w:val="416064E8"/>
    <w:rsid w:val="41622FB4"/>
    <w:rsid w:val="4162B80D"/>
    <w:rsid w:val="41630590"/>
    <w:rsid w:val="416405D9"/>
    <w:rsid w:val="4168877E"/>
    <w:rsid w:val="416910E4"/>
    <w:rsid w:val="416A8B1E"/>
    <w:rsid w:val="416C304D"/>
    <w:rsid w:val="416C981A"/>
    <w:rsid w:val="416EA770"/>
    <w:rsid w:val="416FA602"/>
    <w:rsid w:val="4170635E"/>
    <w:rsid w:val="4170A0FC"/>
    <w:rsid w:val="4172610B"/>
    <w:rsid w:val="417D1AAA"/>
    <w:rsid w:val="4182C514"/>
    <w:rsid w:val="41846C77"/>
    <w:rsid w:val="4186BA85"/>
    <w:rsid w:val="418808F5"/>
    <w:rsid w:val="4188C9F0"/>
    <w:rsid w:val="4189FD14"/>
    <w:rsid w:val="418B256D"/>
    <w:rsid w:val="418DBA8E"/>
    <w:rsid w:val="418EAE8B"/>
    <w:rsid w:val="41900D98"/>
    <w:rsid w:val="4193BBDB"/>
    <w:rsid w:val="41999583"/>
    <w:rsid w:val="419B484E"/>
    <w:rsid w:val="419E2BAB"/>
    <w:rsid w:val="41A24C12"/>
    <w:rsid w:val="41A4D122"/>
    <w:rsid w:val="41A6DF6B"/>
    <w:rsid w:val="41A83759"/>
    <w:rsid w:val="41AC78F6"/>
    <w:rsid w:val="41AEC05E"/>
    <w:rsid w:val="41AFF854"/>
    <w:rsid w:val="41B54493"/>
    <w:rsid w:val="41B78369"/>
    <w:rsid w:val="41C2BEA8"/>
    <w:rsid w:val="41C74BAF"/>
    <w:rsid w:val="41C8E2ED"/>
    <w:rsid w:val="41C9EA01"/>
    <w:rsid w:val="41CE1B01"/>
    <w:rsid w:val="41D046E8"/>
    <w:rsid w:val="41D1F48E"/>
    <w:rsid w:val="41D2BE3B"/>
    <w:rsid w:val="41D39BF3"/>
    <w:rsid w:val="41D40C41"/>
    <w:rsid w:val="41D61F77"/>
    <w:rsid w:val="41D6CA95"/>
    <w:rsid w:val="41D7265F"/>
    <w:rsid w:val="41D73E94"/>
    <w:rsid w:val="41DC979D"/>
    <w:rsid w:val="41E0AA87"/>
    <w:rsid w:val="41E3B34F"/>
    <w:rsid w:val="41E57A04"/>
    <w:rsid w:val="41E7B567"/>
    <w:rsid w:val="41EC30D1"/>
    <w:rsid w:val="41F13A2B"/>
    <w:rsid w:val="41F202B4"/>
    <w:rsid w:val="41F2E76E"/>
    <w:rsid w:val="41F2F03B"/>
    <w:rsid w:val="41F67C69"/>
    <w:rsid w:val="41F7171B"/>
    <w:rsid w:val="41F8C964"/>
    <w:rsid w:val="41FADC45"/>
    <w:rsid w:val="41FCA76C"/>
    <w:rsid w:val="41FDD879"/>
    <w:rsid w:val="4200C3A3"/>
    <w:rsid w:val="4201DAA9"/>
    <w:rsid w:val="42028D39"/>
    <w:rsid w:val="42028FA2"/>
    <w:rsid w:val="42032937"/>
    <w:rsid w:val="4203DB73"/>
    <w:rsid w:val="420696BF"/>
    <w:rsid w:val="4208E31E"/>
    <w:rsid w:val="420D079C"/>
    <w:rsid w:val="42113154"/>
    <w:rsid w:val="4214FFDF"/>
    <w:rsid w:val="4215C45F"/>
    <w:rsid w:val="421A76EB"/>
    <w:rsid w:val="421AE295"/>
    <w:rsid w:val="421B3C19"/>
    <w:rsid w:val="422289CC"/>
    <w:rsid w:val="4222FCC5"/>
    <w:rsid w:val="4224F2A2"/>
    <w:rsid w:val="42257F52"/>
    <w:rsid w:val="4227A862"/>
    <w:rsid w:val="42284933"/>
    <w:rsid w:val="422D1A88"/>
    <w:rsid w:val="422DCAFB"/>
    <w:rsid w:val="422FAA7E"/>
    <w:rsid w:val="4232E8F4"/>
    <w:rsid w:val="42335634"/>
    <w:rsid w:val="423DC28C"/>
    <w:rsid w:val="423E78E1"/>
    <w:rsid w:val="423E84F8"/>
    <w:rsid w:val="423E962C"/>
    <w:rsid w:val="423FF112"/>
    <w:rsid w:val="423FFBFD"/>
    <w:rsid w:val="42407750"/>
    <w:rsid w:val="4240D860"/>
    <w:rsid w:val="4241060C"/>
    <w:rsid w:val="4241FE64"/>
    <w:rsid w:val="4242F983"/>
    <w:rsid w:val="424660DD"/>
    <w:rsid w:val="4246E2F8"/>
    <w:rsid w:val="424858E4"/>
    <w:rsid w:val="42490462"/>
    <w:rsid w:val="424A801A"/>
    <w:rsid w:val="424B9F63"/>
    <w:rsid w:val="424C2141"/>
    <w:rsid w:val="424C51A7"/>
    <w:rsid w:val="42530803"/>
    <w:rsid w:val="425678D8"/>
    <w:rsid w:val="425C71E3"/>
    <w:rsid w:val="425CE1EA"/>
    <w:rsid w:val="425E9FA5"/>
    <w:rsid w:val="4260800E"/>
    <w:rsid w:val="4263F3A0"/>
    <w:rsid w:val="4263FDA8"/>
    <w:rsid w:val="42641C41"/>
    <w:rsid w:val="4265BDD4"/>
    <w:rsid w:val="426C7180"/>
    <w:rsid w:val="426DDC57"/>
    <w:rsid w:val="42710EBC"/>
    <w:rsid w:val="427234F3"/>
    <w:rsid w:val="4275F3CE"/>
    <w:rsid w:val="42786215"/>
    <w:rsid w:val="42786B30"/>
    <w:rsid w:val="4278FD82"/>
    <w:rsid w:val="427ADF19"/>
    <w:rsid w:val="427C19E7"/>
    <w:rsid w:val="427FA454"/>
    <w:rsid w:val="427FEEC5"/>
    <w:rsid w:val="428160F7"/>
    <w:rsid w:val="4284CC10"/>
    <w:rsid w:val="428EC84E"/>
    <w:rsid w:val="4294140F"/>
    <w:rsid w:val="4295DA17"/>
    <w:rsid w:val="4295ED29"/>
    <w:rsid w:val="4297764E"/>
    <w:rsid w:val="429A13B8"/>
    <w:rsid w:val="429A3402"/>
    <w:rsid w:val="429A66FC"/>
    <w:rsid w:val="429A7FC3"/>
    <w:rsid w:val="429C2E02"/>
    <w:rsid w:val="42A05867"/>
    <w:rsid w:val="42A6044F"/>
    <w:rsid w:val="42A96D5E"/>
    <w:rsid w:val="42AA7943"/>
    <w:rsid w:val="42AAF250"/>
    <w:rsid w:val="42AD1206"/>
    <w:rsid w:val="42AD7BBA"/>
    <w:rsid w:val="42B009C2"/>
    <w:rsid w:val="42B66BCF"/>
    <w:rsid w:val="42B922B5"/>
    <w:rsid w:val="42BE9585"/>
    <w:rsid w:val="42C0731E"/>
    <w:rsid w:val="42C46725"/>
    <w:rsid w:val="42C5A851"/>
    <w:rsid w:val="42C82EFD"/>
    <w:rsid w:val="42C865FC"/>
    <w:rsid w:val="42C9CEDB"/>
    <w:rsid w:val="42CA2DAB"/>
    <w:rsid w:val="42CAD3DB"/>
    <w:rsid w:val="42CD1FAE"/>
    <w:rsid w:val="42CD6F25"/>
    <w:rsid w:val="42CEBB1A"/>
    <w:rsid w:val="42D0DD31"/>
    <w:rsid w:val="42D1A4FD"/>
    <w:rsid w:val="42D1EE0B"/>
    <w:rsid w:val="42D4B160"/>
    <w:rsid w:val="42D67A34"/>
    <w:rsid w:val="42DA7B38"/>
    <w:rsid w:val="42DD2B71"/>
    <w:rsid w:val="42DF8239"/>
    <w:rsid w:val="42E10163"/>
    <w:rsid w:val="42E11DFD"/>
    <w:rsid w:val="42E5BB59"/>
    <w:rsid w:val="42E86440"/>
    <w:rsid w:val="42E9F7FE"/>
    <w:rsid w:val="42EAB3DC"/>
    <w:rsid w:val="42EE49F3"/>
    <w:rsid w:val="42F072B3"/>
    <w:rsid w:val="42F3058D"/>
    <w:rsid w:val="42F47B9B"/>
    <w:rsid w:val="42F4988C"/>
    <w:rsid w:val="42F4BCE1"/>
    <w:rsid w:val="42F5A23D"/>
    <w:rsid w:val="42F7349B"/>
    <w:rsid w:val="42F8D497"/>
    <w:rsid w:val="42FB9C5B"/>
    <w:rsid w:val="42FC339F"/>
    <w:rsid w:val="42FCC4B8"/>
    <w:rsid w:val="4300D1EC"/>
    <w:rsid w:val="43017B47"/>
    <w:rsid w:val="43023225"/>
    <w:rsid w:val="43050A40"/>
    <w:rsid w:val="430526EE"/>
    <w:rsid w:val="430582CB"/>
    <w:rsid w:val="430726EC"/>
    <w:rsid w:val="43077ABC"/>
    <w:rsid w:val="430C66E4"/>
    <w:rsid w:val="430D1578"/>
    <w:rsid w:val="430F0BE6"/>
    <w:rsid w:val="4310828A"/>
    <w:rsid w:val="43113D46"/>
    <w:rsid w:val="43179EF2"/>
    <w:rsid w:val="4319B013"/>
    <w:rsid w:val="4319F9D2"/>
    <w:rsid w:val="431A2299"/>
    <w:rsid w:val="431BF401"/>
    <w:rsid w:val="4320A7AD"/>
    <w:rsid w:val="43211D0C"/>
    <w:rsid w:val="43242AD6"/>
    <w:rsid w:val="432538BF"/>
    <w:rsid w:val="43256CC4"/>
    <w:rsid w:val="43268FCA"/>
    <w:rsid w:val="4327C1E6"/>
    <w:rsid w:val="432843BF"/>
    <w:rsid w:val="43288E58"/>
    <w:rsid w:val="432B798E"/>
    <w:rsid w:val="432D44D1"/>
    <w:rsid w:val="432F6703"/>
    <w:rsid w:val="43319467"/>
    <w:rsid w:val="433311D4"/>
    <w:rsid w:val="43351D0B"/>
    <w:rsid w:val="4336DC43"/>
    <w:rsid w:val="433A1633"/>
    <w:rsid w:val="433B057C"/>
    <w:rsid w:val="43424159"/>
    <w:rsid w:val="4345C0D6"/>
    <w:rsid w:val="4346867F"/>
    <w:rsid w:val="4346E38F"/>
    <w:rsid w:val="4347B134"/>
    <w:rsid w:val="43499808"/>
    <w:rsid w:val="434BC624"/>
    <w:rsid w:val="434FBC9E"/>
    <w:rsid w:val="43513CC8"/>
    <w:rsid w:val="4353F087"/>
    <w:rsid w:val="43562CDD"/>
    <w:rsid w:val="435A8768"/>
    <w:rsid w:val="435B6703"/>
    <w:rsid w:val="435BB750"/>
    <w:rsid w:val="435C8A2E"/>
    <w:rsid w:val="43604A6F"/>
    <w:rsid w:val="43614FD7"/>
    <w:rsid w:val="4361D04C"/>
    <w:rsid w:val="4365B832"/>
    <w:rsid w:val="4365D62E"/>
    <w:rsid w:val="43672A4A"/>
    <w:rsid w:val="43691A35"/>
    <w:rsid w:val="436E951B"/>
    <w:rsid w:val="43700FC7"/>
    <w:rsid w:val="4370643F"/>
    <w:rsid w:val="43724230"/>
    <w:rsid w:val="43751EBD"/>
    <w:rsid w:val="43770B92"/>
    <w:rsid w:val="4379D3E3"/>
    <w:rsid w:val="4379D8AD"/>
    <w:rsid w:val="437C23AD"/>
    <w:rsid w:val="438117F8"/>
    <w:rsid w:val="4381CDFF"/>
    <w:rsid w:val="438250AA"/>
    <w:rsid w:val="43853AA7"/>
    <w:rsid w:val="43855B1C"/>
    <w:rsid w:val="438716B8"/>
    <w:rsid w:val="4388CB6A"/>
    <w:rsid w:val="4393C93E"/>
    <w:rsid w:val="439A1FF5"/>
    <w:rsid w:val="439EE838"/>
    <w:rsid w:val="43A0E45B"/>
    <w:rsid w:val="43A5D1AB"/>
    <w:rsid w:val="43AA238C"/>
    <w:rsid w:val="43AE1BAF"/>
    <w:rsid w:val="43AE2490"/>
    <w:rsid w:val="43B347CC"/>
    <w:rsid w:val="43B59DB8"/>
    <w:rsid w:val="43B6583E"/>
    <w:rsid w:val="43B9D989"/>
    <w:rsid w:val="43BA131E"/>
    <w:rsid w:val="43BC46BC"/>
    <w:rsid w:val="43C06770"/>
    <w:rsid w:val="43C107A7"/>
    <w:rsid w:val="43C24626"/>
    <w:rsid w:val="43C249B3"/>
    <w:rsid w:val="43C4B06E"/>
    <w:rsid w:val="43C9EAF0"/>
    <w:rsid w:val="43CAAF3F"/>
    <w:rsid w:val="43CCE9DA"/>
    <w:rsid w:val="43CD1910"/>
    <w:rsid w:val="43CEFAEE"/>
    <w:rsid w:val="43CF9804"/>
    <w:rsid w:val="43D1FDF1"/>
    <w:rsid w:val="43D54B36"/>
    <w:rsid w:val="43D6456D"/>
    <w:rsid w:val="43D74562"/>
    <w:rsid w:val="43D81F67"/>
    <w:rsid w:val="43DBBE36"/>
    <w:rsid w:val="43DF07C3"/>
    <w:rsid w:val="43E73BCD"/>
    <w:rsid w:val="43E9E948"/>
    <w:rsid w:val="43ED733C"/>
    <w:rsid w:val="43EEACAD"/>
    <w:rsid w:val="43F1378F"/>
    <w:rsid w:val="43F14B62"/>
    <w:rsid w:val="43F171FD"/>
    <w:rsid w:val="43F3F2C5"/>
    <w:rsid w:val="43F5A1B9"/>
    <w:rsid w:val="43FB326B"/>
    <w:rsid w:val="43FD3BAA"/>
    <w:rsid w:val="43FE9327"/>
    <w:rsid w:val="43FEBC4A"/>
    <w:rsid w:val="43FEC940"/>
    <w:rsid w:val="44027C63"/>
    <w:rsid w:val="4402A0C7"/>
    <w:rsid w:val="44035017"/>
    <w:rsid w:val="44051C28"/>
    <w:rsid w:val="44053ACA"/>
    <w:rsid w:val="44057172"/>
    <w:rsid w:val="44076B7D"/>
    <w:rsid w:val="4409E19E"/>
    <w:rsid w:val="440A02E0"/>
    <w:rsid w:val="440DEB8A"/>
    <w:rsid w:val="440E21AE"/>
    <w:rsid w:val="440FD943"/>
    <w:rsid w:val="44106A42"/>
    <w:rsid w:val="44143097"/>
    <w:rsid w:val="44143EEA"/>
    <w:rsid w:val="4417C1AD"/>
    <w:rsid w:val="4417D6B0"/>
    <w:rsid w:val="441A87D1"/>
    <w:rsid w:val="441CA5FA"/>
    <w:rsid w:val="441CB1D3"/>
    <w:rsid w:val="441D13CE"/>
    <w:rsid w:val="441F5402"/>
    <w:rsid w:val="441FE742"/>
    <w:rsid w:val="442240C9"/>
    <w:rsid w:val="44231441"/>
    <w:rsid w:val="44239535"/>
    <w:rsid w:val="4424D8E0"/>
    <w:rsid w:val="4426C151"/>
    <w:rsid w:val="44289819"/>
    <w:rsid w:val="4428B68E"/>
    <w:rsid w:val="4428E7C6"/>
    <w:rsid w:val="442A25B6"/>
    <w:rsid w:val="442AAE21"/>
    <w:rsid w:val="442EEF06"/>
    <w:rsid w:val="4434F0B1"/>
    <w:rsid w:val="44371F61"/>
    <w:rsid w:val="44392C96"/>
    <w:rsid w:val="443C2C8D"/>
    <w:rsid w:val="443F7B40"/>
    <w:rsid w:val="4443AB9D"/>
    <w:rsid w:val="4444950E"/>
    <w:rsid w:val="4448777E"/>
    <w:rsid w:val="4448AFE1"/>
    <w:rsid w:val="44490995"/>
    <w:rsid w:val="444D4F71"/>
    <w:rsid w:val="444D65DE"/>
    <w:rsid w:val="444E56F7"/>
    <w:rsid w:val="444EEE41"/>
    <w:rsid w:val="444F5ECD"/>
    <w:rsid w:val="445022F7"/>
    <w:rsid w:val="44507A61"/>
    <w:rsid w:val="4452600B"/>
    <w:rsid w:val="4455CA07"/>
    <w:rsid w:val="4455E8FF"/>
    <w:rsid w:val="4456B0DE"/>
    <w:rsid w:val="44577F8D"/>
    <w:rsid w:val="44578544"/>
    <w:rsid w:val="445B84DC"/>
    <w:rsid w:val="445B96E6"/>
    <w:rsid w:val="445BB785"/>
    <w:rsid w:val="445CE39F"/>
    <w:rsid w:val="4460D0BC"/>
    <w:rsid w:val="4464B076"/>
    <w:rsid w:val="4464F121"/>
    <w:rsid w:val="446556DC"/>
    <w:rsid w:val="4465C3D9"/>
    <w:rsid w:val="4467B884"/>
    <w:rsid w:val="4467D2BD"/>
    <w:rsid w:val="446A3368"/>
    <w:rsid w:val="446ABA6A"/>
    <w:rsid w:val="446B7DB0"/>
    <w:rsid w:val="447DB2BC"/>
    <w:rsid w:val="447E24A6"/>
    <w:rsid w:val="4484E2E9"/>
    <w:rsid w:val="44858E28"/>
    <w:rsid w:val="4485FCBE"/>
    <w:rsid w:val="4489DC01"/>
    <w:rsid w:val="448B7AC3"/>
    <w:rsid w:val="448B7BDC"/>
    <w:rsid w:val="448E04A7"/>
    <w:rsid w:val="448FCEAE"/>
    <w:rsid w:val="4492C939"/>
    <w:rsid w:val="449690A1"/>
    <w:rsid w:val="44995B5D"/>
    <w:rsid w:val="449BD187"/>
    <w:rsid w:val="449DB7DC"/>
    <w:rsid w:val="449F17B8"/>
    <w:rsid w:val="44A0027B"/>
    <w:rsid w:val="44A6948B"/>
    <w:rsid w:val="44AA78F7"/>
    <w:rsid w:val="44AC9CB8"/>
    <w:rsid w:val="44ADFE40"/>
    <w:rsid w:val="44AE2E94"/>
    <w:rsid w:val="44B09EB9"/>
    <w:rsid w:val="44B0B3EC"/>
    <w:rsid w:val="44B8D164"/>
    <w:rsid w:val="44B8D258"/>
    <w:rsid w:val="44B999EF"/>
    <w:rsid w:val="44BCA66F"/>
    <w:rsid w:val="44BCD171"/>
    <w:rsid w:val="44BE7C42"/>
    <w:rsid w:val="44C0CAFA"/>
    <w:rsid w:val="44C191D1"/>
    <w:rsid w:val="44C6181E"/>
    <w:rsid w:val="44C84DF8"/>
    <w:rsid w:val="44C989CB"/>
    <w:rsid w:val="44CC53BB"/>
    <w:rsid w:val="44CEF83C"/>
    <w:rsid w:val="44D24135"/>
    <w:rsid w:val="44D2D7E3"/>
    <w:rsid w:val="44D5B88E"/>
    <w:rsid w:val="44D62CC6"/>
    <w:rsid w:val="44D7E460"/>
    <w:rsid w:val="44D9AC1F"/>
    <w:rsid w:val="44DC0F0F"/>
    <w:rsid w:val="44DC3660"/>
    <w:rsid w:val="44DD9E09"/>
    <w:rsid w:val="44DFCE49"/>
    <w:rsid w:val="44E17C9D"/>
    <w:rsid w:val="44E35234"/>
    <w:rsid w:val="44E57901"/>
    <w:rsid w:val="44E6CB8E"/>
    <w:rsid w:val="44E6F877"/>
    <w:rsid w:val="44E807E7"/>
    <w:rsid w:val="44E83374"/>
    <w:rsid w:val="44E92251"/>
    <w:rsid w:val="44E9D6CB"/>
    <w:rsid w:val="44ED71E8"/>
    <w:rsid w:val="44EF0ABB"/>
    <w:rsid w:val="44F031EF"/>
    <w:rsid w:val="44F0E5E1"/>
    <w:rsid w:val="44F0EC80"/>
    <w:rsid w:val="44F27714"/>
    <w:rsid w:val="44F40C6E"/>
    <w:rsid w:val="44F5F64D"/>
    <w:rsid w:val="44F660D8"/>
    <w:rsid w:val="44FB1AEF"/>
    <w:rsid w:val="44FEA114"/>
    <w:rsid w:val="44FF9EA2"/>
    <w:rsid w:val="44FFE117"/>
    <w:rsid w:val="4508C85D"/>
    <w:rsid w:val="45122128"/>
    <w:rsid w:val="45131811"/>
    <w:rsid w:val="4513E9B8"/>
    <w:rsid w:val="45144DA1"/>
    <w:rsid w:val="45149D14"/>
    <w:rsid w:val="4515DE44"/>
    <w:rsid w:val="4515FDDC"/>
    <w:rsid w:val="45195B61"/>
    <w:rsid w:val="451F20D9"/>
    <w:rsid w:val="452049D8"/>
    <w:rsid w:val="4527B58B"/>
    <w:rsid w:val="4528774B"/>
    <w:rsid w:val="452BC3B4"/>
    <w:rsid w:val="452C83CA"/>
    <w:rsid w:val="45312FAF"/>
    <w:rsid w:val="453527F2"/>
    <w:rsid w:val="453580E8"/>
    <w:rsid w:val="45387949"/>
    <w:rsid w:val="453A95DC"/>
    <w:rsid w:val="453DEA63"/>
    <w:rsid w:val="453DF39E"/>
    <w:rsid w:val="4540A8CB"/>
    <w:rsid w:val="4546311C"/>
    <w:rsid w:val="454A0498"/>
    <w:rsid w:val="454B8DFD"/>
    <w:rsid w:val="455B553B"/>
    <w:rsid w:val="455B66A8"/>
    <w:rsid w:val="455BFB86"/>
    <w:rsid w:val="4562FCE6"/>
    <w:rsid w:val="45642751"/>
    <w:rsid w:val="456576BE"/>
    <w:rsid w:val="456C63B7"/>
    <w:rsid w:val="456F830A"/>
    <w:rsid w:val="45735722"/>
    <w:rsid w:val="457B59FD"/>
    <w:rsid w:val="457F6896"/>
    <w:rsid w:val="4585FDA8"/>
    <w:rsid w:val="45867DBC"/>
    <w:rsid w:val="4586BCCF"/>
    <w:rsid w:val="45870CBA"/>
    <w:rsid w:val="4588318C"/>
    <w:rsid w:val="45892F78"/>
    <w:rsid w:val="4591136B"/>
    <w:rsid w:val="45914998"/>
    <w:rsid w:val="459ACF17"/>
    <w:rsid w:val="459BB0B9"/>
    <w:rsid w:val="45A2DFB8"/>
    <w:rsid w:val="45A56000"/>
    <w:rsid w:val="45A6F8B1"/>
    <w:rsid w:val="45A8020B"/>
    <w:rsid w:val="45ABFABA"/>
    <w:rsid w:val="45ADBB5A"/>
    <w:rsid w:val="45AE9498"/>
    <w:rsid w:val="45AEF5B3"/>
    <w:rsid w:val="45B092CB"/>
    <w:rsid w:val="45B17E9B"/>
    <w:rsid w:val="45B93FBA"/>
    <w:rsid w:val="45B9C434"/>
    <w:rsid w:val="45BB36E1"/>
    <w:rsid w:val="45BBB877"/>
    <w:rsid w:val="45BBFA07"/>
    <w:rsid w:val="45BE333A"/>
    <w:rsid w:val="45BEEA55"/>
    <w:rsid w:val="45CC3598"/>
    <w:rsid w:val="45CF2790"/>
    <w:rsid w:val="45CF6E54"/>
    <w:rsid w:val="45D4C9A9"/>
    <w:rsid w:val="45D64BCA"/>
    <w:rsid w:val="45D65B14"/>
    <w:rsid w:val="45DA28B7"/>
    <w:rsid w:val="45DB1965"/>
    <w:rsid w:val="45DE5C62"/>
    <w:rsid w:val="45E13EC8"/>
    <w:rsid w:val="45E3EB21"/>
    <w:rsid w:val="45E634FE"/>
    <w:rsid w:val="45E68F67"/>
    <w:rsid w:val="45E7F079"/>
    <w:rsid w:val="45EA1F32"/>
    <w:rsid w:val="45EA4DF4"/>
    <w:rsid w:val="45EDEFF4"/>
    <w:rsid w:val="45EF79F3"/>
    <w:rsid w:val="45F62D51"/>
    <w:rsid w:val="45F8A4C1"/>
    <w:rsid w:val="45F9ED4F"/>
    <w:rsid w:val="45FA5764"/>
    <w:rsid w:val="45FC3491"/>
    <w:rsid w:val="45FC51DE"/>
    <w:rsid w:val="4601EFD5"/>
    <w:rsid w:val="460211D3"/>
    <w:rsid w:val="4603970F"/>
    <w:rsid w:val="460B778F"/>
    <w:rsid w:val="460C1B03"/>
    <w:rsid w:val="460C8C02"/>
    <w:rsid w:val="460E9A75"/>
    <w:rsid w:val="460F2534"/>
    <w:rsid w:val="46103D99"/>
    <w:rsid w:val="46121AF9"/>
    <w:rsid w:val="4613EA97"/>
    <w:rsid w:val="46152D1B"/>
    <w:rsid w:val="461A0B90"/>
    <w:rsid w:val="461ABA11"/>
    <w:rsid w:val="461F5A1A"/>
    <w:rsid w:val="4620A9E5"/>
    <w:rsid w:val="4625A6E5"/>
    <w:rsid w:val="4629A1E5"/>
    <w:rsid w:val="462C9EE7"/>
    <w:rsid w:val="462EE5A7"/>
    <w:rsid w:val="462FB98D"/>
    <w:rsid w:val="4630EE79"/>
    <w:rsid w:val="46315DC1"/>
    <w:rsid w:val="4634E02B"/>
    <w:rsid w:val="4635ED30"/>
    <w:rsid w:val="46367595"/>
    <w:rsid w:val="46374703"/>
    <w:rsid w:val="463969FD"/>
    <w:rsid w:val="463B82EC"/>
    <w:rsid w:val="463E4A26"/>
    <w:rsid w:val="4640FC45"/>
    <w:rsid w:val="46419BC2"/>
    <w:rsid w:val="4644641D"/>
    <w:rsid w:val="464518F5"/>
    <w:rsid w:val="464C081D"/>
    <w:rsid w:val="464C7BF8"/>
    <w:rsid w:val="46515053"/>
    <w:rsid w:val="4651ED05"/>
    <w:rsid w:val="46580FF6"/>
    <w:rsid w:val="465ABB11"/>
    <w:rsid w:val="465D7AE9"/>
    <w:rsid w:val="465E5317"/>
    <w:rsid w:val="465F7450"/>
    <w:rsid w:val="46684AF6"/>
    <w:rsid w:val="4669D9CC"/>
    <w:rsid w:val="466C4694"/>
    <w:rsid w:val="466D1244"/>
    <w:rsid w:val="467132F8"/>
    <w:rsid w:val="46713A44"/>
    <w:rsid w:val="4673B0A8"/>
    <w:rsid w:val="46742FCF"/>
    <w:rsid w:val="46759C3C"/>
    <w:rsid w:val="46771AF8"/>
    <w:rsid w:val="46771DC9"/>
    <w:rsid w:val="467A1D4C"/>
    <w:rsid w:val="467BA6C7"/>
    <w:rsid w:val="467FC52A"/>
    <w:rsid w:val="4683C4ED"/>
    <w:rsid w:val="4683E585"/>
    <w:rsid w:val="468445D3"/>
    <w:rsid w:val="4685336F"/>
    <w:rsid w:val="468537AC"/>
    <w:rsid w:val="4687A5C5"/>
    <w:rsid w:val="4687C1BC"/>
    <w:rsid w:val="46884277"/>
    <w:rsid w:val="4688D8B0"/>
    <w:rsid w:val="4690184B"/>
    <w:rsid w:val="4691BA13"/>
    <w:rsid w:val="4691E427"/>
    <w:rsid w:val="46923A02"/>
    <w:rsid w:val="4697328E"/>
    <w:rsid w:val="469A1BB2"/>
    <w:rsid w:val="469B1863"/>
    <w:rsid w:val="469B887F"/>
    <w:rsid w:val="469DA835"/>
    <w:rsid w:val="469E2DC5"/>
    <w:rsid w:val="469E3471"/>
    <w:rsid w:val="46A26757"/>
    <w:rsid w:val="46A348D3"/>
    <w:rsid w:val="46A71EB0"/>
    <w:rsid w:val="46A74B13"/>
    <w:rsid w:val="46A86969"/>
    <w:rsid w:val="46AA9389"/>
    <w:rsid w:val="46B02F47"/>
    <w:rsid w:val="46B4F362"/>
    <w:rsid w:val="46B6E0F3"/>
    <w:rsid w:val="46B94CD1"/>
    <w:rsid w:val="46B99E40"/>
    <w:rsid w:val="46BB8CF1"/>
    <w:rsid w:val="46C093AB"/>
    <w:rsid w:val="46C109B9"/>
    <w:rsid w:val="46C1A201"/>
    <w:rsid w:val="46C20060"/>
    <w:rsid w:val="46C25A81"/>
    <w:rsid w:val="46C28CB3"/>
    <w:rsid w:val="46C52851"/>
    <w:rsid w:val="46C53612"/>
    <w:rsid w:val="46C6F9F7"/>
    <w:rsid w:val="46CA4C74"/>
    <w:rsid w:val="46CADEBD"/>
    <w:rsid w:val="46CF3076"/>
    <w:rsid w:val="46CF354B"/>
    <w:rsid w:val="46D18C25"/>
    <w:rsid w:val="46D55CBC"/>
    <w:rsid w:val="46D8BC5A"/>
    <w:rsid w:val="46E02B88"/>
    <w:rsid w:val="46E209AB"/>
    <w:rsid w:val="46E5C932"/>
    <w:rsid w:val="46E7EC4A"/>
    <w:rsid w:val="46E9AEF5"/>
    <w:rsid w:val="46EBB444"/>
    <w:rsid w:val="46EC283F"/>
    <w:rsid w:val="46EE3156"/>
    <w:rsid w:val="46F14766"/>
    <w:rsid w:val="46F20255"/>
    <w:rsid w:val="46F5E296"/>
    <w:rsid w:val="46F6F01F"/>
    <w:rsid w:val="46F77BA6"/>
    <w:rsid w:val="46F7E560"/>
    <w:rsid w:val="46F931B5"/>
    <w:rsid w:val="46FBB990"/>
    <w:rsid w:val="46FF3611"/>
    <w:rsid w:val="4704AC29"/>
    <w:rsid w:val="4704C540"/>
    <w:rsid w:val="470532DA"/>
    <w:rsid w:val="470533E8"/>
    <w:rsid w:val="47078A37"/>
    <w:rsid w:val="47092221"/>
    <w:rsid w:val="470B8EBB"/>
    <w:rsid w:val="4710078C"/>
    <w:rsid w:val="47111862"/>
    <w:rsid w:val="471265F7"/>
    <w:rsid w:val="4713D943"/>
    <w:rsid w:val="47147E5B"/>
    <w:rsid w:val="471576DD"/>
    <w:rsid w:val="47162336"/>
    <w:rsid w:val="47182A7D"/>
    <w:rsid w:val="471866B7"/>
    <w:rsid w:val="47194626"/>
    <w:rsid w:val="47206D10"/>
    <w:rsid w:val="4720ACBE"/>
    <w:rsid w:val="47227C1D"/>
    <w:rsid w:val="4724F6F5"/>
    <w:rsid w:val="472AD980"/>
    <w:rsid w:val="47314187"/>
    <w:rsid w:val="4732C5FC"/>
    <w:rsid w:val="47333513"/>
    <w:rsid w:val="4733854E"/>
    <w:rsid w:val="47351446"/>
    <w:rsid w:val="47367CFD"/>
    <w:rsid w:val="4736B511"/>
    <w:rsid w:val="473B8269"/>
    <w:rsid w:val="473CC39D"/>
    <w:rsid w:val="473D3028"/>
    <w:rsid w:val="47400007"/>
    <w:rsid w:val="4742D0FC"/>
    <w:rsid w:val="4743260B"/>
    <w:rsid w:val="47432FA9"/>
    <w:rsid w:val="4744982F"/>
    <w:rsid w:val="47467044"/>
    <w:rsid w:val="4749A7F8"/>
    <w:rsid w:val="474B2ADF"/>
    <w:rsid w:val="474B90D7"/>
    <w:rsid w:val="4755F426"/>
    <w:rsid w:val="475BD95F"/>
    <w:rsid w:val="475F44B6"/>
    <w:rsid w:val="4760466B"/>
    <w:rsid w:val="476297BA"/>
    <w:rsid w:val="47632CE5"/>
    <w:rsid w:val="4764F991"/>
    <w:rsid w:val="47680B7B"/>
    <w:rsid w:val="4768AA2B"/>
    <w:rsid w:val="476AA1E0"/>
    <w:rsid w:val="4773F5C9"/>
    <w:rsid w:val="4776282E"/>
    <w:rsid w:val="47762867"/>
    <w:rsid w:val="47775BC4"/>
    <w:rsid w:val="4779A7DB"/>
    <w:rsid w:val="477D0990"/>
    <w:rsid w:val="478030E0"/>
    <w:rsid w:val="47842D27"/>
    <w:rsid w:val="4785B970"/>
    <w:rsid w:val="4787E7CE"/>
    <w:rsid w:val="4788CA9E"/>
    <w:rsid w:val="478B040B"/>
    <w:rsid w:val="478B7D86"/>
    <w:rsid w:val="478F270D"/>
    <w:rsid w:val="4790B0B9"/>
    <w:rsid w:val="4795D425"/>
    <w:rsid w:val="4797F77F"/>
    <w:rsid w:val="4798F778"/>
    <w:rsid w:val="479A81EE"/>
    <w:rsid w:val="479ABF15"/>
    <w:rsid w:val="479B0B3C"/>
    <w:rsid w:val="479BE42B"/>
    <w:rsid w:val="479E2A35"/>
    <w:rsid w:val="47A030FF"/>
    <w:rsid w:val="47A05DAA"/>
    <w:rsid w:val="47A511A4"/>
    <w:rsid w:val="47A5A4C3"/>
    <w:rsid w:val="47A6CF81"/>
    <w:rsid w:val="47A75735"/>
    <w:rsid w:val="47B1E3CD"/>
    <w:rsid w:val="47B20163"/>
    <w:rsid w:val="47B29485"/>
    <w:rsid w:val="47B6DB6F"/>
    <w:rsid w:val="47B923EE"/>
    <w:rsid w:val="47BA6545"/>
    <w:rsid w:val="47C0B655"/>
    <w:rsid w:val="47C1B68E"/>
    <w:rsid w:val="47C38220"/>
    <w:rsid w:val="47C38DBD"/>
    <w:rsid w:val="47C49652"/>
    <w:rsid w:val="47C7778E"/>
    <w:rsid w:val="47C95507"/>
    <w:rsid w:val="47CC41D1"/>
    <w:rsid w:val="47CCFE9C"/>
    <w:rsid w:val="47CEA3FF"/>
    <w:rsid w:val="47CEC893"/>
    <w:rsid w:val="47CFAF75"/>
    <w:rsid w:val="47D36CF2"/>
    <w:rsid w:val="47D36FAC"/>
    <w:rsid w:val="47D528A7"/>
    <w:rsid w:val="47D77B85"/>
    <w:rsid w:val="47D834A3"/>
    <w:rsid w:val="47DC8D2A"/>
    <w:rsid w:val="47E1740E"/>
    <w:rsid w:val="47E1A213"/>
    <w:rsid w:val="47E231C9"/>
    <w:rsid w:val="47E64B52"/>
    <w:rsid w:val="47E66049"/>
    <w:rsid w:val="47E68370"/>
    <w:rsid w:val="47E68769"/>
    <w:rsid w:val="47ED8B4D"/>
    <w:rsid w:val="47EE05EA"/>
    <w:rsid w:val="47F10EE5"/>
    <w:rsid w:val="47F719C8"/>
    <w:rsid w:val="47F8BA44"/>
    <w:rsid w:val="47F8BE2E"/>
    <w:rsid w:val="47FB8697"/>
    <w:rsid w:val="47FC25FC"/>
    <w:rsid w:val="47FC8CD6"/>
    <w:rsid w:val="48002D0D"/>
    <w:rsid w:val="4800E5D4"/>
    <w:rsid w:val="48025F45"/>
    <w:rsid w:val="4803BE9E"/>
    <w:rsid w:val="4803D996"/>
    <w:rsid w:val="48042AE0"/>
    <w:rsid w:val="48065417"/>
    <w:rsid w:val="480A3771"/>
    <w:rsid w:val="480BD31D"/>
    <w:rsid w:val="480CE868"/>
    <w:rsid w:val="480F2100"/>
    <w:rsid w:val="4812BCFC"/>
    <w:rsid w:val="48181BD7"/>
    <w:rsid w:val="481B299A"/>
    <w:rsid w:val="481D57BE"/>
    <w:rsid w:val="481E807A"/>
    <w:rsid w:val="4821654E"/>
    <w:rsid w:val="48224D48"/>
    <w:rsid w:val="482299AB"/>
    <w:rsid w:val="4827E8BB"/>
    <w:rsid w:val="482D3C80"/>
    <w:rsid w:val="482EA3E2"/>
    <w:rsid w:val="48384D5B"/>
    <w:rsid w:val="483B3FE6"/>
    <w:rsid w:val="483D5B1B"/>
    <w:rsid w:val="483FAAA8"/>
    <w:rsid w:val="48453912"/>
    <w:rsid w:val="48455629"/>
    <w:rsid w:val="4845A6DA"/>
    <w:rsid w:val="48480721"/>
    <w:rsid w:val="48482874"/>
    <w:rsid w:val="48483B78"/>
    <w:rsid w:val="484BE020"/>
    <w:rsid w:val="484C3C8E"/>
    <w:rsid w:val="484D6025"/>
    <w:rsid w:val="484FD6C1"/>
    <w:rsid w:val="485056D4"/>
    <w:rsid w:val="48524FF8"/>
    <w:rsid w:val="4852E76D"/>
    <w:rsid w:val="48547086"/>
    <w:rsid w:val="48548493"/>
    <w:rsid w:val="4855E762"/>
    <w:rsid w:val="4858828C"/>
    <w:rsid w:val="4859046D"/>
    <w:rsid w:val="48590A74"/>
    <w:rsid w:val="485ED865"/>
    <w:rsid w:val="4860302F"/>
    <w:rsid w:val="4860617A"/>
    <w:rsid w:val="4861126F"/>
    <w:rsid w:val="486130DB"/>
    <w:rsid w:val="48617256"/>
    <w:rsid w:val="48656C85"/>
    <w:rsid w:val="48661818"/>
    <w:rsid w:val="486DF790"/>
    <w:rsid w:val="4870E6FD"/>
    <w:rsid w:val="487BB0A0"/>
    <w:rsid w:val="487BD0FF"/>
    <w:rsid w:val="4887888C"/>
    <w:rsid w:val="488869E6"/>
    <w:rsid w:val="488BC956"/>
    <w:rsid w:val="488CE31B"/>
    <w:rsid w:val="48900B39"/>
    <w:rsid w:val="48908105"/>
    <w:rsid w:val="4891254C"/>
    <w:rsid w:val="4898408A"/>
    <w:rsid w:val="4898884E"/>
    <w:rsid w:val="48998CCB"/>
    <w:rsid w:val="489A047A"/>
    <w:rsid w:val="489D27B1"/>
    <w:rsid w:val="489ED1D1"/>
    <w:rsid w:val="489F82E3"/>
    <w:rsid w:val="48A09D99"/>
    <w:rsid w:val="48A1A750"/>
    <w:rsid w:val="48A36E88"/>
    <w:rsid w:val="48A3B985"/>
    <w:rsid w:val="48A4FF0D"/>
    <w:rsid w:val="48A5967B"/>
    <w:rsid w:val="48AAC033"/>
    <w:rsid w:val="48AAEF35"/>
    <w:rsid w:val="48AEF775"/>
    <w:rsid w:val="48AF8F52"/>
    <w:rsid w:val="48AFCEF1"/>
    <w:rsid w:val="48B19408"/>
    <w:rsid w:val="48B1F549"/>
    <w:rsid w:val="48B41F87"/>
    <w:rsid w:val="48BA57A5"/>
    <w:rsid w:val="48BAFBB2"/>
    <w:rsid w:val="48BB2070"/>
    <w:rsid w:val="48C24953"/>
    <w:rsid w:val="48C2EB65"/>
    <w:rsid w:val="48C3116F"/>
    <w:rsid w:val="48C3FB34"/>
    <w:rsid w:val="48C42A4F"/>
    <w:rsid w:val="48C4510C"/>
    <w:rsid w:val="48C8FF97"/>
    <w:rsid w:val="48C91407"/>
    <w:rsid w:val="48C997D7"/>
    <w:rsid w:val="48C9BD0E"/>
    <w:rsid w:val="48D1126C"/>
    <w:rsid w:val="48D4E604"/>
    <w:rsid w:val="48DA0168"/>
    <w:rsid w:val="48DBBE2B"/>
    <w:rsid w:val="48DCF2D4"/>
    <w:rsid w:val="48E1B589"/>
    <w:rsid w:val="48E53ABF"/>
    <w:rsid w:val="48E5CAC5"/>
    <w:rsid w:val="48EBDE52"/>
    <w:rsid w:val="48F058F1"/>
    <w:rsid w:val="48F624B8"/>
    <w:rsid w:val="48F740D4"/>
    <w:rsid w:val="48F7B4F5"/>
    <w:rsid w:val="48F9E61D"/>
    <w:rsid w:val="48FB9F05"/>
    <w:rsid w:val="48FC55B6"/>
    <w:rsid w:val="48FDA0A2"/>
    <w:rsid w:val="4901C1D3"/>
    <w:rsid w:val="490251A0"/>
    <w:rsid w:val="49062572"/>
    <w:rsid w:val="4906FA74"/>
    <w:rsid w:val="49088B5B"/>
    <w:rsid w:val="4908AAD7"/>
    <w:rsid w:val="490A8F12"/>
    <w:rsid w:val="4910B03A"/>
    <w:rsid w:val="4910C0D8"/>
    <w:rsid w:val="49114D75"/>
    <w:rsid w:val="49141AF7"/>
    <w:rsid w:val="49162AFE"/>
    <w:rsid w:val="491706F5"/>
    <w:rsid w:val="4917A551"/>
    <w:rsid w:val="49181F65"/>
    <w:rsid w:val="491C1E60"/>
    <w:rsid w:val="491CE169"/>
    <w:rsid w:val="491CE627"/>
    <w:rsid w:val="491E5A17"/>
    <w:rsid w:val="4920245D"/>
    <w:rsid w:val="49210731"/>
    <w:rsid w:val="4921A566"/>
    <w:rsid w:val="4922128D"/>
    <w:rsid w:val="49274FDF"/>
    <w:rsid w:val="49282EF6"/>
    <w:rsid w:val="4928EDCF"/>
    <w:rsid w:val="492D2F2A"/>
    <w:rsid w:val="49339E2C"/>
    <w:rsid w:val="4934E412"/>
    <w:rsid w:val="493A26CA"/>
    <w:rsid w:val="493A4211"/>
    <w:rsid w:val="493B0584"/>
    <w:rsid w:val="493B2E68"/>
    <w:rsid w:val="493C3149"/>
    <w:rsid w:val="4942D067"/>
    <w:rsid w:val="4943DF0E"/>
    <w:rsid w:val="49442D8E"/>
    <w:rsid w:val="4946612A"/>
    <w:rsid w:val="49498898"/>
    <w:rsid w:val="494ACEE2"/>
    <w:rsid w:val="494D254C"/>
    <w:rsid w:val="4954B5CE"/>
    <w:rsid w:val="4956F9C8"/>
    <w:rsid w:val="4957499B"/>
    <w:rsid w:val="4959E943"/>
    <w:rsid w:val="495A0204"/>
    <w:rsid w:val="495A3630"/>
    <w:rsid w:val="495B8241"/>
    <w:rsid w:val="495BA24C"/>
    <w:rsid w:val="49630C73"/>
    <w:rsid w:val="4964AB9B"/>
    <w:rsid w:val="4966E8B2"/>
    <w:rsid w:val="4966F4CA"/>
    <w:rsid w:val="496ADF91"/>
    <w:rsid w:val="49734FC0"/>
    <w:rsid w:val="497638AD"/>
    <w:rsid w:val="49794DE7"/>
    <w:rsid w:val="497AFFD7"/>
    <w:rsid w:val="497B76B2"/>
    <w:rsid w:val="497BEC34"/>
    <w:rsid w:val="497CA83B"/>
    <w:rsid w:val="4980B6DC"/>
    <w:rsid w:val="49839DA5"/>
    <w:rsid w:val="4985B93F"/>
    <w:rsid w:val="498889B1"/>
    <w:rsid w:val="498B11E0"/>
    <w:rsid w:val="498B7A3A"/>
    <w:rsid w:val="498BF7A5"/>
    <w:rsid w:val="498ED992"/>
    <w:rsid w:val="49905210"/>
    <w:rsid w:val="4990D45E"/>
    <w:rsid w:val="49918362"/>
    <w:rsid w:val="4992245A"/>
    <w:rsid w:val="49926DA1"/>
    <w:rsid w:val="4993E969"/>
    <w:rsid w:val="49978C86"/>
    <w:rsid w:val="49981FEA"/>
    <w:rsid w:val="4998A5FA"/>
    <w:rsid w:val="499BAC18"/>
    <w:rsid w:val="499E5CFC"/>
    <w:rsid w:val="499FB674"/>
    <w:rsid w:val="49A34992"/>
    <w:rsid w:val="49A64B8A"/>
    <w:rsid w:val="49A66820"/>
    <w:rsid w:val="49AC8CC1"/>
    <w:rsid w:val="49B02FB2"/>
    <w:rsid w:val="49B42A02"/>
    <w:rsid w:val="49B69CD7"/>
    <w:rsid w:val="49B81235"/>
    <w:rsid w:val="49B95D1E"/>
    <w:rsid w:val="49B99078"/>
    <w:rsid w:val="49C06CBC"/>
    <w:rsid w:val="49C1A037"/>
    <w:rsid w:val="49C1DBAB"/>
    <w:rsid w:val="49C1EE27"/>
    <w:rsid w:val="49C54FEA"/>
    <w:rsid w:val="49C61450"/>
    <w:rsid w:val="49C76543"/>
    <w:rsid w:val="49C7BF61"/>
    <w:rsid w:val="49C7F10E"/>
    <w:rsid w:val="49C953AC"/>
    <w:rsid w:val="49CAE228"/>
    <w:rsid w:val="49CB8EEB"/>
    <w:rsid w:val="49CE12D9"/>
    <w:rsid w:val="49CE266C"/>
    <w:rsid w:val="49CED27E"/>
    <w:rsid w:val="49CF977D"/>
    <w:rsid w:val="49D23052"/>
    <w:rsid w:val="49D3BA84"/>
    <w:rsid w:val="49DDD179"/>
    <w:rsid w:val="49DE33EA"/>
    <w:rsid w:val="49DE3D87"/>
    <w:rsid w:val="49DE8322"/>
    <w:rsid w:val="49E1D4B0"/>
    <w:rsid w:val="49E2B8FC"/>
    <w:rsid w:val="49E7FE14"/>
    <w:rsid w:val="49E89D08"/>
    <w:rsid w:val="49EC1C78"/>
    <w:rsid w:val="49EE637A"/>
    <w:rsid w:val="49EFB5BC"/>
    <w:rsid w:val="49F05E07"/>
    <w:rsid w:val="49F0B4A9"/>
    <w:rsid w:val="49F31D2F"/>
    <w:rsid w:val="49F58D79"/>
    <w:rsid w:val="49F69DE6"/>
    <w:rsid w:val="49F73D81"/>
    <w:rsid w:val="49F7AF7A"/>
    <w:rsid w:val="4A033D0C"/>
    <w:rsid w:val="4A05B1A3"/>
    <w:rsid w:val="4A083C09"/>
    <w:rsid w:val="4A0883D8"/>
    <w:rsid w:val="4A094B38"/>
    <w:rsid w:val="4A0B8BCE"/>
    <w:rsid w:val="4A0BD96E"/>
    <w:rsid w:val="4A0CD8BB"/>
    <w:rsid w:val="4A10EB94"/>
    <w:rsid w:val="4A119D6F"/>
    <w:rsid w:val="4A159A3A"/>
    <w:rsid w:val="4A1C6231"/>
    <w:rsid w:val="4A1DD636"/>
    <w:rsid w:val="4A1E72C6"/>
    <w:rsid w:val="4A219992"/>
    <w:rsid w:val="4A25F39F"/>
    <w:rsid w:val="4A289776"/>
    <w:rsid w:val="4A298577"/>
    <w:rsid w:val="4A29B30E"/>
    <w:rsid w:val="4A2A263D"/>
    <w:rsid w:val="4A312009"/>
    <w:rsid w:val="4A32AFA4"/>
    <w:rsid w:val="4A335263"/>
    <w:rsid w:val="4A337E73"/>
    <w:rsid w:val="4A35B714"/>
    <w:rsid w:val="4A3D21FF"/>
    <w:rsid w:val="4A3EB416"/>
    <w:rsid w:val="4A4031D9"/>
    <w:rsid w:val="4A40374A"/>
    <w:rsid w:val="4A41ABE9"/>
    <w:rsid w:val="4A439EB7"/>
    <w:rsid w:val="4A440631"/>
    <w:rsid w:val="4A46B104"/>
    <w:rsid w:val="4A479139"/>
    <w:rsid w:val="4A49A0D1"/>
    <w:rsid w:val="4A4BD3D0"/>
    <w:rsid w:val="4A4DEC80"/>
    <w:rsid w:val="4A4EB5FA"/>
    <w:rsid w:val="4A514A49"/>
    <w:rsid w:val="4A533F45"/>
    <w:rsid w:val="4A538420"/>
    <w:rsid w:val="4A539E61"/>
    <w:rsid w:val="4A58D357"/>
    <w:rsid w:val="4A5AF733"/>
    <w:rsid w:val="4A5B3E86"/>
    <w:rsid w:val="4A5BC481"/>
    <w:rsid w:val="4A5C34E3"/>
    <w:rsid w:val="4A5EA53C"/>
    <w:rsid w:val="4A5EB716"/>
    <w:rsid w:val="4A60FB1F"/>
    <w:rsid w:val="4A6103C5"/>
    <w:rsid w:val="4A6305B5"/>
    <w:rsid w:val="4A661EAB"/>
    <w:rsid w:val="4A69DB75"/>
    <w:rsid w:val="4A6B4430"/>
    <w:rsid w:val="4A6D8199"/>
    <w:rsid w:val="4A70B7CD"/>
    <w:rsid w:val="4A72296B"/>
    <w:rsid w:val="4A739C5F"/>
    <w:rsid w:val="4A746047"/>
    <w:rsid w:val="4A750106"/>
    <w:rsid w:val="4A772922"/>
    <w:rsid w:val="4A7824C1"/>
    <w:rsid w:val="4A78EFB3"/>
    <w:rsid w:val="4A7A7CD3"/>
    <w:rsid w:val="4A7D53CA"/>
    <w:rsid w:val="4A82161C"/>
    <w:rsid w:val="4A84101E"/>
    <w:rsid w:val="4A852D82"/>
    <w:rsid w:val="4A880E14"/>
    <w:rsid w:val="4A8B1AF2"/>
    <w:rsid w:val="4A8CB7E4"/>
    <w:rsid w:val="4A8D7F5D"/>
    <w:rsid w:val="4A8DEADA"/>
    <w:rsid w:val="4A8F3AA0"/>
    <w:rsid w:val="4A905EC9"/>
    <w:rsid w:val="4A91395E"/>
    <w:rsid w:val="4A99DDF3"/>
    <w:rsid w:val="4A9AAC2D"/>
    <w:rsid w:val="4A9AF057"/>
    <w:rsid w:val="4A9BB3E7"/>
    <w:rsid w:val="4AA16FA2"/>
    <w:rsid w:val="4AA1B4AF"/>
    <w:rsid w:val="4AA3CFF2"/>
    <w:rsid w:val="4AA6B6FB"/>
    <w:rsid w:val="4AAA1EB6"/>
    <w:rsid w:val="4AAA2666"/>
    <w:rsid w:val="4AAE0D51"/>
    <w:rsid w:val="4AAF4303"/>
    <w:rsid w:val="4AB17E85"/>
    <w:rsid w:val="4AB1A75E"/>
    <w:rsid w:val="4AB25720"/>
    <w:rsid w:val="4AB557AF"/>
    <w:rsid w:val="4AB96AB0"/>
    <w:rsid w:val="4AB96B32"/>
    <w:rsid w:val="4ABB396A"/>
    <w:rsid w:val="4ABB3E34"/>
    <w:rsid w:val="4ABD2372"/>
    <w:rsid w:val="4AC40F47"/>
    <w:rsid w:val="4AC51283"/>
    <w:rsid w:val="4ACB86C8"/>
    <w:rsid w:val="4ACF754C"/>
    <w:rsid w:val="4ACF9C07"/>
    <w:rsid w:val="4AD02D3C"/>
    <w:rsid w:val="4AD17D2A"/>
    <w:rsid w:val="4AD18A9F"/>
    <w:rsid w:val="4AD1CA61"/>
    <w:rsid w:val="4AD5A834"/>
    <w:rsid w:val="4AD6137B"/>
    <w:rsid w:val="4AD88DD3"/>
    <w:rsid w:val="4AD8A910"/>
    <w:rsid w:val="4ADA80AA"/>
    <w:rsid w:val="4ADD95F7"/>
    <w:rsid w:val="4AE220FB"/>
    <w:rsid w:val="4AEA4808"/>
    <w:rsid w:val="4AEB872E"/>
    <w:rsid w:val="4AEC039B"/>
    <w:rsid w:val="4AF03D35"/>
    <w:rsid w:val="4AF144EF"/>
    <w:rsid w:val="4AF427B7"/>
    <w:rsid w:val="4AF67C60"/>
    <w:rsid w:val="4AF73A1F"/>
    <w:rsid w:val="4AF96DC6"/>
    <w:rsid w:val="4AFAA445"/>
    <w:rsid w:val="4AFC2A43"/>
    <w:rsid w:val="4AFEB720"/>
    <w:rsid w:val="4AFEE5ED"/>
    <w:rsid w:val="4B00798A"/>
    <w:rsid w:val="4B08D441"/>
    <w:rsid w:val="4B0A4D91"/>
    <w:rsid w:val="4B0AB84F"/>
    <w:rsid w:val="4B0D2388"/>
    <w:rsid w:val="4B12DFC0"/>
    <w:rsid w:val="4B13C5FA"/>
    <w:rsid w:val="4B16DBB9"/>
    <w:rsid w:val="4B1AB0D6"/>
    <w:rsid w:val="4B1DA199"/>
    <w:rsid w:val="4B1EFED1"/>
    <w:rsid w:val="4B1F641E"/>
    <w:rsid w:val="4B21D5DF"/>
    <w:rsid w:val="4B26159D"/>
    <w:rsid w:val="4B264CF7"/>
    <w:rsid w:val="4B298259"/>
    <w:rsid w:val="4B2AF0AE"/>
    <w:rsid w:val="4B2B5CC2"/>
    <w:rsid w:val="4B2BC912"/>
    <w:rsid w:val="4B2E1228"/>
    <w:rsid w:val="4B3050D1"/>
    <w:rsid w:val="4B30CF21"/>
    <w:rsid w:val="4B335384"/>
    <w:rsid w:val="4B33DECF"/>
    <w:rsid w:val="4B379FC7"/>
    <w:rsid w:val="4B384BB1"/>
    <w:rsid w:val="4B3CEB13"/>
    <w:rsid w:val="4B3DDD3F"/>
    <w:rsid w:val="4B41D954"/>
    <w:rsid w:val="4B45D139"/>
    <w:rsid w:val="4B46FDA8"/>
    <w:rsid w:val="4B4AA113"/>
    <w:rsid w:val="4B4AB9A2"/>
    <w:rsid w:val="4B4FB869"/>
    <w:rsid w:val="4B512675"/>
    <w:rsid w:val="4B59DC83"/>
    <w:rsid w:val="4B5B7014"/>
    <w:rsid w:val="4B5CB10F"/>
    <w:rsid w:val="4B5DF223"/>
    <w:rsid w:val="4B5E216B"/>
    <w:rsid w:val="4B5FAE59"/>
    <w:rsid w:val="4B60AECB"/>
    <w:rsid w:val="4B650DA2"/>
    <w:rsid w:val="4B68E1C3"/>
    <w:rsid w:val="4B69CBA5"/>
    <w:rsid w:val="4B6A3D77"/>
    <w:rsid w:val="4B6BDD27"/>
    <w:rsid w:val="4B7047F1"/>
    <w:rsid w:val="4B71C505"/>
    <w:rsid w:val="4B756021"/>
    <w:rsid w:val="4B77AB38"/>
    <w:rsid w:val="4B77F9E0"/>
    <w:rsid w:val="4B7972B1"/>
    <w:rsid w:val="4B7AEBAC"/>
    <w:rsid w:val="4B7D793D"/>
    <w:rsid w:val="4B7D8E87"/>
    <w:rsid w:val="4B81244D"/>
    <w:rsid w:val="4B813E84"/>
    <w:rsid w:val="4B815BFA"/>
    <w:rsid w:val="4B8375F9"/>
    <w:rsid w:val="4B88AAA0"/>
    <w:rsid w:val="4B89642A"/>
    <w:rsid w:val="4B899C67"/>
    <w:rsid w:val="4B8DF098"/>
    <w:rsid w:val="4B9769A2"/>
    <w:rsid w:val="4B9A86E4"/>
    <w:rsid w:val="4B9BDB58"/>
    <w:rsid w:val="4BA63B25"/>
    <w:rsid w:val="4BA6A77D"/>
    <w:rsid w:val="4BA72DD4"/>
    <w:rsid w:val="4BAED290"/>
    <w:rsid w:val="4BAEF085"/>
    <w:rsid w:val="4BB15273"/>
    <w:rsid w:val="4BB25C9F"/>
    <w:rsid w:val="4BB399A1"/>
    <w:rsid w:val="4BB44546"/>
    <w:rsid w:val="4BB551D0"/>
    <w:rsid w:val="4BBC19D8"/>
    <w:rsid w:val="4BC5CD9C"/>
    <w:rsid w:val="4BCC8CE9"/>
    <w:rsid w:val="4BCD2EA3"/>
    <w:rsid w:val="4BCDC63A"/>
    <w:rsid w:val="4BD4D9DD"/>
    <w:rsid w:val="4BD53159"/>
    <w:rsid w:val="4BD53ED2"/>
    <w:rsid w:val="4BD940DC"/>
    <w:rsid w:val="4BDA2E78"/>
    <w:rsid w:val="4BDAA2CF"/>
    <w:rsid w:val="4BDDFCE5"/>
    <w:rsid w:val="4BDED3D9"/>
    <w:rsid w:val="4BE02ADD"/>
    <w:rsid w:val="4BE07422"/>
    <w:rsid w:val="4BE528C2"/>
    <w:rsid w:val="4BE7EB15"/>
    <w:rsid w:val="4BEA56F3"/>
    <w:rsid w:val="4BF1087F"/>
    <w:rsid w:val="4BF13DE0"/>
    <w:rsid w:val="4BF1426E"/>
    <w:rsid w:val="4BF281BA"/>
    <w:rsid w:val="4BF39460"/>
    <w:rsid w:val="4BF68A24"/>
    <w:rsid w:val="4BF9FDDA"/>
    <w:rsid w:val="4BFA39D1"/>
    <w:rsid w:val="4BFB3262"/>
    <w:rsid w:val="4BFB8E78"/>
    <w:rsid w:val="4BFDB971"/>
    <w:rsid w:val="4BFEDADE"/>
    <w:rsid w:val="4C00DE89"/>
    <w:rsid w:val="4C02C353"/>
    <w:rsid w:val="4C032DD4"/>
    <w:rsid w:val="4C05032F"/>
    <w:rsid w:val="4C062FB4"/>
    <w:rsid w:val="4C088543"/>
    <w:rsid w:val="4C08FD40"/>
    <w:rsid w:val="4C0A5D1F"/>
    <w:rsid w:val="4C0B12AA"/>
    <w:rsid w:val="4C0CDC77"/>
    <w:rsid w:val="4C0DD6C7"/>
    <w:rsid w:val="4C126AE8"/>
    <w:rsid w:val="4C1A4692"/>
    <w:rsid w:val="4C1CE1E7"/>
    <w:rsid w:val="4C1DDB42"/>
    <w:rsid w:val="4C1DEF89"/>
    <w:rsid w:val="4C1E97E4"/>
    <w:rsid w:val="4C24556C"/>
    <w:rsid w:val="4C26FF79"/>
    <w:rsid w:val="4C2D0B69"/>
    <w:rsid w:val="4C2D6F0E"/>
    <w:rsid w:val="4C30DD6F"/>
    <w:rsid w:val="4C31CA75"/>
    <w:rsid w:val="4C32034C"/>
    <w:rsid w:val="4C34726D"/>
    <w:rsid w:val="4C3B01E2"/>
    <w:rsid w:val="4C3B5157"/>
    <w:rsid w:val="4C3C22DC"/>
    <w:rsid w:val="4C3E51AD"/>
    <w:rsid w:val="4C4073BA"/>
    <w:rsid w:val="4C414F73"/>
    <w:rsid w:val="4C43073C"/>
    <w:rsid w:val="4C43FA89"/>
    <w:rsid w:val="4C45B6B7"/>
    <w:rsid w:val="4C47BA73"/>
    <w:rsid w:val="4C499470"/>
    <w:rsid w:val="4C4E846D"/>
    <w:rsid w:val="4C513C66"/>
    <w:rsid w:val="4C514FF0"/>
    <w:rsid w:val="4C518006"/>
    <w:rsid w:val="4C53B6D8"/>
    <w:rsid w:val="4C54E477"/>
    <w:rsid w:val="4C588BF2"/>
    <w:rsid w:val="4C58967C"/>
    <w:rsid w:val="4C591F06"/>
    <w:rsid w:val="4C5A08B5"/>
    <w:rsid w:val="4C5AC6A7"/>
    <w:rsid w:val="4C5C0236"/>
    <w:rsid w:val="4C5D888B"/>
    <w:rsid w:val="4C5EA65F"/>
    <w:rsid w:val="4C62AA8B"/>
    <w:rsid w:val="4C651DCE"/>
    <w:rsid w:val="4C661317"/>
    <w:rsid w:val="4C69643B"/>
    <w:rsid w:val="4C69C250"/>
    <w:rsid w:val="4C6C9BB7"/>
    <w:rsid w:val="4C6CB169"/>
    <w:rsid w:val="4C6D3319"/>
    <w:rsid w:val="4C6DBB2B"/>
    <w:rsid w:val="4C76A103"/>
    <w:rsid w:val="4C774F78"/>
    <w:rsid w:val="4C77ABE0"/>
    <w:rsid w:val="4C79B6B8"/>
    <w:rsid w:val="4C7D263D"/>
    <w:rsid w:val="4C7E48D2"/>
    <w:rsid w:val="4C7E6F7C"/>
    <w:rsid w:val="4C80E369"/>
    <w:rsid w:val="4C811355"/>
    <w:rsid w:val="4C826485"/>
    <w:rsid w:val="4C827330"/>
    <w:rsid w:val="4C82F702"/>
    <w:rsid w:val="4C84ED9A"/>
    <w:rsid w:val="4C86F6A2"/>
    <w:rsid w:val="4C87DC1D"/>
    <w:rsid w:val="4C8929E1"/>
    <w:rsid w:val="4C8BC2EB"/>
    <w:rsid w:val="4C8CF582"/>
    <w:rsid w:val="4C8F5E99"/>
    <w:rsid w:val="4C919C73"/>
    <w:rsid w:val="4C9301D8"/>
    <w:rsid w:val="4C960D7E"/>
    <w:rsid w:val="4C98486A"/>
    <w:rsid w:val="4C9A9997"/>
    <w:rsid w:val="4C9C29BA"/>
    <w:rsid w:val="4C9D2F71"/>
    <w:rsid w:val="4C9EC6C0"/>
    <w:rsid w:val="4CA489D4"/>
    <w:rsid w:val="4CA50D89"/>
    <w:rsid w:val="4CA6385D"/>
    <w:rsid w:val="4CA99418"/>
    <w:rsid w:val="4CAA18C6"/>
    <w:rsid w:val="4CAB1AC5"/>
    <w:rsid w:val="4CB05CC3"/>
    <w:rsid w:val="4CB429C7"/>
    <w:rsid w:val="4CB5AD91"/>
    <w:rsid w:val="4CC02D5C"/>
    <w:rsid w:val="4CC174D4"/>
    <w:rsid w:val="4CC6D1F0"/>
    <w:rsid w:val="4CC7BD40"/>
    <w:rsid w:val="4CC91030"/>
    <w:rsid w:val="4CCDD539"/>
    <w:rsid w:val="4CCE7D48"/>
    <w:rsid w:val="4CD01DE3"/>
    <w:rsid w:val="4CD4ECCD"/>
    <w:rsid w:val="4CDB524A"/>
    <w:rsid w:val="4CDBF402"/>
    <w:rsid w:val="4CDD1D59"/>
    <w:rsid w:val="4CDDF253"/>
    <w:rsid w:val="4CDFD6EF"/>
    <w:rsid w:val="4CE43C89"/>
    <w:rsid w:val="4CE45AF9"/>
    <w:rsid w:val="4CE501DC"/>
    <w:rsid w:val="4CE53A57"/>
    <w:rsid w:val="4CE7CDC3"/>
    <w:rsid w:val="4CE7CE9A"/>
    <w:rsid w:val="4CE8A1B9"/>
    <w:rsid w:val="4CED9043"/>
    <w:rsid w:val="4CF09F25"/>
    <w:rsid w:val="4CF0C9A0"/>
    <w:rsid w:val="4CF3C022"/>
    <w:rsid w:val="4CF85429"/>
    <w:rsid w:val="4CF8A1CB"/>
    <w:rsid w:val="4CF9C0FD"/>
    <w:rsid w:val="4CFD2E5F"/>
    <w:rsid w:val="4D00040D"/>
    <w:rsid w:val="4D000BC3"/>
    <w:rsid w:val="4D03A191"/>
    <w:rsid w:val="4D059B45"/>
    <w:rsid w:val="4D0846C6"/>
    <w:rsid w:val="4D0EE2E1"/>
    <w:rsid w:val="4D134606"/>
    <w:rsid w:val="4D17C40A"/>
    <w:rsid w:val="4D1BA0DF"/>
    <w:rsid w:val="4D1E03A4"/>
    <w:rsid w:val="4D1E8E3B"/>
    <w:rsid w:val="4D1E9C69"/>
    <w:rsid w:val="4D22F0C6"/>
    <w:rsid w:val="4D23C5B0"/>
    <w:rsid w:val="4D243C0A"/>
    <w:rsid w:val="4D25B3DD"/>
    <w:rsid w:val="4D27D318"/>
    <w:rsid w:val="4D296AB8"/>
    <w:rsid w:val="4D32E2DA"/>
    <w:rsid w:val="4D36293E"/>
    <w:rsid w:val="4D36BF3F"/>
    <w:rsid w:val="4D37311E"/>
    <w:rsid w:val="4D380B57"/>
    <w:rsid w:val="4D385AAF"/>
    <w:rsid w:val="4D399644"/>
    <w:rsid w:val="4D3C2EED"/>
    <w:rsid w:val="4D3DBA55"/>
    <w:rsid w:val="4D4092BB"/>
    <w:rsid w:val="4D45490C"/>
    <w:rsid w:val="4D45712C"/>
    <w:rsid w:val="4D4870B6"/>
    <w:rsid w:val="4D489E2F"/>
    <w:rsid w:val="4D4C8F52"/>
    <w:rsid w:val="4D4CC019"/>
    <w:rsid w:val="4D4DC5FF"/>
    <w:rsid w:val="4D511254"/>
    <w:rsid w:val="4D520BB5"/>
    <w:rsid w:val="4D5218E4"/>
    <w:rsid w:val="4D545B3A"/>
    <w:rsid w:val="4D559BED"/>
    <w:rsid w:val="4D56A96D"/>
    <w:rsid w:val="4D5791DA"/>
    <w:rsid w:val="4D58DB1C"/>
    <w:rsid w:val="4D5F569B"/>
    <w:rsid w:val="4D6343F6"/>
    <w:rsid w:val="4D65F5AD"/>
    <w:rsid w:val="4D6687E5"/>
    <w:rsid w:val="4D6C88B2"/>
    <w:rsid w:val="4D6CAAFD"/>
    <w:rsid w:val="4D6EBFC5"/>
    <w:rsid w:val="4D6F0CD6"/>
    <w:rsid w:val="4D70D015"/>
    <w:rsid w:val="4D711BF2"/>
    <w:rsid w:val="4D79BFBC"/>
    <w:rsid w:val="4D7C7430"/>
    <w:rsid w:val="4D7C88E6"/>
    <w:rsid w:val="4D7CE9BC"/>
    <w:rsid w:val="4D7D1856"/>
    <w:rsid w:val="4D7E63FB"/>
    <w:rsid w:val="4D8213E0"/>
    <w:rsid w:val="4D88511F"/>
    <w:rsid w:val="4D88557E"/>
    <w:rsid w:val="4D88A4F1"/>
    <w:rsid w:val="4D8A9BD1"/>
    <w:rsid w:val="4D8AAD6E"/>
    <w:rsid w:val="4D8E13A7"/>
    <w:rsid w:val="4D8E6830"/>
    <w:rsid w:val="4D8EAF1D"/>
    <w:rsid w:val="4D91BC91"/>
    <w:rsid w:val="4D92839E"/>
    <w:rsid w:val="4D935BB8"/>
    <w:rsid w:val="4D95967F"/>
    <w:rsid w:val="4D96F853"/>
    <w:rsid w:val="4D97E4C0"/>
    <w:rsid w:val="4D97E6D2"/>
    <w:rsid w:val="4D999114"/>
    <w:rsid w:val="4D9D23EE"/>
    <w:rsid w:val="4D9D5805"/>
    <w:rsid w:val="4D9E682C"/>
    <w:rsid w:val="4DA0D05A"/>
    <w:rsid w:val="4DA0F2EB"/>
    <w:rsid w:val="4DA26BE0"/>
    <w:rsid w:val="4DA496D2"/>
    <w:rsid w:val="4DA56647"/>
    <w:rsid w:val="4DA87B3C"/>
    <w:rsid w:val="4DAA0098"/>
    <w:rsid w:val="4DAA6486"/>
    <w:rsid w:val="4DADEFE8"/>
    <w:rsid w:val="4DB2F9C1"/>
    <w:rsid w:val="4DB47E6D"/>
    <w:rsid w:val="4DB5A675"/>
    <w:rsid w:val="4DB6FE3D"/>
    <w:rsid w:val="4DB7F76A"/>
    <w:rsid w:val="4DBC9555"/>
    <w:rsid w:val="4DC01194"/>
    <w:rsid w:val="4DC24763"/>
    <w:rsid w:val="4DC2B99B"/>
    <w:rsid w:val="4DC2F8A4"/>
    <w:rsid w:val="4DC336F5"/>
    <w:rsid w:val="4DC586A0"/>
    <w:rsid w:val="4DC7309E"/>
    <w:rsid w:val="4DC748DA"/>
    <w:rsid w:val="4DC827F2"/>
    <w:rsid w:val="4DC98C4A"/>
    <w:rsid w:val="4DCABC3B"/>
    <w:rsid w:val="4DCD1443"/>
    <w:rsid w:val="4DD2312F"/>
    <w:rsid w:val="4DD39690"/>
    <w:rsid w:val="4DD43F62"/>
    <w:rsid w:val="4DD5FCF6"/>
    <w:rsid w:val="4DD63099"/>
    <w:rsid w:val="4DD8AE87"/>
    <w:rsid w:val="4DD98D5C"/>
    <w:rsid w:val="4DDBBF63"/>
    <w:rsid w:val="4DDE31E4"/>
    <w:rsid w:val="4DDF1E8A"/>
    <w:rsid w:val="4DE1F030"/>
    <w:rsid w:val="4DE5EB53"/>
    <w:rsid w:val="4DE6CE16"/>
    <w:rsid w:val="4DE9D7A6"/>
    <w:rsid w:val="4DEA544D"/>
    <w:rsid w:val="4DEA8DD3"/>
    <w:rsid w:val="4DECDDB3"/>
    <w:rsid w:val="4DEEF078"/>
    <w:rsid w:val="4DF61EB4"/>
    <w:rsid w:val="4DF849FE"/>
    <w:rsid w:val="4DF84BAC"/>
    <w:rsid w:val="4DF97ED4"/>
    <w:rsid w:val="4DFA5A61"/>
    <w:rsid w:val="4DFC1490"/>
    <w:rsid w:val="4DFDD1F2"/>
    <w:rsid w:val="4DFE09DA"/>
    <w:rsid w:val="4DFF9918"/>
    <w:rsid w:val="4E026022"/>
    <w:rsid w:val="4E06E541"/>
    <w:rsid w:val="4E0B47EA"/>
    <w:rsid w:val="4E0B93E1"/>
    <w:rsid w:val="4E0C2D4B"/>
    <w:rsid w:val="4E0C78EB"/>
    <w:rsid w:val="4E0DE8DA"/>
    <w:rsid w:val="4E0E9E72"/>
    <w:rsid w:val="4E0EC885"/>
    <w:rsid w:val="4E0EC96C"/>
    <w:rsid w:val="4E110135"/>
    <w:rsid w:val="4E11CF12"/>
    <w:rsid w:val="4E13E6E2"/>
    <w:rsid w:val="4E140495"/>
    <w:rsid w:val="4E16020F"/>
    <w:rsid w:val="4E194932"/>
    <w:rsid w:val="4E1ACBB8"/>
    <w:rsid w:val="4E1F87F8"/>
    <w:rsid w:val="4E23033B"/>
    <w:rsid w:val="4E26C746"/>
    <w:rsid w:val="4E29039F"/>
    <w:rsid w:val="4E2A12DF"/>
    <w:rsid w:val="4E2C7D9B"/>
    <w:rsid w:val="4E2DBEC1"/>
    <w:rsid w:val="4E32E62F"/>
    <w:rsid w:val="4E3934E2"/>
    <w:rsid w:val="4E3986DB"/>
    <w:rsid w:val="4E3B4DBA"/>
    <w:rsid w:val="4E3F7A21"/>
    <w:rsid w:val="4E40505C"/>
    <w:rsid w:val="4E40C8BF"/>
    <w:rsid w:val="4E41A502"/>
    <w:rsid w:val="4E4382AC"/>
    <w:rsid w:val="4E4603C4"/>
    <w:rsid w:val="4E472948"/>
    <w:rsid w:val="4E496C3E"/>
    <w:rsid w:val="4E4A44BF"/>
    <w:rsid w:val="4E4B1936"/>
    <w:rsid w:val="4E4EA4AD"/>
    <w:rsid w:val="4E5320E9"/>
    <w:rsid w:val="4E539B4B"/>
    <w:rsid w:val="4E57F063"/>
    <w:rsid w:val="4E58003B"/>
    <w:rsid w:val="4E5F429F"/>
    <w:rsid w:val="4E5F63FA"/>
    <w:rsid w:val="4E63BBEA"/>
    <w:rsid w:val="4E64D45F"/>
    <w:rsid w:val="4E66BB1C"/>
    <w:rsid w:val="4E66F8EC"/>
    <w:rsid w:val="4E69B0D1"/>
    <w:rsid w:val="4E6AF102"/>
    <w:rsid w:val="4E6C2E98"/>
    <w:rsid w:val="4E744D69"/>
    <w:rsid w:val="4E78628B"/>
    <w:rsid w:val="4E7A1048"/>
    <w:rsid w:val="4E7C3438"/>
    <w:rsid w:val="4E7E65CE"/>
    <w:rsid w:val="4E7F1727"/>
    <w:rsid w:val="4E801FE5"/>
    <w:rsid w:val="4E80C60A"/>
    <w:rsid w:val="4E82D662"/>
    <w:rsid w:val="4E83371D"/>
    <w:rsid w:val="4E833DCC"/>
    <w:rsid w:val="4E88C9F5"/>
    <w:rsid w:val="4E89B037"/>
    <w:rsid w:val="4E8AAD85"/>
    <w:rsid w:val="4E8D5278"/>
    <w:rsid w:val="4E9904C7"/>
    <w:rsid w:val="4E9C3F0E"/>
    <w:rsid w:val="4EA08806"/>
    <w:rsid w:val="4EA3F7D4"/>
    <w:rsid w:val="4EA47AFC"/>
    <w:rsid w:val="4EA4F7C3"/>
    <w:rsid w:val="4EA5A53F"/>
    <w:rsid w:val="4EA8FD1C"/>
    <w:rsid w:val="4EA9920A"/>
    <w:rsid w:val="4EAFE482"/>
    <w:rsid w:val="4EB5F54E"/>
    <w:rsid w:val="4EB804DE"/>
    <w:rsid w:val="4ECE40C1"/>
    <w:rsid w:val="4ED25FD8"/>
    <w:rsid w:val="4ED2B21F"/>
    <w:rsid w:val="4ED415A0"/>
    <w:rsid w:val="4ED7EC0A"/>
    <w:rsid w:val="4ED87B8C"/>
    <w:rsid w:val="4ED8C481"/>
    <w:rsid w:val="4EDC8538"/>
    <w:rsid w:val="4EDCE368"/>
    <w:rsid w:val="4EDE6803"/>
    <w:rsid w:val="4EE6CBF3"/>
    <w:rsid w:val="4EE6D7DD"/>
    <w:rsid w:val="4EE791ED"/>
    <w:rsid w:val="4EE9E053"/>
    <w:rsid w:val="4EEBDA60"/>
    <w:rsid w:val="4EECAA7E"/>
    <w:rsid w:val="4EEF45A8"/>
    <w:rsid w:val="4EF24888"/>
    <w:rsid w:val="4EF266F5"/>
    <w:rsid w:val="4EF2A709"/>
    <w:rsid w:val="4EF478FC"/>
    <w:rsid w:val="4EF4C63A"/>
    <w:rsid w:val="4EF66EA3"/>
    <w:rsid w:val="4EF782BF"/>
    <w:rsid w:val="4EF88782"/>
    <w:rsid w:val="4EFEC977"/>
    <w:rsid w:val="4EFFFE22"/>
    <w:rsid w:val="4F0261A3"/>
    <w:rsid w:val="4F02B96B"/>
    <w:rsid w:val="4F041321"/>
    <w:rsid w:val="4F05BAF2"/>
    <w:rsid w:val="4F063E5F"/>
    <w:rsid w:val="4F0CDD35"/>
    <w:rsid w:val="4F0D4DFC"/>
    <w:rsid w:val="4F155B1B"/>
    <w:rsid w:val="4F159216"/>
    <w:rsid w:val="4F1AFF35"/>
    <w:rsid w:val="4F1B1032"/>
    <w:rsid w:val="4F205056"/>
    <w:rsid w:val="4F237ABD"/>
    <w:rsid w:val="4F2429A3"/>
    <w:rsid w:val="4F27F168"/>
    <w:rsid w:val="4F28D7C2"/>
    <w:rsid w:val="4F297C26"/>
    <w:rsid w:val="4F2994C2"/>
    <w:rsid w:val="4F2C514E"/>
    <w:rsid w:val="4F2CB20E"/>
    <w:rsid w:val="4F2D8CE6"/>
    <w:rsid w:val="4F2E82E5"/>
    <w:rsid w:val="4F2ECCAD"/>
    <w:rsid w:val="4F329F92"/>
    <w:rsid w:val="4F3477FE"/>
    <w:rsid w:val="4F34E3F4"/>
    <w:rsid w:val="4F36A5A6"/>
    <w:rsid w:val="4F3731B3"/>
    <w:rsid w:val="4F381E6B"/>
    <w:rsid w:val="4F399AC7"/>
    <w:rsid w:val="4F39BB7F"/>
    <w:rsid w:val="4F3B59B2"/>
    <w:rsid w:val="4F3C82E3"/>
    <w:rsid w:val="4F3C85DF"/>
    <w:rsid w:val="4F3E90A0"/>
    <w:rsid w:val="4F413164"/>
    <w:rsid w:val="4F415C71"/>
    <w:rsid w:val="4F43BF9E"/>
    <w:rsid w:val="4F44FAD7"/>
    <w:rsid w:val="4F459ED9"/>
    <w:rsid w:val="4F4B6EC1"/>
    <w:rsid w:val="4F4DA4DF"/>
    <w:rsid w:val="4F4FE6B2"/>
    <w:rsid w:val="4F5043D3"/>
    <w:rsid w:val="4F5044A3"/>
    <w:rsid w:val="4F506389"/>
    <w:rsid w:val="4F556F83"/>
    <w:rsid w:val="4F5E4411"/>
    <w:rsid w:val="4F5FD155"/>
    <w:rsid w:val="4F5FE071"/>
    <w:rsid w:val="4F624F3D"/>
    <w:rsid w:val="4F626F09"/>
    <w:rsid w:val="4F667BA7"/>
    <w:rsid w:val="4F690D7A"/>
    <w:rsid w:val="4F699BA8"/>
    <w:rsid w:val="4F6A5493"/>
    <w:rsid w:val="4F6CA456"/>
    <w:rsid w:val="4F7097EF"/>
    <w:rsid w:val="4F7246D6"/>
    <w:rsid w:val="4F7592F2"/>
    <w:rsid w:val="4F768A82"/>
    <w:rsid w:val="4F77763B"/>
    <w:rsid w:val="4F7BFE10"/>
    <w:rsid w:val="4F7D8397"/>
    <w:rsid w:val="4F7FA58B"/>
    <w:rsid w:val="4F82BCEB"/>
    <w:rsid w:val="4F84355D"/>
    <w:rsid w:val="4F8557CF"/>
    <w:rsid w:val="4F85CA58"/>
    <w:rsid w:val="4F8952EB"/>
    <w:rsid w:val="4F8A2214"/>
    <w:rsid w:val="4F8AECBB"/>
    <w:rsid w:val="4F8B6D2A"/>
    <w:rsid w:val="4F8B9221"/>
    <w:rsid w:val="4F8BF2AA"/>
    <w:rsid w:val="4F8D2271"/>
    <w:rsid w:val="4F8F4803"/>
    <w:rsid w:val="4F981202"/>
    <w:rsid w:val="4F984A88"/>
    <w:rsid w:val="4F9DBF84"/>
    <w:rsid w:val="4FA23B02"/>
    <w:rsid w:val="4FAC86CE"/>
    <w:rsid w:val="4FAC978A"/>
    <w:rsid w:val="4FAD77A8"/>
    <w:rsid w:val="4FB224F1"/>
    <w:rsid w:val="4FB5124C"/>
    <w:rsid w:val="4FB767F9"/>
    <w:rsid w:val="4FBBF9D7"/>
    <w:rsid w:val="4FBDB671"/>
    <w:rsid w:val="4FC0EA51"/>
    <w:rsid w:val="4FC15272"/>
    <w:rsid w:val="4FC16784"/>
    <w:rsid w:val="4FC2E378"/>
    <w:rsid w:val="4FC4A50B"/>
    <w:rsid w:val="4FC52FF5"/>
    <w:rsid w:val="4FC7D110"/>
    <w:rsid w:val="4FC8D587"/>
    <w:rsid w:val="4FC9296C"/>
    <w:rsid w:val="4FCB0616"/>
    <w:rsid w:val="4FCE4AFC"/>
    <w:rsid w:val="4FCEE513"/>
    <w:rsid w:val="4FD1201E"/>
    <w:rsid w:val="4FD1BEB8"/>
    <w:rsid w:val="4FD4A283"/>
    <w:rsid w:val="4FD4B5AF"/>
    <w:rsid w:val="4FD5DC36"/>
    <w:rsid w:val="4FD75DB7"/>
    <w:rsid w:val="4FD7EF03"/>
    <w:rsid w:val="4FDA9018"/>
    <w:rsid w:val="4FE0C48C"/>
    <w:rsid w:val="4FE0C59E"/>
    <w:rsid w:val="4FE33919"/>
    <w:rsid w:val="4FE683D6"/>
    <w:rsid w:val="4FE813F3"/>
    <w:rsid w:val="4FE9E010"/>
    <w:rsid w:val="4FEAA064"/>
    <w:rsid w:val="4FED1027"/>
    <w:rsid w:val="4FF175DD"/>
    <w:rsid w:val="4FF26F58"/>
    <w:rsid w:val="4FF48F06"/>
    <w:rsid w:val="4FF5B70A"/>
    <w:rsid w:val="4FF6CBC9"/>
    <w:rsid w:val="4FF75E69"/>
    <w:rsid w:val="4FFC47E5"/>
    <w:rsid w:val="4FFCB148"/>
    <w:rsid w:val="4FFF972E"/>
    <w:rsid w:val="5000E6F8"/>
    <w:rsid w:val="5000FCBC"/>
    <w:rsid w:val="500101C1"/>
    <w:rsid w:val="5001626E"/>
    <w:rsid w:val="50053AA3"/>
    <w:rsid w:val="50064386"/>
    <w:rsid w:val="5006B351"/>
    <w:rsid w:val="50072FC7"/>
    <w:rsid w:val="50088F47"/>
    <w:rsid w:val="5009560F"/>
    <w:rsid w:val="500FB3A6"/>
    <w:rsid w:val="50110FED"/>
    <w:rsid w:val="50119DCA"/>
    <w:rsid w:val="5014B077"/>
    <w:rsid w:val="501699E9"/>
    <w:rsid w:val="501712FD"/>
    <w:rsid w:val="50183F06"/>
    <w:rsid w:val="501900AE"/>
    <w:rsid w:val="501989E5"/>
    <w:rsid w:val="501A34CE"/>
    <w:rsid w:val="5024D97F"/>
    <w:rsid w:val="5024F83C"/>
    <w:rsid w:val="5026952C"/>
    <w:rsid w:val="502E4786"/>
    <w:rsid w:val="5031EE59"/>
    <w:rsid w:val="5034024E"/>
    <w:rsid w:val="5035AE8F"/>
    <w:rsid w:val="50387838"/>
    <w:rsid w:val="503953A3"/>
    <w:rsid w:val="503EBB61"/>
    <w:rsid w:val="5042C271"/>
    <w:rsid w:val="504412C5"/>
    <w:rsid w:val="5044FB7E"/>
    <w:rsid w:val="50457EF4"/>
    <w:rsid w:val="50465E4A"/>
    <w:rsid w:val="5046A9FA"/>
    <w:rsid w:val="5048F62F"/>
    <w:rsid w:val="504A30A3"/>
    <w:rsid w:val="504C4614"/>
    <w:rsid w:val="504C915E"/>
    <w:rsid w:val="505203AA"/>
    <w:rsid w:val="50540FD4"/>
    <w:rsid w:val="5055434B"/>
    <w:rsid w:val="5056490C"/>
    <w:rsid w:val="50582917"/>
    <w:rsid w:val="505DB068"/>
    <w:rsid w:val="5062380F"/>
    <w:rsid w:val="50631458"/>
    <w:rsid w:val="50665E7A"/>
    <w:rsid w:val="50695D65"/>
    <w:rsid w:val="5069E8A6"/>
    <w:rsid w:val="506C55E0"/>
    <w:rsid w:val="50704113"/>
    <w:rsid w:val="50705D17"/>
    <w:rsid w:val="5070C9BE"/>
    <w:rsid w:val="5070CA5D"/>
    <w:rsid w:val="5073A964"/>
    <w:rsid w:val="5073D8F1"/>
    <w:rsid w:val="50769A6B"/>
    <w:rsid w:val="5076DE73"/>
    <w:rsid w:val="507956B1"/>
    <w:rsid w:val="507BBE9E"/>
    <w:rsid w:val="507DE7B9"/>
    <w:rsid w:val="507DF0E1"/>
    <w:rsid w:val="507F7C52"/>
    <w:rsid w:val="507FA143"/>
    <w:rsid w:val="507FCCEE"/>
    <w:rsid w:val="50837B8F"/>
    <w:rsid w:val="50867A28"/>
    <w:rsid w:val="50879F93"/>
    <w:rsid w:val="5087A914"/>
    <w:rsid w:val="508A5028"/>
    <w:rsid w:val="508B19A9"/>
    <w:rsid w:val="508E42E1"/>
    <w:rsid w:val="508ED22B"/>
    <w:rsid w:val="508FBC05"/>
    <w:rsid w:val="5092441E"/>
    <w:rsid w:val="50933AE6"/>
    <w:rsid w:val="5093404F"/>
    <w:rsid w:val="5093D420"/>
    <w:rsid w:val="50950574"/>
    <w:rsid w:val="509B5606"/>
    <w:rsid w:val="509CF5C2"/>
    <w:rsid w:val="509D5F88"/>
    <w:rsid w:val="509F4414"/>
    <w:rsid w:val="509F6B63"/>
    <w:rsid w:val="50A01EE5"/>
    <w:rsid w:val="50A26976"/>
    <w:rsid w:val="50A6121C"/>
    <w:rsid w:val="50AB3A8B"/>
    <w:rsid w:val="50AC6762"/>
    <w:rsid w:val="50AE4C19"/>
    <w:rsid w:val="50AE78E2"/>
    <w:rsid w:val="50B0046C"/>
    <w:rsid w:val="50B223D8"/>
    <w:rsid w:val="50B480A7"/>
    <w:rsid w:val="50B4935F"/>
    <w:rsid w:val="50B53CF8"/>
    <w:rsid w:val="50B6EEB6"/>
    <w:rsid w:val="50B74C8E"/>
    <w:rsid w:val="50B99365"/>
    <w:rsid w:val="50BA50FE"/>
    <w:rsid w:val="50BB4DB1"/>
    <w:rsid w:val="50BD73B8"/>
    <w:rsid w:val="50BD7EBC"/>
    <w:rsid w:val="50BD9DDF"/>
    <w:rsid w:val="50BE053C"/>
    <w:rsid w:val="50BF1809"/>
    <w:rsid w:val="50C36CC0"/>
    <w:rsid w:val="50C50FD7"/>
    <w:rsid w:val="50C5C673"/>
    <w:rsid w:val="50C648F1"/>
    <w:rsid w:val="50C987CC"/>
    <w:rsid w:val="50CBE949"/>
    <w:rsid w:val="50CDA3E1"/>
    <w:rsid w:val="50CDB534"/>
    <w:rsid w:val="50CE4BD3"/>
    <w:rsid w:val="50D0A0D8"/>
    <w:rsid w:val="50D1B40A"/>
    <w:rsid w:val="50D54AD7"/>
    <w:rsid w:val="50D935BB"/>
    <w:rsid w:val="50DBCACF"/>
    <w:rsid w:val="50DCE425"/>
    <w:rsid w:val="50DD9128"/>
    <w:rsid w:val="50DF28A6"/>
    <w:rsid w:val="50E0ED7D"/>
    <w:rsid w:val="50E354BD"/>
    <w:rsid w:val="50E59D1D"/>
    <w:rsid w:val="50E65B52"/>
    <w:rsid w:val="50E9AB56"/>
    <w:rsid w:val="50EB7FAE"/>
    <w:rsid w:val="50EDC5F0"/>
    <w:rsid w:val="50EDD20E"/>
    <w:rsid w:val="50EF494A"/>
    <w:rsid w:val="50F45B65"/>
    <w:rsid w:val="50F9E26B"/>
    <w:rsid w:val="50FA3928"/>
    <w:rsid w:val="50FA8D5E"/>
    <w:rsid w:val="50FEBFAF"/>
    <w:rsid w:val="5103157A"/>
    <w:rsid w:val="51037471"/>
    <w:rsid w:val="510ADA19"/>
    <w:rsid w:val="510B8F74"/>
    <w:rsid w:val="510BE1EA"/>
    <w:rsid w:val="510C0794"/>
    <w:rsid w:val="510C31F0"/>
    <w:rsid w:val="510CB00E"/>
    <w:rsid w:val="511425FE"/>
    <w:rsid w:val="5114B4C2"/>
    <w:rsid w:val="511548CC"/>
    <w:rsid w:val="51161AFD"/>
    <w:rsid w:val="511A828E"/>
    <w:rsid w:val="51246373"/>
    <w:rsid w:val="51278943"/>
    <w:rsid w:val="512D177E"/>
    <w:rsid w:val="512E6E17"/>
    <w:rsid w:val="51334CE5"/>
    <w:rsid w:val="51362DE4"/>
    <w:rsid w:val="5138E229"/>
    <w:rsid w:val="51396C90"/>
    <w:rsid w:val="513AF225"/>
    <w:rsid w:val="513C7B2B"/>
    <w:rsid w:val="513E4C2E"/>
    <w:rsid w:val="514223B5"/>
    <w:rsid w:val="51432272"/>
    <w:rsid w:val="5144CD3C"/>
    <w:rsid w:val="514794F1"/>
    <w:rsid w:val="514B2FFF"/>
    <w:rsid w:val="514D15FC"/>
    <w:rsid w:val="514FF342"/>
    <w:rsid w:val="5150F19E"/>
    <w:rsid w:val="515154B1"/>
    <w:rsid w:val="5157CC2D"/>
    <w:rsid w:val="5159FE27"/>
    <w:rsid w:val="51631FF5"/>
    <w:rsid w:val="5164623E"/>
    <w:rsid w:val="516650C9"/>
    <w:rsid w:val="51679875"/>
    <w:rsid w:val="516897F6"/>
    <w:rsid w:val="5169AE59"/>
    <w:rsid w:val="516BB44F"/>
    <w:rsid w:val="516BBBCA"/>
    <w:rsid w:val="516BFB33"/>
    <w:rsid w:val="516C7C35"/>
    <w:rsid w:val="516CCD1C"/>
    <w:rsid w:val="516F31F8"/>
    <w:rsid w:val="5171CCCE"/>
    <w:rsid w:val="517AE452"/>
    <w:rsid w:val="517B65AA"/>
    <w:rsid w:val="517D7065"/>
    <w:rsid w:val="51811BB0"/>
    <w:rsid w:val="5184184E"/>
    <w:rsid w:val="5184AA4B"/>
    <w:rsid w:val="5184EAB8"/>
    <w:rsid w:val="5185CAA5"/>
    <w:rsid w:val="5189CBA9"/>
    <w:rsid w:val="518BD898"/>
    <w:rsid w:val="51902949"/>
    <w:rsid w:val="51906981"/>
    <w:rsid w:val="519338C0"/>
    <w:rsid w:val="519368BB"/>
    <w:rsid w:val="5193D26E"/>
    <w:rsid w:val="5194D249"/>
    <w:rsid w:val="519526B2"/>
    <w:rsid w:val="51975FB4"/>
    <w:rsid w:val="519A7FF6"/>
    <w:rsid w:val="519A89C0"/>
    <w:rsid w:val="519C34CE"/>
    <w:rsid w:val="519F0A0A"/>
    <w:rsid w:val="519FCE8C"/>
    <w:rsid w:val="51A43CA9"/>
    <w:rsid w:val="51A63DFA"/>
    <w:rsid w:val="51A6E641"/>
    <w:rsid w:val="51A8AB73"/>
    <w:rsid w:val="51A9AA1A"/>
    <w:rsid w:val="51A9DA8A"/>
    <w:rsid w:val="51A9E90F"/>
    <w:rsid w:val="51AA9BD4"/>
    <w:rsid w:val="51AC4540"/>
    <w:rsid w:val="51AE9E92"/>
    <w:rsid w:val="51AF0419"/>
    <w:rsid w:val="51B454EF"/>
    <w:rsid w:val="51B47DCF"/>
    <w:rsid w:val="51B48435"/>
    <w:rsid w:val="51B6C191"/>
    <w:rsid w:val="51B807BF"/>
    <w:rsid w:val="51B82F84"/>
    <w:rsid w:val="51B860C2"/>
    <w:rsid w:val="51B99A72"/>
    <w:rsid w:val="51BA74FB"/>
    <w:rsid w:val="51BC636E"/>
    <w:rsid w:val="51C06CCC"/>
    <w:rsid w:val="51C0B732"/>
    <w:rsid w:val="51C1ECFB"/>
    <w:rsid w:val="51C25BF6"/>
    <w:rsid w:val="51C38DD9"/>
    <w:rsid w:val="51C39CA0"/>
    <w:rsid w:val="51C41A91"/>
    <w:rsid w:val="51C93249"/>
    <w:rsid w:val="51CD64EB"/>
    <w:rsid w:val="51D2C65E"/>
    <w:rsid w:val="51DC888F"/>
    <w:rsid w:val="51DD2662"/>
    <w:rsid w:val="51DDCC6C"/>
    <w:rsid w:val="51DDF9DD"/>
    <w:rsid w:val="51E0752A"/>
    <w:rsid w:val="51E1C0E6"/>
    <w:rsid w:val="51E20F34"/>
    <w:rsid w:val="51E26B80"/>
    <w:rsid w:val="51E385FC"/>
    <w:rsid w:val="51E5839C"/>
    <w:rsid w:val="51E6464B"/>
    <w:rsid w:val="51EC0339"/>
    <w:rsid w:val="51ECCBA9"/>
    <w:rsid w:val="51ED5604"/>
    <w:rsid w:val="51EE6CDB"/>
    <w:rsid w:val="51F00091"/>
    <w:rsid w:val="51F52C26"/>
    <w:rsid w:val="51F55E23"/>
    <w:rsid w:val="51F6A57C"/>
    <w:rsid w:val="51F71B75"/>
    <w:rsid w:val="51F9D5CD"/>
    <w:rsid w:val="52003939"/>
    <w:rsid w:val="5200DF01"/>
    <w:rsid w:val="52041E5C"/>
    <w:rsid w:val="52055F77"/>
    <w:rsid w:val="520987A9"/>
    <w:rsid w:val="52101DB1"/>
    <w:rsid w:val="5218658A"/>
    <w:rsid w:val="521A5536"/>
    <w:rsid w:val="521C27D0"/>
    <w:rsid w:val="521D1804"/>
    <w:rsid w:val="52211BB2"/>
    <w:rsid w:val="52229A1E"/>
    <w:rsid w:val="522375BD"/>
    <w:rsid w:val="52248078"/>
    <w:rsid w:val="5224B061"/>
    <w:rsid w:val="522BC3D9"/>
    <w:rsid w:val="5230F38A"/>
    <w:rsid w:val="52336D88"/>
    <w:rsid w:val="5234EF44"/>
    <w:rsid w:val="523695A9"/>
    <w:rsid w:val="523B8FCD"/>
    <w:rsid w:val="523BE823"/>
    <w:rsid w:val="523BEA1B"/>
    <w:rsid w:val="523CFA71"/>
    <w:rsid w:val="52406E7A"/>
    <w:rsid w:val="524141E4"/>
    <w:rsid w:val="52421F54"/>
    <w:rsid w:val="52449147"/>
    <w:rsid w:val="5244AF38"/>
    <w:rsid w:val="52466D18"/>
    <w:rsid w:val="5246A4B6"/>
    <w:rsid w:val="524D324C"/>
    <w:rsid w:val="524F47D6"/>
    <w:rsid w:val="5251F023"/>
    <w:rsid w:val="52523D55"/>
    <w:rsid w:val="52525905"/>
    <w:rsid w:val="525444C4"/>
    <w:rsid w:val="52563BDC"/>
    <w:rsid w:val="5259B47B"/>
    <w:rsid w:val="525ADF73"/>
    <w:rsid w:val="525FF3AC"/>
    <w:rsid w:val="5262A8AC"/>
    <w:rsid w:val="52632FE0"/>
    <w:rsid w:val="5267B4D5"/>
    <w:rsid w:val="52691EC4"/>
    <w:rsid w:val="526FE981"/>
    <w:rsid w:val="52715049"/>
    <w:rsid w:val="5272A481"/>
    <w:rsid w:val="5273275D"/>
    <w:rsid w:val="527543F4"/>
    <w:rsid w:val="5277D90A"/>
    <w:rsid w:val="527C5367"/>
    <w:rsid w:val="527C7872"/>
    <w:rsid w:val="527DB3DC"/>
    <w:rsid w:val="5283DB5A"/>
    <w:rsid w:val="5287A147"/>
    <w:rsid w:val="528A5620"/>
    <w:rsid w:val="528B27BE"/>
    <w:rsid w:val="528C6EAF"/>
    <w:rsid w:val="528DA219"/>
    <w:rsid w:val="528DB293"/>
    <w:rsid w:val="528F43F0"/>
    <w:rsid w:val="5292FB3C"/>
    <w:rsid w:val="5299EEBF"/>
    <w:rsid w:val="529D668D"/>
    <w:rsid w:val="529DCCA9"/>
    <w:rsid w:val="529E90DE"/>
    <w:rsid w:val="529FC78A"/>
    <w:rsid w:val="52A0D4CD"/>
    <w:rsid w:val="52A47BDC"/>
    <w:rsid w:val="52A4C4F3"/>
    <w:rsid w:val="52A500D5"/>
    <w:rsid w:val="52A65FBC"/>
    <w:rsid w:val="52A7D8A0"/>
    <w:rsid w:val="52A9F72F"/>
    <w:rsid w:val="52AE65E8"/>
    <w:rsid w:val="52B12AD8"/>
    <w:rsid w:val="52B16353"/>
    <w:rsid w:val="52BB03B0"/>
    <w:rsid w:val="52BDB98D"/>
    <w:rsid w:val="52BDD68F"/>
    <w:rsid w:val="52BF567F"/>
    <w:rsid w:val="52C000DD"/>
    <w:rsid w:val="52C2E940"/>
    <w:rsid w:val="52C5DCF8"/>
    <w:rsid w:val="52C9F5F8"/>
    <w:rsid w:val="52CB6E3F"/>
    <w:rsid w:val="52D12244"/>
    <w:rsid w:val="52D3827F"/>
    <w:rsid w:val="52D69206"/>
    <w:rsid w:val="52D6A9C5"/>
    <w:rsid w:val="52D6D7D0"/>
    <w:rsid w:val="52D80A3F"/>
    <w:rsid w:val="52DBB750"/>
    <w:rsid w:val="52DBECBA"/>
    <w:rsid w:val="52E6F9F5"/>
    <w:rsid w:val="52E7AF9B"/>
    <w:rsid w:val="52E89DDE"/>
    <w:rsid w:val="52E8E3F1"/>
    <w:rsid w:val="52E94752"/>
    <w:rsid w:val="52EC7BD4"/>
    <w:rsid w:val="52EDAF85"/>
    <w:rsid w:val="52F351B4"/>
    <w:rsid w:val="52F3DA51"/>
    <w:rsid w:val="52F863BB"/>
    <w:rsid w:val="52F90581"/>
    <w:rsid w:val="52F96DE9"/>
    <w:rsid w:val="52FD1196"/>
    <w:rsid w:val="52FD83E6"/>
    <w:rsid w:val="52FEE8EE"/>
    <w:rsid w:val="52FF0331"/>
    <w:rsid w:val="53045EDB"/>
    <w:rsid w:val="5307B8CC"/>
    <w:rsid w:val="530A54F2"/>
    <w:rsid w:val="530C229E"/>
    <w:rsid w:val="530C4EE2"/>
    <w:rsid w:val="530DE961"/>
    <w:rsid w:val="530E3BFF"/>
    <w:rsid w:val="530EF2BD"/>
    <w:rsid w:val="530F25D1"/>
    <w:rsid w:val="5314E5DF"/>
    <w:rsid w:val="5315831B"/>
    <w:rsid w:val="5317AD1D"/>
    <w:rsid w:val="531947A3"/>
    <w:rsid w:val="5319E381"/>
    <w:rsid w:val="531DA390"/>
    <w:rsid w:val="532240FF"/>
    <w:rsid w:val="5323853D"/>
    <w:rsid w:val="53273E24"/>
    <w:rsid w:val="5327699B"/>
    <w:rsid w:val="532B536D"/>
    <w:rsid w:val="532B778C"/>
    <w:rsid w:val="533041F4"/>
    <w:rsid w:val="533298C0"/>
    <w:rsid w:val="533BB3B0"/>
    <w:rsid w:val="533BC60D"/>
    <w:rsid w:val="53408649"/>
    <w:rsid w:val="53429F3B"/>
    <w:rsid w:val="5342D64A"/>
    <w:rsid w:val="5343B6DF"/>
    <w:rsid w:val="534ECE8A"/>
    <w:rsid w:val="5350F485"/>
    <w:rsid w:val="5354DE3E"/>
    <w:rsid w:val="5356356E"/>
    <w:rsid w:val="5357CEA9"/>
    <w:rsid w:val="535A35FD"/>
    <w:rsid w:val="535ADB71"/>
    <w:rsid w:val="535B2200"/>
    <w:rsid w:val="535BC265"/>
    <w:rsid w:val="535D80C8"/>
    <w:rsid w:val="53605342"/>
    <w:rsid w:val="5361C4F0"/>
    <w:rsid w:val="53629596"/>
    <w:rsid w:val="53649DEC"/>
    <w:rsid w:val="5364E6D0"/>
    <w:rsid w:val="53656C5D"/>
    <w:rsid w:val="536C4CFD"/>
    <w:rsid w:val="537191B6"/>
    <w:rsid w:val="53726D5E"/>
    <w:rsid w:val="5372D5D2"/>
    <w:rsid w:val="5374900F"/>
    <w:rsid w:val="537763C8"/>
    <w:rsid w:val="5377D63D"/>
    <w:rsid w:val="537DA605"/>
    <w:rsid w:val="537FF8E8"/>
    <w:rsid w:val="5380A447"/>
    <w:rsid w:val="53869D83"/>
    <w:rsid w:val="538F8578"/>
    <w:rsid w:val="53919B6E"/>
    <w:rsid w:val="5391F5F3"/>
    <w:rsid w:val="53947DCC"/>
    <w:rsid w:val="539650D1"/>
    <w:rsid w:val="5398EEEA"/>
    <w:rsid w:val="539E6440"/>
    <w:rsid w:val="539F005C"/>
    <w:rsid w:val="53A3A14B"/>
    <w:rsid w:val="53A53762"/>
    <w:rsid w:val="53A5E575"/>
    <w:rsid w:val="53A8E9BA"/>
    <w:rsid w:val="53ADB22C"/>
    <w:rsid w:val="53AE3FA4"/>
    <w:rsid w:val="53B1DA6C"/>
    <w:rsid w:val="53B5BEC3"/>
    <w:rsid w:val="53B64921"/>
    <w:rsid w:val="53B6D544"/>
    <w:rsid w:val="53B70B7C"/>
    <w:rsid w:val="53B956AB"/>
    <w:rsid w:val="53B9CD9C"/>
    <w:rsid w:val="53BB3D62"/>
    <w:rsid w:val="53BDA4D7"/>
    <w:rsid w:val="53C45309"/>
    <w:rsid w:val="53C99062"/>
    <w:rsid w:val="53CC2DFD"/>
    <w:rsid w:val="53CCF82F"/>
    <w:rsid w:val="53CED28D"/>
    <w:rsid w:val="53D39D72"/>
    <w:rsid w:val="53D7C44C"/>
    <w:rsid w:val="53DC3449"/>
    <w:rsid w:val="53DDB4B7"/>
    <w:rsid w:val="53E07716"/>
    <w:rsid w:val="53E3F556"/>
    <w:rsid w:val="53E755EC"/>
    <w:rsid w:val="53ED17C4"/>
    <w:rsid w:val="53EDFF1D"/>
    <w:rsid w:val="53F43325"/>
    <w:rsid w:val="53F67208"/>
    <w:rsid w:val="53F7B54E"/>
    <w:rsid w:val="53FE6DC6"/>
    <w:rsid w:val="54014562"/>
    <w:rsid w:val="5401BF74"/>
    <w:rsid w:val="5405C7E9"/>
    <w:rsid w:val="54071553"/>
    <w:rsid w:val="540786E0"/>
    <w:rsid w:val="5408B27F"/>
    <w:rsid w:val="540D64E4"/>
    <w:rsid w:val="540DB93A"/>
    <w:rsid w:val="540DDD69"/>
    <w:rsid w:val="540E84DD"/>
    <w:rsid w:val="5410C0BC"/>
    <w:rsid w:val="5410D4C5"/>
    <w:rsid w:val="5413D8FA"/>
    <w:rsid w:val="541AEA93"/>
    <w:rsid w:val="541C83D6"/>
    <w:rsid w:val="54205A68"/>
    <w:rsid w:val="54229888"/>
    <w:rsid w:val="5423560B"/>
    <w:rsid w:val="54246559"/>
    <w:rsid w:val="542631DF"/>
    <w:rsid w:val="5426E0A3"/>
    <w:rsid w:val="542BDAEB"/>
    <w:rsid w:val="542CDB23"/>
    <w:rsid w:val="542EBEDB"/>
    <w:rsid w:val="542F1455"/>
    <w:rsid w:val="54339CAA"/>
    <w:rsid w:val="543702EA"/>
    <w:rsid w:val="5438477F"/>
    <w:rsid w:val="54390C95"/>
    <w:rsid w:val="543B1E31"/>
    <w:rsid w:val="543DA27D"/>
    <w:rsid w:val="543F0FFA"/>
    <w:rsid w:val="54443959"/>
    <w:rsid w:val="5444837B"/>
    <w:rsid w:val="5444CB18"/>
    <w:rsid w:val="5447B6EB"/>
    <w:rsid w:val="544976BF"/>
    <w:rsid w:val="544BABBD"/>
    <w:rsid w:val="544CA370"/>
    <w:rsid w:val="544E483F"/>
    <w:rsid w:val="54509326"/>
    <w:rsid w:val="5451066A"/>
    <w:rsid w:val="545203FE"/>
    <w:rsid w:val="545490BD"/>
    <w:rsid w:val="54550995"/>
    <w:rsid w:val="5456A3E5"/>
    <w:rsid w:val="5456BD21"/>
    <w:rsid w:val="5457E82E"/>
    <w:rsid w:val="545807DF"/>
    <w:rsid w:val="545AFDDF"/>
    <w:rsid w:val="545F4662"/>
    <w:rsid w:val="546129EA"/>
    <w:rsid w:val="546225BA"/>
    <w:rsid w:val="546567ED"/>
    <w:rsid w:val="54696986"/>
    <w:rsid w:val="546AA255"/>
    <w:rsid w:val="546B0ECC"/>
    <w:rsid w:val="546CE495"/>
    <w:rsid w:val="546CF1BF"/>
    <w:rsid w:val="546DC249"/>
    <w:rsid w:val="546DFE35"/>
    <w:rsid w:val="546FCA14"/>
    <w:rsid w:val="5471B1AD"/>
    <w:rsid w:val="5475F42A"/>
    <w:rsid w:val="54769ADE"/>
    <w:rsid w:val="5478CCE4"/>
    <w:rsid w:val="5482443C"/>
    <w:rsid w:val="5488067F"/>
    <w:rsid w:val="54890070"/>
    <w:rsid w:val="548AC162"/>
    <w:rsid w:val="548BD8C3"/>
    <w:rsid w:val="548BEE4C"/>
    <w:rsid w:val="548E8EB3"/>
    <w:rsid w:val="5490C383"/>
    <w:rsid w:val="54910C3E"/>
    <w:rsid w:val="549200DD"/>
    <w:rsid w:val="549308EC"/>
    <w:rsid w:val="5493EC13"/>
    <w:rsid w:val="54956F29"/>
    <w:rsid w:val="54958008"/>
    <w:rsid w:val="5497CE55"/>
    <w:rsid w:val="54995B25"/>
    <w:rsid w:val="549E4C88"/>
    <w:rsid w:val="549F7923"/>
    <w:rsid w:val="54A2460A"/>
    <w:rsid w:val="54A3D7FB"/>
    <w:rsid w:val="54A5926F"/>
    <w:rsid w:val="54A6737E"/>
    <w:rsid w:val="54A709B0"/>
    <w:rsid w:val="54A9D2E1"/>
    <w:rsid w:val="54A9ED9D"/>
    <w:rsid w:val="54AC1864"/>
    <w:rsid w:val="54AD1EAB"/>
    <w:rsid w:val="54AE5BCF"/>
    <w:rsid w:val="54B2E141"/>
    <w:rsid w:val="54B580F0"/>
    <w:rsid w:val="54B63A41"/>
    <w:rsid w:val="54B9D1D9"/>
    <w:rsid w:val="54BF896C"/>
    <w:rsid w:val="54C16AC0"/>
    <w:rsid w:val="54C51CAA"/>
    <w:rsid w:val="54C5C22C"/>
    <w:rsid w:val="54C6B432"/>
    <w:rsid w:val="54C92944"/>
    <w:rsid w:val="54CD4984"/>
    <w:rsid w:val="54CD981D"/>
    <w:rsid w:val="54D03E92"/>
    <w:rsid w:val="54D304BE"/>
    <w:rsid w:val="54D5E994"/>
    <w:rsid w:val="54D76D01"/>
    <w:rsid w:val="54DCECA3"/>
    <w:rsid w:val="54E0955F"/>
    <w:rsid w:val="54E20385"/>
    <w:rsid w:val="54E784E9"/>
    <w:rsid w:val="54E7E635"/>
    <w:rsid w:val="54E952C8"/>
    <w:rsid w:val="54EA5DFD"/>
    <w:rsid w:val="54EA6A1D"/>
    <w:rsid w:val="54ED15A0"/>
    <w:rsid w:val="54F32F9F"/>
    <w:rsid w:val="54F3B267"/>
    <w:rsid w:val="54F430EE"/>
    <w:rsid w:val="54F57055"/>
    <w:rsid w:val="54F8F741"/>
    <w:rsid w:val="54F9B656"/>
    <w:rsid w:val="5500AADC"/>
    <w:rsid w:val="55057F73"/>
    <w:rsid w:val="55084965"/>
    <w:rsid w:val="550DEB5C"/>
    <w:rsid w:val="55109C4F"/>
    <w:rsid w:val="5511DE31"/>
    <w:rsid w:val="5515FA44"/>
    <w:rsid w:val="55189919"/>
    <w:rsid w:val="551AEB34"/>
    <w:rsid w:val="551EB623"/>
    <w:rsid w:val="55237E5A"/>
    <w:rsid w:val="55243449"/>
    <w:rsid w:val="55253B0C"/>
    <w:rsid w:val="552FC4A2"/>
    <w:rsid w:val="55318266"/>
    <w:rsid w:val="5532DE6A"/>
    <w:rsid w:val="5535EC5B"/>
    <w:rsid w:val="55368203"/>
    <w:rsid w:val="553BECD2"/>
    <w:rsid w:val="553CC0B6"/>
    <w:rsid w:val="553D6168"/>
    <w:rsid w:val="553F732A"/>
    <w:rsid w:val="554507D9"/>
    <w:rsid w:val="5545DD81"/>
    <w:rsid w:val="5548005F"/>
    <w:rsid w:val="55486229"/>
    <w:rsid w:val="554BEE21"/>
    <w:rsid w:val="554D23B3"/>
    <w:rsid w:val="55517AFE"/>
    <w:rsid w:val="55523318"/>
    <w:rsid w:val="55558585"/>
    <w:rsid w:val="555729FB"/>
    <w:rsid w:val="5557C4BA"/>
    <w:rsid w:val="555B53B7"/>
    <w:rsid w:val="555F56ED"/>
    <w:rsid w:val="5561154A"/>
    <w:rsid w:val="55614F2E"/>
    <w:rsid w:val="556298F6"/>
    <w:rsid w:val="5568DBC1"/>
    <w:rsid w:val="55695722"/>
    <w:rsid w:val="5569E703"/>
    <w:rsid w:val="556B201E"/>
    <w:rsid w:val="556BADA5"/>
    <w:rsid w:val="556E59BE"/>
    <w:rsid w:val="55703371"/>
    <w:rsid w:val="55722B16"/>
    <w:rsid w:val="55758897"/>
    <w:rsid w:val="55785142"/>
    <w:rsid w:val="55791C1F"/>
    <w:rsid w:val="5579B79C"/>
    <w:rsid w:val="5579FFBD"/>
    <w:rsid w:val="557A6483"/>
    <w:rsid w:val="557E57E5"/>
    <w:rsid w:val="557F264B"/>
    <w:rsid w:val="557FF2CD"/>
    <w:rsid w:val="5583A20D"/>
    <w:rsid w:val="558784D5"/>
    <w:rsid w:val="5587B0E4"/>
    <w:rsid w:val="55888666"/>
    <w:rsid w:val="55891C9D"/>
    <w:rsid w:val="558B7A4E"/>
    <w:rsid w:val="558C98A4"/>
    <w:rsid w:val="558E913D"/>
    <w:rsid w:val="558FAC90"/>
    <w:rsid w:val="5590AD1B"/>
    <w:rsid w:val="55916F91"/>
    <w:rsid w:val="5591E609"/>
    <w:rsid w:val="55962166"/>
    <w:rsid w:val="559A266C"/>
    <w:rsid w:val="559B1EDE"/>
    <w:rsid w:val="559CDAB4"/>
    <w:rsid w:val="559DBB34"/>
    <w:rsid w:val="55A03ED4"/>
    <w:rsid w:val="55A167FD"/>
    <w:rsid w:val="55A4BE72"/>
    <w:rsid w:val="55A5A375"/>
    <w:rsid w:val="55A9AD9B"/>
    <w:rsid w:val="55AB6D98"/>
    <w:rsid w:val="55ACC27D"/>
    <w:rsid w:val="55B891D9"/>
    <w:rsid w:val="55B89A72"/>
    <w:rsid w:val="55BB918A"/>
    <w:rsid w:val="55BFA809"/>
    <w:rsid w:val="55C29E2C"/>
    <w:rsid w:val="55C3E09C"/>
    <w:rsid w:val="55CAC013"/>
    <w:rsid w:val="55D0DFED"/>
    <w:rsid w:val="55D64D33"/>
    <w:rsid w:val="55DBE4F5"/>
    <w:rsid w:val="55E13EEB"/>
    <w:rsid w:val="55E1837E"/>
    <w:rsid w:val="55E2F7F9"/>
    <w:rsid w:val="55E46E8A"/>
    <w:rsid w:val="55EB0111"/>
    <w:rsid w:val="55EF58CC"/>
    <w:rsid w:val="55F49E4B"/>
    <w:rsid w:val="55F5ABB2"/>
    <w:rsid w:val="55F79D1E"/>
    <w:rsid w:val="55F9C897"/>
    <w:rsid w:val="55FA4B52"/>
    <w:rsid w:val="5601FB6C"/>
    <w:rsid w:val="56029FA8"/>
    <w:rsid w:val="56047B2E"/>
    <w:rsid w:val="560742FA"/>
    <w:rsid w:val="56074583"/>
    <w:rsid w:val="560C0255"/>
    <w:rsid w:val="560D8ADD"/>
    <w:rsid w:val="560E6BBB"/>
    <w:rsid w:val="56120CDE"/>
    <w:rsid w:val="5614400A"/>
    <w:rsid w:val="56178B6F"/>
    <w:rsid w:val="561A9DC1"/>
    <w:rsid w:val="561C90BF"/>
    <w:rsid w:val="561D034A"/>
    <w:rsid w:val="561EA355"/>
    <w:rsid w:val="5623882B"/>
    <w:rsid w:val="562616FC"/>
    <w:rsid w:val="56262045"/>
    <w:rsid w:val="5629D287"/>
    <w:rsid w:val="563036C1"/>
    <w:rsid w:val="56318877"/>
    <w:rsid w:val="56395DA4"/>
    <w:rsid w:val="56415474"/>
    <w:rsid w:val="56450E1E"/>
    <w:rsid w:val="5646D9FA"/>
    <w:rsid w:val="5646F86E"/>
    <w:rsid w:val="5649909A"/>
    <w:rsid w:val="564A271F"/>
    <w:rsid w:val="564CFB59"/>
    <w:rsid w:val="564D0C24"/>
    <w:rsid w:val="5650EA83"/>
    <w:rsid w:val="5659C14B"/>
    <w:rsid w:val="565ACCAB"/>
    <w:rsid w:val="565FC4C4"/>
    <w:rsid w:val="56641691"/>
    <w:rsid w:val="56645C0C"/>
    <w:rsid w:val="566E10B9"/>
    <w:rsid w:val="5670E4E1"/>
    <w:rsid w:val="56736A87"/>
    <w:rsid w:val="567B4644"/>
    <w:rsid w:val="567C91C9"/>
    <w:rsid w:val="567D5124"/>
    <w:rsid w:val="56814C33"/>
    <w:rsid w:val="5681E3B7"/>
    <w:rsid w:val="56823ED9"/>
    <w:rsid w:val="56851BA8"/>
    <w:rsid w:val="568944FF"/>
    <w:rsid w:val="568A13AC"/>
    <w:rsid w:val="568BF2D4"/>
    <w:rsid w:val="568C4DE1"/>
    <w:rsid w:val="568F5D73"/>
    <w:rsid w:val="5690D5D1"/>
    <w:rsid w:val="5695A1EF"/>
    <w:rsid w:val="56972788"/>
    <w:rsid w:val="569823F3"/>
    <w:rsid w:val="569BA6D3"/>
    <w:rsid w:val="569C66BB"/>
    <w:rsid w:val="569DF038"/>
    <w:rsid w:val="569EDC7A"/>
    <w:rsid w:val="569FC461"/>
    <w:rsid w:val="56A2DE45"/>
    <w:rsid w:val="56A91926"/>
    <w:rsid w:val="56AD5149"/>
    <w:rsid w:val="56ADF945"/>
    <w:rsid w:val="56AE58A1"/>
    <w:rsid w:val="56B0716E"/>
    <w:rsid w:val="56B1D7C5"/>
    <w:rsid w:val="56B4647B"/>
    <w:rsid w:val="56B4736F"/>
    <w:rsid w:val="56B4A8D5"/>
    <w:rsid w:val="56B523C6"/>
    <w:rsid w:val="56B9889E"/>
    <w:rsid w:val="56B9C7B0"/>
    <w:rsid w:val="56BBD777"/>
    <w:rsid w:val="56BCC013"/>
    <w:rsid w:val="56BD8DB2"/>
    <w:rsid w:val="56BDC5DB"/>
    <w:rsid w:val="56BEADAA"/>
    <w:rsid w:val="56BEB811"/>
    <w:rsid w:val="56BFD487"/>
    <w:rsid w:val="56C150E0"/>
    <w:rsid w:val="56C25C77"/>
    <w:rsid w:val="56C349B9"/>
    <w:rsid w:val="56C6EB83"/>
    <w:rsid w:val="56C97FC0"/>
    <w:rsid w:val="56CAF8AC"/>
    <w:rsid w:val="56CDD345"/>
    <w:rsid w:val="56CE0D7A"/>
    <w:rsid w:val="56CF8137"/>
    <w:rsid w:val="56CFBE8B"/>
    <w:rsid w:val="56D049D0"/>
    <w:rsid w:val="56D6FA7A"/>
    <w:rsid w:val="56D84362"/>
    <w:rsid w:val="56DAB12D"/>
    <w:rsid w:val="56DB2F86"/>
    <w:rsid w:val="56E0E8B6"/>
    <w:rsid w:val="56E4DD35"/>
    <w:rsid w:val="56E685F3"/>
    <w:rsid w:val="56E7182F"/>
    <w:rsid w:val="56E8FA94"/>
    <w:rsid w:val="56EB1AC2"/>
    <w:rsid w:val="56EC7344"/>
    <w:rsid w:val="56F19106"/>
    <w:rsid w:val="56F9D737"/>
    <w:rsid w:val="56FD764A"/>
    <w:rsid w:val="56FFFD1D"/>
    <w:rsid w:val="57009203"/>
    <w:rsid w:val="5701219D"/>
    <w:rsid w:val="57092DCE"/>
    <w:rsid w:val="570AB148"/>
    <w:rsid w:val="570EDD4F"/>
    <w:rsid w:val="5711DE4E"/>
    <w:rsid w:val="5712A7A0"/>
    <w:rsid w:val="57153E66"/>
    <w:rsid w:val="5716CAB5"/>
    <w:rsid w:val="5719C188"/>
    <w:rsid w:val="571B7AC9"/>
    <w:rsid w:val="5720F5C4"/>
    <w:rsid w:val="5721CECB"/>
    <w:rsid w:val="57227A41"/>
    <w:rsid w:val="572A8FF6"/>
    <w:rsid w:val="572E7C12"/>
    <w:rsid w:val="572EC2A7"/>
    <w:rsid w:val="572FF6BD"/>
    <w:rsid w:val="573132B3"/>
    <w:rsid w:val="5739AEF5"/>
    <w:rsid w:val="5739CAFB"/>
    <w:rsid w:val="573B5267"/>
    <w:rsid w:val="573BE955"/>
    <w:rsid w:val="573D6538"/>
    <w:rsid w:val="573DDDAD"/>
    <w:rsid w:val="574026F0"/>
    <w:rsid w:val="574219D5"/>
    <w:rsid w:val="57452B4B"/>
    <w:rsid w:val="5746224B"/>
    <w:rsid w:val="57491411"/>
    <w:rsid w:val="5749BC2A"/>
    <w:rsid w:val="574A436C"/>
    <w:rsid w:val="574D0C82"/>
    <w:rsid w:val="57518E21"/>
    <w:rsid w:val="575434DF"/>
    <w:rsid w:val="57550AC7"/>
    <w:rsid w:val="5756725A"/>
    <w:rsid w:val="57594BE1"/>
    <w:rsid w:val="575955D1"/>
    <w:rsid w:val="5761B690"/>
    <w:rsid w:val="5765900E"/>
    <w:rsid w:val="576764A4"/>
    <w:rsid w:val="576F2311"/>
    <w:rsid w:val="576FEBA4"/>
    <w:rsid w:val="57714F43"/>
    <w:rsid w:val="5772C02C"/>
    <w:rsid w:val="5775AC0D"/>
    <w:rsid w:val="57773F8D"/>
    <w:rsid w:val="57776837"/>
    <w:rsid w:val="577A3D1D"/>
    <w:rsid w:val="577AF237"/>
    <w:rsid w:val="577BEA1A"/>
    <w:rsid w:val="577C0B74"/>
    <w:rsid w:val="577D3580"/>
    <w:rsid w:val="577DE292"/>
    <w:rsid w:val="57869219"/>
    <w:rsid w:val="5786995B"/>
    <w:rsid w:val="5788D45A"/>
    <w:rsid w:val="578C0BBB"/>
    <w:rsid w:val="578C0C7C"/>
    <w:rsid w:val="578C27CA"/>
    <w:rsid w:val="578CA831"/>
    <w:rsid w:val="578FA282"/>
    <w:rsid w:val="578FE451"/>
    <w:rsid w:val="57942CA9"/>
    <w:rsid w:val="5796BCFD"/>
    <w:rsid w:val="57994C51"/>
    <w:rsid w:val="579B512C"/>
    <w:rsid w:val="579BA8F9"/>
    <w:rsid w:val="57A6C6D8"/>
    <w:rsid w:val="57A738BA"/>
    <w:rsid w:val="57A8ABDD"/>
    <w:rsid w:val="57AA44A8"/>
    <w:rsid w:val="57AC0B79"/>
    <w:rsid w:val="57B19883"/>
    <w:rsid w:val="57B38B86"/>
    <w:rsid w:val="57B56AFF"/>
    <w:rsid w:val="57B81718"/>
    <w:rsid w:val="57B96CBF"/>
    <w:rsid w:val="57B98876"/>
    <w:rsid w:val="57BB617E"/>
    <w:rsid w:val="57BEC329"/>
    <w:rsid w:val="57C2490B"/>
    <w:rsid w:val="57C35D18"/>
    <w:rsid w:val="57C3B65F"/>
    <w:rsid w:val="57C51306"/>
    <w:rsid w:val="57C63473"/>
    <w:rsid w:val="57C65835"/>
    <w:rsid w:val="57C7F7B9"/>
    <w:rsid w:val="57C8AE1B"/>
    <w:rsid w:val="57CD5EFA"/>
    <w:rsid w:val="57CE206C"/>
    <w:rsid w:val="57CECE79"/>
    <w:rsid w:val="57D2DD6E"/>
    <w:rsid w:val="57D2E617"/>
    <w:rsid w:val="57D5114D"/>
    <w:rsid w:val="57D7785A"/>
    <w:rsid w:val="57D93CE2"/>
    <w:rsid w:val="57DF3179"/>
    <w:rsid w:val="57E0B05C"/>
    <w:rsid w:val="57E1EE9A"/>
    <w:rsid w:val="57E482E7"/>
    <w:rsid w:val="57E6B36D"/>
    <w:rsid w:val="57E6C319"/>
    <w:rsid w:val="57E6C458"/>
    <w:rsid w:val="57E7BDA2"/>
    <w:rsid w:val="57E83EA5"/>
    <w:rsid w:val="57E93250"/>
    <w:rsid w:val="57EB0901"/>
    <w:rsid w:val="57F0E79A"/>
    <w:rsid w:val="57F55088"/>
    <w:rsid w:val="57F58E1D"/>
    <w:rsid w:val="57F92DA9"/>
    <w:rsid w:val="57FA0720"/>
    <w:rsid w:val="57FA66B3"/>
    <w:rsid w:val="57FB11D9"/>
    <w:rsid w:val="57FCB43D"/>
    <w:rsid w:val="57FF7764"/>
    <w:rsid w:val="58005819"/>
    <w:rsid w:val="5802D8EF"/>
    <w:rsid w:val="58074C76"/>
    <w:rsid w:val="5807F9C7"/>
    <w:rsid w:val="580984F1"/>
    <w:rsid w:val="580A3CF6"/>
    <w:rsid w:val="580B09F4"/>
    <w:rsid w:val="580CC829"/>
    <w:rsid w:val="580CE882"/>
    <w:rsid w:val="580FE698"/>
    <w:rsid w:val="5810086D"/>
    <w:rsid w:val="581074BF"/>
    <w:rsid w:val="58125153"/>
    <w:rsid w:val="5817FBA5"/>
    <w:rsid w:val="581C2BCD"/>
    <w:rsid w:val="581CCECF"/>
    <w:rsid w:val="5823449B"/>
    <w:rsid w:val="5825AA62"/>
    <w:rsid w:val="5829513E"/>
    <w:rsid w:val="583032C6"/>
    <w:rsid w:val="5830B288"/>
    <w:rsid w:val="5833FF2A"/>
    <w:rsid w:val="58349DDA"/>
    <w:rsid w:val="5835CE63"/>
    <w:rsid w:val="5838058F"/>
    <w:rsid w:val="5839786F"/>
    <w:rsid w:val="583E63F5"/>
    <w:rsid w:val="58402803"/>
    <w:rsid w:val="58417BB6"/>
    <w:rsid w:val="5841F202"/>
    <w:rsid w:val="58453BCB"/>
    <w:rsid w:val="58484779"/>
    <w:rsid w:val="584AD7DB"/>
    <w:rsid w:val="584B3814"/>
    <w:rsid w:val="584DD9A5"/>
    <w:rsid w:val="584F935A"/>
    <w:rsid w:val="5853701B"/>
    <w:rsid w:val="5855D510"/>
    <w:rsid w:val="58560F5E"/>
    <w:rsid w:val="58561E12"/>
    <w:rsid w:val="585A29D0"/>
    <w:rsid w:val="585C0A8C"/>
    <w:rsid w:val="585C17D2"/>
    <w:rsid w:val="585C2E79"/>
    <w:rsid w:val="585C9A1F"/>
    <w:rsid w:val="586025C5"/>
    <w:rsid w:val="5860DBC9"/>
    <w:rsid w:val="586738A4"/>
    <w:rsid w:val="586978F1"/>
    <w:rsid w:val="586C7CF9"/>
    <w:rsid w:val="586ECA8A"/>
    <w:rsid w:val="5873B1DA"/>
    <w:rsid w:val="5875B688"/>
    <w:rsid w:val="5875DA81"/>
    <w:rsid w:val="587BEC59"/>
    <w:rsid w:val="587CF738"/>
    <w:rsid w:val="58825676"/>
    <w:rsid w:val="58826621"/>
    <w:rsid w:val="588379C4"/>
    <w:rsid w:val="5887DC79"/>
    <w:rsid w:val="588B0480"/>
    <w:rsid w:val="588D0784"/>
    <w:rsid w:val="588D4626"/>
    <w:rsid w:val="58910068"/>
    <w:rsid w:val="58934E51"/>
    <w:rsid w:val="5893BD52"/>
    <w:rsid w:val="5896C541"/>
    <w:rsid w:val="58995EA8"/>
    <w:rsid w:val="58996EB1"/>
    <w:rsid w:val="5899EDE4"/>
    <w:rsid w:val="589A4AD6"/>
    <w:rsid w:val="589A5083"/>
    <w:rsid w:val="589C71DD"/>
    <w:rsid w:val="58A0CF52"/>
    <w:rsid w:val="58A73B0C"/>
    <w:rsid w:val="58A9F53D"/>
    <w:rsid w:val="58AD6F7B"/>
    <w:rsid w:val="58ADC54D"/>
    <w:rsid w:val="58AF585E"/>
    <w:rsid w:val="58B21A7E"/>
    <w:rsid w:val="58B36FA7"/>
    <w:rsid w:val="58B53074"/>
    <w:rsid w:val="58B5BD62"/>
    <w:rsid w:val="58B5DD61"/>
    <w:rsid w:val="58B6B4F5"/>
    <w:rsid w:val="58B9E1B0"/>
    <w:rsid w:val="58BCC48E"/>
    <w:rsid w:val="58BD9CAB"/>
    <w:rsid w:val="58BEE763"/>
    <w:rsid w:val="58C1928D"/>
    <w:rsid w:val="58C90055"/>
    <w:rsid w:val="58CD52A9"/>
    <w:rsid w:val="58CEBE64"/>
    <w:rsid w:val="58D0C822"/>
    <w:rsid w:val="58D2071E"/>
    <w:rsid w:val="58D37EDB"/>
    <w:rsid w:val="58D45056"/>
    <w:rsid w:val="58D69D33"/>
    <w:rsid w:val="58D90469"/>
    <w:rsid w:val="58D98FEB"/>
    <w:rsid w:val="58DB8472"/>
    <w:rsid w:val="58DD7229"/>
    <w:rsid w:val="58DF5326"/>
    <w:rsid w:val="58DFCE16"/>
    <w:rsid w:val="58DFED9D"/>
    <w:rsid w:val="58E090C5"/>
    <w:rsid w:val="58E0942B"/>
    <w:rsid w:val="58E21208"/>
    <w:rsid w:val="58E5A429"/>
    <w:rsid w:val="58E5E469"/>
    <w:rsid w:val="58E5F58E"/>
    <w:rsid w:val="58E623B1"/>
    <w:rsid w:val="58F21655"/>
    <w:rsid w:val="58F24E5F"/>
    <w:rsid w:val="58F3EE26"/>
    <w:rsid w:val="58F46C2D"/>
    <w:rsid w:val="58F4BBEC"/>
    <w:rsid w:val="58FA76FC"/>
    <w:rsid w:val="58FE14BE"/>
    <w:rsid w:val="59015EA1"/>
    <w:rsid w:val="59022C44"/>
    <w:rsid w:val="59032E77"/>
    <w:rsid w:val="5905B615"/>
    <w:rsid w:val="59060D54"/>
    <w:rsid w:val="590A713E"/>
    <w:rsid w:val="590D48F4"/>
    <w:rsid w:val="590D7D26"/>
    <w:rsid w:val="590F7119"/>
    <w:rsid w:val="5915936B"/>
    <w:rsid w:val="591A3450"/>
    <w:rsid w:val="591BEBE4"/>
    <w:rsid w:val="59202E89"/>
    <w:rsid w:val="5921A3FD"/>
    <w:rsid w:val="5925877B"/>
    <w:rsid w:val="592A037E"/>
    <w:rsid w:val="592E7443"/>
    <w:rsid w:val="592EACFE"/>
    <w:rsid w:val="59331057"/>
    <w:rsid w:val="59343AF9"/>
    <w:rsid w:val="5934625C"/>
    <w:rsid w:val="59348334"/>
    <w:rsid w:val="59368DCC"/>
    <w:rsid w:val="593704BD"/>
    <w:rsid w:val="593C888F"/>
    <w:rsid w:val="593CF8D7"/>
    <w:rsid w:val="594378F1"/>
    <w:rsid w:val="5943CDD6"/>
    <w:rsid w:val="594569E8"/>
    <w:rsid w:val="5946CA4A"/>
    <w:rsid w:val="5948042E"/>
    <w:rsid w:val="5949B110"/>
    <w:rsid w:val="594A521F"/>
    <w:rsid w:val="594E5B0B"/>
    <w:rsid w:val="59507A78"/>
    <w:rsid w:val="59538279"/>
    <w:rsid w:val="59599959"/>
    <w:rsid w:val="5962A359"/>
    <w:rsid w:val="596541B6"/>
    <w:rsid w:val="5965EE8D"/>
    <w:rsid w:val="596625BA"/>
    <w:rsid w:val="59666DA3"/>
    <w:rsid w:val="5966CF34"/>
    <w:rsid w:val="596DC7EF"/>
    <w:rsid w:val="5971F8D0"/>
    <w:rsid w:val="597730EB"/>
    <w:rsid w:val="597AAF1D"/>
    <w:rsid w:val="597D9FC0"/>
    <w:rsid w:val="597DCA6F"/>
    <w:rsid w:val="597DFE6E"/>
    <w:rsid w:val="597FDEA9"/>
    <w:rsid w:val="59836664"/>
    <w:rsid w:val="59869305"/>
    <w:rsid w:val="59877C70"/>
    <w:rsid w:val="5988BE2A"/>
    <w:rsid w:val="598EFBB4"/>
    <w:rsid w:val="598F5085"/>
    <w:rsid w:val="5995880E"/>
    <w:rsid w:val="5995CC77"/>
    <w:rsid w:val="5995F97C"/>
    <w:rsid w:val="5999683D"/>
    <w:rsid w:val="599A360F"/>
    <w:rsid w:val="599B4143"/>
    <w:rsid w:val="599C71CE"/>
    <w:rsid w:val="599F0765"/>
    <w:rsid w:val="59A7600C"/>
    <w:rsid w:val="59A8906A"/>
    <w:rsid w:val="59A900A8"/>
    <w:rsid w:val="59A976B9"/>
    <w:rsid w:val="59A9B5E3"/>
    <w:rsid w:val="59AAAE0E"/>
    <w:rsid w:val="59AB4275"/>
    <w:rsid w:val="59AB7954"/>
    <w:rsid w:val="59AC8CA7"/>
    <w:rsid w:val="59B99A71"/>
    <w:rsid w:val="59BE04B0"/>
    <w:rsid w:val="59BE2FC8"/>
    <w:rsid w:val="59BE7B93"/>
    <w:rsid w:val="59BEF32B"/>
    <w:rsid w:val="59C136EF"/>
    <w:rsid w:val="59C17242"/>
    <w:rsid w:val="59C4F509"/>
    <w:rsid w:val="59C61027"/>
    <w:rsid w:val="59CCCB3E"/>
    <w:rsid w:val="59D10680"/>
    <w:rsid w:val="59D10A2E"/>
    <w:rsid w:val="59D6A8D6"/>
    <w:rsid w:val="59D70F87"/>
    <w:rsid w:val="59D82DED"/>
    <w:rsid w:val="59D9CA75"/>
    <w:rsid w:val="59DA1BF1"/>
    <w:rsid w:val="59DC0433"/>
    <w:rsid w:val="59DE89E6"/>
    <w:rsid w:val="59E14BA8"/>
    <w:rsid w:val="59E3406F"/>
    <w:rsid w:val="59E4ACA3"/>
    <w:rsid w:val="59E5FA5C"/>
    <w:rsid w:val="59E61B2A"/>
    <w:rsid w:val="59E66A35"/>
    <w:rsid w:val="59E93949"/>
    <w:rsid w:val="59ECD1E4"/>
    <w:rsid w:val="59EE6515"/>
    <w:rsid w:val="59EFBAAA"/>
    <w:rsid w:val="59F0AE70"/>
    <w:rsid w:val="59F33EA8"/>
    <w:rsid w:val="59F40C83"/>
    <w:rsid w:val="59F4ED18"/>
    <w:rsid w:val="59F8F6A4"/>
    <w:rsid w:val="59FD217D"/>
    <w:rsid w:val="59FED352"/>
    <w:rsid w:val="5A028A43"/>
    <w:rsid w:val="5A03C840"/>
    <w:rsid w:val="5A04685B"/>
    <w:rsid w:val="5A048EFD"/>
    <w:rsid w:val="5A04C4B9"/>
    <w:rsid w:val="5A0A9C11"/>
    <w:rsid w:val="5A0AB2A5"/>
    <w:rsid w:val="5A0FF413"/>
    <w:rsid w:val="5A118881"/>
    <w:rsid w:val="5A141CBD"/>
    <w:rsid w:val="5A15868A"/>
    <w:rsid w:val="5A17F117"/>
    <w:rsid w:val="5A1BA41D"/>
    <w:rsid w:val="5A1C66CE"/>
    <w:rsid w:val="5A205A65"/>
    <w:rsid w:val="5A22AAA6"/>
    <w:rsid w:val="5A24E2B9"/>
    <w:rsid w:val="5A25F717"/>
    <w:rsid w:val="5A266C42"/>
    <w:rsid w:val="5A267997"/>
    <w:rsid w:val="5A2A0D97"/>
    <w:rsid w:val="5A2EAF45"/>
    <w:rsid w:val="5A2F2E02"/>
    <w:rsid w:val="5A300924"/>
    <w:rsid w:val="5A3168F1"/>
    <w:rsid w:val="5A363E07"/>
    <w:rsid w:val="5A3B29CE"/>
    <w:rsid w:val="5A3B925D"/>
    <w:rsid w:val="5A3F3748"/>
    <w:rsid w:val="5A40AB28"/>
    <w:rsid w:val="5A416740"/>
    <w:rsid w:val="5A42C8A9"/>
    <w:rsid w:val="5A42DE77"/>
    <w:rsid w:val="5A4381D2"/>
    <w:rsid w:val="5A438ACC"/>
    <w:rsid w:val="5A44A78C"/>
    <w:rsid w:val="5A4A71E2"/>
    <w:rsid w:val="5A4B3ADF"/>
    <w:rsid w:val="5A4CA315"/>
    <w:rsid w:val="5A4CA6CA"/>
    <w:rsid w:val="5A4D3934"/>
    <w:rsid w:val="5A4E67AB"/>
    <w:rsid w:val="5A4EBD94"/>
    <w:rsid w:val="5A4F69C7"/>
    <w:rsid w:val="5A501F0F"/>
    <w:rsid w:val="5A53717E"/>
    <w:rsid w:val="5A552DA1"/>
    <w:rsid w:val="5A553AFE"/>
    <w:rsid w:val="5A5D27DF"/>
    <w:rsid w:val="5A5D4C54"/>
    <w:rsid w:val="5A639E4E"/>
    <w:rsid w:val="5A65C9D8"/>
    <w:rsid w:val="5A6629FE"/>
    <w:rsid w:val="5A677AEE"/>
    <w:rsid w:val="5A69C6D0"/>
    <w:rsid w:val="5A6B6A52"/>
    <w:rsid w:val="5A6E68A1"/>
    <w:rsid w:val="5A6FD4AB"/>
    <w:rsid w:val="5A7086C6"/>
    <w:rsid w:val="5A71B377"/>
    <w:rsid w:val="5A722C0B"/>
    <w:rsid w:val="5A7AD81A"/>
    <w:rsid w:val="5A7ADFF7"/>
    <w:rsid w:val="5A7C4C0B"/>
    <w:rsid w:val="5A7E4B83"/>
    <w:rsid w:val="5A804397"/>
    <w:rsid w:val="5A804A93"/>
    <w:rsid w:val="5A82F015"/>
    <w:rsid w:val="5A874642"/>
    <w:rsid w:val="5A87BF60"/>
    <w:rsid w:val="5A87EE7E"/>
    <w:rsid w:val="5A88D4FD"/>
    <w:rsid w:val="5A8B2EF4"/>
    <w:rsid w:val="5A8CC286"/>
    <w:rsid w:val="5A8F014C"/>
    <w:rsid w:val="5A8FB3D5"/>
    <w:rsid w:val="5A9058BD"/>
    <w:rsid w:val="5A9194CD"/>
    <w:rsid w:val="5A91E93D"/>
    <w:rsid w:val="5A964BB5"/>
    <w:rsid w:val="5A9DA3A8"/>
    <w:rsid w:val="5AA01439"/>
    <w:rsid w:val="5AA29AE7"/>
    <w:rsid w:val="5AA30808"/>
    <w:rsid w:val="5AA66ABC"/>
    <w:rsid w:val="5AA92965"/>
    <w:rsid w:val="5AAC80D6"/>
    <w:rsid w:val="5AB3B110"/>
    <w:rsid w:val="5AB563B0"/>
    <w:rsid w:val="5AB7649A"/>
    <w:rsid w:val="5AB97719"/>
    <w:rsid w:val="5AB9DA68"/>
    <w:rsid w:val="5ABFFCC0"/>
    <w:rsid w:val="5AC549DD"/>
    <w:rsid w:val="5AC58F4F"/>
    <w:rsid w:val="5AC877D7"/>
    <w:rsid w:val="5ACC174C"/>
    <w:rsid w:val="5ACF9F74"/>
    <w:rsid w:val="5AD02C6A"/>
    <w:rsid w:val="5AD43CE6"/>
    <w:rsid w:val="5AD4E626"/>
    <w:rsid w:val="5ADBE9D4"/>
    <w:rsid w:val="5ADC7F9D"/>
    <w:rsid w:val="5ADD80B1"/>
    <w:rsid w:val="5AE58AB6"/>
    <w:rsid w:val="5AEA841A"/>
    <w:rsid w:val="5AEB0F26"/>
    <w:rsid w:val="5AEB5BB5"/>
    <w:rsid w:val="5AECBF7B"/>
    <w:rsid w:val="5AF456F1"/>
    <w:rsid w:val="5AF4A47F"/>
    <w:rsid w:val="5AFB0695"/>
    <w:rsid w:val="5AFBD552"/>
    <w:rsid w:val="5AFFA364"/>
    <w:rsid w:val="5B003A4E"/>
    <w:rsid w:val="5B03E2EE"/>
    <w:rsid w:val="5B0801E2"/>
    <w:rsid w:val="5B0A4EB0"/>
    <w:rsid w:val="5B10B6FB"/>
    <w:rsid w:val="5B133736"/>
    <w:rsid w:val="5B145C86"/>
    <w:rsid w:val="5B14C902"/>
    <w:rsid w:val="5B150F34"/>
    <w:rsid w:val="5B17A235"/>
    <w:rsid w:val="5B18C3C7"/>
    <w:rsid w:val="5B1A3404"/>
    <w:rsid w:val="5B1C32D5"/>
    <w:rsid w:val="5B1C6E14"/>
    <w:rsid w:val="5B1E2DE0"/>
    <w:rsid w:val="5B1E54AE"/>
    <w:rsid w:val="5B1EDAD8"/>
    <w:rsid w:val="5B20B6DB"/>
    <w:rsid w:val="5B20F693"/>
    <w:rsid w:val="5B272228"/>
    <w:rsid w:val="5B29E18C"/>
    <w:rsid w:val="5B2A3B8D"/>
    <w:rsid w:val="5B2CEACD"/>
    <w:rsid w:val="5B2F0BEC"/>
    <w:rsid w:val="5B3033AA"/>
    <w:rsid w:val="5B330904"/>
    <w:rsid w:val="5B38F3F7"/>
    <w:rsid w:val="5B3AB082"/>
    <w:rsid w:val="5B3B11A6"/>
    <w:rsid w:val="5B3D209B"/>
    <w:rsid w:val="5B3F2C90"/>
    <w:rsid w:val="5B40F9F8"/>
    <w:rsid w:val="5B41B0E9"/>
    <w:rsid w:val="5B4272DC"/>
    <w:rsid w:val="5B43692A"/>
    <w:rsid w:val="5B44E17F"/>
    <w:rsid w:val="5B45C651"/>
    <w:rsid w:val="5B478713"/>
    <w:rsid w:val="5B47EAB6"/>
    <w:rsid w:val="5B48B6C4"/>
    <w:rsid w:val="5B4FDFC3"/>
    <w:rsid w:val="5B531C8E"/>
    <w:rsid w:val="5B53B4E2"/>
    <w:rsid w:val="5B55457D"/>
    <w:rsid w:val="5B579F69"/>
    <w:rsid w:val="5B59D746"/>
    <w:rsid w:val="5B5EBA16"/>
    <w:rsid w:val="5B5F073A"/>
    <w:rsid w:val="5B5F1275"/>
    <w:rsid w:val="5B5F49C4"/>
    <w:rsid w:val="5B617796"/>
    <w:rsid w:val="5B644D3A"/>
    <w:rsid w:val="5B68ED54"/>
    <w:rsid w:val="5B6A9FC0"/>
    <w:rsid w:val="5B6AE80A"/>
    <w:rsid w:val="5B6D6C5F"/>
    <w:rsid w:val="5B7048FE"/>
    <w:rsid w:val="5B73526E"/>
    <w:rsid w:val="5B780AD4"/>
    <w:rsid w:val="5B7824E4"/>
    <w:rsid w:val="5B78DD4E"/>
    <w:rsid w:val="5B78E04E"/>
    <w:rsid w:val="5B7A55F6"/>
    <w:rsid w:val="5B7F4BB2"/>
    <w:rsid w:val="5B813A90"/>
    <w:rsid w:val="5B831D6A"/>
    <w:rsid w:val="5B85D6DE"/>
    <w:rsid w:val="5B86F9E8"/>
    <w:rsid w:val="5B87AC8F"/>
    <w:rsid w:val="5B909BD0"/>
    <w:rsid w:val="5B9558E0"/>
    <w:rsid w:val="5B9EFE6A"/>
    <w:rsid w:val="5B9F13D6"/>
    <w:rsid w:val="5BA284A9"/>
    <w:rsid w:val="5BA35362"/>
    <w:rsid w:val="5BA517BF"/>
    <w:rsid w:val="5BA620AD"/>
    <w:rsid w:val="5BA896EF"/>
    <w:rsid w:val="5BA9FAC1"/>
    <w:rsid w:val="5BACC928"/>
    <w:rsid w:val="5BAD8E4E"/>
    <w:rsid w:val="5BAFA044"/>
    <w:rsid w:val="5BB1BBCF"/>
    <w:rsid w:val="5BB202D4"/>
    <w:rsid w:val="5BB2D98F"/>
    <w:rsid w:val="5BB426E0"/>
    <w:rsid w:val="5BB5DE29"/>
    <w:rsid w:val="5BB86251"/>
    <w:rsid w:val="5BBB8B4A"/>
    <w:rsid w:val="5BBB8E1F"/>
    <w:rsid w:val="5BBCF34E"/>
    <w:rsid w:val="5BBDE6ED"/>
    <w:rsid w:val="5BBEDDC0"/>
    <w:rsid w:val="5BC0DE57"/>
    <w:rsid w:val="5BC37685"/>
    <w:rsid w:val="5BC7BCCA"/>
    <w:rsid w:val="5BCAF15B"/>
    <w:rsid w:val="5BCC5257"/>
    <w:rsid w:val="5BD99517"/>
    <w:rsid w:val="5BDBB7BC"/>
    <w:rsid w:val="5BDC3B6B"/>
    <w:rsid w:val="5BDD5DBF"/>
    <w:rsid w:val="5BE244D2"/>
    <w:rsid w:val="5BE27F72"/>
    <w:rsid w:val="5BE2CE5E"/>
    <w:rsid w:val="5BE382CA"/>
    <w:rsid w:val="5BE3DE1A"/>
    <w:rsid w:val="5BE84C61"/>
    <w:rsid w:val="5BEB4716"/>
    <w:rsid w:val="5BEBCDE1"/>
    <w:rsid w:val="5BEC81DC"/>
    <w:rsid w:val="5BF01F97"/>
    <w:rsid w:val="5BF113D9"/>
    <w:rsid w:val="5BF18BDD"/>
    <w:rsid w:val="5BF484D4"/>
    <w:rsid w:val="5BF51511"/>
    <w:rsid w:val="5BF539BF"/>
    <w:rsid w:val="5BF988B8"/>
    <w:rsid w:val="5BFA6254"/>
    <w:rsid w:val="5BFABE74"/>
    <w:rsid w:val="5BFB7181"/>
    <w:rsid w:val="5C001591"/>
    <w:rsid w:val="5C01010A"/>
    <w:rsid w:val="5C02D76E"/>
    <w:rsid w:val="5C0AD300"/>
    <w:rsid w:val="5C0AF5C0"/>
    <w:rsid w:val="5C0CCA4A"/>
    <w:rsid w:val="5C0F0AE5"/>
    <w:rsid w:val="5C16A841"/>
    <w:rsid w:val="5C1A889D"/>
    <w:rsid w:val="5C1E485B"/>
    <w:rsid w:val="5C20BF7E"/>
    <w:rsid w:val="5C233044"/>
    <w:rsid w:val="5C23E49A"/>
    <w:rsid w:val="5C241F58"/>
    <w:rsid w:val="5C25EBF8"/>
    <w:rsid w:val="5C2D5EF5"/>
    <w:rsid w:val="5C3119DA"/>
    <w:rsid w:val="5C31B6FD"/>
    <w:rsid w:val="5C33122D"/>
    <w:rsid w:val="5C34FA13"/>
    <w:rsid w:val="5C371412"/>
    <w:rsid w:val="5C3EE5F7"/>
    <w:rsid w:val="5C3EEE5F"/>
    <w:rsid w:val="5C412A97"/>
    <w:rsid w:val="5C468C80"/>
    <w:rsid w:val="5C4756CC"/>
    <w:rsid w:val="5C4B15A7"/>
    <w:rsid w:val="5C552A26"/>
    <w:rsid w:val="5C562F9D"/>
    <w:rsid w:val="5C5A12CD"/>
    <w:rsid w:val="5C5D76FA"/>
    <w:rsid w:val="5C5F20DE"/>
    <w:rsid w:val="5C63752F"/>
    <w:rsid w:val="5C6390BC"/>
    <w:rsid w:val="5C64762A"/>
    <w:rsid w:val="5C652DA0"/>
    <w:rsid w:val="5C6846F4"/>
    <w:rsid w:val="5C6FF7B3"/>
    <w:rsid w:val="5C706F44"/>
    <w:rsid w:val="5C730CCA"/>
    <w:rsid w:val="5C742686"/>
    <w:rsid w:val="5C746624"/>
    <w:rsid w:val="5C7B405F"/>
    <w:rsid w:val="5C7D0997"/>
    <w:rsid w:val="5C7D571D"/>
    <w:rsid w:val="5C88B27B"/>
    <w:rsid w:val="5C898AC9"/>
    <w:rsid w:val="5C8AA9FC"/>
    <w:rsid w:val="5C8C35C7"/>
    <w:rsid w:val="5C923C50"/>
    <w:rsid w:val="5C94F832"/>
    <w:rsid w:val="5C965B3D"/>
    <w:rsid w:val="5C98903C"/>
    <w:rsid w:val="5C9EEB73"/>
    <w:rsid w:val="5CA0DEB2"/>
    <w:rsid w:val="5CA18455"/>
    <w:rsid w:val="5CA2CA15"/>
    <w:rsid w:val="5CA52E34"/>
    <w:rsid w:val="5CA5DA7D"/>
    <w:rsid w:val="5CA6B8D7"/>
    <w:rsid w:val="5CA7B738"/>
    <w:rsid w:val="5CA89BB5"/>
    <w:rsid w:val="5CA8A544"/>
    <w:rsid w:val="5CAA3806"/>
    <w:rsid w:val="5CAA3CE0"/>
    <w:rsid w:val="5CACF163"/>
    <w:rsid w:val="5CACFE81"/>
    <w:rsid w:val="5CB135C9"/>
    <w:rsid w:val="5CB23893"/>
    <w:rsid w:val="5CB41E64"/>
    <w:rsid w:val="5CB87413"/>
    <w:rsid w:val="5CBDDD50"/>
    <w:rsid w:val="5CBF6037"/>
    <w:rsid w:val="5CC1F094"/>
    <w:rsid w:val="5CC20C05"/>
    <w:rsid w:val="5CC5806F"/>
    <w:rsid w:val="5CC76F40"/>
    <w:rsid w:val="5CC94ED0"/>
    <w:rsid w:val="5CCCC169"/>
    <w:rsid w:val="5CCF34C8"/>
    <w:rsid w:val="5CD08050"/>
    <w:rsid w:val="5CD13654"/>
    <w:rsid w:val="5CD13BF8"/>
    <w:rsid w:val="5CD2E87A"/>
    <w:rsid w:val="5CD670BD"/>
    <w:rsid w:val="5CDB156E"/>
    <w:rsid w:val="5CDB6DFB"/>
    <w:rsid w:val="5CDC892E"/>
    <w:rsid w:val="5CDD8DEC"/>
    <w:rsid w:val="5CDF2128"/>
    <w:rsid w:val="5CE02F9A"/>
    <w:rsid w:val="5CE342A0"/>
    <w:rsid w:val="5CE5E112"/>
    <w:rsid w:val="5CE8B40F"/>
    <w:rsid w:val="5CE8CF01"/>
    <w:rsid w:val="5CEEE049"/>
    <w:rsid w:val="5CF042BC"/>
    <w:rsid w:val="5CF3508D"/>
    <w:rsid w:val="5CF3B931"/>
    <w:rsid w:val="5CF5038C"/>
    <w:rsid w:val="5CF5069A"/>
    <w:rsid w:val="5CF5ECAD"/>
    <w:rsid w:val="5CF8F71D"/>
    <w:rsid w:val="5CF9A2FC"/>
    <w:rsid w:val="5CFAD8EE"/>
    <w:rsid w:val="5CFB549D"/>
    <w:rsid w:val="5CFBAE1A"/>
    <w:rsid w:val="5CFC3DE6"/>
    <w:rsid w:val="5CFD1C2D"/>
    <w:rsid w:val="5D034009"/>
    <w:rsid w:val="5D0535D5"/>
    <w:rsid w:val="5D0819A9"/>
    <w:rsid w:val="5D09CB5E"/>
    <w:rsid w:val="5D09EE6C"/>
    <w:rsid w:val="5D0D3641"/>
    <w:rsid w:val="5D0EBD2F"/>
    <w:rsid w:val="5D0F1CEA"/>
    <w:rsid w:val="5D11DD9C"/>
    <w:rsid w:val="5D13BE1A"/>
    <w:rsid w:val="5D13E28B"/>
    <w:rsid w:val="5D160798"/>
    <w:rsid w:val="5D19003D"/>
    <w:rsid w:val="5D1A2DE1"/>
    <w:rsid w:val="5D1A322A"/>
    <w:rsid w:val="5D1A8739"/>
    <w:rsid w:val="5D1BF692"/>
    <w:rsid w:val="5D1F756F"/>
    <w:rsid w:val="5D204AB1"/>
    <w:rsid w:val="5D22FD0D"/>
    <w:rsid w:val="5D2435F8"/>
    <w:rsid w:val="5D246E95"/>
    <w:rsid w:val="5D258660"/>
    <w:rsid w:val="5D26449C"/>
    <w:rsid w:val="5D26533C"/>
    <w:rsid w:val="5D2EFB22"/>
    <w:rsid w:val="5D2EFDEF"/>
    <w:rsid w:val="5D3809BA"/>
    <w:rsid w:val="5D393257"/>
    <w:rsid w:val="5D3CDA94"/>
    <w:rsid w:val="5D3E75AF"/>
    <w:rsid w:val="5D417870"/>
    <w:rsid w:val="5D42F869"/>
    <w:rsid w:val="5D432E77"/>
    <w:rsid w:val="5D435FF7"/>
    <w:rsid w:val="5D4A135F"/>
    <w:rsid w:val="5D4A16DF"/>
    <w:rsid w:val="5D4B7816"/>
    <w:rsid w:val="5D4F252A"/>
    <w:rsid w:val="5D52B179"/>
    <w:rsid w:val="5D52D60F"/>
    <w:rsid w:val="5D554C7F"/>
    <w:rsid w:val="5D56463A"/>
    <w:rsid w:val="5D585AC3"/>
    <w:rsid w:val="5D5F9773"/>
    <w:rsid w:val="5D612363"/>
    <w:rsid w:val="5D61E83E"/>
    <w:rsid w:val="5D644EB0"/>
    <w:rsid w:val="5D65E6CE"/>
    <w:rsid w:val="5D66B46B"/>
    <w:rsid w:val="5D66BA2C"/>
    <w:rsid w:val="5D6A2B96"/>
    <w:rsid w:val="5D6C86DF"/>
    <w:rsid w:val="5D6DFED0"/>
    <w:rsid w:val="5D6E1752"/>
    <w:rsid w:val="5D6EB46D"/>
    <w:rsid w:val="5D715F2D"/>
    <w:rsid w:val="5D76AC4C"/>
    <w:rsid w:val="5D79F29E"/>
    <w:rsid w:val="5D805345"/>
    <w:rsid w:val="5D82619A"/>
    <w:rsid w:val="5D834C9E"/>
    <w:rsid w:val="5D835EC6"/>
    <w:rsid w:val="5D8471CA"/>
    <w:rsid w:val="5D869DA2"/>
    <w:rsid w:val="5D87FD17"/>
    <w:rsid w:val="5D88648D"/>
    <w:rsid w:val="5D8ED41B"/>
    <w:rsid w:val="5D8EE10B"/>
    <w:rsid w:val="5D92B802"/>
    <w:rsid w:val="5D934D06"/>
    <w:rsid w:val="5D96A111"/>
    <w:rsid w:val="5D97581C"/>
    <w:rsid w:val="5D97B9B7"/>
    <w:rsid w:val="5D9B443F"/>
    <w:rsid w:val="5D9FAF3F"/>
    <w:rsid w:val="5DA1DBDE"/>
    <w:rsid w:val="5DA2B0C4"/>
    <w:rsid w:val="5DA2CF0A"/>
    <w:rsid w:val="5DA85C4E"/>
    <w:rsid w:val="5DAB8F01"/>
    <w:rsid w:val="5DAF5205"/>
    <w:rsid w:val="5DB419A9"/>
    <w:rsid w:val="5DB5EAB2"/>
    <w:rsid w:val="5DB7E42E"/>
    <w:rsid w:val="5DB9C4DB"/>
    <w:rsid w:val="5DBA84F5"/>
    <w:rsid w:val="5DC0C336"/>
    <w:rsid w:val="5DC1DA57"/>
    <w:rsid w:val="5DC1DF59"/>
    <w:rsid w:val="5DC3B47B"/>
    <w:rsid w:val="5DC3F1E6"/>
    <w:rsid w:val="5DC43233"/>
    <w:rsid w:val="5DC79B6D"/>
    <w:rsid w:val="5DC8C1DB"/>
    <w:rsid w:val="5DCABBB5"/>
    <w:rsid w:val="5DCB01EA"/>
    <w:rsid w:val="5DCCF98D"/>
    <w:rsid w:val="5DCD81A1"/>
    <w:rsid w:val="5DCDFFD0"/>
    <w:rsid w:val="5DCE21CD"/>
    <w:rsid w:val="5DD0D18D"/>
    <w:rsid w:val="5DDF47C4"/>
    <w:rsid w:val="5DDFDFA2"/>
    <w:rsid w:val="5DE193FB"/>
    <w:rsid w:val="5DE1BA29"/>
    <w:rsid w:val="5DE24F9F"/>
    <w:rsid w:val="5DE60F38"/>
    <w:rsid w:val="5DED4A0F"/>
    <w:rsid w:val="5DF59189"/>
    <w:rsid w:val="5DF74C7B"/>
    <w:rsid w:val="5DF8E703"/>
    <w:rsid w:val="5DFAA9BA"/>
    <w:rsid w:val="5DFC031A"/>
    <w:rsid w:val="5E02C7D2"/>
    <w:rsid w:val="5E0AC140"/>
    <w:rsid w:val="5E0B9DE6"/>
    <w:rsid w:val="5E0CA33E"/>
    <w:rsid w:val="5E12872F"/>
    <w:rsid w:val="5E14012F"/>
    <w:rsid w:val="5E156EF2"/>
    <w:rsid w:val="5E15D6A6"/>
    <w:rsid w:val="5E195C88"/>
    <w:rsid w:val="5E1B0EE9"/>
    <w:rsid w:val="5E1C5AB7"/>
    <w:rsid w:val="5E1E40D3"/>
    <w:rsid w:val="5E2260CD"/>
    <w:rsid w:val="5E243A5D"/>
    <w:rsid w:val="5E263ABB"/>
    <w:rsid w:val="5E26A4E1"/>
    <w:rsid w:val="5E2A0D2E"/>
    <w:rsid w:val="5E2D95B9"/>
    <w:rsid w:val="5E2DB2D8"/>
    <w:rsid w:val="5E325B01"/>
    <w:rsid w:val="5E33D5F6"/>
    <w:rsid w:val="5E350F9E"/>
    <w:rsid w:val="5E370132"/>
    <w:rsid w:val="5E3720D3"/>
    <w:rsid w:val="5E37F74F"/>
    <w:rsid w:val="5E3AE3E4"/>
    <w:rsid w:val="5E3AF3D3"/>
    <w:rsid w:val="5E3D1DB1"/>
    <w:rsid w:val="5E3DD0DF"/>
    <w:rsid w:val="5E40CB9F"/>
    <w:rsid w:val="5E4327AB"/>
    <w:rsid w:val="5E45C879"/>
    <w:rsid w:val="5E4EE663"/>
    <w:rsid w:val="5E4F72E7"/>
    <w:rsid w:val="5E4F7517"/>
    <w:rsid w:val="5E53D893"/>
    <w:rsid w:val="5E54F22C"/>
    <w:rsid w:val="5E571DBD"/>
    <w:rsid w:val="5E5B551D"/>
    <w:rsid w:val="5E5D7C2F"/>
    <w:rsid w:val="5E666113"/>
    <w:rsid w:val="5E6698D0"/>
    <w:rsid w:val="5E688CF4"/>
    <w:rsid w:val="5E721BA8"/>
    <w:rsid w:val="5E74067A"/>
    <w:rsid w:val="5E75796D"/>
    <w:rsid w:val="5E77262B"/>
    <w:rsid w:val="5E780306"/>
    <w:rsid w:val="5E782279"/>
    <w:rsid w:val="5E7A78A2"/>
    <w:rsid w:val="5E7B5A69"/>
    <w:rsid w:val="5E8498C0"/>
    <w:rsid w:val="5E84DB85"/>
    <w:rsid w:val="5E85F8C5"/>
    <w:rsid w:val="5E8607D5"/>
    <w:rsid w:val="5E862BAA"/>
    <w:rsid w:val="5E8891F9"/>
    <w:rsid w:val="5E8CF26F"/>
    <w:rsid w:val="5E8E53DA"/>
    <w:rsid w:val="5E8FD57C"/>
    <w:rsid w:val="5E92E1C4"/>
    <w:rsid w:val="5E97CA1E"/>
    <w:rsid w:val="5E9CE1D0"/>
    <w:rsid w:val="5E9DC21F"/>
    <w:rsid w:val="5EA5BEA6"/>
    <w:rsid w:val="5EA5EC08"/>
    <w:rsid w:val="5EA78E65"/>
    <w:rsid w:val="5EA9A737"/>
    <w:rsid w:val="5EAB2F6E"/>
    <w:rsid w:val="5EAC0368"/>
    <w:rsid w:val="5EAD4AC2"/>
    <w:rsid w:val="5EAD758A"/>
    <w:rsid w:val="5EB158F5"/>
    <w:rsid w:val="5EB31038"/>
    <w:rsid w:val="5EB6A70D"/>
    <w:rsid w:val="5EBF757F"/>
    <w:rsid w:val="5EBF9198"/>
    <w:rsid w:val="5EC01E88"/>
    <w:rsid w:val="5EC26D18"/>
    <w:rsid w:val="5EC343FA"/>
    <w:rsid w:val="5EC418F4"/>
    <w:rsid w:val="5EC49877"/>
    <w:rsid w:val="5EC54114"/>
    <w:rsid w:val="5EC664AE"/>
    <w:rsid w:val="5EC701B6"/>
    <w:rsid w:val="5EC95AEB"/>
    <w:rsid w:val="5ECD5958"/>
    <w:rsid w:val="5ED2113D"/>
    <w:rsid w:val="5EDA1B1E"/>
    <w:rsid w:val="5EDC6FF5"/>
    <w:rsid w:val="5EDEF748"/>
    <w:rsid w:val="5EE5CB70"/>
    <w:rsid w:val="5EE65CD0"/>
    <w:rsid w:val="5EE88851"/>
    <w:rsid w:val="5EEB277F"/>
    <w:rsid w:val="5EED3A86"/>
    <w:rsid w:val="5EEDC54B"/>
    <w:rsid w:val="5EF185A2"/>
    <w:rsid w:val="5EF325BB"/>
    <w:rsid w:val="5EFA1673"/>
    <w:rsid w:val="5EFB5A20"/>
    <w:rsid w:val="5EFC2797"/>
    <w:rsid w:val="5EFCCEFD"/>
    <w:rsid w:val="5F025059"/>
    <w:rsid w:val="5F027CE8"/>
    <w:rsid w:val="5F068B94"/>
    <w:rsid w:val="5F069204"/>
    <w:rsid w:val="5F0888C3"/>
    <w:rsid w:val="5F0CDDF8"/>
    <w:rsid w:val="5F11B77E"/>
    <w:rsid w:val="5F16E8B5"/>
    <w:rsid w:val="5F1FE2FC"/>
    <w:rsid w:val="5F1FF846"/>
    <w:rsid w:val="5F25F8C2"/>
    <w:rsid w:val="5F26B38B"/>
    <w:rsid w:val="5F2875E7"/>
    <w:rsid w:val="5F288765"/>
    <w:rsid w:val="5F28EE1A"/>
    <w:rsid w:val="5F29D485"/>
    <w:rsid w:val="5F32521C"/>
    <w:rsid w:val="5F337D78"/>
    <w:rsid w:val="5F34B629"/>
    <w:rsid w:val="5F34D396"/>
    <w:rsid w:val="5F39A312"/>
    <w:rsid w:val="5F39F1B5"/>
    <w:rsid w:val="5F3A28B5"/>
    <w:rsid w:val="5F3CD5E7"/>
    <w:rsid w:val="5F40257D"/>
    <w:rsid w:val="5F40EDAD"/>
    <w:rsid w:val="5F420E87"/>
    <w:rsid w:val="5F4350E2"/>
    <w:rsid w:val="5F4446D2"/>
    <w:rsid w:val="5F44DA84"/>
    <w:rsid w:val="5F45DCA8"/>
    <w:rsid w:val="5F4799B4"/>
    <w:rsid w:val="5F49954B"/>
    <w:rsid w:val="5F49A8E5"/>
    <w:rsid w:val="5F4B2079"/>
    <w:rsid w:val="5F4CF3C8"/>
    <w:rsid w:val="5F4D721E"/>
    <w:rsid w:val="5F4E2659"/>
    <w:rsid w:val="5F4E54A0"/>
    <w:rsid w:val="5F4E99B2"/>
    <w:rsid w:val="5F521823"/>
    <w:rsid w:val="5F54F226"/>
    <w:rsid w:val="5F56B5EE"/>
    <w:rsid w:val="5F571F13"/>
    <w:rsid w:val="5F578929"/>
    <w:rsid w:val="5F5EE6FE"/>
    <w:rsid w:val="5F5EF123"/>
    <w:rsid w:val="5F6134FB"/>
    <w:rsid w:val="5F62A737"/>
    <w:rsid w:val="5F665BCC"/>
    <w:rsid w:val="5F67E013"/>
    <w:rsid w:val="5F691EA4"/>
    <w:rsid w:val="5F6C0430"/>
    <w:rsid w:val="5F6CCAD1"/>
    <w:rsid w:val="5F70AAF6"/>
    <w:rsid w:val="5F715880"/>
    <w:rsid w:val="5F7322CF"/>
    <w:rsid w:val="5F734C33"/>
    <w:rsid w:val="5F73F1EF"/>
    <w:rsid w:val="5F74DB9F"/>
    <w:rsid w:val="5F76ACFE"/>
    <w:rsid w:val="5F770FD5"/>
    <w:rsid w:val="5F78A157"/>
    <w:rsid w:val="5F79B289"/>
    <w:rsid w:val="5F79BCAC"/>
    <w:rsid w:val="5F7C8D04"/>
    <w:rsid w:val="5F7D68A4"/>
    <w:rsid w:val="5F826EF6"/>
    <w:rsid w:val="5F854E09"/>
    <w:rsid w:val="5F865B3E"/>
    <w:rsid w:val="5F8A636D"/>
    <w:rsid w:val="5F8CC574"/>
    <w:rsid w:val="5F8E1BEF"/>
    <w:rsid w:val="5F8EA778"/>
    <w:rsid w:val="5F905171"/>
    <w:rsid w:val="5F9B8309"/>
    <w:rsid w:val="5FA1B9E1"/>
    <w:rsid w:val="5FA1F499"/>
    <w:rsid w:val="5FA4EBAA"/>
    <w:rsid w:val="5FA55B24"/>
    <w:rsid w:val="5FA72253"/>
    <w:rsid w:val="5FA79DE3"/>
    <w:rsid w:val="5FACF2BA"/>
    <w:rsid w:val="5FAE6C8F"/>
    <w:rsid w:val="5FAF3901"/>
    <w:rsid w:val="5FB1E407"/>
    <w:rsid w:val="5FB2FC9A"/>
    <w:rsid w:val="5FB49D40"/>
    <w:rsid w:val="5FB4B69F"/>
    <w:rsid w:val="5FB53708"/>
    <w:rsid w:val="5FB57462"/>
    <w:rsid w:val="5FB8A1D9"/>
    <w:rsid w:val="5FBADA12"/>
    <w:rsid w:val="5FBE3986"/>
    <w:rsid w:val="5FBF9739"/>
    <w:rsid w:val="5FC227EC"/>
    <w:rsid w:val="5FC245EC"/>
    <w:rsid w:val="5FC292CC"/>
    <w:rsid w:val="5FC4CA53"/>
    <w:rsid w:val="5FC5E713"/>
    <w:rsid w:val="5FC7D48C"/>
    <w:rsid w:val="5FC8EC24"/>
    <w:rsid w:val="5FCAE72E"/>
    <w:rsid w:val="5FCB7534"/>
    <w:rsid w:val="5FCC4D98"/>
    <w:rsid w:val="5FCC925E"/>
    <w:rsid w:val="5FCCE5FB"/>
    <w:rsid w:val="5FCF6CCA"/>
    <w:rsid w:val="5FD17AC7"/>
    <w:rsid w:val="5FD20854"/>
    <w:rsid w:val="5FD5DDE6"/>
    <w:rsid w:val="5FD809EA"/>
    <w:rsid w:val="5FD823B5"/>
    <w:rsid w:val="5FD83B00"/>
    <w:rsid w:val="5FD9CF9D"/>
    <w:rsid w:val="5FDC31A3"/>
    <w:rsid w:val="5FE2D32F"/>
    <w:rsid w:val="5FE3D99C"/>
    <w:rsid w:val="5FE4917A"/>
    <w:rsid w:val="5FE7A1E6"/>
    <w:rsid w:val="5FE7FF12"/>
    <w:rsid w:val="5FE8D7F4"/>
    <w:rsid w:val="5FE976BD"/>
    <w:rsid w:val="5FEF04ED"/>
    <w:rsid w:val="5FEF152A"/>
    <w:rsid w:val="5FF0EF73"/>
    <w:rsid w:val="5FF30A84"/>
    <w:rsid w:val="5FF4D70D"/>
    <w:rsid w:val="5FF95CC9"/>
    <w:rsid w:val="5FFB3D71"/>
    <w:rsid w:val="5FFB6CCF"/>
    <w:rsid w:val="5FFBF3AB"/>
    <w:rsid w:val="5FFC54D4"/>
    <w:rsid w:val="5FFC55DA"/>
    <w:rsid w:val="5FFC69E3"/>
    <w:rsid w:val="5FFF0253"/>
    <w:rsid w:val="60011746"/>
    <w:rsid w:val="60041B9B"/>
    <w:rsid w:val="60055413"/>
    <w:rsid w:val="6005F34D"/>
    <w:rsid w:val="60064E61"/>
    <w:rsid w:val="6008D41B"/>
    <w:rsid w:val="60094D7E"/>
    <w:rsid w:val="600B02CB"/>
    <w:rsid w:val="600C4347"/>
    <w:rsid w:val="6010837D"/>
    <w:rsid w:val="6011831D"/>
    <w:rsid w:val="601195A0"/>
    <w:rsid w:val="6011D3E4"/>
    <w:rsid w:val="6018609F"/>
    <w:rsid w:val="601D1C72"/>
    <w:rsid w:val="601E8085"/>
    <w:rsid w:val="602221E6"/>
    <w:rsid w:val="60242340"/>
    <w:rsid w:val="60251EF7"/>
    <w:rsid w:val="602ABD0B"/>
    <w:rsid w:val="602EEC5C"/>
    <w:rsid w:val="60304E26"/>
    <w:rsid w:val="6030A671"/>
    <w:rsid w:val="6030D4F6"/>
    <w:rsid w:val="60335F20"/>
    <w:rsid w:val="603ADA01"/>
    <w:rsid w:val="603CDDDF"/>
    <w:rsid w:val="603DC826"/>
    <w:rsid w:val="60401007"/>
    <w:rsid w:val="6040E270"/>
    <w:rsid w:val="6041C7A7"/>
    <w:rsid w:val="6041F886"/>
    <w:rsid w:val="60441009"/>
    <w:rsid w:val="6045412A"/>
    <w:rsid w:val="6046464B"/>
    <w:rsid w:val="60475F4D"/>
    <w:rsid w:val="604C45F1"/>
    <w:rsid w:val="604CC0EC"/>
    <w:rsid w:val="604F8299"/>
    <w:rsid w:val="60524513"/>
    <w:rsid w:val="6052CE7B"/>
    <w:rsid w:val="60537498"/>
    <w:rsid w:val="60540349"/>
    <w:rsid w:val="60542D2D"/>
    <w:rsid w:val="60567EAC"/>
    <w:rsid w:val="605749CF"/>
    <w:rsid w:val="60578B65"/>
    <w:rsid w:val="60586AF4"/>
    <w:rsid w:val="6058BB28"/>
    <w:rsid w:val="605F3CFC"/>
    <w:rsid w:val="6061AAE2"/>
    <w:rsid w:val="6062D5C8"/>
    <w:rsid w:val="6064C03E"/>
    <w:rsid w:val="6065D066"/>
    <w:rsid w:val="60685A91"/>
    <w:rsid w:val="60692233"/>
    <w:rsid w:val="606930E6"/>
    <w:rsid w:val="606C5569"/>
    <w:rsid w:val="606DE7B4"/>
    <w:rsid w:val="606E2EFE"/>
    <w:rsid w:val="606ECC03"/>
    <w:rsid w:val="6072AC6F"/>
    <w:rsid w:val="60763E02"/>
    <w:rsid w:val="60774738"/>
    <w:rsid w:val="60783252"/>
    <w:rsid w:val="60784159"/>
    <w:rsid w:val="6078AC10"/>
    <w:rsid w:val="6079A831"/>
    <w:rsid w:val="607A126B"/>
    <w:rsid w:val="607B4A92"/>
    <w:rsid w:val="607D9294"/>
    <w:rsid w:val="607F1C2E"/>
    <w:rsid w:val="6084FF50"/>
    <w:rsid w:val="6086E674"/>
    <w:rsid w:val="60870C07"/>
    <w:rsid w:val="60886DE5"/>
    <w:rsid w:val="608A3AE3"/>
    <w:rsid w:val="608B6466"/>
    <w:rsid w:val="608E304D"/>
    <w:rsid w:val="608FD7A0"/>
    <w:rsid w:val="6090B4DD"/>
    <w:rsid w:val="60933D89"/>
    <w:rsid w:val="60941FE2"/>
    <w:rsid w:val="60988CB8"/>
    <w:rsid w:val="609AE61B"/>
    <w:rsid w:val="609B8377"/>
    <w:rsid w:val="609D1F36"/>
    <w:rsid w:val="609D6EA4"/>
    <w:rsid w:val="609D7C50"/>
    <w:rsid w:val="609ECCF7"/>
    <w:rsid w:val="609F659F"/>
    <w:rsid w:val="60A2C0B0"/>
    <w:rsid w:val="60A3A08F"/>
    <w:rsid w:val="60A46BA5"/>
    <w:rsid w:val="60A50159"/>
    <w:rsid w:val="60A6FE1D"/>
    <w:rsid w:val="60AA085B"/>
    <w:rsid w:val="60AA0EC9"/>
    <w:rsid w:val="60AAEB99"/>
    <w:rsid w:val="60AB8BB5"/>
    <w:rsid w:val="60AC37FF"/>
    <w:rsid w:val="60AF22BD"/>
    <w:rsid w:val="60AF26D7"/>
    <w:rsid w:val="60B0CCD0"/>
    <w:rsid w:val="60B703CD"/>
    <w:rsid w:val="60B7F78D"/>
    <w:rsid w:val="60BA5EDA"/>
    <w:rsid w:val="60C1A408"/>
    <w:rsid w:val="60C20D8F"/>
    <w:rsid w:val="60C31B44"/>
    <w:rsid w:val="60C487AB"/>
    <w:rsid w:val="60C5351D"/>
    <w:rsid w:val="60C7BA92"/>
    <w:rsid w:val="60C81E04"/>
    <w:rsid w:val="60C9767C"/>
    <w:rsid w:val="60CAD914"/>
    <w:rsid w:val="60D0D0C8"/>
    <w:rsid w:val="60D17930"/>
    <w:rsid w:val="60D6850F"/>
    <w:rsid w:val="60D727D1"/>
    <w:rsid w:val="60D77550"/>
    <w:rsid w:val="60D7CE52"/>
    <w:rsid w:val="60D8AFC1"/>
    <w:rsid w:val="60D90875"/>
    <w:rsid w:val="60E07119"/>
    <w:rsid w:val="60E2073F"/>
    <w:rsid w:val="60E6CF3E"/>
    <w:rsid w:val="60EACA22"/>
    <w:rsid w:val="60EB68BD"/>
    <w:rsid w:val="60EC2178"/>
    <w:rsid w:val="60ECF5FD"/>
    <w:rsid w:val="60ED6320"/>
    <w:rsid w:val="60EFF067"/>
    <w:rsid w:val="60F01CAE"/>
    <w:rsid w:val="60F18F66"/>
    <w:rsid w:val="60F20D61"/>
    <w:rsid w:val="60F438DA"/>
    <w:rsid w:val="60F91D16"/>
    <w:rsid w:val="60FAC151"/>
    <w:rsid w:val="60FB667F"/>
    <w:rsid w:val="60FDA9D8"/>
    <w:rsid w:val="60FE4C14"/>
    <w:rsid w:val="60FE5559"/>
    <w:rsid w:val="61022785"/>
    <w:rsid w:val="6106E85C"/>
    <w:rsid w:val="610B138E"/>
    <w:rsid w:val="610DCCE4"/>
    <w:rsid w:val="610EA447"/>
    <w:rsid w:val="610EAFA2"/>
    <w:rsid w:val="610F40D1"/>
    <w:rsid w:val="610F959E"/>
    <w:rsid w:val="61115037"/>
    <w:rsid w:val="6116C12E"/>
    <w:rsid w:val="6116C162"/>
    <w:rsid w:val="611A9D70"/>
    <w:rsid w:val="611B07F9"/>
    <w:rsid w:val="6123A9E1"/>
    <w:rsid w:val="6129C2D4"/>
    <w:rsid w:val="612C4D7C"/>
    <w:rsid w:val="612E507F"/>
    <w:rsid w:val="612ED817"/>
    <w:rsid w:val="61359268"/>
    <w:rsid w:val="61364B47"/>
    <w:rsid w:val="6136F25F"/>
    <w:rsid w:val="6138B4B1"/>
    <w:rsid w:val="61391CAE"/>
    <w:rsid w:val="613AFB58"/>
    <w:rsid w:val="613FF227"/>
    <w:rsid w:val="61408904"/>
    <w:rsid w:val="61426042"/>
    <w:rsid w:val="614260DC"/>
    <w:rsid w:val="6143170D"/>
    <w:rsid w:val="61494AF4"/>
    <w:rsid w:val="614B1CB8"/>
    <w:rsid w:val="614C4238"/>
    <w:rsid w:val="614D9AB9"/>
    <w:rsid w:val="614F4F39"/>
    <w:rsid w:val="614FD576"/>
    <w:rsid w:val="61577119"/>
    <w:rsid w:val="6157B43E"/>
    <w:rsid w:val="6157E1D4"/>
    <w:rsid w:val="615AA797"/>
    <w:rsid w:val="615C69FF"/>
    <w:rsid w:val="615CCF56"/>
    <w:rsid w:val="615F76B5"/>
    <w:rsid w:val="6161BBFC"/>
    <w:rsid w:val="616241BD"/>
    <w:rsid w:val="61643D6E"/>
    <w:rsid w:val="6166A7BA"/>
    <w:rsid w:val="6168C7FE"/>
    <w:rsid w:val="6168DF6C"/>
    <w:rsid w:val="616AB1E1"/>
    <w:rsid w:val="616FB4B0"/>
    <w:rsid w:val="6171C9AA"/>
    <w:rsid w:val="617695DD"/>
    <w:rsid w:val="617768AE"/>
    <w:rsid w:val="617A2DDB"/>
    <w:rsid w:val="617AB913"/>
    <w:rsid w:val="617C43EF"/>
    <w:rsid w:val="617D4AE9"/>
    <w:rsid w:val="61811D01"/>
    <w:rsid w:val="6183D269"/>
    <w:rsid w:val="618402CF"/>
    <w:rsid w:val="618491A5"/>
    <w:rsid w:val="6185AA2C"/>
    <w:rsid w:val="6186B4E6"/>
    <w:rsid w:val="6187913D"/>
    <w:rsid w:val="618A2245"/>
    <w:rsid w:val="618B3147"/>
    <w:rsid w:val="618E103B"/>
    <w:rsid w:val="618F65D0"/>
    <w:rsid w:val="6192A330"/>
    <w:rsid w:val="61930000"/>
    <w:rsid w:val="6194ED94"/>
    <w:rsid w:val="619AC7E7"/>
    <w:rsid w:val="619C554C"/>
    <w:rsid w:val="619C745F"/>
    <w:rsid w:val="619E6885"/>
    <w:rsid w:val="61A03656"/>
    <w:rsid w:val="61A0B13A"/>
    <w:rsid w:val="61A286A7"/>
    <w:rsid w:val="61A41AAE"/>
    <w:rsid w:val="61A58467"/>
    <w:rsid w:val="61A7A2CF"/>
    <w:rsid w:val="61AA9E9D"/>
    <w:rsid w:val="61ACED16"/>
    <w:rsid w:val="61AE458C"/>
    <w:rsid w:val="61AEBEA8"/>
    <w:rsid w:val="61AF7C7C"/>
    <w:rsid w:val="61AFF5A0"/>
    <w:rsid w:val="61B137A1"/>
    <w:rsid w:val="61B18591"/>
    <w:rsid w:val="61B38223"/>
    <w:rsid w:val="61B43BFA"/>
    <w:rsid w:val="61B6F585"/>
    <w:rsid w:val="61B86E70"/>
    <w:rsid w:val="61BB024A"/>
    <w:rsid w:val="61BC8454"/>
    <w:rsid w:val="61C06377"/>
    <w:rsid w:val="61C5E45C"/>
    <w:rsid w:val="61C69FB4"/>
    <w:rsid w:val="61C7DBB3"/>
    <w:rsid w:val="61C8D7A2"/>
    <w:rsid w:val="61C96EBC"/>
    <w:rsid w:val="61CAD05A"/>
    <w:rsid w:val="61CBF6F8"/>
    <w:rsid w:val="61D00989"/>
    <w:rsid w:val="61D46803"/>
    <w:rsid w:val="61D52C3C"/>
    <w:rsid w:val="61D6ADC9"/>
    <w:rsid w:val="61D77D9F"/>
    <w:rsid w:val="61D803DB"/>
    <w:rsid w:val="61D8D0EE"/>
    <w:rsid w:val="61DE4C94"/>
    <w:rsid w:val="61E16EB1"/>
    <w:rsid w:val="61E263EF"/>
    <w:rsid w:val="61E56E0E"/>
    <w:rsid w:val="61E60E84"/>
    <w:rsid w:val="61E6FD20"/>
    <w:rsid w:val="61F2476D"/>
    <w:rsid w:val="61F4C340"/>
    <w:rsid w:val="61F5F9E5"/>
    <w:rsid w:val="61F6B5A0"/>
    <w:rsid w:val="61F6CF91"/>
    <w:rsid w:val="61F91485"/>
    <w:rsid w:val="61F9A11D"/>
    <w:rsid w:val="61FB03A8"/>
    <w:rsid w:val="61FDDF96"/>
    <w:rsid w:val="61FE1454"/>
    <w:rsid w:val="61FE7793"/>
    <w:rsid w:val="61FEC44B"/>
    <w:rsid w:val="61FEF556"/>
    <w:rsid w:val="620122D0"/>
    <w:rsid w:val="62038A35"/>
    <w:rsid w:val="6205F201"/>
    <w:rsid w:val="6208B562"/>
    <w:rsid w:val="6209D92C"/>
    <w:rsid w:val="620AC464"/>
    <w:rsid w:val="620EC282"/>
    <w:rsid w:val="620ED2D2"/>
    <w:rsid w:val="620FFFB9"/>
    <w:rsid w:val="621079EF"/>
    <w:rsid w:val="62108741"/>
    <w:rsid w:val="6212DD47"/>
    <w:rsid w:val="6216AB74"/>
    <w:rsid w:val="62194873"/>
    <w:rsid w:val="621DEB6D"/>
    <w:rsid w:val="621EE513"/>
    <w:rsid w:val="621F186C"/>
    <w:rsid w:val="621FA464"/>
    <w:rsid w:val="62210571"/>
    <w:rsid w:val="62258656"/>
    <w:rsid w:val="6227D206"/>
    <w:rsid w:val="6228FA1C"/>
    <w:rsid w:val="622B1D29"/>
    <w:rsid w:val="622CE3BD"/>
    <w:rsid w:val="62313918"/>
    <w:rsid w:val="62345E52"/>
    <w:rsid w:val="62362D2A"/>
    <w:rsid w:val="623A38FC"/>
    <w:rsid w:val="623A420C"/>
    <w:rsid w:val="623A969D"/>
    <w:rsid w:val="623BD788"/>
    <w:rsid w:val="623BF6A3"/>
    <w:rsid w:val="623E9403"/>
    <w:rsid w:val="6241A802"/>
    <w:rsid w:val="62438168"/>
    <w:rsid w:val="6244D0C4"/>
    <w:rsid w:val="62485B78"/>
    <w:rsid w:val="62521C80"/>
    <w:rsid w:val="6252A97F"/>
    <w:rsid w:val="625743C0"/>
    <w:rsid w:val="625CA08D"/>
    <w:rsid w:val="625EF9D1"/>
    <w:rsid w:val="625F0145"/>
    <w:rsid w:val="626ABF1F"/>
    <w:rsid w:val="626CCA83"/>
    <w:rsid w:val="62716F4F"/>
    <w:rsid w:val="62791D0F"/>
    <w:rsid w:val="627A0E80"/>
    <w:rsid w:val="627CA77B"/>
    <w:rsid w:val="627DA28A"/>
    <w:rsid w:val="627FA43E"/>
    <w:rsid w:val="62811ED4"/>
    <w:rsid w:val="62870494"/>
    <w:rsid w:val="6287A218"/>
    <w:rsid w:val="628DE882"/>
    <w:rsid w:val="6299CA4C"/>
    <w:rsid w:val="629AA321"/>
    <w:rsid w:val="62A3C8A9"/>
    <w:rsid w:val="62A48975"/>
    <w:rsid w:val="62A51B03"/>
    <w:rsid w:val="62A849F4"/>
    <w:rsid w:val="62A9E952"/>
    <w:rsid w:val="62AC2677"/>
    <w:rsid w:val="62AD7830"/>
    <w:rsid w:val="62B0DD54"/>
    <w:rsid w:val="62B14069"/>
    <w:rsid w:val="62B1C240"/>
    <w:rsid w:val="62B25B38"/>
    <w:rsid w:val="62B3644A"/>
    <w:rsid w:val="62B5E75C"/>
    <w:rsid w:val="62B6B1D3"/>
    <w:rsid w:val="62B7A0FB"/>
    <w:rsid w:val="62B90B01"/>
    <w:rsid w:val="62B9761C"/>
    <w:rsid w:val="62BC15B2"/>
    <w:rsid w:val="62BC72D7"/>
    <w:rsid w:val="62BC7697"/>
    <w:rsid w:val="62BCCD52"/>
    <w:rsid w:val="62BD1AEE"/>
    <w:rsid w:val="62BE6644"/>
    <w:rsid w:val="62BEE2E7"/>
    <w:rsid w:val="62C0F6A5"/>
    <w:rsid w:val="62C2539E"/>
    <w:rsid w:val="62C28939"/>
    <w:rsid w:val="62C70A8F"/>
    <w:rsid w:val="62C89A87"/>
    <w:rsid w:val="62C98B0A"/>
    <w:rsid w:val="62CCF4BF"/>
    <w:rsid w:val="62CD0397"/>
    <w:rsid w:val="62CDCE05"/>
    <w:rsid w:val="62D4511A"/>
    <w:rsid w:val="62D47A8A"/>
    <w:rsid w:val="62D820B8"/>
    <w:rsid w:val="62D91C57"/>
    <w:rsid w:val="62D927C7"/>
    <w:rsid w:val="62DAC695"/>
    <w:rsid w:val="62DEC19B"/>
    <w:rsid w:val="62DF8B52"/>
    <w:rsid w:val="62DFA64A"/>
    <w:rsid w:val="62E1BBD4"/>
    <w:rsid w:val="62E4F9DD"/>
    <w:rsid w:val="62E6015B"/>
    <w:rsid w:val="62EBBE4B"/>
    <w:rsid w:val="62ED955D"/>
    <w:rsid w:val="62EF5A86"/>
    <w:rsid w:val="62F24D23"/>
    <w:rsid w:val="62F370C7"/>
    <w:rsid w:val="62F4A875"/>
    <w:rsid w:val="62F6AAC1"/>
    <w:rsid w:val="62F75740"/>
    <w:rsid w:val="62F90E74"/>
    <w:rsid w:val="62FBBE07"/>
    <w:rsid w:val="62FC1BF8"/>
    <w:rsid w:val="62FF9E38"/>
    <w:rsid w:val="6302D142"/>
    <w:rsid w:val="630348E7"/>
    <w:rsid w:val="63034BB4"/>
    <w:rsid w:val="6303B366"/>
    <w:rsid w:val="63062DEA"/>
    <w:rsid w:val="6306EA3F"/>
    <w:rsid w:val="6307E323"/>
    <w:rsid w:val="6309B672"/>
    <w:rsid w:val="630BB4E5"/>
    <w:rsid w:val="6312F7D7"/>
    <w:rsid w:val="63134C67"/>
    <w:rsid w:val="631418D8"/>
    <w:rsid w:val="6315E6F2"/>
    <w:rsid w:val="6318001A"/>
    <w:rsid w:val="631891A8"/>
    <w:rsid w:val="631BD70A"/>
    <w:rsid w:val="631C43D4"/>
    <w:rsid w:val="631CC235"/>
    <w:rsid w:val="632170CB"/>
    <w:rsid w:val="63220701"/>
    <w:rsid w:val="63224069"/>
    <w:rsid w:val="63293A5E"/>
    <w:rsid w:val="632A3B9F"/>
    <w:rsid w:val="632DC7B2"/>
    <w:rsid w:val="6330E90A"/>
    <w:rsid w:val="633316AB"/>
    <w:rsid w:val="6334CBA4"/>
    <w:rsid w:val="63357DE2"/>
    <w:rsid w:val="6339F3AE"/>
    <w:rsid w:val="633B6E3E"/>
    <w:rsid w:val="633E4352"/>
    <w:rsid w:val="633EE928"/>
    <w:rsid w:val="633F28FE"/>
    <w:rsid w:val="6345DA7B"/>
    <w:rsid w:val="6349C1FA"/>
    <w:rsid w:val="634BE217"/>
    <w:rsid w:val="634FDCE2"/>
    <w:rsid w:val="635130CA"/>
    <w:rsid w:val="635136DB"/>
    <w:rsid w:val="6352B31C"/>
    <w:rsid w:val="6352D451"/>
    <w:rsid w:val="635302D8"/>
    <w:rsid w:val="635A2A0D"/>
    <w:rsid w:val="635AF751"/>
    <w:rsid w:val="635CDD3E"/>
    <w:rsid w:val="635D9F07"/>
    <w:rsid w:val="635E5B51"/>
    <w:rsid w:val="6361F1B5"/>
    <w:rsid w:val="6363645C"/>
    <w:rsid w:val="63656C9E"/>
    <w:rsid w:val="6366C861"/>
    <w:rsid w:val="6366D3FC"/>
    <w:rsid w:val="63691328"/>
    <w:rsid w:val="636F22A7"/>
    <w:rsid w:val="6372DFF0"/>
    <w:rsid w:val="6374D130"/>
    <w:rsid w:val="63768EF1"/>
    <w:rsid w:val="6378DE13"/>
    <w:rsid w:val="6380D894"/>
    <w:rsid w:val="6381697D"/>
    <w:rsid w:val="6388D1F5"/>
    <w:rsid w:val="638A1FB4"/>
    <w:rsid w:val="638B1D77"/>
    <w:rsid w:val="638C35F6"/>
    <w:rsid w:val="639456AC"/>
    <w:rsid w:val="63948613"/>
    <w:rsid w:val="6395B3E1"/>
    <w:rsid w:val="63980839"/>
    <w:rsid w:val="639ACAAC"/>
    <w:rsid w:val="639E1E57"/>
    <w:rsid w:val="639FE1C0"/>
    <w:rsid w:val="63A20F23"/>
    <w:rsid w:val="63A26DDE"/>
    <w:rsid w:val="63A2C4A3"/>
    <w:rsid w:val="63A4CB44"/>
    <w:rsid w:val="63A560DA"/>
    <w:rsid w:val="63A8F5A5"/>
    <w:rsid w:val="63AA10BE"/>
    <w:rsid w:val="63AC0741"/>
    <w:rsid w:val="63AD64E5"/>
    <w:rsid w:val="63ADE936"/>
    <w:rsid w:val="63AE0960"/>
    <w:rsid w:val="63B009BC"/>
    <w:rsid w:val="63B224CB"/>
    <w:rsid w:val="63B5147F"/>
    <w:rsid w:val="63B856E4"/>
    <w:rsid w:val="63B88875"/>
    <w:rsid w:val="63B8BADA"/>
    <w:rsid w:val="63B997F6"/>
    <w:rsid w:val="63BACC2E"/>
    <w:rsid w:val="63BAD958"/>
    <w:rsid w:val="63BB468A"/>
    <w:rsid w:val="63BC0AAD"/>
    <w:rsid w:val="63BCCE44"/>
    <w:rsid w:val="63BD45F7"/>
    <w:rsid w:val="63BE8255"/>
    <w:rsid w:val="63BEA264"/>
    <w:rsid w:val="63BFD753"/>
    <w:rsid w:val="63C17A5C"/>
    <w:rsid w:val="63C5F692"/>
    <w:rsid w:val="63C61CC4"/>
    <w:rsid w:val="63C73C1B"/>
    <w:rsid w:val="63CB0525"/>
    <w:rsid w:val="63CC85DE"/>
    <w:rsid w:val="63CCC244"/>
    <w:rsid w:val="63DA5CE9"/>
    <w:rsid w:val="63DC2C5B"/>
    <w:rsid w:val="63DCB88E"/>
    <w:rsid w:val="63E03F01"/>
    <w:rsid w:val="63E046DF"/>
    <w:rsid w:val="63EA54C2"/>
    <w:rsid w:val="63ED51F1"/>
    <w:rsid w:val="63EDD0B4"/>
    <w:rsid w:val="63EE6D31"/>
    <w:rsid w:val="63F48C13"/>
    <w:rsid w:val="63F9FFC4"/>
    <w:rsid w:val="63FC77E0"/>
    <w:rsid w:val="63FD2238"/>
    <w:rsid w:val="63FDD8ED"/>
    <w:rsid w:val="63FDF5B3"/>
    <w:rsid w:val="640122FF"/>
    <w:rsid w:val="64012440"/>
    <w:rsid w:val="6402363F"/>
    <w:rsid w:val="64062146"/>
    <w:rsid w:val="640674A7"/>
    <w:rsid w:val="640FE70C"/>
    <w:rsid w:val="641061FD"/>
    <w:rsid w:val="641157AF"/>
    <w:rsid w:val="64123CA3"/>
    <w:rsid w:val="6414AF24"/>
    <w:rsid w:val="6414B20A"/>
    <w:rsid w:val="64151443"/>
    <w:rsid w:val="64163DA2"/>
    <w:rsid w:val="64172F69"/>
    <w:rsid w:val="641A5331"/>
    <w:rsid w:val="641C2263"/>
    <w:rsid w:val="641C3ACD"/>
    <w:rsid w:val="641EE4C5"/>
    <w:rsid w:val="6421CDF3"/>
    <w:rsid w:val="6421E504"/>
    <w:rsid w:val="64220532"/>
    <w:rsid w:val="64244D57"/>
    <w:rsid w:val="6427AC7C"/>
    <w:rsid w:val="642B9CDF"/>
    <w:rsid w:val="642C6A30"/>
    <w:rsid w:val="642DE1D1"/>
    <w:rsid w:val="6430EB05"/>
    <w:rsid w:val="64344C95"/>
    <w:rsid w:val="643466D8"/>
    <w:rsid w:val="6435F3EA"/>
    <w:rsid w:val="6436CD0C"/>
    <w:rsid w:val="64395C9D"/>
    <w:rsid w:val="643B2BFF"/>
    <w:rsid w:val="643C9986"/>
    <w:rsid w:val="643DB2DB"/>
    <w:rsid w:val="643E8184"/>
    <w:rsid w:val="644057B3"/>
    <w:rsid w:val="64420048"/>
    <w:rsid w:val="6443868B"/>
    <w:rsid w:val="64446114"/>
    <w:rsid w:val="6444D449"/>
    <w:rsid w:val="64456740"/>
    <w:rsid w:val="644F6BAA"/>
    <w:rsid w:val="64504C7E"/>
    <w:rsid w:val="645198D8"/>
    <w:rsid w:val="645411EA"/>
    <w:rsid w:val="6456E5C7"/>
    <w:rsid w:val="6458D349"/>
    <w:rsid w:val="645B6437"/>
    <w:rsid w:val="645CFD62"/>
    <w:rsid w:val="645D9F2E"/>
    <w:rsid w:val="645DAB7E"/>
    <w:rsid w:val="645EF33F"/>
    <w:rsid w:val="645FF5E5"/>
    <w:rsid w:val="64638B1A"/>
    <w:rsid w:val="646501AE"/>
    <w:rsid w:val="6466D8D9"/>
    <w:rsid w:val="6469ED38"/>
    <w:rsid w:val="646C8874"/>
    <w:rsid w:val="646E80B8"/>
    <w:rsid w:val="646F2CA4"/>
    <w:rsid w:val="64720C86"/>
    <w:rsid w:val="64732B0E"/>
    <w:rsid w:val="64753954"/>
    <w:rsid w:val="64772C83"/>
    <w:rsid w:val="647768D9"/>
    <w:rsid w:val="6479637F"/>
    <w:rsid w:val="647BFEB6"/>
    <w:rsid w:val="647CE150"/>
    <w:rsid w:val="647E322D"/>
    <w:rsid w:val="647E62F2"/>
    <w:rsid w:val="6480203A"/>
    <w:rsid w:val="6480BE96"/>
    <w:rsid w:val="64822F83"/>
    <w:rsid w:val="64832B04"/>
    <w:rsid w:val="6484EF3A"/>
    <w:rsid w:val="6485C436"/>
    <w:rsid w:val="64894BED"/>
    <w:rsid w:val="648B0CD1"/>
    <w:rsid w:val="648B9D15"/>
    <w:rsid w:val="648BA06C"/>
    <w:rsid w:val="648C398C"/>
    <w:rsid w:val="648E81E3"/>
    <w:rsid w:val="648FD68D"/>
    <w:rsid w:val="648FE2F7"/>
    <w:rsid w:val="6492233F"/>
    <w:rsid w:val="6495B3FE"/>
    <w:rsid w:val="6496BF22"/>
    <w:rsid w:val="64987FDC"/>
    <w:rsid w:val="6498E8CA"/>
    <w:rsid w:val="64994022"/>
    <w:rsid w:val="649A3BEA"/>
    <w:rsid w:val="649A9D42"/>
    <w:rsid w:val="649AAE07"/>
    <w:rsid w:val="649B1F39"/>
    <w:rsid w:val="649DE6D3"/>
    <w:rsid w:val="649F51C4"/>
    <w:rsid w:val="649F7DF0"/>
    <w:rsid w:val="64A1FB62"/>
    <w:rsid w:val="64A25964"/>
    <w:rsid w:val="64A79F76"/>
    <w:rsid w:val="64AD5E83"/>
    <w:rsid w:val="64AE1A67"/>
    <w:rsid w:val="64AFD83E"/>
    <w:rsid w:val="64B02502"/>
    <w:rsid w:val="64B026F7"/>
    <w:rsid w:val="64B0CE01"/>
    <w:rsid w:val="64B1D7EE"/>
    <w:rsid w:val="64B332B6"/>
    <w:rsid w:val="64B479C0"/>
    <w:rsid w:val="64BA0D9A"/>
    <w:rsid w:val="64BE41D1"/>
    <w:rsid w:val="64C01743"/>
    <w:rsid w:val="64C458A3"/>
    <w:rsid w:val="64CB606C"/>
    <w:rsid w:val="64CB8B45"/>
    <w:rsid w:val="64CD7A2C"/>
    <w:rsid w:val="64CF7568"/>
    <w:rsid w:val="64D471F6"/>
    <w:rsid w:val="64D52DE7"/>
    <w:rsid w:val="64D6296D"/>
    <w:rsid w:val="64DCA7F9"/>
    <w:rsid w:val="64DE2CED"/>
    <w:rsid w:val="64DECC0E"/>
    <w:rsid w:val="64E116BF"/>
    <w:rsid w:val="64E15C02"/>
    <w:rsid w:val="64E3BB17"/>
    <w:rsid w:val="64E81F16"/>
    <w:rsid w:val="64EA7D8B"/>
    <w:rsid w:val="64EBCCCC"/>
    <w:rsid w:val="64EDF494"/>
    <w:rsid w:val="64EE2030"/>
    <w:rsid w:val="64F14E88"/>
    <w:rsid w:val="64F38929"/>
    <w:rsid w:val="64F38B25"/>
    <w:rsid w:val="64F3E9FB"/>
    <w:rsid w:val="64F493F4"/>
    <w:rsid w:val="64F67C4E"/>
    <w:rsid w:val="64F6EC24"/>
    <w:rsid w:val="64F7E945"/>
    <w:rsid w:val="64F7EE62"/>
    <w:rsid w:val="64F917B3"/>
    <w:rsid w:val="64FC6034"/>
    <w:rsid w:val="64FE35B9"/>
    <w:rsid w:val="65000B5C"/>
    <w:rsid w:val="65087FE1"/>
    <w:rsid w:val="650FDDFF"/>
    <w:rsid w:val="65113453"/>
    <w:rsid w:val="65123D20"/>
    <w:rsid w:val="6515727B"/>
    <w:rsid w:val="6515B4C8"/>
    <w:rsid w:val="65169345"/>
    <w:rsid w:val="65175DF4"/>
    <w:rsid w:val="65184359"/>
    <w:rsid w:val="651B9017"/>
    <w:rsid w:val="6525DF46"/>
    <w:rsid w:val="65267237"/>
    <w:rsid w:val="6526C9E4"/>
    <w:rsid w:val="652BB375"/>
    <w:rsid w:val="652C5A8C"/>
    <w:rsid w:val="652D18FC"/>
    <w:rsid w:val="6533C7B0"/>
    <w:rsid w:val="6534DC88"/>
    <w:rsid w:val="6534E814"/>
    <w:rsid w:val="65387BA2"/>
    <w:rsid w:val="653A6070"/>
    <w:rsid w:val="653BC1F0"/>
    <w:rsid w:val="653CAC0D"/>
    <w:rsid w:val="653D21FF"/>
    <w:rsid w:val="653D7F96"/>
    <w:rsid w:val="653FA46A"/>
    <w:rsid w:val="654334BD"/>
    <w:rsid w:val="654712B3"/>
    <w:rsid w:val="6547F8C8"/>
    <w:rsid w:val="654B1AF7"/>
    <w:rsid w:val="654C2E44"/>
    <w:rsid w:val="654F99F1"/>
    <w:rsid w:val="65503137"/>
    <w:rsid w:val="655232EA"/>
    <w:rsid w:val="6552B890"/>
    <w:rsid w:val="655356C1"/>
    <w:rsid w:val="655377C0"/>
    <w:rsid w:val="6557AF2F"/>
    <w:rsid w:val="655A70E9"/>
    <w:rsid w:val="655A7519"/>
    <w:rsid w:val="655DB198"/>
    <w:rsid w:val="65607D53"/>
    <w:rsid w:val="65636369"/>
    <w:rsid w:val="65645CD7"/>
    <w:rsid w:val="6564CAD2"/>
    <w:rsid w:val="65678236"/>
    <w:rsid w:val="656AE410"/>
    <w:rsid w:val="656DD03C"/>
    <w:rsid w:val="656DE476"/>
    <w:rsid w:val="656E0DCC"/>
    <w:rsid w:val="656E109F"/>
    <w:rsid w:val="65791265"/>
    <w:rsid w:val="65794F47"/>
    <w:rsid w:val="657FD670"/>
    <w:rsid w:val="658058D8"/>
    <w:rsid w:val="6581A36C"/>
    <w:rsid w:val="65841DC7"/>
    <w:rsid w:val="658481F7"/>
    <w:rsid w:val="6584C243"/>
    <w:rsid w:val="65851E23"/>
    <w:rsid w:val="658CC8FF"/>
    <w:rsid w:val="658EA5EA"/>
    <w:rsid w:val="659061FF"/>
    <w:rsid w:val="659188E4"/>
    <w:rsid w:val="65920411"/>
    <w:rsid w:val="6592CB80"/>
    <w:rsid w:val="65941332"/>
    <w:rsid w:val="659685A9"/>
    <w:rsid w:val="659841B3"/>
    <w:rsid w:val="659A0933"/>
    <w:rsid w:val="659B0C0F"/>
    <w:rsid w:val="659C6C0B"/>
    <w:rsid w:val="659CC887"/>
    <w:rsid w:val="659D455C"/>
    <w:rsid w:val="65A45DD8"/>
    <w:rsid w:val="65A8F34B"/>
    <w:rsid w:val="65A90EAF"/>
    <w:rsid w:val="65A9112B"/>
    <w:rsid w:val="65AAF262"/>
    <w:rsid w:val="65AC48DE"/>
    <w:rsid w:val="65B1F66B"/>
    <w:rsid w:val="65B95715"/>
    <w:rsid w:val="65B9D182"/>
    <w:rsid w:val="65BBC992"/>
    <w:rsid w:val="65BD2079"/>
    <w:rsid w:val="65BE7E0E"/>
    <w:rsid w:val="65BFFAFF"/>
    <w:rsid w:val="65C34F3D"/>
    <w:rsid w:val="65C382CF"/>
    <w:rsid w:val="65C64E97"/>
    <w:rsid w:val="65C79F8A"/>
    <w:rsid w:val="65C8B38B"/>
    <w:rsid w:val="65C8F308"/>
    <w:rsid w:val="65C9CFD0"/>
    <w:rsid w:val="65CB3C2C"/>
    <w:rsid w:val="65CC23B8"/>
    <w:rsid w:val="65CD6D13"/>
    <w:rsid w:val="65CE9FE7"/>
    <w:rsid w:val="65CF3242"/>
    <w:rsid w:val="65D1B6D0"/>
    <w:rsid w:val="65D1D5ED"/>
    <w:rsid w:val="65D2163B"/>
    <w:rsid w:val="65D3A0CF"/>
    <w:rsid w:val="65D477F3"/>
    <w:rsid w:val="65D5B5CB"/>
    <w:rsid w:val="65D61C7F"/>
    <w:rsid w:val="65DA6098"/>
    <w:rsid w:val="65DE22A1"/>
    <w:rsid w:val="65DF0439"/>
    <w:rsid w:val="65E00B0D"/>
    <w:rsid w:val="65E1F1E2"/>
    <w:rsid w:val="65E34CE5"/>
    <w:rsid w:val="65E9C586"/>
    <w:rsid w:val="65EB2EB5"/>
    <w:rsid w:val="65EBE18A"/>
    <w:rsid w:val="65EC5A40"/>
    <w:rsid w:val="65F043EC"/>
    <w:rsid w:val="65F2813A"/>
    <w:rsid w:val="65F4AA13"/>
    <w:rsid w:val="65FC8AE3"/>
    <w:rsid w:val="65FDAAF0"/>
    <w:rsid w:val="6600FD6B"/>
    <w:rsid w:val="66010F35"/>
    <w:rsid w:val="6604D3E4"/>
    <w:rsid w:val="6606A95A"/>
    <w:rsid w:val="6607D96C"/>
    <w:rsid w:val="660B4DB0"/>
    <w:rsid w:val="660D56F0"/>
    <w:rsid w:val="660DC15F"/>
    <w:rsid w:val="660E8A42"/>
    <w:rsid w:val="6610AFFF"/>
    <w:rsid w:val="66119683"/>
    <w:rsid w:val="66196013"/>
    <w:rsid w:val="661C80C8"/>
    <w:rsid w:val="661D5B87"/>
    <w:rsid w:val="6622A7EE"/>
    <w:rsid w:val="6624BDB8"/>
    <w:rsid w:val="6624CE4E"/>
    <w:rsid w:val="6629D5EC"/>
    <w:rsid w:val="662B2CD5"/>
    <w:rsid w:val="662C1AA5"/>
    <w:rsid w:val="6630F56F"/>
    <w:rsid w:val="663119BC"/>
    <w:rsid w:val="66316C2B"/>
    <w:rsid w:val="66352B7B"/>
    <w:rsid w:val="6636A246"/>
    <w:rsid w:val="6636C475"/>
    <w:rsid w:val="664037B7"/>
    <w:rsid w:val="6640510C"/>
    <w:rsid w:val="66425370"/>
    <w:rsid w:val="66441961"/>
    <w:rsid w:val="66457146"/>
    <w:rsid w:val="6645D177"/>
    <w:rsid w:val="66470856"/>
    <w:rsid w:val="66478D50"/>
    <w:rsid w:val="66483D77"/>
    <w:rsid w:val="664937B1"/>
    <w:rsid w:val="66499896"/>
    <w:rsid w:val="66499B82"/>
    <w:rsid w:val="664BDC09"/>
    <w:rsid w:val="664DCEA1"/>
    <w:rsid w:val="6651627A"/>
    <w:rsid w:val="6651CFA3"/>
    <w:rsid w:val="66523F27"/>
    <w:rsid w:val="66548034"/>
    <w:rsid w:val="6655211A"/>
    <w:rsid w:val="6656D214"/>
    <w:rsid w:val="665847F9"/>
    <w:rsid w:val="66591685"/>
    <w:rsid w:val="665DFA4B"/>
    <w:rsid w:val="665E6CED"/>
    <w:rsid w:val="6663137B"/>
    <w:rsid w:val="6664B5B5"/>
    <w:rsid w:val="6664D8C7"/>
    <w:rsid w:val="666502D7"/>
    <w:rsid w:val="6667BAB2"/>
    <w:rsid w:val="666D10E6"/>
    <w:rsid w:val="666E076E"/>
    <w:rsid w:val="66702DE9"/>
    <w:rsid w:val="66724196"/>
    <w:rsid w:val="667286CB"/>
    <w:rsid w:val="667C6826"/>
    <w:rsid w:val="667C8D53"/>
    <w:rsid w:val="667F74CF"/>
    <w:rsid w:val="6681B00F"/>
    <w:rsid w:val="6683D8C0"/>
    <w:rsid w:val="668C8FA6"/>
    <w:rsid w:val="668E60BD"/>
    <w:rsid w:val="6693AFDD"/>
    <w:rsid w:val="66956657"/>
    <w:rsid w:val="66978715"/>
    <w:rsid w:val="66986724"/>
    <w:rsid w:val="6699F20C"/>
    <w:rsid w:val="669A6E2E"/>
    <w:rsid w:val="66A06234"/>
    <w:rsid w:val="66A2F134"/>
    <w:rsid w:val="66A40C02"/>
    <w:rsid w:val="66A59485"/>
    <w:rsid w:val="66A62763"/>
    <w:rsid w:val="66A91313"/>
    <w:rsid w:val="66A9FFA9"/>
    <w:rsid w:val="66AAB439"/>
    <w:rsid w:val="66AB7E8A"/>
    <w:rsid w:val="66B8A780"/>
    <w:rsid w:val="66BB9EDD"/>
    <w:rsid w:val="66BE0C0E"/>
    <w:rsid w:val="66C5A907"/>
    <w:rsid w:val="66C809D1"/>
    <w:rsid w:val="66C893DB"/>
    <w:rsid w:val="66C8E67D"/>
    <w:rsid w:val="66CCD534"/>
    <w:rsid w:val="66CD92D8"/>
    <w:rsid w:val="66D742B7"/>
    <w:rsid w:val="66D76ECC"/>
    <w:rsid w:val="66DB3CA2"/>
    <w:rsid w:val="66DC6016"/>
    <w:rsid w:val="66DF6CAC"/>
    <w:rsid w:val="66E10DC4"/>
    <w:rsid w:val="66E1A391"/>
    <w:rsid w:val="66E28474"/>
    <w:rsid w:val="66E6712C"/>
    <w:rsid w:val="66E67CD7"/>
    <w:rsid w:val="66E9B479"/>
    <w:rsid w:val="66EAAA27"/>
    <w:rsid w:val="66EC8494"/>
    <w:rsid w:val="66EEBE1F"/>
    <w:rsid w:val="66EED285"/>
    <w:rsid w:val="66F708E5"/>
    <w:rsid w:val="66F887A2"/>
    <w:rsid w:val="66FAF05B"/>
    <w:rsid w:val="66FB4A25"/>
    <w:rsid w:val="66FF0039"/>
    <w:rsid w:val="66FFFE8E"/>
    <w:rsid w:val="6700F55F"/>
    <w:rsid w:val="6701B7A2"/>
    <w:rsid w:val="67051507"/>
    <w:rsid w:val="67062DB5"/>
    <w:rsid w:val="67078988"/>
    <w:rsid w:val="6707F0F4"/>
    <w:rsid w:val="670B538A"/>
    <w:rsid w:val="670D1498"/>
    <w:rsid w:val="6710DDF4"/>
    <w:rsid w:val="6712B603"/>
    <w:rsid w:val="671475C8"/>
    <w:rsid w:val="671760FC"/>
    <w:rsid w:val="67180326"/>
    <w:rsid w:val="671C2DC5"/>
    <w:rsid w:val="671FA128"/>
    <w:rsid w:val="67207ECD"/>
    <w:rsid w:val="67244110"/>
    <w:rsid w:val="672591CC"/>
    <w:rsid w:val="6729B48A"/>
    <w:rsid w:val="672B8466"/>
    <w:rsid w:val="672D0382"/>
    <w:rsid w:val="67304781"/>
    <w:rsid w:val="6731D183"/>
    <w:rsid w:val="673367B6"/>
    <w:rsid w:val="67351BE1"/>
    <w:rsid w:val="6737C177"/>
    <w:rsid w:val="673876AD"/>
    <w:rsid w:val="6738F0E1"/>
    <w:rsid w:val="673A334F"/>
    <w:rsid w:val="673A5B73"/>
    <w:rsid w:val="673B8151"/>
    <w:rsid w:val="673F9CB9"/>
    <w:rsid w:val="674249E5"/>
    <w:rsid w:val="67460BE7"/>
    <w:rsid w:val="67477658"/>
    <w:rsid w:val="6747A82C"/>
    <w:rsid w:val="67493C2E"/>
    <w:rsid w:val="674A9A55"/>
    <w:rsid w:val="674F49BD"/>
    <w:rsid w:val="67509F73"/>
    <w:rsid w:val="675109EC"/>
    <w:rsid w:val="6751B048"/>
    <w:rsid w:val="6751C001"/>
    <w:rsid w:val="6754EBEF"/>
    <w:rsid w:val="6758C7E5"/>
    <w:rsid w:val="675B5DCA"/>
    <w:rsid w:val="675C448A"/>
    <w:rsid w:val="675C926C"/>
    <w:rsid w:val="6766A6D0"/>
    <w:rsid w:val="676A8087"/>
    <w:rsid w:val="676C7EBB"/>
    <w:rsid w:val="6770F8F8"/>
    <w:rsid w:val="67723FBD"/>
    <w:rsid w:val="67738F6C"/>
    <w:rsid w:val="67794FA5"/>
    <w:rsid w:val="67796C11"/>
    <w:rsid w:val="677AA514"/>
    <w:rsid w:val="677C952E"/>
    <w:rsid w:val="677F9190"/>
    <w:rsid w:val="6780720C"/>
    <w:rsid w:val="678500F5"/>
    <w:rsid w:val="6786A2E0"/>
    <w:rsid w:val="678828EA"/>
    <w:rsid w:val="678EE0FE"/>
    <w:rsid w:val="679105AE"/>
    <w:rsid w:val="67927EF8"/>
    <w:rsid w:val="6792A94F"/>
    <w:rsid w:val="67991135"/>
    <w:rsid w:val="679AC77D"/>
    <w:rsid w:val="679CACE1"/>
    <w:rsid w:val="679D9225"/>
    <w:rsid w:val="67A2C36F"/>
    <w:rsid w:val="67A414C5"/>
    <w:rsid w:val="67A43366"/>
    <w:rsid w:val="67A8451C"/>
    <w:rsid w:val="67A89319"/>
    <w:rsid w:val="67AA261B"/>
    <w:rsid w:val="67AABA78"/>
    <w:rsid w:val="67ABAB4C"/>
    <w:rsid w:val="67AD9120"/>
    <w:rsid w:val="67AF1621"/>
    <w:rsid w:val="67AFA1E4"/>
    <w:rsid w:val="67B07178"/>
    <w:rsid w:val="67B40512"/>
    <w:rsid w:val="67B659B7"/>
    <w:rsid w:val="67BABE82"/>
    <w:rsid w:val="67BFA568"/>
    <w:rsid w:val="67C207D0"/>
    <w:rsid w:val="67C8F51E"/>
    <w:rsid w:val="67CAE7DC"/>
    <w:rsid w:val="67CC2221"/>
    <w:rsid w:val="67D2D597"/>
    <w:rsid w:val="67D3623F"/>
    <w:rsid w:val="67D399DE"/>
    <w:rsid w:val="67D45BC0"/>
    <w:rsid w:val="67D8AD51"/>
    <w:rsid w:val="67DAA575"/>
    <w:rsid w:val="67DB9C47"/>
    <w:rsid w:val="67DD7F3F"/>
    <w:rsid w:val="67E22EB4"/>
    <w:rsid w:val="67EA5113"/>
    <w:rsid w:val="67EBF3E1"/>
    <w:rsid w:val="67EF5A74"/>
    <w:rsid w:val="67F682D3"/>
    <w:rsid w:val="67F694B0"/>
    <w:rsid w:val="67F86404"/>
    <w:rsid w:val="67F9FDE9"/>
    <w:rsid w:val="67FA157A"/>
    <w:rsid w:val="67FB8E7A"/>
    <w:rsid w:val="67FC89F5"/>
    <w:rsid w:val="67FEA8CA"/>
    <w:rsid w:val="67FFBA80"/>
    <w:rsid w:val="68006FE8"/>
    <w:rsid w:val="6805AA5E"/>
    <w:rsid w:val="68064C0B"/>
    <w:rsid w:val="6809BF51"/>
    <w:rsid w:val="680AEC2A"/>
    <w:rsid w:val="680C582F"/>
    <w:rsid w:val="6810E94D"/>
    <w:rsid w:val="68119A05"/>
    <w:rsid w:val="6814FA12"/>
    <w:rsid w:val="6817E251"/>
    <w:rsid w:val="681A504E"/>
    <w:rsid w:val="681AE57F"/>
    <w:rsid w:val="681FF6DA"/>
    <w:rsid w:val="68237B2A"/>
    <w:rsid w:val="68243D2D"/>
    <w:rsid w:val="6826C2A3"/>
    <w:rsid w:val="682724AA"/>
    <w:rsid w:val="68274055"/>
    <w:rsid w:val="68280A47"/>
    <w:rsid w:val="682B0F68"/>
    <w:rsid w:val="682B7EC6"/>
    <w:rsid w:val="682E2F64"/>
    <w:rsid w:val="682E6C5F"/>
    <w:rsid w:val="682E7284"/>
    <w:rsid w:val="682FBD3B"/>
    <w:rsid w:val="6830F2C6"/>
    <w:rsid w:val="683113BD"/>
    <w:rsid w:val="68315EC7"/>
    <w:rsid w:val="6831B6E3"/>
    <w:rsid w:val="6831CAD2"/>
    <w:rsid w:val="6831CF7E"/>
    <w:rsid w:val="68320C76"/>
    <w:rsid w:val="68330B34"/>
    <w:rsid w:val="68334FED"/>
    <w:rsid w:val="683495C7"/>
    <w:rsid w:val="68369229"/>
    <w:rsid w:val="683D36F3"/>
    <w:rsid w:val="683E516C"/>
    <w:rsid w:val="683F52BF"/>
    <w:rsid w:val="68409EE8"/>
    <w:rsid w:val="68412D93"/>
    <w:rsid w:val="68424D8D"/>
    <w:rsid w:val="6842501B"/>
    <w:rsid w:val="684496DD"/>
    <w:rsid w:val="6844B84B"/>
    <w:rsid w:val="68452EC2"/>
    <w:rsid w:val="68453F80"/>
    <w:rsid w:val="6845CB4F"/>
    <w:rsid w:val="6848134D"/>
    <w:rsid w:val="68487951"/>
    <w:rsid w:val="684CE201"/>
    <w:rsid w:val="684E062D"/>
    <w:rsid w:val="684F3484"/>
    <w:rsid w:val="68500E5C"/>
    <w:rsid w:val="68526D68"/>
    <w:rsid w:val="6857BAFA"/>
    <w:rsid w:val="685879DF"/>
    <w:rsid w:val="6859CA97"/>
    <w:rsid w:val="685A0A48"/>
    <w:rsid w:val="685A97D8"/>
    <w:rsid w:val="685DA320"/>
    <w:rsid w:val="685E8FAE"/>
    <w:rsid w:val="685EB8C1"/>
    <w:rsid w:val="68601914"/>
    <w:rsid w:val="68671E84"/>
    <w:rsid w:val="68694E6C"/>
    <w:rsid w:val="6869D181"/>
    <w:rsid w:val="686CCEBA"/>
    <w:rsid w:val="686D55D3"/>
    <w:rsid w:val="686D827F"/>
    <w:rsid w:val="686E4711"/>
    <w:rsid w:val="6870DE25"/>
    <w:rsid w:val="68718294"/>
    <w:rsid w:val="687497BA"/>
    <w:rsid w:val="68753E7A"/>
    <w:rsid w:val="687625E6"/>
    <w:rsid w:val="6879A4CF"/>
    <w:rsid w:val="687A769F"/>
    <w:rsid w:val="68860528"/>
    <w:rsid w:val="688AAFC9"/>
    <w:rsid w:val="688B2336"/>
    <w:rsid w:val="688ED20B"/>
    <w:rsid w:val="68904AD1"/>
    <w:rsid w:val="689125B7"/>
    <w:rsid w:val="68922ED6"/>
    <w:rsid w:val="6892DE56"/>
    <w:rsid w:val="68936E04"/>
    <w:rsid w:val="689462E0"/>
    <w:rsid w:val="689561A7"/>
    <w:rsid w:val="68968F2D"/>
    <w:rsid w:val="689B7DD8"/>
    <w:rsid w:val="68A0D573"/>
    <w:rsid w:val="68A4955B"/>
    <w:rsid w:val="68A5F967"/>
    <w:rsid w:val="68A8EF8C"/>
    <w:rsid w:val="68AAB5D1"/>
    <w:rsid w:val="68AB3C3A"/>
    <w:rsid w:val="68AB676D"/>
    <w:rsid w:val="68AD8BF2"/>
    <w:rsid w:val="68B04C98"/>
    <w:rsid w:val="68B2F4D2"/>
    <w:rsid w:val="68B34326"/>
    <w:rsid w:val="68B462B4"/>
    <w:rsid w:val="68B54742"/>
    <w:rsid w:val="68BAC252"/>
    <w:rsid w:val="68BD640C"/>
    <w:rsid w:val="68BDE129"/>
    <w:rsid w:val="68BE70E5"/>
    <w:rsid w:val="68C04D7A"/>
    <w:rsid w:val="68C226E2"/>
    <w:rsid w:val="68C32402"/>
    <w:rsid w:val="68C82513"/>
    <w:rsid w:val="68C82788"/>
    <w:rsid w:val="68CA8BC1"/>
    <w:rsid w:val="68D41FD8"/>
    <w:rsid w:val="68D60E5A"/>
    <w:rsid w:val="68DB228A"/>
    <w:rsid w:val="68E00C80"/>
    <w:rsid w:val="68E2C231"/>
    <w:rsid w:val="68E5DC44"/>
    <w:rsid w:val="68E60136"/>
    <w:rsid w:val="68E66331"/>
    <w:rsid w:val="68E7BEFE"/>
    <w:rsid w:val="68E8D234"/>
    <w:rsid w:val="68EDF6D2"/>
    <w:rsid w:val="68EF7519"/>
    <w:rsid w:val="68EFC30C"/>
    <w:rsid w:val="68F05A5E"/>
    <w:rsid w:val="68F52169"/>
    <w:rsid w:val="68F624E9"/>
    <w:rsid w:val="68F76C4F"/>
    <w:rsid w:val="68F9498B"/>
    <w:rsid w:val="68FB26C4"/>
    <w:rsid w:val="68FB2A66"/>
    <w:rsid w:val="68FB544E"/>
    <w:rsid w:val="68FB7E68"/>
    <w:rsid w:val="68FBCA66"/>
    <w:rsid w:val="68FE8F1C"/>
    <w:rsid w:val="69022FBB"/>
    <w:rsid w:val="69028F55"/>
    <w:rsid w:val="6906198E"/>
    <w:rsid w:val="690B3698"/>
    <w:rsid w:val="690C4D45"/>
    <w:rsid w:val="6912CF1F"/>
    <w:rsid w:val="691563C3"/>
    <w:rsid w:val="691667F8"/>
    <w:rsid w:val="6919A24D"/>
    <w:rsid w:val="6919BC37"/>
    <w:rsid w:val="691A74F3"/>
    <w:rsid w:val="691BE9FE"/>
    <w:rsid w:val="691DA9B0"/>
    <w:rsid w:val="6925A20E"/>
    <w:rsid w:val="6925FC55"/>
    <w:rsid w:val="6926D31E"/>
    <w:rsid w:val="69270C62"/>
    <w:rsid w:val="692A7E95"/>
    <w:rsid w:val="692BC79C"/>
    <w:rsid w:val="6931AECB"/>
    <w:rsid w:val="693208FC"/>
    <w:rsid w:val="69327FFC"/>
    <w:rsid w:val="6932E2B4"/>
    <w:rsid w:val="6933D683"/>
    <w:rsid w:val="6934CA1E"/>
    <w:rsid w:val="693515E9"/>
    <w:rsid w:val="693FC65C"/>
    <w:rsid w:val="69416754"/>
    <w:rsid w:val="69439D9B"/>
    <w:rsid w:val="6944570C"/>
    <w:rsid w:val="6946576E"/>
    <w:rsid w:val="6948261C"/>
    <w:rsid w:val="69485A9D"/>
    <w:rsid w:val="694AF92D"/>
    <w:rsid w:val="694BD408"/>
    <w:rsid w:val="694E2318"/>
    <w:rsid w:val="694E8865"/>
    <w:rsid w:val="694F14DD"/>
    <w:rsid w:val="695058A3"/>
    <w:rsid w:val="69537974"/>
    <w:rsid w:val="69549132"/>
    <w:rsid w:val="6956C895"/>
    <w:rsid w:val="695B8722"/>
    <w:rsid w:val="695FAAC0"/>
    <w:rsid w:val="6964CD47"/>
    <w:rsid w:val="696612A8"/>
    <w:rsid w:val="69670508"/>
    <w:rsid w:val="6973DF05"/>
    <w:rsid w:val="6975BB5A"/>
    <w:rsid w:val="6979A5D9"/>
    <w:rsid w:val="697CEA11"/>
    <w:rsid w:val="697D30CD"/>
    <w:rsid w:val="69806315"/>
    <w:rsid w:val="69815703"/>
    <w:rsid w:val="69856A3A"/>
    <w:rsid w:val="69871ACD"/>
    <w:rsid w:val="698AB438"/>
    <w:rsid w:val="698BFCD5"/>
    <w:rsid w:val="698EAE08"/>
    <w:rsid w:val="698EEC36"/>
    <w:rsid w:val="69914A4D"/>
    <w:rsid w:val="699669C5"/>
    <w:rsid w:val="69969ADD"/>
    <w:rsid w:val="69970F20"/>
    <w:rsid w:val="699B4B93"/>
    <w:rsid w:val="699DE701"/>
    <w:rsid w:val="699DF38F"/>
    <w:rsid w:val="69A043D3"/>
    <w:rsid w:val="69A365A5"/>
    <w:rsid w:val="69A39C74"/>
    <w:rsid w:val="69A5156A"/>
    <w:rsid w:val="69A626A0"/>
    <w:rsid w:val="69A6C753"/>
    <w:rsid w:val="69A94CC4"/>
    <w:rsid w:val="69AAB7C8"/>
    <w:rsid w:val="69AC35C3"/>
    <w:rsid w:val="69AF58FE"/>
    <w:rsid w:val="69B00447"/>
    <w:rsid w:val="69B0AAF7"/>
    <w:rsid w:val="69B46D71"/>
    <w:rsid w:val="69B8086E"/>
    <w:rsid w:val="69B9197D"/>
    <w:rsid w:val="69BB24B6"/>
    <w:rsid w:val="69BF22E7"/>
    <w:rsid w:val="69C04985"/>
    <w:rsid w:val="69C0AF5F"/>
    <w:rsid w:val="69C0B2ED"/>
    <w:rsid w:val="69C1DD8A"/>
    <w:rsid w:val="69C251F7"/>
    <w:rsid w:val="69C3EAC5"/>
    <w:rsid w:val="69C45FEA"/>
    <w:rsid w:val="69C48328"/>
    <w:rsid w:val="69C50A8B"/>
    <w:rsid w:val="69C6AC72"/>
    <w:rsid w:val="69C7861D"/>
    <w:rsid w:val="69CC9F20"/>
    <w:rsid w:val="69CD5316"/>
    <w:rsid w:val="69CD68CA"/>
    <w:rsid w:val="69CD6E75"/>
    <w:rsid w:val="69CE5448"/>
    <w:rsid w:val="69CF68B7"/>
    <w:rsid w:val="69CFA937"/>
    <w:rsid w:val="69CFCB22"/>
    <w:rsid w:val="69D15A09"/>
    <w:rsid w:val="69D207F6"/>
    <w:rsid w:val="69D4EE38"/>
    <w:rsid w:val="69D751D8"/>
    <w:rsid w:val="69D8DC80"/>
    <w:rsid w:val="69D91B28"/>
    <w:rsid w:val="69DF4437"/>
    <w:rsid w:val="69E01D0C"/>
    <w:rsid w:val="69E65D6D"/>
    <w:rsid w:val="69EBDBD2"/>
    <w:rsid w:val="69EC8482"/>
    <w:rsid w:val="69EE874A"/>
    <w:rsid w:val="69F02B3A"/>
    <w:rsid w:val="69F27CA4"/>
    <w:rsid w:val="69F2CF89"/>
    <w:rsid w:val="69F31969"/>
    <w:rsid w:val="69F375C5"/>
    <w:rsid w:val="69F3B153"/>
    <w:rsid w:val="69F690CD"/>
    <w:rsid w:val="69F6EC0C"/>
    <w:rsid w:val="69F8B057"/>
    <w:rsid w:val="69FBE28E"/>
    <w:rsid w:val="69FE4CE7"/>
    <w:rsid w:val="69FEFADE"/>
    <w:rsid w:val="6A0051FE"/>
    <w:rsid w:val="6A00932D"/>
    <w:rsid w:val="6A029858"/>
    <w:rsid w:val="6A0331C9"/>
    <w:rsid w:val="6A03A040"/>
    <w:rsid w:val="6A0501BD"/>
    <w:rsid w:val="6A07C0CB"/>
    <w:rsid w:val="6A0DAC02"/>
    <w:rsid w:val="6A0F50BE"/>
    <w:rsid w:val="6A0F615C"/>
    <w:rsid w:val="6A10B084"/>
    <w:rsid w:val="6A10FFE5"/>
    <w:rsid w:val="6A117090"/>
    <w:rsid w:val="6A135105"/>
    <w:rsid w:val="6A136E50"/>
    <w:rsid w:val="6A13C6B8"/>
    <w:rsid w:val="6A14BE3E"/>
    <w:rsid w:val="6A1962A0"/>
    <w:rsid w:val="6A1967C5"/>
    <w:rsid w:val="6A1C17DA"/>
    <w:rsid w:val="6A20DB32"/>
    <w:rsid w:val="6A26405A"/>
    <w:rsid w:val="6A2773A1"/>
    <w:rsid w:val="6A2CB0BA"/>
    <w:rsid w:val="6A2D0A19"/>
    <w:rsid w:val="6A309135"/>
    <w:rsid w:val="6A34968A"/>
    <w:rsid w:val="6A34E26B"/>
    <w:rsid w:val="6A369553"/>
    <w:rsid w:val="6A37EB71"/>
    <w:rsid w:val="6A3BAE97"/>
    <w:rsid w:val="6A40029A"/>
    <w:rsid w:val="6A4149A1"/>
    <w:rsid w:val="6A4234FA"/>
    <w:rsid w:val="6A438FFE"/>
    <w:rsid w:val="6A467C82"/>
    <w:rsid w:val="6A46C5B5"/>
    <w:rsid w:val="6A46DE78"/>
    <w:rsid w:val="6A477718"/>
    <w:rsid w:val="6A4786B6"/>
    <w:rsid w:val="6A4D3BCE"/>
    <w:rsid w:val="6A4FB724"/>
    <w:rsid w:val="6A502ED6"/>
    <w:rsid w:val="6A584295"/>
    <w:rsid w:val="6A5C7EB9"/>
    <w:rsid w:val="6A5D98C0"/>
    <w:rsid w:val="6A5EA382"/>
    <w:rsid w:val="6A5F4677"/>
    <w:rsid w:val="6A6014FF"/>
    <w:rsid w:val="6A616845"/>
    <w:rsid w:val="6A660DBB"/>
    <w:rsid w:val="6A6D3315"/>
    <w:rsid w:val="6A6E6BAA"/>
    <w:rsid w:val="6A7155D0"/>
    <w:rsid w:val="6A72C480"/>
    <w:rsid w:val="6A73AF6C"/>
    <w:rsid w:val="6A742FC9"/>
    <w:rsid w:val="6A766CDE"/>
    <w:rsid w:val="6A799364"/>
    <w:rsid w:val="6A7AAFB3"/>
    <w:rsid w:val="6A7B85D3"/>
    <w:rsid w:val="6A7D0F7F"/>
    <w:rsid w:val="6A7F7E9C"/>
    <w:rsid w:val="6A832E2F"/>
    <w:rsid w:val="6A8429DF"/>
    <w:rsid w:val="6A8591D6"/>
    <w:rsid w:val="6A92FC5D"/>
    <w:rsid w:val="6A953184"/>
    <w:rsid w:val="6A95FC28"/>
    <w:rsid w:val="6A9BC833"/>
    <w:rsid w:val="6AA19150"/>
    <w:rsid w:val="6AA1FB36"/>
    <w:rsid w:val="6AA3940C"/>
    <w:rsid w:val="6AA4FFAA"/>
    <w:rsid w:val="6AA6EC23"/>
    <w:rsid w:val="6AAC1B80"/>
    <w:rsid w:val="6AB06B10"/>
    <w:rsid w:val="6AB43618"/>
    <w:rsid w:val="6AB6E892"/>
    <w:rsid w:val="6ABE934F"/>
    <w:rsid w:val="6AC04C74"/>
    <w:rsid w:val="6AC4562E"/>
    <w:rsid w:val="6AC69186"/>
    <w:rsid w:val="6AC8D2E3"/>
    <w:rsid w:val="6AD022BB"/>
    <w:rsid w:val="6AD1B0E6"/>
    <w:rsid w:val="6AD6C245"/>
    <w:rsid w:val="6AD88E01"/>
    <w:rsid w:val="6AD9A594"/>
    <w:rsid w:val="6AD9B8E6"/>
    <w:rsid w:val="6ADAF6A2"/>
    <w:rsid w:val="6ADF283B"/>
    <w:rsid w:val="6AE19836"/>
    <w:rsid w:val="6AE1A6C3"/>
    <w:rsid w:val="6AE30A63"/>
    <w:rsid w:val="6AE30AA1"/>
    <w:rsid w:val="6AE9313D"/>
    <w:rsid w:val="6AEF81B4"/>
    <w:rsid w:val="6AEFE08B"/>
    <w:rsid w:val="6AF04285"/>
    <w:rsid w:val="6AF2562F"/>
    <w:rsid w:val="6AF28DA6"/>
    <w:rsid w:val="6AF61F99"/>
    <w:rsid w:val="6AF7C7D4"/>
    <w:rsid w:val="6AF7E5C1"/>
    <w:rsid w:val="6AF8E07B"/>
    <w:rsid w:val="6AFBDA2E"/>
    <w:rsid w:val="6B02AA74"/>
    <w:rsid w:val="6B02B43F"/>
    <w:rsid w:val="6B065B18"/>
    <w:rsid w:val="6B06BD87"/>
    <w:rsid w:val="6B17134E"/>
    <w:rsid w:val="6B17912E"/>
    <w:rsid w:val="6B195760"/>
    <w:rsid w:val="6B1AC5C6"/>
    <w:rsid w:val="6B1E545B"/>
    <w:rsid w:val="6B1F98D5"/>
    <w:rsid w:val="6B2060B1"/>
    <w:rsid w:val="6B206119"/>
    <w:rsid w:val="6B2154E7"/>
    <w:rsid w:val="6B24A9D9"/>
    <w:rsid w:val="6B255ED7"/>
    <w:rsid w:val="6B267C9F"/>
    <w:rsid w:val="6B2B090E"/>
    <w:rsid w:val="6B2C7CC5"/>
    <w:rsid w:val="6B2CADC4"/>
    <w:rsid w:val="6B2E2453"/>
    <w:rsid w:val="6B2F6D6C"/>
    <w:rsid w:val="6B303061"/>
    <w:rsid w:val="6B37B94F"/>
    <w:rsid w:val="6B3C6EE7"/>
    <w:rsid w:val="6B434256"/>
    <w:rsid w:val="6B4440E4"/>
    <w:rsid w:val="6B459F92"/>
    <w:rsid w:val="6B4E4577"/>
    <w:rsid w:val="6B4E7088"/>
    <w:rsid w:val="6B5011C4"/>
    <w:rsid w:val="6B502CEF"/>
    <w:rsid w:val="6B523E0C"/>
    <w:rsid w:val="6B533225"/>
    <w:rsid w:val="6B548405"/>
    <w:rsid w:val="6B5746CB"/>
    <w:rsid w:val="6B58DB51"/>
    <w:rsid w:val="6B5B298D"/>
    <w:rsid w:val="6B5E1238"/>
    <w:rsid w:val="6B5F541B"/>
    <w:rsid w:val="6B5FA6E5"/>
    <w:rsid w:val="6B6A4A0F"/>
    <w:rsid w:val="6B6C9742"/>
    <w:rsid w:val="6B6F2CD0"/>
    <w:rsid w:val="6B791A34"/>
    <w:rsid w:val="6B7A9130"/>
    <w:rsid w:val="6B7DCF3C"/>
    <w:rsid w:val="6B7DE395"/>
    <w:rsid w:val="6B7EC343"/>
    <w:rsid w:val="6B81E57D"/>
    <w:rsid w:val="6B845CC8"/>
    <w:rsid w:val="6B872870"/>
    <w:rsid w:val="6B874DCA"/>
    <w:rsid w:val="6B877114"/>
    <w:rsid w:val="6B8C03BA"/>
    <w:rsid w:val="6B930213"/>
    <w:rsid w:val="6B93A1DB"/>
    <w:rsid w:val="6B93A72B"/>
    <w:rsid w:val="6B957DE9"/>
    <w:rsid w:val="6B9B484C"/>
    <w:rsid w:val="6B9C1C87"/>
    <w:rsid w:val="6B9DDEF6"/>
    <w:rsid w:val="6BA1880B"/>
    <w:rsid w:val="6BA1D2E7"/>
    <w:rsid w:val="6BA26A74"/>
    <w:rsid w:val="6BA494CC"/>
    <w:rsid w:val="6BA6EC78"/>
    <w:rsid w:val="6BA92D3D"/>
    <w:rsid w:val="6BA9DF13"/>
    <w:rsid w:val="6BA9FD27"/>
    <w:rsid w:val="6BAAD663"/>
    <w:rsid w:val="6BAD13AB"/>
    <w:rsid w:val="6BAF1568"/>
    <w:rsid w:val="6BB11AD7"/>
    <w:rsid w:val="6BB1F49F"/>
    <w:rsid w:val="6BB23768"/>
    <w:rsid w:val="6BB34C3D"/>
    <w:rsid w:val="6BB66193"/>
    <w:rsid w:val="6BB99303"/>
    <w:rsid w:val="6BB9C5BB"/>
    <w:rsid w:val="6BBDDA55"/>
    <w:rsid w:val="6BBF7710"/>
    <w:rsid w:val="6BC3640E"/>
    <w:rsid w:val="6BC41E6F"/>
    <w:rsid w:val="6BC45FDA"/>
    <w:rsid w:val="6BC4BBD7"/>
    <w:rsid w:val="6BC5556B"/>
    <w:rsid w:val="6BC6369E"/>
    <w:rsid w:val="6BC9F22C"/>
    <w:rsid w:val="6BCA64D7"/>
    <w:rsid w:val="6BCAB793"/>
    <w:rsid w:val="6BCBDDA9"/>
    <w:rsid w:val="6BD45B23"/>
    <w:rsid w:val="6BD636DE"/>
    <w:rsid w:val="6BDA0DB7"/>
    <w:rsid w:val="6BDA1CC6"/>
    <w:rsid w:val="6BDD9ECD"/>
    <w:rsid w:val="6BE3F5C3"/>
    <w:rsid w:val="6BE417B0"/>
    <w:rsid w:val="6BE51EE6"/>
    <w:rsid w:val="6BE82F27"/>
    <w:rsid w:val="6BEAE367"/>
    <w:rsid w:val="6BEC5614"/>
    <w:rsid w:val="6BEDA72C"/>
    <w:rsid w:val="6BF1D466"/>
    <w:rsid w:val="6BF2EC89"/>
    <w:rsid w:val="6BF5D36A"/>
    <w:rsid w:val="6BF62CB2"/>
    <w:rsid w:val="6BF6701D"/>
    <w:rsid w:val="6BF95D90"/>
    <w:rsid w:val="6BFA4CDB"/>
    <w:rsid w:val="6C00EF05"/>
    <w:rsid w:val="6C037A45"/>
    <w:rsid w:val="6C067D88"/>
    <w:rsid w:val="6C0A08CF"/>
    <w:rsid w:val="6C0AB7FA"/>
    <w:rsid w:val="6C0B3A2B"/>
    <w:rsid w:val="6C0BBBB5"/>
    <w:rsid w:val="6C0C067D"/>
    <w:rsid w:val="6C0C0E19"/>
    <w:rsid w:val="6C0CDE1A"/>
    <w:rsid w:val="6C115F60"/>
    <w:rsid w:val="6C14CE7D"/>
    <w:rsid w:val="6C14E14E"/>
    <w:rsid w:val="6C195190"/>
    <w:rsid w:val="6C1B1A5B"/>
    <w:rsid w:val="6C1E6477"/>
    <w:rsid w:val="6C1F9F80"/>
    <w:rsid w:val="6C200EF5"/>
    <w:rsid w:val="6C214E0C"/>
    <w:rsid w:val="6C24F91B"/>
    <w:rsid w:val="6C25CCA2"/>
    <w:rsid w:val="6C27DAF5"/>
    <w:rsid w:val="6C2B87EB"/>
    <w:rsid w:val="6C2C4841"/>
    <w:rsid w:val="6C2FDE84"/>
    <w:rsid w:val="6C2FF3C8"/>
    <w:rsid w:val="6C324538"/>
    <w:rsid w:val="6C33EC81"/>
    <w:rsid w:val="6C37EE13"/>
    <w:rsid w:val="6C381E18"/>
    <w:rsid w:val="6C409A92"/>
    <w:rsid w:val="6C413625"/>
    <w:rsid w:val="6C41C297"/>
    <w:rsid w:val="6C490A28"/>
    <w:rsid w:val="6C49BB7A"/>
    <w:rsid w:val="6C4D4DA6"/>
    <w:rsid w:val="6C4D867C"/>
    <w:rsid w:val="6C4FC517"/>
    <w:rsid w:val="6C576948"/>
    <w:rsid w:val="6C579A33"/>
    <w:rsid w:val="6C58820B"/>
    <w:rsid w:val="6C5C7AAF"/>
    <w:rsid w:val="6C665F9B"/>
    <w:rsid w:val="6C67ABA3"/>
    <w:rsid w:val="6C698709"/>
    <w:rsid w:val="6C6AE933"/>
    <w:rsid w:val="6C6C0275"/>
    <w:rsid w:val="6C6C65F5"/>
    <w:rsid w:val="6C6E3A62"/>
    <w:rsid w:val="6C702346"/>
    <w:rsid w:val="6C736B66"/>
    <w:rsid w:val="6C740829"/>
    <w:rsid w:val="6C74D053"/>
    <w:rsid w:val="6C77553E"/>
    <w:rsid w:val="6C77BE4C"/>
    <w:rsid w:val="6C78C810"/>
    <w:rsid w:val="6C7AD602"/>
    <w:rsid w:val="6C7DFF66"/>
    <w:rsid w:val="6C848DE8"/>
    <w:rsid w:val="6C89FE55"/>
    <w:rsid w:val="6C8D340C"/>
    <w:rsid w:val="6C8D5847"/>
    <w:rsid w:val="6C8DD70A"/>
    <w:rsid w:val="6C91F88A"/>
    <w:rsid w:val="6C972527"/>
    <w:rsid w:val="6C9817FF"/>
    <w:rsid w:val="6C98ACFD"/>
    <w:rsid w:val="6C9FD039"/>
    <w:rsid w:val="6CA00EFD"/>
    <w:rsid w:val="6CA01C38"/>
    <w:rsid w:val="6CA1544C"/>
    <w:rsid w:val="6CA2E775"/>
    <w:rsid w:val="6CA832FB"/>
    <w:rsid w:val="6CA9DD97"/>
    <w:rsid w:val="6CAAAC0E"/>
    <w:rsid w:val="6CAB308F"/>
    <w:rsid w:val="6CAB30D5"/>
    <w:rsid w:val="6CAD46C2"/>
    <w:rsid w:val="6CAEA601"/>
    <w:rsid w:val="6CAEF8CD"/>
    <w:rsid w:val="6CB1475B"/>
    <w:rsid w:val="6CB5590D"/>
    <w:rsid w:val="6CB622DE"/>
    <w:rsid w:val="6CBA461D"/>
    <w:rsid w:val="6CBC61D2"/>
    <w:rsid w:val="6CBE7C52"/>
    <w:rsid w:val="6CBE8F0D"/>
    <w:rsid w:val="6CBF115D"/>
    <w:rsid w:val="6CC09D8A"/>
    <w:rsid w:val="6CC25A13"/>
    <w:rsid w:val="6CC476F8"/>
    <w:rsid w:val="6CC68EBF"/>
    <w:rsid w:val="6CD40AF8"/>
    <w:rsid w:val="6CD4AB2A"/>
    <w:rsid w:val="6CD51A40"/>
    <w:rsid w:val="6CD7FAB8"/>
    <w:rsid w:val="6CD89AF9"/>
    <w:rsid w:val="6CD8A3A8"/>
    <w:rsid w:val="6CD8A83D"/>
    <w:rsid w:val="6CD928ED"/>
    <w:rsid w:val="6CD92C19"/>
    <w:rsid w:val="6CD9752D"/>
    <w:rsid w:val="6CD9E364"/>
    <w:rsid w:val="6CDB9DBA"/>
    <w:rsid w:val="6CDC818C"/>
    <w:rsid w:val="6CDDB868"/>
    <w:rsid w:val="6CDDB90C"/>
    <w:rsid w:val="6CDE688F"/>
    <w:rsid w:val="6CDFD76C"/>
    <w:rsid w:val="6CE01DC2"/>
    <w:rsid w:val="6CE40666"/>
    <w:rsid w:val="6CE4A16D"/>
    <w:rsid w:val="6CE978B4"/>
    <w:rsid w:val="6CEDF0FB"/>
    <w:rsid w:val="6CF5813E"/>
    <w:rsid w:val="6CF7183F"/>
    <w:rsid w:val="6CF78B5C"/>
    <w:rsid w:val="6CF9F840"/>
    <w:rsid w:val="6CFCA748"/>
    <w:rsid w:val="6D02154C"/>
    <w:rsid w:val="6D0484B9"/>
    <w:rsid w:val="6D09625C"/>
    <w:rsid w:val="6D10E89F"/>
    <w:rsid w:val="6D135005"/>
    <w:rsid w:val="6D1847FF"/>
    <w:rsid w:val="6D188C30"/>
    <w:rsid w:val="6D193F85"/>
    <w:rsid w:val="6D196C21"/>
    <w:rsid w:val="6D1C170D"/>
    <w:rsid w:val="6D1E43DD"/>
    <w:rsid w:val="6D234D77"/>
    <w:rsid w:val="6D2803D8"/>
    <w:rsid w:val="6D2932BB"/>
    <w:rsid w:val="6D2E56E0"/>
    <w:rsid w:val="6D2ED6D8"/>
    <w:rsid w:val="6D309326"/>
    <w:rsid w:val="6D319B8C"/>
    <w:rsid w:val="6D368A84"/>
    <w:rsid w:val="6D368AE0"/>
    <w:rsid w:val="6D3DC094"/>
    <w:rsid w:val="6D41138E"/>
    <w:rsid w:val="6D419F62"/>
    <w:rsid w:val="6D432E23"/>
    <w:rsid w:val="6D449F78"/>
    <w:rsid w:val="6D489756"/>
    <w:rsid w:val="6D49756F"/>
    <w:rsid w:val="6D542302"/>
    <w:rsid w:val="6D560921"/>
    <w:rsid w:val="6D57BE28"/>
    <w:rsid w:val="6D599B44"/>
    <w:rsid w:val="6D59C0BD"/>
    <w:rsid w:val="6D5ED477"/>
    <w:rsid w:val="6D60D22D"/>
    <w:rsid w:val="6D62CCFD"/>
    <w:rsid w:val="6D6404E9"/>
    <w:rsid w:val="6D645890"/>
    <w:rsid w:val="6D675723"/>
    <w:rsid w:val="6D6810B9"/>
    <w:rsid w:val="6D68A621"/>
    <w:rsid w:val="6D697F22"/>
    <w:rsid w:val="6D762418"/>
    <w:rsid w:val="6D78354B"/>
    <w:rsid w:val="6D7AADA0"/>
    <w:rsid w:val="6D7B4E34"/>
    <w:rsid w:val="6D7E0BB4"/>
    <w:rsid w:val="6D7ED5EB"/>
    <w:rsid w:val="6D7EDE54"/>
    <w:rsid w:val="6D82444C"/>
    <w:rsid w:val="6D8671F3"/>
    <w:rsid w:val="6D8679CB"/>
    <w:rsid w:val="6D882BE8"/>
    <w:rsid w:val="6D882F30"/>
    <w:rsid w:val="6D89DCE0"/>
    <w:rsid w:val="6D8A9E20"/>
    <w:rsid w:val="6D8B2E7D"/>
    <w:rsid w:val="6D8C1D51"/>
    <w:rsid w:val="6D8C6D35"/>
    <w:rsid w:val="6D8C7D2A"/>
    <w:rsid w:val="6D8F5616"/>
    <w:rsid w:val="6D910EF0"/>
    <w:rsid w:val="6D915F78"/>
    <w:rsid w:val="6D92F4A9"/>
    <w:rsid w:val="6D936BF0"/>
    <w:rsid w:val="6D959607"/>
    <w:rsid w:val="6D99A548"/>
    <w:rsid w:val="6D9CCE34"/>
    <w:rsid w:val="6D9D3E7E"/>
    <w:rsid w:val="6DA30101"/>
    <w:rsid w:val="6DA364AA"/>
    <w:rsid w:val="6DA6D497"/>
    <w:rsid w:val="6DA7B2CF"/>
    <w:rsid w:val="6DA7C312"/>
    <w:rsid w:val="6DA89B0B"/>
    <w:rsid w:val="6DA9E489"/>
    <w:rsid w:val="6DACC858"/>
    <w:rsid w:val="6DAF37B6"/>
    <w:rsid w:val="6DB68299"/>
    <w:rsid w:val="6DB855D2"/>
    <w:rsid w:val="6DBDAC3E"/>
    <w:rsid w:val="6DC11F33"/>
    <w:rsid w:val="6DC1A9E5"/>
    <w:rsid w:val="6DC266C2"/>
    <w:rsid w:val="6DC286CD"/>
    <w:rsid w:val="6DC3E549"/>
    <w:rsid w:val="6DC40232"/>
    <w:rsid w:val="6DCA4F4F"/>
    <w:rsid w:val="6DCBF746"/>
    <w:rsid w:val="6DD016A3"/>
    <w:rsid w:val="6DD13E82"/>
    <w:rsid w:val="6DD20AC6"/>
    <w:rsid w:val="6DD394B9"/>
    <w:rsid w:val="6DE18201"/>
    <w:rsid w:val="6DE54B1B"/>
    <w:rsid w:val="6DE5D8E3"/>
    <w:rsid w:val="6DE6617E"/>
    <w:rsid w:val="6DE68B25"/>
    <w:rsid w:val="6DE7C48E"/>
    <w:rsid w:val="6DEB1262"/>
    <w:rsid w:val="6DEBDEC2"/>
    <w:rsid w:val="6DEC3569"/>
    <w:rsid w:val="6DF08A02"/>
    <w:rsid w:val="6DF13FEB"/>
    <w:rsid w:val="6DF3F59C"/>
    <w:rsid w:val="6DF42365"/>
    <w:rsid w:val="6DF502FF"/>
    <w:rsid w:val="6DF5E4AB"/>
    <w:rsid w:val="6DF7B245"/>
    <w:rsid w:val="6DF7F89E"/>
    <w:rsid w:val="6DF8477B"/>
    <w:rsid w:val="6DF87F34"/>
    <w:rsid w:val="6DFB9EF5"/>
    <w:rsid w:val="6DFF53B4"/>
    <w:rsid w:val="6E013370"/>
    <w:rsid w:val="6E0336A5"/>
    <w:rsid w:val="6E05C3B6"/>
    <w:rsid w:val="6E0693D0"/>
    <w:rsid w:val="6E07734E"/>
    <w:rsid w:val="6E0C24F6"/>
    <w:rsid w:val="6E0C9FB6"/>
    <w:rsid w:val="6E10B497"/>
    <w:rsid w:val="6E12404C"/>
    <w:rsid w:val="6E1787CA"/>
    <w:rsid w:val="6E1F87DC"/>
    <w:rsid w:val="6E20BD99"/>
    <w:rsid w:val="6E212985"/>
    <w:rsid w:val="6E21FBE5"/>
    <w:rsid w:val="6E220547"/>
    <w:rsid w:val="6E2405EC"/>
    <w:rsid w:val="6E24422E"/>
    <w:rsid w:val="6E2794C0"/>
    <w:rsid w:val="6E2AC280"/>
    <w:rsid w:val="6E2C4FFF"/>
    <w:rsid w:val="6E2C5BAC"/>
    <w:rsid w:val="6E2D0F06"/>
    <w:rsid w:val="6E2D194F"/>
    <w:rsid w:val="6E2D8BAA"/>
    <w:rsid w:val="6E341F2F"/>
    <w:rsid w:val="6E358E42"/>
    <w:rsid w:val="6E358FBC"/>
    <w:rsid w:val="6E38CA20"/>
    <w:rsid w:val="6E39B8D3"/>
    <w:rsid w:val="6E3B3D2C"/>
    <w:rsid w:val="6E3C494C"/>
    <w:rsid w:val="6E3D72CA"/>
    <w:rsid w:val="6E3DF84A"/>
    <w:rsid w:val="6E3FEB0F"/>
    <w:rsid w:val="6E429E77"/>
    <w:rsid w:val="6E44F8B2"/>
    <w:rsid w:val="6E47DE66"/>
    <w:rsid w:val="6E4EB5C6"/>
    <w:rsid w:val="6E512C3E"/>
    <w:rsid w:val="6E5379F3"/>
    <w:rsid w:val="6E538DBC"/>
    <w:rsid w:val="6E54209B"/>
    <w:rsid w:val="6E5723B6"/>
    <w:rsid w:val="6E5ABBC2"/>
    <w:rsid w:val="6E5F9E84"/>
    <w:rsid w:val="6E5FA6C0"/>
    <w:rsid w:val="6E6183D2"/>
    <w:rsid w:val="6E619973"/>
    <w:rsid w:val="6E647AB9"/>
    <w:rsid w:val="6E6569B6"/>
    <w:rsid w:val="6E66BC89"/>
    <w:rsid w:val="6E68A1BA"/>
    <w:rsid w:val="6E6ABC19"/>
    <w:rsid w:val="6E6BD682"/>
    <w:rsid w:val="6E6BFA52"/>
    <w:rsid w:val="6E72612A"/>
    <w:rsid w:val="6E72A8CC"/>
    <w:rsid w:val="6E74AAAE"/>
    <w:rsid w:val="6E75775F"/>
    <w:rsid w:val="6E773261"/>
    <w:rsid w:val="6E7856C4"/>
    <w:rsid w:val="6E7B9384"/>
    <w:rsid w:val="6E7BFB8C"/>
    <w:rsid w:val="6E7C65A9"/>
    <w:rsid w:val="6E7D2015"/>
    <w:rsid w:val="6E805602"/>
    <w:rsid w:val="6E8298F9"/>
    <w:rsid w:val="6E82EB68"/>
    <w:rsid w:val="6E838970"/>
    <w:rsid w:val="6E845EAC"/>
    <w:rsid w:val="6E8914A9"/>
    <w:rsid w:val="6E8B1A7A"/>
    <w:rsid w:val="6E8CD19B"/>
    <w:rsid w:val="6E8D45D4"/>
    <w:rsid w:val="6E91B3CC"/>
    <w:rsid w:val="6E924308"/>
    <w:rsid w:val="6E929AA3"/>
    <w:rsid w:val="6E93D8A3"/>
    <w:rsid w:val="6E9A1084"/>
    <w:rsid w:val="6E9A2CE1"/>
    <w:rsid w:val="6E9B1466"/>
    <w:rsid w:val="6E9B2441"/>
    <w:rsid w:val="6E9DEEB1"/>
    <w:rsid w:val="6E9E5108"/>
    <w:rsid w:val="6EA0A953"/>
    <w:rsid w:val="6EAB29D5"/>
    <w:rsid w:val="6EAF3432"/>
    <w:rsid w:val="6EB20D27"/>
    <w:rsid w:val="6EB27645"/>
    <w:rsid w:val="6EB3F7B1"/>
    <w:rsid w:val="6EB44926"/>
    <w:rsid w:val="6EB84561"/>
    <w:rsid w:val="6EBA5D24"/>
    <w:rsid w:val="6EBFCED3"/>
    <w:rsid w:val="6EC106E5"/>
    <w:rsid w:val="6EC34724"/>
    <w:rsid w:val="6EC5595B"/>
    <w:rsid w:val="6EC74D94"/>
    <w:rsid w:val="6EC926ED"/>
    <w:rsid w:val="6ECAC1F9"/>
    <w:rsid w:val="6ECF32DF"/>
    <w:rsid w:val="6ED23E30"/>
    <w:rsid w:val="6ED26C4C"/>
    <w:rsid w:val="6ED62447"/>
    <w:rsid w:val="6ED86EF7"/>
    <w:rsid w:val="6ED894DC"/>
    <w:rsid w:val="6ED90E62"/>
    <w:rsid w:val="6EDA7A76"/>
    <w:rsid w:val="6EDBE162"/>
    <w:rsid w:val="6EDF4E99"/>
    <w:rsid w:val="6EE1A158"/>
    <w:rsid w:val="6EE266CE"/>
    <w:rsid w:val="6EE44BC8"/>
    <w:rsid w:val="6EE4ACC1"/>
    <w:rsid w:val="6EE653C9"/>
    <w:rsid w:val="6EE79384"/>
    <w:rsid w:val="6EE7B36E"/>
    <w:rsid w:val="6EE8EE01"/>
    <w:rsid w:val="6EEE4682"/>
    <w:rsid w:val="6EF20CE2"/>
    <w:rsid w:val="6EF309A2"/>
    <w:rsid w:val="6EF6D852"/>
    <w:rsid w:val="6EFC04AF"/>
    <w:rsid w:val="6EFEDA1B"/>
    <w:rsid w:val="6F004BD5"/>
    <w:rsid w:val="6F01953B"/>
    <w:rsid w:val="6F03BBBC"/>
    <w:rsid w:val="6F06CCBA"/>
    <w:rsid w:val="6F07AB21"/>
    <w:rsid w:val="6F084496"/>
    <w:rsid w:val="6F08EAB6"/>
    <w:rsid w:val="6F09AB3E"/>
    <w:rsid w:val="6F0C103F"/>
    <w:rsid w:val="6F102373"/>
    <w:rsid w:val="6F103F2E"/>
    <w:rsid w:val="6F110C46"/>
    <w:rsid w:val="6F1359BF"/>
    <w:rsid w:val="6F13FFD5"/>
    <w:rsid w:val="6F14D3D0"/>
    <w:rsid w:val="6F162393"/>
    <w:rsid w:val="6F1883C4"/>
    <w:rsid w:val="6F271BE5"/>
    <w:rsid w:val="6F28577A"/>
    <w:rsid w:val="6F28ED92"/>
    <w:rsid w:val="6F2B3EAE"/>
    <w:rsid w:val="6F2EDEE5"/>
    <w:rsid w:val="6F2F6816"/>
    <w:rsid w:val="6F2FE300"/>
    <w:rsid w:val="6F333C3F"/>
    <w:rsid w:val="6F346328"/>
    <w:rsid w:val="6F356A8B"/>
    <w:rsid w:val="6F3593CF"/>
    <w:rsid w:val="6F375401"/>
    <w:rsid w:val="6F3759CA"/>
    <w:rsid w:val="6F38CBD4"/>
    <w:rsid w:val="6F4059A5"/>
    <w:rsid w:val="6F431CDB"/>
    <w:rsid w:val="6F4B3ECA"/>
    <w:rsid w:val="6F4F6AD5"/>
    <w:rsid w:val="6F4FC891"/>
    <w:rsid w:val="6F541FF2"/>
    <w:rsid w:val="6F56C43D"/>
    <w:rsid w:val="6F581B68"/>
    <w:rsid w:val="6F582385"/>
    <w:rsid w:val="6F5D4FF8"/>
    <w:rsid w:val="6F5FC7A0"/>
    <w:rsid w:val="6F628CB6"/>
    <w:rsid w:val="6F63654D"/>
    <w:rsid w:val="6F66EFCF"/>
    <w:rsid w:val="6F67BD92"/>
    <w:rsid w:val="6F68D486"/>
    <w:rsid w:val="6F6F3260"/>
    <w:rsid w:val="6F6F7A53"/>
    <w:rsid w:val="6F7094E5"/>
    <w:rsid w:val="6F71B1E3"/>
    <w:rsid w:val="6F734DD0"/>
    <w:rsid w:val="6F7427A3"/>
    <w:rsid w:val="6F7483BB"/>
    <w:rsid w:val="6F74F673"/>
    <w:rsid w:val="6F75AD31"/>
    <w:rsid w:val="6F760A07"/>
    <w:rsid w:val="6F761EC5"/>
    <w:rsid w:val="6F7ABA76"/>
    <w:rsid w:val="6F7D4308"/>
    <w:rsid w:val="6F7FA69A"/>
    <w:rsid w:val="6F8024A9"/>
    <w:rsid w:val="6F8139AF"/>
    <w:rsid w:val="6F862665"/>
    <w:rsid w:val="6F880C7E"/>
    <w:rsid w:val="6F8A96A0"/>
    <w:rsid w:val="6F8B8EFE"/>
    <w:rsid w:val="6F8C91D7"/>
    <w:rsid w:val="6F8DE60A"/>
    <w:rsid w:val="6F8E6E1D"/>
    <w:rsid w:val="6F931EDD"/>
    <w:rsid w:val="6F9A9813"/>
    <w:rsid w:val="6F9B4FB0"/>
    <w:rsid w:val="6FA04E61"/>
    <w:rsid w:val="6FA13AF1"/>
    <w:rsid w:val="6FA2DDDD"/>
    <w:rsid w:val="6FA3E4F2"/>
    <w:rsid w:val="6FA456C0"/>
    <w:rsid w:val="6FB0C9C7"/>
    <w:rsid w:val="6FB32F69"/>
    <w:rsid w:val="6FB4E773"/>
    <w:rsid w:val="6FB59E6F"/>
    <w:rsid w:val="6FB63AC3"/>
    <w:rsid w:val="6FB81BD1"/>
    <w:rsid w:val="6FBBFB20"/>
    <w:rsid w:val="6FC020A8"/>
    <w:rsid w:val="6FC82F30"/>
    <w:rsid w:val="6FCC2185"/>
    <w:rsid w:val="6FCC5804"/>
    <w:rsid w:val="6FCD4DD0"/>
    <w:rsid w:val="6FD5D981"/>
    <w:rsid w:val="6FDFB403"/>
    <w:rsid w:val="6FE2664B"/>
    <w:rsid w:val="6FE45F75"/>
    <w:rsid w:val="6FE7323B"/>
    <w:rsid w:val="6FEE3812"/>
    <w:rsid w:val="6FF0D2F1"/>
    <w:rsid w:val="6FF0E225"/>
    <w:rsid w:val="6FF1FD00"/>
    <w:rsid w:val="6FF418DD"/>
    <w:rsid w:val="6FF6F291"/>
    <w:rsid w:val="6FF7B913"/>
    <w:rsid w:val="6FF82ADE"/>
    <w:rsid w:val="6FF99926"/>
    <w:rsid w:val="6FFAB7B3"/>
    <w:rsid w:val="6FFB7FED"/>
    <w:rsid w:val="6FFC4172"/>
    <w:rsid w:val="6FFC43A8"/>
    <w:rsid w:val="6FFD251A"/>
    <w:rsid w:val="6FFE20FB"/>
    <w:rsid w:val="700328AD"/>
    <w:rsid w:val="7004D7DF"/>
    <w:rsid w:val="7005346A"/>
    <w:rsid w:val="7009E881"/>
    <w:rsid w:val="700A441D"/>
    <w:rsid w:val="70109CA9"/>
    <w:rsid w:val="7010DBCC"/>
    <w:rsid w:val="70128157"/>
    <w:rsid w:val="7012B95B"/>
    <w:rsid w:val="7012E56F"/>
    <w:rsid w:val="7014B472"/>
    <w:rsid w:val="70163CA0"/>
    <w:rsid w:val="7017753C"/>
    <w:rsid w:val="7017BB68"/>
    <w:rsid w:val="701C1505"/>
    <w:rsid w:val="701C9FB5"/>
    <w:rsid w:val="701DA066"/>
    <w:rsid w:val="70229521"/>
    <w:rsid w:val="702517B8"/>
    <w:rsid w:val="70254B4D"/>
    <w:rsid w:val="7025E530"/>
    <w:rsid w:val="7028234D"/>
    <w:rsid w:val="702882C7"/>
    <w:rsid w:val="702B7C81"/>
    <w:rsid w:val="702B9E2F"/>
    <w:rsid w:val="702CB20C"/>
    <w:rsid w:val="702FCCD0"/>
    <w:rsid w:val="70322A89"/>
    <w:rsid w:val="70368D5F"/>
    <w:rsid w:val="7036A6F2"/>
    <w:rsid w:val="70386441"/>
    <w:rsid w:val="7039FC96"/>
    <w:rsid w:val="703F0274"/>
    <w:rsid w:val="70408CA7"/>
    <w:rsid w:val="70421CCD"/>
    <w:rsid w:val="70422194"/>
    <w:rsid w:val="70447169"/>
    <w:rsid w:val="70453273"/>
    <w:rsid w:val="7049B153"/>
    <w:rsid w:val="704B955B"/>
    <w:rsid w:val="704C186B"/>
    <w:rsid w:val="704E6399"/>
    <w:rsid w:val="704F3D0C"/>
    <w:rsid w:val="704FCB95"/>
    <w:rsid w:val="7050873A"/>
    <w:rsid w:val="70516AF9"/>
    <w:rsid w:val="70522CB7"/>
    <w:rsid w:val="7054C3E8"/>
    <w:rsid w:val="70579E33"/>
    <w:rsid w:val="705EF550"/>
    <w:rsid w:val="70606545"/>
    <w:rsid w:val="7061504E"/>
    <w:rsid w:val="70656E69"/>
    <w:rsid w:val="70664AFD"/>
    <w:rsid w:val="70677FD1"/>
    <w:rsid w:val="706786BC"/>
    <w:rsid w:val="7067ACB8"/>
    <w:rsid w:val="7067BA9E"/>
    <w:rsid w:val="7068BBE9"/>
    <w:rsid w:val="706D7969"/>
    <w:rsid w:val="706EACBB"/>
    <w:rsid w:val="706FB7FF"/>
    <w:rsid w:val="70700164"/>
    <w:rsid w:val="70715222"/>
    <w:rsid w:val="707342F3"/>
    <w:rsid w:val="70759894"/>
    <w:rsid w:val="7075BEBD"/>
    <w:rsid w:val="70766994"/>
    <w:rsid w:val="70774297"/>
    <w:rsid w:val="70790CAB"/>
    <w:rsid w:val="707BB100"/>
    <w:rsid w:val="707BD093"/>
    <w:rsid w:val="707E289B"/>
    <w:rsid w:val="707F3480"/>
    <w:rsid w:val="707F5BFD"/>
    <w:rsid w:val="7080079D"/>
    <w:rsid w:val="70808AF5"/>
    <w:rsid w:val="7082019F"/>
    <w:rsid w:val="7082E5B5"/>
    <w:rsid w:val="708356E7"/>
    <w:rsid w:val="70892872"/>
    <w:rsid w:val="70892D88"/>
    <w:rsid w:val="708C73A5"/>
    <w:rsid w:val="708E38C0"/>
    <w:rsid w:val="70915A01"/>
    <w:rsid w:val="7091632B"/>
    <w:rsid w:val="7091C4E0"/>
    <w:rsid w:val="7092E629"/>
    <w:rsid w:val="70952A1C"/>
    <w:rsid w:val="70967042"/>
    <w:rsid w:val="7096BED3"/>
    <w:rsid w:val="7097FE7B"/>
    <w:rsid w:val="709A3B8C"/>
    <w:rsid w:val="709BF933"/>
    <w:rsid w:val="709EDE80"/>
    <w:rsid w:val="70A07913"/>
    <w:rsid w:val="70A1611E"/>
    <w:rsid w:val="70A39E11"/>
    <w:rsid w:val="70A4F16C"/>
    <w:rsid w:val="70A6F9E6"/>
    <w:rsid w:val="70A79F2F"/>
    <w:rsid w:val="70A8D530"/>
    <w:rsid w:val="70A9F697"/>
    <w:rsid w:val="70AA29E4"/>
    <w:rsid w:val="70AAB6CF"/>
    <w:rsid w:val="70AC46EB"/>
    <w:rsid w:val="70B34E2C"/>
    <w:rsid w:val="70B57DE5"/>
    <w:rsid w:val="70B7557D"/>
    <w:rsid w:val="70B82A8E"/>
    <w:rsid w:val="70B86EBD"/>
    <w:rsid w:val="70BD0313"/>
    <w:rsid w:val="70BF2890"/>
    <w:rsid w:val="70BF4773"/>
    <w:rsid w:val="70C147F8"/>
    <w:rsid w:val="70C3F32F"/>
    <w:rsid w:val="70C51E7C"/>
    <w:rsid w:val="70C83D2B"/>
    <w:rsid w:val="70C8F2A9"/>
    <w:rsid w:val="70CA1070"/>
    <w:rsid w:val="70CAFA5F"/>
    <w:rsid w:val="70CB4AB2"/>
    <w:rsid w:val="70CBB647"/>
    <w:rsid w:val="70CC0ADD"/>
    <w:rsid w:val="70CC340A"/>
    <w:rsid w:val="70CF3CA4"/>
    <w:rsid w:val="70D125A2"/>
    <w:rsid w:val="70D154BC"/>
    <w:rsid w:val="70D508D2"/>
    <w:rsid w:val="70D6D921"/>
    <w:rsid w:val="70DBA770"/>
    <w:rsid w:val="70DBACAB"/>
    <w:rsid w:val="70E0D87A"/>
    <w:rsid w:val="70E6875F"/>
    <w:rsid w:val="70E74DA8"/>
    <w:rsid w:val="70EA1361"/>
    <w:rsid w:val="70EA6B3A"/>
    <w:rsid w:val="70ECE619"/>
    <w:rsid w:val="70ED3D7A"/>
    <w:rsid w:val="70EDCB05"/>
    <w:rsid w:val="70F35846"/>
    <w:rsid w:val="70F387DA"/>
    <w:rsid w:val="70F45F08"/>
    <w:rsid w:val="70F48D63"/>
    <w:rsid w:val="70F68347"/>
    <w:rsid w:val="70F6EE3E"/>
    <w:rsid w:val="70F82146"/>
    <w:rsid w:val="70F82A2B"/>
    <w:rsid w:val="70FA8F29"/>
    <w:rsid w:val="710A739E"/>
    <w:rsid w:val="710D8477"/>
    <w:rsid w:val="710EBEA0"/>
    <w:rsid w:val="710F2E33"/>
    <w:rsid w:val="7110ED08"/>
    <w:rsid w:val="71112B1F"/>
    <w:rsid w:val="7114A485"/>
    <w:rsid w:val="711507EA"/>
    <w:rsid w:val="711553BF"/>
    <w:rsid w:val="7115A76E"/>
    <w:rsid w:val="711C8683"/>
    <w:rsid w:val="711CF730"/>
    <w:rsid w:val="71215B6A"/>
    <w:rsid w:val="7121E47B"/>
    <w:rsid w:val="71220FE4"/>
    <w:rsid w:val="712255A6"/>
    <w:rsid w:val="71226C16"/>
    <w:rsid w:val="71246780"/>
    <w:rsid w:val="7126CF1B"/>
    <w:rsid w:val="7127196D"/>
    <w:rsid w:val="7129E4F3"/>
    <w:rsid w:val="712B2563"/>
    <w:rsid w:val="712CB3FC"/>
    <w:rsid w:val="712FD9CD"/>
    <w:rsid w:val="71301980"/>
    <w:rsid w:val="7132397E"/>
    <w:rsid w:val="71366089"/>
    <w:rsid w:val="71388926"/>
    <w:rsid w:val="713F14AE"/>
    <w:rsid w:val="713F6063"/>
    <w:rsid w:val="7140009F"/>
    <w:rsid w:val="7143A9A7"/>
    <w:rsid w:val="7143CDB5"/>
    <w:rsid w:val="7144D22B"/>
    <w:rsid w:val="71455B3B"/>
    <w:rsid w:val="7147BEB3"/>
    <w:rsid w:val="714952BF"/>
    <w:rsid w:val="714E5C51"/>
    <w:rsid w:val="714F7ABD"/>
    <w:rsid w:val="7153BA7A"/>
    <w:rsid w:val="71567533"/>
    <w:rsid w:val="71583D45"/>
    <w:rsid w:val="7158B898"/>
    <w:rsid w:val="715BDE60"/>
    <w:rsid w:val="715C91F3"/>
    <w:rsid w:val="715E1E92"/>
    <w:rsid w:val="715E6953"/>
    <w:rsid w:val="715FCB9C"/>
    <w:rsid w:val="7160990A"/>
    <w:rsid w:val="7163393A"/>
    <w:rsid w:val="716650E8"/>
    <w:rsid w:val="716863EE"/>
    <w:rsid w:val="7169408A"/>
    <w:rsid w:val="716D33B3"/>
    <w:rsid w:val="7175B4FC"/>
    <w:rsid w:val="7177491C"/>
    <w:rsid w:val="7177BE4F"/>
    <w:rsid w:val="71792B7C"/>
    <w:rsid w:val="7179FED7"/>
    <w:rsid w:val="717A07E3"/>
    <w:rsid w:val="717DE9E3"/>
    <w:rsid w:val="717E30FB"/>
    <w:rsid w:val="717F8427"/>
    <w:rsid w:val="71818222"/>
    <w:rsid w:val="71837736"/>
    <w:rsid w:val="718B1D53"/>
    <w:rsid w:val="718B4160"/>
    <w:rsid w:val="718E7616"/>
    <w:rsid w:val="718EFFD9"/>
    <w:rsid w:val="71902E66"/>
    <w:rsid w:val="719099E7"/>
    <w:rsid w:val="7190F3E9"/>
    <w:rsid w:val="7191BD29"/>
    <w:rsid w:val="71921A32"/>
    <w:rsid w:val="7194C742"/>
    <w:rsid w:val="719768C5"/>
    <w:rsid w:val="7197D00E"/>
    <w:rsid w:val="719AFFD3"/>
    <w:rsid w:val="719FF2D9"/>
    <w:rsid w:val="71A1A6D2"/>
    <w:rsid w:val="71A3294C"/>
    <w:rsid w:val="71A4270B"/>
    <w:rsid w:val="71A60B4D"/>
    <w:rsid w:val="71B1BD57"/>
    <w:rsid w:val="71B4368F"/>
    <w:rsid w:val="71B591F0"/>
    <w:rsid w:val="71B77A17"/>
    <w:rsid w:val="71B8C12F"/>
    <w:rsid w:val="71BB1532"/>
    <w:rsid w:val="71BF063D"/>
    <w:rsid w:val="71C16E40"/>
    <w:rsid w:val="71C22015"/>
    <w:rsid w:val="71C94D44"/>
    <w:rsid w:val="71D0FAF8"/>
    <w:rsid w:val="71D682BD"/>
    <w:rsid w:val="71DC2E24"/>
    <w:rsid w:val="71DEDC30"/>
    <w:rsid w:val="71E1DBDB"/>
    <w:rsid w:val="71E2295E"/>
    <w:rsid w:val="71E3EE41"/>
    <w:rsid w:val="71E6F8CC"/>
    <w:rsid w:val="71EB7BF7"/>
    <w:rsid w:val="71EDD767"/>
    <w:rsid w:val="71F782F9"/>
    <w:rsid w:val="71FBD9AD"/>
    <w:rsid w:val="71FEDEB5"/>
    <w:rsid w:val="71FF559C"/>
    <w:rsid w:val="72003927"/>
    <w:rsid w:val="72008420"/>
    <w:rsid w:val="720471FE"/>
    <w:rsid w:val="720666A8"/>
    <w:rsid w:val="7207215A"/>
    <w:rsid w:val="720B01D9"/>
    <w:rsid w:val="720F82D5"/>
    <w:rsid w:val="7210F640"/>
    <w:rsid w:val="72116F74"/>
    <w:rsid w:val="721188FC"/>
    <w:rsid w:val="7212C597"/>
    <w:rsid w:val="72147E5C"/>
    <w:rsid w:val="72199BBA"/>
    <w:rsid w:val="721C17BA"/>
    <w:rsid w:val="72215686"/>
    <w:rsid w:val="72221E4B"/>
    <w:rsid w:val="7229D6AB"/>
    <w:rsid w:val="722BB810"/>
    <w:rsid w:val="722BFF53"/>
    <w:rsid w:val="722FAF90"/>
    <w:rsid w:val="72308A02"/>
    <w:rsid w:val="72312BA4"/>
    <w:rsid w:val="72346228"/>
    <w:rsid w:val="72349640"/>
    <w:rsid w:val="72367763"/>
    <w:rsid w:val="7236F3BC"/>
    <w:rsid w:val="723EFB9F"/>
    <w:rsid w:val="723FD9DA"/>
    <w:rsid w:val="72446307"/>
    <w:rsid w:val="72446F30"/>
    <w:rsid w:val="72463D64"/>
    <w:rsid w:val="72478DA5"/>
    <w:rsid w:val="7248C63B"/>
    <w:rsid w:val="7249EE28"/>
    <w:rsid w:val="724A068E"/>
    <w:rsid w:val="724CFBA2"/>
    <w:rsid w:val="724D143A"/>
    <w:rsid w:val="724E3AD4"/>
    <w:rsid w:val="724E9110"/>
    <w:rsid w:val="724F2094"/>
    <w:rsid w:val="724FFF76"/>
    <w:rsid w:val="7252294C"/>
    <w:rsid w:val="72524199"/>
    <w:rsid w:val="7252BAFC"/>
    <w:rsid w:val="72532FE2"/>
    <w:rsid w:val="7253689D"/>
    <w:rsid w:val="7253A798"/>
    <w:rsid w:val="72583395"/>
    <w:rsid w:val="725B9609"/>
    <w:rsid w:val="725C8D6C"/>
    <w:rsid w:val="725FD0B4"/>
    <w:rsid w:val="726269E2"/>
    <w:rsid w:val="72670ABD"/>
    <w:rsid w:val="726A66CB"/>
    <w:rsid w:val="726C7F36"/>
    <w:rsid w:val="726C9C77"/>
    <w:rsid w:val="726D0CF0"/>
    <w:rsid w:val="726E3A3D"/>
    <w:rsid w:val="726FF113"/>
    <w:rsid w:val="72703FB4"/>
    <w:rsid w:val="7271053A"/>
    <w:rsid w:val="727467BA"/>
    <w:rsid w:val="72749FFD"/>
    <w:rsid w:val="727768C4"/>
    <w:rsid w:val="7277F3A2"/>
    <w:rsid w:val="7279A67F"/>
    <w:rsid w:val="727C01A5"/>
    <w:rsid w:val="727EAE8D"/>
    <w:rsid w:val="727EF822"/>
    <w:rsid w:val="7282493D"/>
    <w:rsid w:val="728344AA"/>
    <w:rsid w:val="7284D943"/>
    <w:rsid w:val="728A924C"/>
    <w:rsid w:val="728AE790"/>
    <w:rsid w:val="728B7DF6"/>
    <w:rsid w:val="728F8B46"/>
    <w:rsid w:val="72903C23"/>
    <w:rsid w:val="729112F6"/>
    <w:rsid w:val="7293D6EA"/>
    <w:rsid w:val="72949098"/>
    <w:rsid w:val="7296F3A1"/>
    <w:rsid w:val="72994E2F"/>
    <w:rsid w:val="7299D7D3"/>
    <w:rsid w:val="7299D877"/>
    <w:rsid w:val="7299DC31"/>
    <w:rsid w:val="72A1A7A1"/>
    <w:rsid w:val="72A60FBD"/>
    <w:rsid w:val="72A64F95"/>
    <w:rsid w:val="72AE9642"/>
    <w:rsid w:val="72B0C69C"/>
    <w:rsid w:val="72B14691"/>
    <w:rsid w:val="72B30ECB"/>
    <w:rsid w:val="72B55DEB"/>
    <w:rsid w:val="72B5D097"/>
    <w:rsid w:val="72BC23B0"/>
    <w:rsid w:val="72BD3DCB"/>
    <w:rsid w:val="72BEEA38"/>
    <w:rsid w:val="72BF00C6"/>
    <w:rsid w:val="72BFA753"/>
    <w:rsid w:val="72C2B96A"/>
    <w:rsid w:val="72C55DA5"/>
    <w:rsid w:val="72C6ECB6"/>
    <w:rsid w:val="72C756D9"/>
    <w:rsid w:val="72C80403"/>
    <w:rsid w:val="72C94BA7"/>
    <w:rsid w:val="72CA1987"/>
    <w:rsid w:val="72CAAAEF"/>
    <w:rsid w:val="72CAEBCD"/>
    <w:rsid w:val="72D1439F"/>
    <w:rsid w:val="72D4F8BC"/>
    <w:rsid w:val="72D59C4C"/>
    <w:rsid w:val="72D5D481"/>
    <w:rsid w:val="72D607C9"/>
    <w:rsid w:val="72D68EB6"/>
    <w:rsid w:val="72D6BF49"/>
    <w:rsid w:val="72D89D33"/>
    <w:rsid w:val="72D97E9D"/>
    <w:rsid w:val="72DA2063"/>
    <w:rsid w:val="72DE9218"/>
    <w:rsid w:val="72E1618E"/>
    <w:rsid w:val="72E26566"/>
    <w:rsid w:val="72E3CC2A"/>
    <w:rsid w:val="72EFB391"/>
    <w:rsid w:val="72F0B32C"/>
    <w:rsid w:val="72F27530"/>
    <w:rsid w:val="72F37070"/>
    <w:rsid w:val="72F45F52"/>
    <w:rsid w:val="72FA006C"/>
    <w:rsid w:val="72FF1549"/>
    <w:rsid w:val="73006A0D"/>
    <w:rsid w:val="730459ED"/>
    <w:rsid w:val="7305BEC8"/>
    <w:rsid w:val="73078D1D"/>
    <w:rsid w:val="730D91A6"/>
    <w:rsid w:val="730FC2F1"/>
    <w:rsid w:val="731388C0"/>
    <w:rsid w:val="731693FF"/>
    <w:rsid w:val="7317AABA"/>
    <w:rsid w:val="7318C873"/>
    <w:rsid w:val="731DE699"/>
    <w:rsid w:val="731FEA66"/>
    <w:rsid w:val="73205B87"/>
    <w:rsid w:val="7322F7FA"/>
    <w:rsid w:val="73286493"/>
    <w:rsid w:val="7329D3B8"/>
    <w:rsid w:val="7329E344"/>
    <w:rsid w:val="732A7C4B"/>
    <w:rsid w:val="732E389C"/>
    <w:rsid w:val="7330C50B"/>
    <w:rsid w:val="73327796"/>
    <w:rsid w:val="73338D52"/>
    <w:rsid w:val="73340719"/>
    <w:rsid w:val="7335287B"/>
    <w:rsid w:val="733A71D8"/>
    <w:rsid w:val="733B9DF0"/>
    <w:rsid w:val="733E9D76"/>
    <w:rsid w:val="733F0912"/>
    <w:rsid w:val="733F537C"/>
    <w:rsid w:val="73408B63"/>
    <w:rsid w:val="7345887D"/>
    <w:rsid w:val="73478AF3"/>
    <w:rsid w:val="7348E4CD"/>
    <w:rsid w:val="7348FDED"/>
    <w:rsid w:val="734927F5"/>
    <w:rsid w:val="73495B01"/>
    <w:rsid w:val="734A9EAB"/>
    <w:rsid w:val="734C6E99"/>
    <w:rsid w:val="734FACF4"/>
    <w:rsid w:val="735030A8"/>
    <w:rsid w:val="7351443C"/>
    <w:rsid w:val="7351FEE3"/>
    <w:rsid w:val="73571953"/>
    <w:rsid w:val="735F8172"/>
    <w:rsid w:val="73611B01"/>
    <w:rsid w:val="7361730C"/>
    <w:rsid w:val="73646333"/>
    <w:rsid w:val="7366D15B"/>
    <w:rsid w:val="736C5C25"/>
    <w:rsid w:val="736E9681"/>
    <w:rsid w:val="736F102F"/>
    <w:rsid w:val="73779852"/>
    <w:rsid w:val="737951C4"/>
    <w:rsid w:val="737A81C9"/>
    <w:rsid w:val="737BACDD"/>
    <w:rsid w:val="73817996"/>
    <w:rsid w:val="7381FD55"/>
    <w:rsid w:val="738234ED"/>
    <w:rsid w:val="738797BB"/>
    <w:rsid w:val="738A11A3"/>
    <w:rsid w:val="738AF7EE"/>
    <w:rsid w:val="73904A31"/>
    <w:rsid w:val="73914ADB"/>
    <w:rsid w:val="73956EEA"/>
    <w:rsid w:val="7398BE0A"/>
    <w:rsid w:val="739A92B2"/>
    <w:rsid w:val="739FA64A"/>
    <w:rsid w:val="73A15F2D"/>
    <w:rsid w:val="73A19E67"/>
    <w:rsid w:val="73A25E28"/>
    <w:rsid w:val="73A3BF0C"/>
    <w:rsid w:val="73A4BC50"/>
    <w:rsid w:val="73A6546F"/>
    <w:rsid w:val="73A6739E"/>
    <w:rsid w:val="73A6A2C6"/>
    <w:rsid w:val="73A811E0"/>
    <w:rsid w:val="73ABC8D6"/>
    <w:rsid w:val="73AC4AEA"/>
    <w:rsid w:val="73B00DE6"/>
    <w:rsid w:val="73B12528"/>
    <w:rsid w:val="73B14E49"/>
    <w:rsid w:val="73B5BD33"/>
    <w:rsid w:val="73B64ABB"/>
    <w:rsid w:val="73B951D9"/>
    <w:rsid w:val="73BB2EFA"/>
    <w:rsid w:val="73BCF3FA"/>
    <w:rsid w:val="73BDCCF5"/>
    <w:rsid w:val="73C178E5"/>
    <w:rsid w:val="73C1B094"/>
    <w:rsid w:val="73C36454"/>
    <w:rsid w:val="73C5E54D"/>
    <w:rsid w:val="73C5FE4E"/>
    <w:rsid w:val="73C77079"/>
    <w:rsid w:val="73C7AECD"/>
    <w:rsid w:val="73CFA8E4"/>
    <w:rsid w:val="73D09342"/>
    <w:rsid w:val="73D0A888"/>
    <w:rsid w:val="73D2E451"/>
    <w:rsid w:val="73D3F3F6"/>
    <w:rsid w:val="73D8DE8F"/>
    <w:rsid w:val="73DA4C64"/>
    <w:rsid w:val="73E1AF61"/>
    <w:rsid w:val="73E1B174"/>
    <w:rsid w:val="73E365D6"/>
    <w:rsid w:val="73E58365"/>
    <w:rsid w:val="73E728A1"/>
    <w:rsid w:val="73E72B7D"/>
    <w:rsid w:val="73E8A4AB"/>
    <w:rsid w:val="73E8B207"/>
    <w:rsid w:val="73EB1894"/>
    <w:rsid w:val="73ECB0D9"/>
    <w:rsid w:val="73F34637"/>
    <w:rsid w:val="73F3653E"/>
    <w:rsid w:val="73F474F6"/>
    <w:rsid w:val="73F66ACF"/>
    <w:rsid w:val="73FD396F"/>
    <w:rsid w:val="7400B983"/>
    <w:rsid w:val="7402BF73"/>
    <w:rsid w:val="740383C4"/>
    <w:rsid w:val="74069A0A"/>
    <w:rsid w:val="7406BA4E"/>
    <w:rsid w:val="7409142D"/>
    <w:rsid w:val="74099E29"/>
    <w:rsid w:val="740BF40C"/>
    <w:rsid w:val="740ED98F"/>
    <w:rsid w:val="74140685"/>
    <w:rsid w:val="741526E9"/>
    <w:rsid w:val="74173F3A"/>
    <w:rsid w:val="74175920"/>
    <w:rsid w:val="741BF411"/>
    <w:rsid w:val="741E2F30"/>
    <w:rsid w:val="7420AC4B"/>
    <w:rsid w:val="74239C45"/>
    <w:rsid w:val="7426BF63"/>
    <w:rsid w:val="7427E298"/>
    <w:rsid w:val="742B32A2"/>
    <w:rsid w:val="742C58E2"/>
    <w:rsid w:val="742DB3D0"/>
    <w:rsid w:val="74306DE3"/>
    <w:rsid w:val="743560B3"/>
    <w:rsid w:val="743620D0"/>
    <w:rsid w:val="743C1C00"/>
    <w:rsid w:val="743E9346"/>
    <w:rsid w:val="743E944E"/>
    <w:rsid w:val="743F0769"/>
    <w:rsid w:val="74411A8B"/>
    <w:rsid w:val="7445D9FE"/>
    <w:rsid w:val="74473A78"/>
    <w:rsid w:val="744A364F"/>
    <w:rsid w:val="744F25D7"/>
    <w:rsid w:val="74588E75"/>
    <w:rsid w:val="7458D0F3"/>
    <w:rsid w:val="745C3D17"/>
    <w:rsid w:val="745D251D"/>
    <w:rsid w:val="745D3B9C"/>
    <w:rsid w:val="745FDC55"/>
    <w:rsid w:val="74611902"/>
    <w:rsid w:val="7461360C"/>
    <w:rsid w:val="7462EC7C"/>
    <w:rsid w:val="746469BD"/>
    <w:rsid w:val="7466F493"/>
    <w:rsid w:val="7469EAE6"/>
    <w:rsid w:val="7470EF75"/>
    <w:rsid w:val="7470FD33"/>
    <w:rsid w:val="74777B5A"/>
    <w:rsid w:val="7477E2F9"/>
    <w:rsid w:val="747E543E"/>
    <w:rsid w:val="747F4FF6"/>
    <w:rsid w:val="748475B1"/>
    <w:rsid w:val="7485458B"/>
    <w:rsid w:val="7488AE05"/>
    <w:rsid w:val="748D7160"/>
    <w:rsid w:val="748DF410"/>
    <w:rsid w:val="7491A25F"/>
    <w:rsid w:val="7493247F"/>
    <w:rsid w:val="7494FBED"/>
    <w:rsid w:val="7495E932"/>
    <w:rsid w:val="74981243"/>
    <w:rsid w:val="749B97F2"/>
    <w:rsid w:val="749E2FD6"/>
    <w:rsid w:val="749EC531"/>
    <w:rsid w:val="74A29F81"/>
    <w:rsid w:val="74A7F9B2"/>
    <w:rsid w:val="74AC894E"/>
    <w:rsid w:val="74AE224F"/>
    <w:rsid w:val="74AF29F6"/>
    <w:rsid w:val="74B3B150"/>
    <w:rsid w:val="74B3C054"/>
    <w:rsid w:val="74B590AA"/>
    <w:rsid w:val="74B61847"/>
    <w:rsid w:val="74B70060"/>
    <w:rsid w:val="74B83CF0"/>
    <w:rsid w:val="74BA0D84"/>
    <w:rsid w:val="74BA8455"/>
    <w:rsid w:val="74C0A04E"/>
    <w:rsid w:val="74C3918C"/>
    <w:rsid w:val="74C8F037"/>
    <w:rsid w:val="74CBF558"/>
    <w:rsid w:val="74CCAAB3"/>
    <w:rsid w:val="74CF4371"/>
    <w:rsid w:val="74CF7E01"/>
    <w:rsid w:val="74D501E5"/>
    <w:rsid w:val="74D58031"/>
    <w:rsid w:val="74D83941"/>
    <w:rsid w:val="74D932CA"/>
    <w:rsid w:val="74DA962D"/>
    <w:rsid w:val="74DBB21B"/>
    <w:rsid w:val="74E06FA9"/>
    <w:rsid w:val="74E25B56"/>
    <w:rsid w:val="74E3F632"/>
    <w:rsid w:val="74E44384"/>
    <w:rsid w:val="74E7126A"/>
    <w:rsid w:val="74E71DAE"/>
    <w:rsid w:val="74EB8562"/>
    <w:rsid w:val="74EDD864"/>
    <w:rsid w:val="74EEA4D1"/>
    <w:rsid w:val="74F51EBD"/>
    <w:rsid w:val="74F6F5EE"/>
    <w:rsid w:val="74F85645"/>
    <w:rsid w:val="74F9BA49"/>
    <w:rsid w:val="74FA8C50"/>
    <w:rsid w:val="750396FF"/>
    <w:rsid w:val="7506E364"/>
    <w:rsid w:val="7506EB74"/>
    <w:rsid w:val="7507B694"/>
    <w:rsid w:val="750D0FCB"/>
    <w:rsid w:val="750DFC81"/>
    <w:rsid w:val="7510D788"/>
    <w:rsid w:val="75119D13"/>
    <w:rsid w:val="7515688B"/>
    <w:rsid w:val="751A4918"/>
    <w:rsid w:val="751B906C"/>
    <w:rsid w:val="751D1688"/>
    <w:rsid w:val="751DE528"/>
    <w:rsid w:val="7520D4CF"/>
    <w:rsid w:val="7520D970"/>
    <w:rsid w:val="7521BA76"/>
    <w:rsid w:val="75240145"/>
    <w:rsid w:val="75256344"/>
    <w:rsid w:val="75271281"/>
    <w:rsid w:val="75294C6F"/>
    <w:rsid w:val="752D6AB9"/>
    <w:rsid w:val="752F0A52"/>
    <w:rsid w:val="752F8E64"/>
    <w:rsid w:val="7533880B"/>
    <w:rsid w:val="753454D4"/>
    <w:rsid w:val="7534A416"/>
    <w:rsid w:val="7539F0EE"/>
    <w:rsid w:val="753A1EBE"/>
    <w:rsid w:val="753B964E"/>
    <w:rsid w:val="754035B7"/>
    <w:rsid w:val="7545B1C1"/>
    <w:rsid w:val="7545F4BC"/>
    <w:rsid w:val="75461D13"/>
    <w:rsid w:val="7546BC53"/>
    <w:rsid w:val="75472F2B"/>
    <w:rsid w:val="75486F32"/>
    <w:rsid w:val="7549BACB"/>
    <w:rsid w:val="754C0E34"/>
    <w:rsid w:val="754D3168"/>
    <w:rsid w:val="754DC122"/>
    <w:rsid w:val="754E772D"/>
    <w:rsid w:val="754E8177"/>
    <w:rsid w:val="754E9881"/>
    <w:rsid w:val="75533B4D"/>
    <w:rsid w:val="755529FA"/>
    <w:rsid w:val="755BDB11"/>
    <w:rsid w:val="7564463E"/>
    <w:rsid w:val="756600E8"/>
    <w:rsid w:val="75688577"/>
    <w:rsid w:val="756ADC1C"/>
    <w:rsid w:val="756AEBD5"/>
    <w:rsid w:val="756C4BD4"/>
    <w:rsid w:val="756EE337"/>
    <w:rsid w:val="75718F11"/>
    <w:rsid w:val="75761487"/>
    <w:rsid w:val="75780967"/>
    <w:rsid w:val="757840F6"/>
    <w:rsid w:val="757EF49D"/>
    <w:rsid w:val="757F23F8"/>
    <w:rsid w:val="757F99F4"/>
    <w:rsid w:val="75812266"/>
    <w:rsid w:val="75821B98"/>
    <w:rsid w:val="758548FD"/>
    <w:rsid w:val="758BD61E"/>
    <w:rsid w:val="758C8BB2"/>
    <w:rsid w:val="75901EA0"/>
    <w:rsid w:val="75965336"/>
    <w:rsid w:val="75967900"/>
    <w:rsid w:val="75996A66"/>
    <w:rsid w:val="759B49AE"/>
    <w:rsid w:val="759D29C9"/>
    <w:rsid w:val="759E7835"/>
    <w:rsid w:val="75A028DF"/>
    <w:rsid w:val="75A1BF1A"/>
    <w:rsid w:val="75A277A9"/>
    <w:rsid w:val="75A4D337"/>
    <w:rsid w:val="75A4EFCC"/>
    <w:rsid w:val="75A60D53"/>
    <w:rsid w:val="75ACB9A1"/>
    <w:rsid w:val="75B05EBB"/>
    <w:rsid w:val="75B31D54"/>
    <w:rsid w:val="75B40FFB"/>
    <w:rsid w:val="75B4EE0B"/>
    <w:rsid w:val="75B662DC"/>
    <w:rsid w:val="75B8FC7B"/>
    <w:rsid w:val="75BEB044"/>
    <w:rsid w:val="75C02D53"/>
    <w:rsid w:val="75C042AA"/>
    <w:rsid w:val="75C48057"/>
    <w:rsid w:val="75C61B92"/>
    <w:rsid w:val="75C6212A"/>
    <w:rsid w:val="75C78329"/>
    <w:rsid w:val="75C9350D"/>
    <w:rsid w:val="75C96ED5"/>
    <w:rsid w:val="75CC9F49"/>
    <w:rsid w:val="75D079F4"/>
    <w:rsid w:val="75D7EBA5"/>
    <w:rsid w:val="75D8AC85"/>
    <w:rsid w:val="75DB02C7"/>
    <w:rsid w:val="75DB5E9B"/>
    <w:rsid w:val="75DE1A1F"/>
    <w:rsid w:val="75DEFD69"/>
    <w:rsid w:val="75DF2A08"/>
    <w:rsid w:val="75DFA3CA"/>
    <w:rsid w:val="75E03422"/>
    <w:rsid w:val="75E07D67"/>
    <w:rsid w:val="75E08BE7"/>
    <w:rsid w:val="75E51CA9"/>
    <w:rsid w:val="75E5C2BC"/>
    <w:rsid w:val="75E74833"/>
    <w:rsid w:val="75E95C6A"/>
    <w:rsid w:val="75EE800E"/>
    <w:rsid w:val="75EFE505"/>
    <w:rsid w:val="75F2CB7B"/>
    <w:rsid w:val="75F45A43"/>
    <w:rsid w:val="75F54D9F"/>
    <w:rsid w:val="75F5D078"/>
    <w:rsid w:val="75F8DD84"/>
    <w:rsid w:val="75F94C0E"/>
    <w:rsid w:val="75FA9971"/>
    <w:rsid w:val="75FD2D81"/>
    <w:rsid w:val="75FEAB58"/>
    <w:rsid w:val="75FF1476"/>
    <w:rsid w:val="76004878"/>
    <w:rsid w:val="760211B4"/>
    <w:rsid w:val="7607D885"/>
    <w:rsid w:val="76096FFA"/>
    <w:rsid w:val="760A7737"/>
    <w:rsid w:val="760E069F"/>
    <w:rsid w:val="760E51DB"/>
    <w:rsid w:val="760EBA08"/>
    <w:rsid w:val="761202C1"/>
    <w:rsid w:val="76184756"/>
    <w:rsid w:val="76188BD8"/>
    <w:rsid w:val="761C7663"/>
    <w:rsid w:val="761D4250"/>
    <w:rsid w:val="7620116F"/>
    <w:rsid w:val="7626DD40"/>
    <w:rsid w:val="76295143"/>
    <w:rsid w:val="762A2A45"/>
    <w:rsid w:val="762BBDCB"/>
    <w:rsid w:val="762E5BD1"/>
    <w:rsid w:val="762F0966"/>
    <w:rsid w:val="762F91E2"/>
    <w:rsid w:val="76303F63"/>
    <w:rsid w:val="763058D2"/>
    <w:rsid w:val="7632443B"/>
    <w:rsid w:val="7632D78D"/>
    <w:rsid w:val="763310A3"/>
    <w:rsid w:val="7633FAA0"/>
    <w:rsid w:val="7634FA13"/>
    <w:rsid w:val="763540B9"/>
    <w:rsid w:val="763567B8"/>
    <w:rsid w:val="7635AC9C"/>
    <w:rsid w:val="7636E27A"/>
    <w:rsid w:val="763D79B0"/>
    <w:rsid w:val="763EF2B2"/>
    <w:rsid w:val="764024CC"/>
    <w:rsid w:val="7645C86A"/>
    <w:rsid w:val="76480FF0"/>
    <w:rsid w:val="764876B6"/>
    <w:rsid w:val="764A2EC8"/>
    <w:rsid w:val="764F58C1"/>
    <w:rsid w:val="765192A1"/>
    <w:rsid w:val="7651CF6E"/>
    <w:rsid w:val="7652E0CF"/>
    <w:rsid w:val="765686D1"/>
    <w:rsid w:val="76571C48"/>
    <w:rsid w:val="765E1A87"/>
    <w:rsid w:val="765F031B"/>
    <w:rsid w:val="765F9941"/>
    <w:rsid w:val="76613C33"/>
    <w:rsid w:val="7664C9C3"/>
    <w:rsid w:val="76663A7C"/>
    <w:rsid w:val="76689B62"/>
    <w:rsid w:val="766AFB70"/>
    <w:rsid w:val="766FFB74"/>
    <w:rsid w:val="76705B1B"/>
    <w:rsid w:val="76740F89"/>
    <w:rsid w:val="7678EF75"/>
    <w:rsid w:val="7679A899"/>
    <w:rsid w:val="767B17F6"/>
    <w:rsid w:val="767B9332"/>
    <w:rsid w:val="767C8983"/>
    <w:rsid w:val="767D3394"/>
    <w:rsid w:val="767D8AC1"/>
    <w:rsid w:val="7683B4E4"/>
    <w:rsid w:val="7686BA00"/>
    <w:rsid w:val="76889A82"/>
    <w:rsid w:val="768A36C9"/>
    <w:rsid w:val="768EB62D"/>
    <w:rsid w:val="7690B675"/>
    <w:rsid w:val="76920378"/>
    <w:rsid w:val="769AF48F"/>
    <w:rsid w:val="769E83B1"/>
    <w:rsid w:val="769EAC3E"/>
    <w:rsid w:val="769EF9B4"/>
    <w:rsid w:val="76A65C0E"/>
    <w:rsid w:val="76A77E9C"/>
    <w:rsid w:val="76AC266D"/>
    <w:rsid w:val="76AE07D0"/>
    <w:rsid w:val="76B0960E"/>
    <w:rsid w:val="76B0A77E"/>
    <w:rsid w:val="76B13FC0"/>
    <w:rsid w:val="76B1FF15"/>
    <w:rsid w:val="76B751B6"/>
    <w:rsid w:val="76B8620D"/>
    <w:rsid w:val="76B96FE1"/>
    <w:rsid w:val="76BCD4E6"/>
    <w:rsid w:val="76C07086"/>
    <w:rsid w:val="76C07B5E"/>
    <w:rsid w:val="76C17E47"/>
    <w:rsid w:val="76C72367"/>
    <w:rsid w:val="76CB416E"/>
    <w:rsid w:val="76CC82CB"/>
    <w:rsid w:val="76CFA56D"/>
    <w:rsid w:val="76D63748"/>
    <w:rsid w:val="76DAAF7F"/>
    <w:rsid w:val="76DAFC65"/>
    <w:rsid w:val="76DDF458"/>
    <w:rsid w:val="76DF4103"/>
    <w:rsid w:val="76E00C92"/>
    <w:rsid w:val="76E6F4D4"/>
    <w:rsid w:val="76E7ACEE"/>
    <w:rsid w:val="76E7F7BB"/>
    <w:rsid w:val="76EABBA7"/>
    <w:rsid w:val="76ED142A"/>
    <w:rsid w:val="76ED9D59"/>
    <w:rsid w:val="76EF0A14"/>
    <w:rsid w:val="76EF7BC8"/>
    <w:rsid w:val="76EFADA1"/>
    <w:rsid w:val="76EFBEA0"/>
    <w:rsid w:val="76F0670F"/>
    <w:rsid w:val="76F22A9B"/>
    <w:rsid w:val="76FAB40B"/>
    <w:rsid w:val="76FB1FDD"/>
    <w:rsid w:val="76FF16DD"/>
    <w:rsid w:val="76FF2BF4"/>
    <w:rsid w:val="770835CE"/>
    <w:rsid w:val="770ED9CD"/>
    <w:rsid w:val="770F0ACD"/>
    <w:rsid w:val="770FD052"/>
    <w:rsid w:val="771249A2"/>
    <w:rsid w:val="7714BDEA"/>
    <w:rsid w:val="77154D6C"/>
    <w:rsid w:val="771681DF"/>
    <w:rsid w:val="77172401"/>
    <w:rsid w:val="771EF180"/>
    <w:rsid w:val="7720909A"/>
    <w:rsid w:val="7723BE79"/>
    <w:rsid w:val="77241B5E"/>
    <w:rsid w:val="7726E44F"/>
    <w:rsid w:val="7729BA79"/>
    <w:rsid w:val="7731C883"/>
    <w:rsid w:val="7733E0BA"/>
    <w:rsid w:val="77356E2A"/>
    <w:rsid w:val="773B583D"/>
    <w:rsid w:val="773C4198"/>
    <w:rsid w:val="773D8669"/>
    <w:rsid w:val="773F2E61"/>
    <w:rsid w:val="774613FA"/>
    <w:rsid w:val="77476F02"/>
    <w:rsid w:val="7747843C"/>
    <w:rsid w:val="774857C9"/>
    <w:rsid w:val="77528D63"/>
    <w:rsid w:val="77539574"/>
    <w:rsid w:val="7754100A"/>
    <w:rsid w:val="7754CE75"/>
    <w:rsid w:val="775562CF"/>
    <w:rsid w:val="77566810"/>
    <w:rsid w:val="77568B11"/>
    <w:rsid w:val="775CC7C9"/>
    <w:rsid w:val="775F5074"/>
    <w:rsid w:val="775F6239"/>
    <w:rsid w:val="7760286C"/>
    <w:rsid w:val="7760F5A0"/>
    <w:rsid w:val="777015A3"/>
    <w:rsid w:val="77717674"/>
    <w:rsid w:val="7772E93B"/>
    <w:rsid w:val="777485B9"/>
    <w:rsid w:val="7776B1F1"/>
    <w:rsid w:val="7777D317"/>
    <w:rsid w:val="777CBB15"/>
    <w:rsid w:val="777DA346"/>
    <w:rsid w:val="777EF21C"/>
    <w:rsid w:val="77841C6B"/>
    <w:rsid w:val="778BB250"/>
    <w:rsid w:val="778BF183"/>
    <w:rsid w:val="778F785A"/>
    <w:rsid w:val="7791986C"/>
    <w:rsid w:val="77921D90"/>
    <w:rsid w:val="7792F624"/>
    <w:rsid w:val="77A3E420"/>
    <w:rsid w:val="77A53945"/>
    <w:rsid w:val="77A7C6C7"/>
    <w:rsid w:val="77A850DD"/>
    <w:rsid w:val="77AB4DCF"/>
    <w:rsid w:val="77B1F239"/>
    <w:rsid w:val="77B21FDB"/>
    <w:rsid w:val="77B46EFE"/>
    <w:rsid w:val="77BAA927"/>
    <w:rsid w:val="77BC8344"/>
    <w:rsid w:val="77BEBC6D"/>
    <w:rsid w:val="77C0F729"/>
    <w:rsid w:val="77CFE602"/>
    <w:rsid w:val="77D035A8"/>
    <w:rsid w:val="77D157CE"/>
    <w:rsid w:val="77D1AF5D"/>
    <w:rsid w:val="77D5EED8"/>
    <w:rsid w:val="77D659F8"/>
    <w:rsid w:val="77D6FA6D"/>
    <w:rsid w:val="77D94389"/>
    <w:rsid w:val="77DA24B0"/>
    <w:rsid w:val="77DA27E3"/>
    <w:rsid w:val="77E07A80"/>
    <w:rsid w:val="77E44AD1"/>
    <w:rsid w:val="77E7F395"/>
    <w:rsid w:val="77E85C8C"/>
    <w:rsid w:val="77ECF302"/>
    <w:rsid w:val="77ED38EA"/>
    <w:rsid w:val="77EDB4BA"/>
    <w:rsid w:val="77F2D53B"/>
    <w:rsid w:val="77F33AD3"/>
    <w:rsid w:val="77F5CA62"/>
    <w:rsid w:val="77F64170"/>
    <w:rsid w:val="77FF2952"/>
    <w:rsid w:val="77FF7D30"/>
    <w:rsid w:val="7806B6BB"/>
    <w:rsid w:val="78086623"/>
    <w:rsid w:val="7808C34D"/>
    <w:rsid w:val="7811CA6D"/>
    <w:rsid w:val="781379EF"/>
    <w:rsid w:val="78143131"/>
    <w:rsid w:val="7817A1E5"/>
    <w:rsid w:val="7818772C"/>
    <w:rsid w:val="781D092A"/>
    <w:rsid w:val="781D1276"/>
    <w:rsid w:val="781F3B5D"/>
    <w:rsid w:val="781F492E"/>
    <w:rsid w:val="7820E3A7"/>
    <w:rsid w:val="782199E9"/>
    <w:rsid w:val="7822DFD2"/>
    <w:rsid w:val="78235163"/>
    <w:rsid w:val="78236517"/>
    <w:rsid w:val="78257D2F"/>
    <w:rsid w:val="7825ABF4"/>
    <w:rsid w:val="7825B517"/>
    <w:rsid w:val="7826B471"/>
    <w:rsid w:val="783335A8"/>
    <w:rsid w:val="783443F4"/>
    <w:rsid w:val="7837A6AF"/>
    <w:rsid w:val="7839AB4C"/>
    <w:rsid w:val="783A4B14"/>
    <w:rsid w:val="783B5712"/>
    <w:rsid w:val="783E759C"/>
    <w:rsid w:val="7842BC02"/>
    <w:rsid w:val="78436082"/>
    <w:rsid w:val="784409C3"/>
    <w:rsid w:val="78495DBE"/>
    <w:rsid w:val="784B8389"/>
    <w:rsid w:val="78510FCD"/>
    <w:rsid w:val="7852BCE0"/>
    <w:rsid w:val="78546087"/>
    <w:rsid w:val="78590289"/>
    <w:rsid w:val="785A4020"/>
    <w:rsid w:val="785B6C5D"/>
    <w:rsid w:val="785CB92C"/>
    <w:rsid w:val="785D3533"/>
    <w:rsid w:val="786033ED"/>
    <w:rsid w:val="786103D1"/>
    <w:rsid w:val="7862E071"/>
    <w:rsid w:val="786544E6"/>
    <w:rsid w:val="7865EA1F"/>
    <w:rsid w:val="7867AFE2"/>
    <w:rsid w:val="7867F2B6"/>
    <w:rsid w:val="786AA017"/>
    <w:rsid w:val="786CA38D"/>
    <w:rsid w:val="7871EF71"/>
    <w:rsid w:val="7875FC5F"/>
    <w:rsid w:val="78762F90"/>
    <w:rsid w:val="78781D54"/>
    <w:rsid w:val="787841F8"/>
    <w:rsid w:val="787961B1"/>
    <w:rsid w:val="787E13C1"/>
    <w:rsid w:val="787E22AD"/>
    <w:rsid w:val="787E9F11"/>
    <w:rsid w:val="7885B260"/>
    <w:rsid w:val="788821BF"/>
    <w:rsid w:val="788E3CD7"/>
    <w:rsid w:val="7891EEC3"/>
    <w:rsid w:val="789229C1"/>
    <w:rsid w:val="7897BD1F"/>
    <w:rsid w:val="789A5023"/>
    <w:rsid w:val="789E7746"/>
    <w:rsid w:val="78A09DBD"/>
    <w:rsid w:val="78A2EFF7"/>
    <w:rsid w:val="78A465BC"/>
    <w:rsid w:val="78A5AF43"/>
    <w:rsid w:val="78A5D442"/>
    <w:rsid w:val="78A7080A"/>
    <w:rsid w:val="78A875C8"/>
    <w:rsid w:val="78B04554"/>
    <w:rsid w:val="78B39EA8"/>
    <w:rsid w:val="78B5BE82"/>
    <w:rsid w:val="78B7BA39"/>
    <w:rsid w:val="78B808C2"/>
    <w:rsid w:val="78B843A8"/>
    <w:rsid w:val="78BAA42A"/>
    <w:rsid w:val="78BCB0E8"/>
    <w:rsid w:val="78BF071C"/>
    <w:rsid w:val="78C05A81"/>
    <w:rsid w:val="78C12853"/>
    <w:rsid w:val="78C2B3C5"/>
    <w:rsid w:val="78C4F552"/>
    <w:rsid w:val="78C559C5"/>
    <w:rsid w:val="78C567B1"/>
    <w:rsid w:val="78C6E124"/>
    <w:rsid w:val="78C7116A"/>
    <w:rsid w:val="78CAC2A9"/>
    <w:rsid w:val="78CE8112"/>
    <w:rsid w:val="78CECA6C"/>
    <w:rsid w:val="78D310F5"/>
    <w:rsid w:val="78D94488"/>
    <w:rsid w:val="78DAAB47"/>
    <w:rsid w:val="78DB86D3"/>
    <w:rsid w:val="78E2C72D"/>
    <w:rsid w:val="78E44FCA"/>
    <w:rsid w:val="78E45E72"/>
    <w:rsid w:val="78E9E9F1"/>
    <w:rsid w:val="78EB432B"/>
    <w:rsid w:val="78EE3E07"/>
    <w:rsid w:val="78F53882"/>
    <w:rsid w:val="78F8B576"/>
    <w:rsid w:val="78F91608"/>
    <w:rsid w:val="78FCC7E3"/>
    <w:rsid w:val="78FF4E6E"/>
    <w:rsid w:val="78FFAC44"/>
    <w:rsid w:val="79004246"/>
    <w:rsid w:val="790167B6"/>
    <w:rsid w:val="7902D8FB"/>
    <w:rsid w:val="7903DED5"/>
    <w:rsid w:val="79086844"/>
    <w:rsid w:val="7909A1D1"/>
    <w:rsid w:val="790A283E"/>
    <w:rsid w:val="790B6D3E"/>
    <w:rsid w:val="790FC425"/>
    <w:rsid w:val="7913B76A"/>
    <w:rsid w:val="791A5886"/>
    <w:rsid w:val="791E428B"/>
    <w:rsid w:val="7920154E"/>
    <w:rsid w:val="79275A58"/>
    <w:rsid w:val="79298A1D"/>
    <w:rsid w:val="792D9EB2"/>
    <w:rsid w:val="792E32CB"/>
    <w:rsid w:val="792F3E5C"/>
    <w:rsid w:val="793053E0"/>
    <w:rsid w:val="7930B986"/>
    <w:rsid w:val="7933D873"/>
    <w:rsid w:val="7937EF8D"/>
    <w:rsid w:val="793968D9"/>
    <w:rsid w:val="793A406C"/>
    <w:rsid w:val="793AFB6C"/>
    <w:rsid w:val="793BA162"/>
    <w:rsid w:val="793C4C0B"/>
    <w:rsid w:val="793CE1EA"/>
    <w:rsid w:val="79401A9E"/>
    <w:rsid w:val="79401B35"/>
    <w:rsid w:val="7940D178"/>
    <w:rsid w:val="79418D2E"/>
    <w:rsid w:val="79427403"/>
    <w:rsid w:val="7942D905"/>
    <w:rsid w:val="794363AD"/>
    <w:rsid w:val="7945CFA1"/>
    <w:rsid w:val="79499423"/>
    <w:rsid w:val="79500374"/>
    <w:rsid w:val="79504195"/>
    <w:rsid w:val="7953A4EA"/>
    <w:rsid w:val="7954982E"/>
    <w:rsid w:val="795785E9"/>
    <w:rsid w:val="79592942"/>
    <w:rsid w:val="79597665"/>
    <w:rsid w:val="795A5C3A"/>
    <w:rsid w:val="795A9229"/>
    <w:rsid w:val="795BFFF5"/>
    <w:rsid w:val="795D8070"/>
    <w:rsid w:val="795F3EA0"/>
    <w:rsid w:val="795F975E"/>
    <w:rsid w:val="7961867A"/>
    <w:rsid w:val="79627B19"/>
    <w:rsid w:val="7963631B"/>
    <w:rsid w:val="79636A67"/>
    <w:rsid w:val="7963B6E6"/>
    <w:rsid w:val="7964AEE8"/>
    <w:rsid w:val="7967BDDE"/>
    <w:rsid w:val="796982DF"/>
    <w:rsid w:val="796A292D"/>
    <w:rsid w:val="796A5A80"/>
    <w:rsid w:val="796AB6B0"/>
    <w:rsid w:val="796ADAF2"/>
    <w:rsid w:val="796B662D"/>
    <w:rsid w:val="7976E1BD"/>
    <w:rsid w:val="79785795"/>
    <w:rsid w:val="797C5AD7"/>
    <w:rsid w:val="797DB632"/>
    <w:rsid w:val="79836347"/>
    <w:rsid w:val="79861FDF"/>
    <w:rsid w:val="79871818"/>
    <w:rsid w:val="7987806C"/>
    <w:rsid w:val="7987B787"/>
    <w:rsid w:val="7987D036"/>
    <w:rsid w:val="79886F63"/>
    <w:rsid w:val="7989E980"/>
    <w:rsid w:val="798A3120"/>
    <w:rsid w:val="798A7A86"/>
    <w:rsid w:val="798AF8F4"/>
    <w:rsid w:val="798B1BD6"/>
    <w:rsid w:val="7991CF06"/>
    <w:rsid w:val="79926D24"/>
    <w:rsid w:val="7993C557"/>
    <w:rsid w:val="7994A292"/>
    <w:rsid w:val="799B8806"/>
    <w:rsid w:val="799CBBD8"/>
    <w:rsid w:val="79A14069"/>
    <w:rsid w:val="79A2262D"/>
    <w:rsid w:val="79A30C36"/>
    <w:rsid w:val="79A424CF"/>
    <w:rsid w:val="79AA2506"/>
    <w:rsid w:val="79AD0298"/>
    <w:rsid w:val="79ADEE23"/>
    <w:rsid w:val="79B16906"/>
    <w:rsid w:val="79B2BC69"/>
    <w:rsid w:val="79B4AA5D"/>
    <w:rsid w:val="79B84485"/>
    <w:rsid w:val="79B91035"/>
    <w:rsid w:val="79BB4ECE"/>
    <w:rsid w:val="79BD7B12"/>
    <w:rsid w:val="79BF9893"/>
    <w:rsid w:val="79C0CCF0"/>
    <w:rsid w:val="79C0ED0B"/>
    <w:rsid w:val="79C1156B"/>
    <w:rsid w:val="79C3A737"/>
    <w:rsid w:val="79C44B76"/>
    <w:rsid w:val="79C4E827"/>
    <w:rsid w:val="79C58691"/>
    <w:rsid w:val="79C893F8"/>
    <w:rsid w:val="79C8C2FA"/>
    <w:rsid w:val="79C91FE7"/>
    <w:rsid w:val="79CB11DA"/>
    <w:rsid w:val="79CFE755"/>
    <w:rsid w:val="79D03F54"/>
    <w:rsid w:val="79D08058"/>
    <w:rsid w:val="79D52D1C"/>
    <w:rsid w:val="79D54D32"/>
    <w:rsid w:val="79D6EB94"/>
    <w:rsid w:val="79D87077"/>
    <w:rsid w:val="79DAFCE8"/>
    <w:rsid w:val="79DC9A33"/>
    <w:rsid w:val="79DEEFCD"/>
    <w:rsid w:val="79E109B8"/>
    <w:rsid w:val="79E1A393"/>
    <w:rsid w:val="79E6912F"/>
    <w:rsid w:val="79E696A9"/>
    <w:rsid w:val="79E7DF63"/>
    <w:rsid w:val="79EC1021"/>
    <w:rsid w:val="79EEEA2C"/>
    <w:rsid w:val="79F0412E"/>
    <w:rsid w:val="79F11656"/>
    <w:rsid w:val="79F1A560"/>
    <w:rsid w:val="79F36A31"/>
    <w:rsid w:val="79F5C009"/>
    <w:rsid w:val="79FDBBA5"/>
    <w:rsid w:val="7A0269FB"/>
    <w:rsid w:val="7A06F058"/>
    <w:rsid w:val="7A081615"/>
    <w:rsid w:val="7A0F0295"/>
    <w:rsid w:val="7A109D16"/>
    <w:rsid w:val="7A143190"/>
    <w:rsid w:val="7A1534E9"/>
    <w:rsid w:val="7A1647FA"/>
    <w:rsid w:val="7A177BCC"/>
    <w:rsid w:val="7A1D0159"/>
    <w:rsid w:val="7A1E7F3B"/>
    <w:rsid w:val="7A1EB44A"/>
    <w:rsid w:val="7A21B80B"/>
    <w:rsid w:val="7A24EBAF"/>
    <w:rsid w:val="7A25336A"/>
    <w:rsid w:val="7A2595C0"/>
    <w:rsid w:val="7A25E4BD"/>
    <w:rsid w:val="7A27C158"/>
    <w:rsid w:val="7A293CC0"/>
    <w:rsid w:val="7A2B1C07"/>
    <w:rsid w:val="7A2B8B88"/>
    <w:rsid w:val="7A2BE9E8"/>
    <w:rsid w:val="7A2E43C3"/>
    <w:rsid w:val="7A314680"/>
    <w:rsid w:val="7A3449C7"/>
    <w:rsid w:val="7A34F1A9"/>
    <w:rsid w:val="7A363D33"/>
    <w:rsid w:val="7A39A461"/>
    <w:rsid w:val="7A39E8DA"/>
    <w:rsid w:val="7A3A9CFF"/>
    <w:rsid w:val="7A3B8D8A"/>
    <w:rsid w:val="7A3D4124"/>
    <w:rsid w:val="7A3FAAC5"/>
    <w:rsid w:val="7A4132CA"/>
    <w:rsid w:val="7A4201B9"/>
    <w:rsid w:val="7A43006A"/>
    <w:rsid w:val="7A44E772"/>
    <w:rsid w:val="7A454407"/>
    <w:rsid w:val="7A45CB39"/>
    <w:rsid w:val="7A45D05D"/>
    <w:rsid w:val="7A465121"/>
    <w:rsid w:val="7A47617C"/>
    <w:rsid w:val="7A497667"/>
    <w:rsid w:val="7A49C9A8"/>
    <w:rsid w:val="7A4B5B0D"/>
    <w:rsid w:val="7A4D5220"/>
    <w:rsid w:val="7A4ED6FC"/>
    <w:rsid w:val="7A53F2AF"/>
    <w:rsid w:val="7A54E7F4"/>
    <w:rsid w:val="7A591BC1"/>
    <w:rsid w:val="7A5EBD7B"/>
    <w:rsid w:val="7A60A2C6"/>
    <w:rsid w:val="7A62A30F"/>
    <w:rsid w:val="7A64D002"/>
    <w:rsid w:val="7A657781"/>
    <w:rsid w:val="7A658A39"/>
    <w:rsid w:val="7A67B9A4"/>
    <w:rsid w:val="7A70CA80"/>
    <w:rsid w:val="7A710921"/>
    <w:rsid w:val="7A7544B6"/>
    <w:rsid w:val="7A79079B"/>
    <w:rsid w:val="7A7C4C22"/>
    <w:rsid w:val="7A80B342"/>
    <w:rsid w:val="7A88DE79"/>
    <w:rsid w:val="7A8CAB52"/>
    <w:rsid w:val="7A902B94"/>
    <w:rsid w:val="7A903C00"/>
    <w:rsid w:val="7A930C29"/>
    <w:rsid w:val="7A93E560"/>
    <w:rsid w:val="7A994488"/>
    <w:rsid w:val="7A994B4F"/>
    <w:rsid w:val="7A9C43C0"/>
    <w:rsid w:val="7A9CD3AF"/>
    <w:rsid w:val="7A9DD036"/>
    <w:rsid w:val="7AA9F112"/>
    <w:rsid w:val="7AAF0DFC"/>
    <w:rsid w:val="7AB0FB69"/>
    <w:rsid w:val="7AB1FCF9"/>
    <w:rsid w:val="7AB279AC"/>
    <w:rsid w:val="7AB4CFE5"/>
    <w:rsid w:val="7AB583C7"/>
    <w:rsid w:val="7AB8B72C"/>
    <w:rsid w:val="7ABE60E0"/>
    <w:rsid w:val="7ABEB738"/>
    <w:rsid w:val="7ABED7D1"/>
    <w:rsid w:val="7ABF8789"/>
    <w:rsid w:val="7AC0F6B6"/>
    <w:rsid w:val="7AC47488"/>
    <w:rsid w:val="7AC5A8A1"/>
    <w:rsid w:val="7ACCA50F"/>
    <w:rsid w:val="7ACE18A0"/>
    <w:rsid w:val="7AD0725C"/>
    <w:rsid w:val="7AD78EB6"/>
    <w:rsid w:val="7AD855F5"/>
    <w:rsid w:val="7AD8D764"/>
    <w:rsid w:val="7ADA302B"/>
    <w:rsid w:val="7AE2DBBD"/>
    <w:rsid w:val="7AE31455"/>
    <w:rsid w:val="7AE4CC23"/>
    <w:rsid w:val="7AE87203"/>
    <w:rsid w:val="7AE8E4B3"/>
    <w:rsid w:val="7AEC7263"/>
    <w:rsid w:val="7AF67157"/>
    <w:rsid w:val="7AF7DB64"/>
    <w:rsid w:val="7AF7E1EC"/>
    <w:rsid w:val="7AFAA583"/>
    <w:rsid w:val="7AFCAD12"/>
    <w:rsid w:val="7AFCCEE2"/>
    <w:rsid w:val="7AFCDB86"/>
    <w:rsid w:val="7AFD231E"/>
    <w:rsid w:val="7AFFA331"/>
    <w:rsid w:val="7AFFCD53"/>
    <w:rsid w:val="7B022BE9"/>
    <w:rsid w:val="7B03F83B"/>
    <w:rsid w:val="7B0515BE"/>
    <w:rsid w:val="7B066AF4"/>
    <w:rsid w:val="7B06E4C1"/>
    <w:rsid w:val="7B076A33"/>
    <w:rsid w:val="7B083929"/>
    <w:rsid w:val="7B102066"/>
    <w:rsid w:val="7B1048C9"/>
    <w:rsid w:val="7B15FC46"/>
    <w:rsid w:val="7B185490"/>
    <w:rsid w:val="7B1ECC80"/>
    <w:rsid w:val="7B213B18"/>
    <w:rsid w:val="7B22D239"/>
    <w:rsid w:val="7B26079F"/>
    <w:rsid w:val="7B332255"/>
    <w:rsid w:val="7B341C6B"/>
    <w:rsid w:val="7B36ACEF"/>
    <w:rsid w:val="7B3898AB"/>
    <w:rsid w:val="7B39AF4C"/>
    <w:rsid w:val="7B3CE7D9"/>
    <w:rsid w:val="7B3D1228"/>
    <w:rsid w:val="7B3D73F0"/>
    <w:rsid w:val="7B468B23"/>
    <w:rsid w:val="7B46D171"/>
    <w:rsid w:val="7B473B05"/>
    <w:rsid w:val="7B47BA3D"/>
    <w:rsid w:val="7B47D2AF"/>
    <w:rsid w:val="7B4E4996"/>
    <w:rsid w:val="7B4F0998"/>
    <w:rsid w:val="7B5432C6"/>
    <w:rsid w:val="7B5467F0"/>
    <w:rsid w:val="7B555DE0"/>
    <w:rsid w:val="7B5676F0"/>
    <w:rsid w:val="7B5BF9D2"/>
    <w:rsid w:val="7B5C81BD"/>
    <w:rsid w:val="7B5C8C44"/>
    <w:rsid w:val="7B5CA49F"/>
    <w:rsid w:val="7B622E77"/>
    <w:rsid w:val="7B625050"/>
    <w:rsid w:val="7B6569B2"/>
    <w:rsid w:val="7B66EBF2"/>
    <w:rsid w:val="7B671DE2"/>
    <w:rsid w:val="7B684612"/>
    <w:rsid w:val="7B6AF739"/>
    <w:rsid w:val="7B71C3EE"/>
    <w:rsid w:val="7B71D619"/>
    <w:rsid w:val="7B73BD51"/>
    <w:rsid w:val="7B75D23C"/>
    <w:rsid w:val="7B7C28DE"/>
    <w:rsid w:val="7B803B93"/>
    <w:rsid w:val="7B80C620"/>
    <w:rsid w:val="7B8160CB"/>
    <w:rsid w:val="7B8561CD"/>
    <w:rsid w:val="7B87DB74"/>
    <w:rsid w:val="7B890ABB"/>
    <w:rsid w:val="7B8A00F1"/>
    <w:rsid w:val="7B90D543"/>
    <w:rsid w:val="7B95DA61"/>
    <w:rsid w:val="7B96557A"/>
    <w:rsid w:val="7B96B25E"/>
    <w:rsid w:val="7B97189D"/>
    <w:rsid w:val="7B97CE6A"/>
    <w:rsid w:val="7B986CA3"/>
    <w:rsid w:val="7B9CFB72"/>
    <w:rsid w:val="7BA024AB"/>
    <w:rsid w:val="7BA41415"/>
    <w:rsid w:val="7BA6DE62"/>
    <w:rsid w:val="7BA863E6"/>
    <w:rsid w:val="7BAD86FA"/>
    <w:rsid w:val="7BAE813D"/>
    <w:rsid w:val="7BB0B432"/>
    <w:rsid w:val="7BB0E8F4"/>
    <w:rsid w:val="7BB16D82"/>
    <w:rsid w:val="7BB46BC4"/>
    <w:rsid w:val="7BB8B559"/>
    <w:rsid w:val="7BB8CE9C"/>
    <w:rsid w:val="7BBBF079"/>
    <w:rsid w:val="7BC2B0E1"/>
    <w:rsid w:val="7BC31716"/>
    <w:rsid w:val="7BC49714"/>
    <w:rsid w:val="7BC574FF"/>
    <w:rsid w:val="7BC7C7CF"/>
    <w:rsid w:val="7BC7EB14"/>
    <w:rsid w:val="7BC94A2B"/>
    <w:rsid w:val="7BCB5B8C"/>
    <w:rsid w:val="7BCBD219"/>
    <w:rsid w:val="7BCC88F4"/>
    <w:rsid w:val="7BCD37D0"/>
    <w:rsid w:val="7BCF5528"/>
    <w:rsid w:val="7BD318DC"/>
    <w:rsid w:val="7BD47EA4"/>
    <w:rsid w:val="7BD4F2DC"/>
    <w:rsid w:val="7BD62165"/>
    <w:rsid w:val="7BD7E3D8"/>
    <w:rsid w:val="7BDD59C4"/>
    <w:rsid w:val="7BDD81FE"/>
    <w:rsid w:val="7BDE25B3"/>
    <w:rsid w:val="7BE128FF"/>
    <w:rsid w:val="7BE23C8E"/>
    <w:rsid w:val="7BE3D541"/>
    <w:rsid w:val="7BE5CD9B"/>
    <w:rsid w:val="7BE9DD11"/>
    <w:rsid w:val="7BF076FC"/>
    <w:rsid w:val="7BF1D96D"/>
    <w:rsid w:val="7BF2AC77"/>
    <w:rsid w:val="7BF49E9E"/>
    <w:rsid w:val="7BF5800D"/>
    <w:rsid w:val="7BF5BF2F"/>
    <w:rsid w:val="7BF61160"/>
    <w:rsid w:val="7BFB9083"/>
    <w:rsid w:val="7C02DED6"/>
    <w:rsid w:val="7C0414E6"/>
    <w:rsid w:val="7C04B0C7"/>
    <w:rsid w:val="7C0A0E91"/>
    <w:rsid w:val="7C0AB328"/>
    <w:rsid w:val="7C0B933B"/>
    <w:rsid w:val="7C0D4945"/>
    <w:rsid w:val="7C11A401"/>
    <w:rsid w:val="7C1233CD"/>
    <w:rsid w:val="7C13ABF1"/>
    <w:rsid w:val="7C150A62"/>
    <w:rsid w:val="7C171340"/>
    <w:rsid w:val="7C188F48"/>
    <w:rsid w:val="7C1DFAB5"/>
    <w:rsid w:val="7C20D80E"/>
    <w:rsid w:val="7C214BBE"/>
    <w:rsid w:val="7C21A44A"/>
    <w:rsid w:val="7C228911"/>
    <w:rsid w:val="7C22D651"/>
    <w:rsid w:val="7C24235E"/>
    <w:rsid w:val="7C28E788"/>
    <w:rsid w:val="7C2AC87F"/>
    <w:rsid w:val="7C2E0474"/>
    <w:rsid w:val="7C30C3D7"/>
    <w:rsid w:val="7C3161BD"/>
    <w:rsid w:val="7C3254E6"/>
    <w:rsid w:val="7C33F88F"/>
    <w:rsid w:val="7C34680D"/>
    <w:rsid w:val="7C350C37"/>
    <w:rsid w:val="7C386BE1"/>
    <w:rsid w:val="7C398D9E"/>
    <w:rsid w:val="7C3D4956"/>
    <w:rsid w:val="7C3E141E"/>
    <w:rsid w:val="7C3EDF42"/>
    <w:rsid w:val="7C3F38EB"/>
    <w:rsid w:val="7C41555E"/>
    <w:rsid w:val="7C42447D"/>
    <w:rsid w:val="7C46930B"/>
    <w:rsid w:val="7C46D907"/>
    <w:rsid w:val="7C4A72A9"/>
    <w:rsid w:val="7C4E8687"/>
    <w:rsid w:val="7C553E07"/>
    <w:rsid w:val="7C57EE3F"/>
    <w:rsid w:val="7C584B6F"/>
    <w:rsid w:val="7C5E5DB2"/>
    <w:rsid w:val="7C5F9613"/>
    <w:rsid w:val="7C65311E"/>
    <w:rsid w:val="7C672890"/>
    <w:rsid w:val="7C6A428F"/>
    <w:rsid w:val="7C6C2F21"/>
    <w:rsid w:val="7C715827"/>
    <w:rsid w:val="7C72764B"/>
    <w:rsid w:val="7C74391F"/>
    <w:rsid w:val="7C780E14"/>
    <w:rsid w:val="7C790275"/>
    <w:rsid w:val="7C7A9540"/>
    <w:rsid w:val="7C7EDE25"/>
    <w:rsid w:val="7C7F6FC2"/>
    <w:rsid w:val="7C80285D"/>
    <w:rsid w:val="7C818382"/>
    <w:rsid w:val="7C856267"/>
    <w:rsid w:val="7C87726D"/>
    <w:rsid w:val="7C8A04FB"/>
    <w:rsid w:val="7C8C0DFC"/>
    <w:rsid w:val="7C912354"/>
    <w:rsid w:val="7C91388B"/>
    <w:rsid w:val="7C91BDE6"/>
    <w:rsid w:val="7C939E4A"/>
    <w:rsid w:val="7C947E60"/>
    <w:rsid w:val="7C973C7E"/>
    <w:rsid w:val="7C97D801"/>
    <w:rsid w:val="7C9A8A41"/>
    <w:rsid w:val="7C9AAAD4"/>
    <w:rsid w:val="7C9E15BC"/>
    <w:rsid w:val="7C9F4FC6"/>
    <w:rsid w:val="7CA47262"/>
    <w:rsid w:val="7CA7C970"/>
    <w:rsid w:val="7CA8FA4A"/>
    <w:rsid w:val="7CB2321B"/>
    <w:rsid w:val="7CB45CB6"/>
    <w:rsid w:val="7CB733A5"/>
    <w:rsid w:val="7CB8ACA7"/>
    <w:rsid w:val="7CC03E99"/>
    <w:rsid w:val="7CC4C58D"/>
    <w:rsid w:val="7CC86204"/>
    <w:rsid w:val="7CC8DFC5"/>
    <w:rsid w:val="7CD5FB0E"/>
    <w:rsid w:val="7CD60E49"/>
    <w:rsid w:val="7CD9D29B"/>
    <w:rsid w:val="7CDA52C7"/>
    <w:rsid w:val="7CDAEA98"/>
    <w:rsid w:val="7CDCD8A0"/>
    <w:rsid w:val="7CE30A2F"/>
    <w:rsid w:val="7CE333B2"/>
    <w:rsid w:val="7CE727B5"/>
    <w:rsid w:val="7CE760DB"/>
    <w:rsid w:val="7CE7A6ED"/>
    <w:rsid w:val="7CEDCD42"/>
    <w:rsid w:val="7CEEC8F4"/>
    <w:rsid w:val="7CF15480"/>
    <w:rsid w:val="7CF23A4C"/>
    <w:rsid w:val="7CF5592C"/>
    <w:rsid w:val="7CF608BF"/>
    <w:rsid w:val="7CF72B21"/>
    <w:rsid w:val="7CF90B1D"/>
    <w:rsid w:val="7CF9DF4E"/>
    <w:rsid w:val="7CFAF6C0"/>
    <w:rsid w:val="7CFC872A"/>
    <w:rsid w:val="7CFEB477"/>
    <w:rsid w:val="7CFFCC5E"/>
    <w:rsid w:val="7D043FE9"/>
    <w:rsid w:val="7D0D6C34"/>
    <w:rsid w:val="7D0E6F8E"/>
    <w:rsid w:val="7D0EBD95"/>
    <w:rsid w:val="7D1017DD"/>
    <w:rsid w:val="7D12BDAC"/>
    <w:rsid w:val="7D15A1D6"/>
    <w:rsid w:val="7D16054A"/>
    <w:rsid w:val="7D1835AD"/>
    <w:rsid w:val="7D184480"/>
    <w:rsid w:val="7D18DCF8"/>
    <w:rsid w:val="7D1A9390"/>
    <w:rsid w:val="7D1BE0E4"/>
    <w:rsid w:val="7D1E5CCB"/>
    <w:rsid w:val="7D20A5E8"/>
    <w:rsid w:val="7D20D67C"/>
    <w:rsid w:val="7D21047B"/>
    <w:rsid w:val="7D25DB34"/>
    <w:rsid w:val="7D28D0C6"/>
    <w:rsid w:val="7D2ACADC"/>
    <w:rsid w:val="7D2EAE75"/>
    <w:rsid w:val="7D317187"/>
    <w:rsid w:val="7D34B2EA"/>
    <w:rsid w:val="7D36FCFF"/>
    <w:rsid w:val="7D3E65EF"/>
    <w:rsid w:val="7D3EB85F"/>
    <w:rsid w:val="7D400345"/>
    <w:rsid w:val="7D452EED"/>
    <w:rsid w:val="7D45E217"/>
    <w:rsid w:val="7D46C6E5"/>
    <w:rsid w:val="7D47BD4F"/>
    <w:rsid w:val="7D4B7F35"/>
    <w:rsid w:val="7D4C3058"/>
    <w:rsid w:val="7D4CFDFC"/>
    <w:rsid w:val="7D52C268"/>
    <w:rsid w:val="7D54CD97"/>
    <w:rsid w:val="7D562622"/>
    <w:rsid w:val="7D56D552"/>
    <w:rsid w:val="7D570AEF"/>
    <w:rsid w:val="7D579E0D"/>
    <w:rsid w:val="7D5B17F0"/>
    <w:rsid w:val="7D5B7456"/>
    <w:rsid w:val="7D5CE377"/>
    <w:rsid w:val="7D5D9D03"/>
    <w:rsid w:val="7D5FC4AF"/>
    <w:rsid w:val="7D624D29"/>
    <w:rsid w:val="7D65A5B6"/>
    <w:rsid w:val="7D65C580"/>
    <w:rsid w:val="7D6B70B0"/>
    <w:rsid w:val="7D6DAF81"/>
    <w:rsid w:val="7D71029E"/>
    <w:rsid w:val="7D71E83F"/>
    <w:rsid w:val="7D742028"/>
    <w:rsid w:val="7D77CCE2"/>
    <w:rsid w:val="7D780C29"/>
    <w:rsid w:val="7D7AFF65"/>
    <w:rsid w:val="7D7F41F1"/>
    <w:rsid w:val="7D8014D7"/>
    <w:rsid w:val="7D80A5F5"/>
    <w:rsid w:val="7D819134"/>
    <w:rsid w:val="7D841F76"/>
    <w:rsid w:val="7D9198B0"/>
    <w:rsid w:val="7D91CF1B"/>
    <w:rsid w:val="7D93286D"/>
    <w:rsid w:val="7D95ABA1"/>
    <w:rsid w:val="7D96A4F8"/>
    <w:rsid w:val="7D987869"/>
    <w:rsid w:val="7D98912A"/>
    <w:rsid w:val="7D9966C4"/>
    <w:rsid w:val="7D9CEA48"/>
    <w:rsid w:val="7DA05453"/>
    <w:rsid w:val="7DA23319"/>
    <w:rsid w:val="7DA386DE"/>
    <w:rsid w:val="7DA5429F"/>
    <w:rsid w:val="7DA5A3E4"/>
    <w:rsid w:val="7DA620A7"/>
    <w:rsid w:val="7DA76355"/>
    <w:rsid w:val="7DA90035"/>
    <w:rsid w:val="7DA918DD"/>
    <w:rsid w:val="7DA96792"/>
    <w:rsid w:val="7DA9E4FC"/>
    <w:rsid w:val="7DB109FA"/>
    <w:rsid w:val="7DB11ACC"/>
    <w:rsid w:val="7DB1748A"/>
    <w:rsid w:val="7DB3CEAF"/>
    <w:rsid w:val="7DB63BFD"/>
    <w:rsid w:val="7DB857A3"/>
    <w:rsid w:val="7DB89731"/>
    <w:rsid w:val="7DB8AD93"/>
    <w:rsid w:val="7DBA255F"/>
    <w:rsid w:val="7DBAD38B"/>
    <w:rsid w:val="7DBAFD40"/>
    <w:rsid w:val="7DBC83E2"/>
    <w:rsid w:val="7DBE85FF"/>
    <w:rsid w:val="7DBF386B"/>
    <w:rsid w:val="7DC01859"/>
    <w:rsid w:val="7DC0670A"/>
    <w:rsid w:val="7DC32624"/>
    <w:rsid w:val="7DC42392"/>
    <w:rsid w:val="7DC44C4F"/>
    <w:rsid w:val="7DC539CE"/>
    <w:rsid w:val="7DC72C1E"/>
    <w:rsid w:val="7DC9323D"/>
    <w:rsid w:val="7DCA5DD2"/>
    <w:rsid w:val="7DD4BCC6"/>
    <w:rsid w:val="7DD51F58"/>
    <w:rsid w:val="7DD7EA43"/>
    <w:rsid w:val="7DD8BCEF"/>
    <w:rsid w:val="7DD9D37C"/>
    <w:rsid w:val="7DDFD6A7"/>
    <w:rsid w:val="7DE24F76"/>
    <w:rsid w:val="7DE481BC"/>
    <w:rsid w:val="7DE53B4B"/>
    <w:rsid w:val="7DE54B7B"/>
    <w:rsid w:val="7DE5C3E8"/>
    <w:rsid w:val="7DE6FB8B"/>
    <w:rsid w:val="7DE94DD4"/>
    <w:rsid w:val="7DE994F0"/>
    <w:rsid w:val="7DEAB7C6"/>
    <w:rsid w:val="7DECA9B7"/>
    <w:rsid w:val="7DEF3751"/>
    <w:rsid w:val="7DF14586"/>
    <w:rsid w:val="7DF3147E"/>
    <w:rsid w:val="7DF58D3E"/>
    <w:rsid w:val="7DF825A3"/>
    <w:rsid w:val="7DF9EFE9"/>
    <w:rsid w:val="7DFC068A"/>
    <w:rsid w:val="7DFCE852"/>
    <w:rsid w:val="7DFF259C"/>
    <w:rsid w:val="7E0143A7"/>
    <w:rsid w:val="7E052311"/>
    <w:rsid w:val="7E055F8A"/>
    <w:rsid w:val="7E081DD3"/>
    <w:rsid w:val="7E0A6BC4"/>
    <w:rsid w:val="7E0BB862"/>
    <w:rsid w:val="7E0EC208"/>
    <w:rsid w:val="7E118538"/>
    <w:rsid w:val="7E143CFE"/>
    <w:rsid w:val="7E16894A"/>
    <w:rsid w:val="7E16C05F"/>
    <w:rsid w:val="7E16C6D2"/>
    <w:rsid w:val="7E19EEDA"/>
    <w:rsid w:val="7E1B0C0E"/>
    <w:rsid w:val="7E1BAD01"/>
    <w:rsid w:val="7E1FAE7C"/>
    <w:rsid w:val="7E20DBB0"/>
    <w:rsid w:val="7E224A19"/>
    <w:rsid w:val="7E2258EA"/>
    <w:rsid w:val="7E2262A6"/>
    <w:rsid w:val="7E2630D2"/>
    <w:rsid w:val="7E264B3B"/>
    <w:rsid w:val="7E270510"/>
    <w:rsid w:val="7E289C65"/>
    <w:rsid w:val="7E28C39F"/>
    <w:rsid w:val="7E28CE4B"/>
    <w:rsid w:val="7E2C6706"/>
    <w:rsid w:val="7E2D63E8"/>
    <w:rsid w:val="7E2DC0F4"/>
    <w:rsid w:val="7E2EAAB5"/>
    <w:rsid w:val="7E2F19B2"/>
    <w:rsid w:val="7E3024F3"/>
    <w:rsid w:val="7E3074B6"/>
    <w:rsid w:val="7E38557F"/>
    <w:rsid w:val="7E3A139B"/>
    <w:rsid w:val="7E3A41B7"/>
    <w:rsid w:val="7E3C9C0E"/>
    <w:rsid w:val="7E3F4224"/>
    <w:rsid w:val="7E4071DB"/>
    <w:rsid w:val="7E442F64"/>
    <w:rsid w:val="7E44B462"/>
    <w:rsid w:val="7E457DD8"/>
    <w:rsid w:val="7E46187E"/>
    <w:rsid w:val="7E4CC366"/>
    <w:rsid w:val="7E4CE6C7"/>
    <w:rsid w:val="7E50CE50"/>
    <w:rsid w:val="7E522623"/>
    <w:rsid w:val="7E558224"/>
    <w:rsid w:val="7E575D93"/>
    <w:rsid w:val="7E5BF87E"/>
    <w:rsid w:val="7E5F697A"/>
    <w:rsid w:val="7E5FEC8C"/>
    <w:rsid w:val="7E60ACD5"/>
    <w:rsid w:val="7E617154"/>
    <w:rsid w:val="7E65C8BF"/>
    <w:rsid w:val="7E663206"/>
    <w:rsid w:val="7E704C7E"/>
    <w:rsid w:val="7E736491"/>
    <w:rsid w:val="7E75FA9B"/>
    <w:rsid w:val="7E77C2A3"/>
    <w:rsid w:val="7E7A01C9"/>
    <w:rsid w:val="7E7A05A7"/>
    <w:rsid w:val="7E7A061E"/>
    <w:rsid w:val="7E7CBEA5"/>
    <w:rsid w:val="7E7F7CCB"/>
    <w:rsid w:val="7E867AA6"/>
    <w:rsid w:val="7E8784F1"/>
    <w:rsid w:val="7E8C13AB"/>
    <w:rsid w:val="7E8C7271"/>
    <w:rsid w:val="7E8D6865"/>
    <w:rsid w:val="7E8F92B2"/>
    <w:rsid w:val="7E90649D"/>
    <w:rsid w:val="7E90FDF4"/>
    <w:rsid w:val="7E919F63"/>
    <w:rsid w:val="7E9294C6"/>
    <w:rsid w:val="7E96A44A"/>
    <w:rsid w:val="7E9760FF"/>
    <w:rsid w:val="7E9B3999"/>
    <w:rsid w:val="7E9C423D"/>
    <w:rsid w:val="7E9D473E"/>
    <w:rsid w:val="7E9E3BF8"/>
    <w:rsid w:val="7E9E8F8E"/>
    <w:rsid w:val="7EA3384B"/>
    <w:rsid w:val="7EA379BE"/>
    <w:rsid w:val="7EA3A68B"/>
    <w:rsid w:val="7EA7A4BA"/>
    <w:rsid w:val="7EA8AA14"/>
    <w:rsid w:val="7EA9FC83"/>
    <w:rsid w:val="7EAA4A11"/>
    <w:rsid w:val="7EAAD127"/>
    <w:rsid w:val="7EABA28C"/>
    <w:rsid w:val="7EABCD2D"/>
    <w:rsid w:val="7EB468F5"/>
    <w:rsid w:val="7EB4AAC7"/>
    <w:rsid w:val="7EB64404"/>
    <w:rsid w:val="7EB677E8"/>
    <w:rsid w:val="7EB80E5E"/>
    <w:rsid w:val="7EB9B975"/>
    <w:rsid w:val="7EC285DC"/>
    <w:rsid w:val="7EC50642"/>
    <w:rsid w:val="7EC56573"/>
    <w:rsid w:val="7EC5EF24"/>
    <w:rsid w:val="7EC64A96"/>
    <w:rsid w:val="7EC77B17"/>
    <w:rsid w:val="7EC8F765"/>
    <w:rsid w:val="7EC922F3"/>
    <w:rsid w:val="7EC9481F"/>
    <w:rsid w:val="7ECAEAEA"/>
    <w:rsid w:val="7ECC2BDF"/>
    <w:rsid w:val="7ED0EB99"/>
    <w:rsid w:val="7ED14012"/>
    <w:rsid w:val="7ED18D83"/>
    <w:rsid w:val="7ED30620"/>
    <w:rsid w:val="7ED36386"/>
    <w:rsid w:val="7ED4B405"/>
    <w:rsid w:val="7ED68339"/>
    <w:rsid w:val="7ED83299"/>
    <w:rsid w:val="7EDA5501"/>
    <w:rsid w:val="7EDA7001"/>
    <w:rsid w:val="7EDDE912"/>
    <w:rsid w:val="7EE41807"/>
    <w:rsid w:val="7EE775A3"/>
    <w:rsid w:val="7EE869D4"/>
    <w:rsid w:val="7EE99097"/>
    <w:rsid w:val="7EEDE5F1"/>
    <w:rsid w:val="7EF10A04"/>
    <w:rsid w:val="7EF148AF"/>
    <w:rsid w:val="7EF3C79D"/>
    <w:rsid w:val="7EF4CE5E"/>
    <w:rsid w:val="7EF58822"/>
    <w:rsid w:val="7EF627D4"/>
    <w:rsid w:val="7EF6EA0D"/>
    <w:rsid w:val="7EF8513D"/>
    <w:rsid w:val="7EFC6D2B"/>
    <w:rsid w:val="7EFCB7FE"/>
    <w:rsid w:val="7EFDC180"/>
    <w:rsid w:val="7EFF7898"/>
    <w:rsid w:val="7EFFC4D8"/>
    <w:rsid w:val="7F00FCDB"/>
    <w:rsid w:val="7F0505C6"/>
    <w:rsid w:val="7F05F3FE"/>
    <w:rsid w:val="7F0704BF"/>
    <w:rsid w:val="7F07E967"/>
    <w:rsid w:val="7F0D517E"/>
    <w:rsid w:val="7F0D7059"/>
    <w:rsid w:val="7F11BBB3"/>
    <w:rsid w:val="7F147CEF"/>
    <w:rsid w:val="7F1712BF"/>
    <w:rsid w:val="7F18F738"/>
    <w:rsid w:val="7F1A027D"/>
    <w:rsid w:val="7F1BEAB5"/>
    <w:rsid w:val="7F1DA850"/>
    <w:rsid w:val="7F1ED43F"/>
    <w:rsid w:val="7F1FCA31"/>
    <w:rsid w:val="7F215666"/>
    <w:rsid w:val="7F229A4E"/>
    <w:rsid w:val="7F26837A"/>
    <w:rsid w:val="7F282AEE"/>
    <w:rsid w:val="7F2949A9"/>
    <w:rsid w:val="7F298C0F"/>
    <w:rsid w:val="7F2AAD8A"/>
    <w:rsid w:val="7F2BB225"/>
    <w:rsid w:val="7F2D0606"/>
    <w:rsid w:val="7F2ECC20"/>
    <w:rsid w:val="7F304038"/>
    <w:rsid w:val="7F314888"/>
    <w:rsid w:val="7F3391DE"/>
    <w:rsid w:val="7F39C468"/>
    <w:rsid w:val="7F3B4B38"/>
    <w:rsid w:val="7F3C5AB4"/>
    <w:rsid w:val="7F3E374F"/>
    <w:rsid w:val="7F3F3BB2"/>
    <w:rsid w:val="7F3F7669"/>
    <w:rsid w:val="7F3FCE48"/>
    <w:rsid w:val="7F443814"/>
    <w:rsid w:val="7F44F454"/>
    <w:rsid w:val="7F47C2DB"/>
    <w:rsid w:val="7F49C057"/>
    <w:rsid w:val="7F4D5C89"/>
    <w:rsid w:val="7F500D5E"/>
    <w:rsid w:val="7F50D9DB"/>
    <w:rsid w:val="7F51A677"/>
    <w:rsid w:val="7F52ADAF"/>
    <w:rsid w:val="7F54AEF5"/>
    <w:rsid w:val="7F557E97"/>
    <w:rsid w:val="7F5ED50B"/>
    <w:rsid w:val="7F64DD14"/>
    <w:rsid w:val="7F668008"/>
    <w:rsid w:val="7F67AC12"/>
    <w:rsid w:val="7F69A562"/>
    <w:rsid w:val="7F6BFFE6"/>
    <w:rsid w:val="7F6C2606"/>
    <w:rsid w:val="7F6D8465"/>
    <w:rsid w:val="7F71B4B9"/>
    <w:rsid w:val="7F71B8CC"/>
    <w:rsid w:val="7F73E30F"/>
    <w:rsid w:val="7F741F25"/>
    <w:rsid w:val="7F774548"/>
    <w:rsid w:val="7F788AE0"/>
    <w:rsid w:val="7F7911F5"/>
    <w:rsid w:val="7F794F17"/>
    <w:rsid w:val="7F7C43C2"/>
    <w:rsid w:val="7F7DDD71"/>
    <w:rsid w:val="7F7E18E0"/>
    <w:rsid w:val="7F7E5019"/>
    <w:rsid w:val="7F81AF91"/>
    <w:rsid w:val="7F846E9B"/>
    <w:rsid w:val="7F84E0E1"/>
    <w:rsid w:val="7F8501B2"/>
    <w:rsid w:val="7F85973D"/>
    <w:rsid w:val="7F875EE1"/>
    <w:rsid w:val="7F889EA0"/>
    <w:rsid w:val="7F88ED4B"/>
    <w:rsid w:val="7F8A989E"/>
    <w:rsid w:val="7F904C12"/>
    <w:rsid w:val="7F935F5C"/>
    <w:rsid w:val="7F975EDC"/>
    <w:rsid w:val="7F977F39"/>
    <w:rsid w:val="7F9974B3"/>
    <w:rsid w:val="7F9D63CA"/>
    <w:rsid w:val="7FA05D09"/>
    <w:rsid w:val="7FA200A9"/>
    <w:rsid w:val="7FA21099"/>
    <w:rsid w:val="7FA2151F"/>
    <w:rsid w:val="7FA3CBE1"/>
    <w:rsid w:val="7FA4B8DB"/>
    <w:rsid w:val="7FA7DB67"/>
    <w:rsid w:val="7FA8440F"/>
    <w:rsid w:val="7FA9689F"/>
    <w:rsid w:val="7FAA967D"/>
    <w:rsid w:val="7FAC3E30"/>
    <w:rsid w:val="7FAEB170"/>
    <w:rsid w:val="7FB0A528"/>
    <w:rsid w:val="7FB2DFA6"/>
    <w:rsid w:val="7FB56047"/>
    <w:rsid w:val="7FB8191E"/>
    <w:rsid w:val="7FBC1EC6"/>
    <w:rsid w:val="7FBE36D0"/>
    <w:rsid w:val="7FBFD4E0"/>
    <w:rsid w:val="7FC2CFCF"/>
    <w:rsid w:val="7FC39459"/>
    <w:rsid w:val="7FCB21AA"/>
    <w:rsid w:val="7FCB6680"/>
    <w:rsid w:val="7FCF88B6"/>
    <w:rsid w:val="7FD09C6F"/>
    <w:rsid w:val="7FD129EF"/>
    <w:rsid w:val="7FD2BA24"/>
    <w:rsid w:val="7FD3CA10"/>
    <w:rsid w:val="7FD8F97D"/>
    <w:rsid w:val="7FDB2505"/>
    <w:rsid w:val="7FDDA637"/>
    <w:rsid w:val="7FDE48BF"/>
    <w:rsid w:val="7FE1415B"/>
    <w:rsid w:val="7FE3282A"/>
    <w:rsid w:val="7FE36A59"/>
    <w:rsid w:val="7FE36F8B"/>
    <w:rsid w:val="7FE63FEB"/>
    <w:rsid w:val="7FE7D7CF"/>
    <w:rsid w:val="7FEA0332"/>
    <w:rsid w:val="7FEEA783"/>
    <w:rsid w:val="7FF1D1D7"/>
    <w:rsid w:val="7FF27BB9"/>
    <w:rsid w:val="7FFC9C1D"/>
    <w:rsid w:val="7FFCA0E0"/>
    <w:rsid w:val="7FFF4E2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CDA4F"/>
  <w15:docId w15:val="{DEA472B4-8124-46B9-A201-45CA335A0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43C8D"/>
    <w:pPr>
      <w:ind w:left="720"/>
      <w:contextualSpacing/>
    </w:pPr>
  </w:style>
  <w:style w:type="paragraph" w:styleId="Pis">
    <w:name w:val="header"/>
    <w:basedOn w:val="Normaallaad"/>
    <w:link w:val="PisMrk"/>
    <w:uiPriority w:val="99"/>
    <w:unhideWhenUsed/>
    <w:rsid w:val="00743C8D"/>
    <w:pPr>
      <w:tabs>
        <w:tab w:val="center" w:pos="4536"/>
        <w:tab w:val="right" w:pos="9072"/>
      </w:tabs>
      <w:spacing w:after="0" w:line="240" w:lineRule="auto"/>
    </w:pPr>
  </w:style>
  <w:style w:type="character" w:customStyle="1" w:styleId="PisMrk">
    <w:name w:val="Päis Märk"/>
    <w:basedOn w:val="Liguvaikefont"/>
    <w:link w:val="Pis"/>
    <w:uiPriority w:val="99"/>
    <w:rsid w:val="00743C8D"/>
  </w:style>
  <w:style w:type="paragraph" w:styleId="Jalus">
    <w:name w:val="footer"/>
    <w:basedOn w:val="Normaallaad"/>
    <w:link w:val="JalusMrk"/>
    <w:uiPriority w:val="99"/>
    <w:unhideWhenUsed/>
    <w:rsid w:val="00743C8D"/>
    <w:pPr>
      <w:tabs>
        <w:tab w:val="center" w:pos="4536"/>
        <w:tab w:val="right" w:pos="9072"/>
      </w:tabs>
      <w:spacing w:after="0" w:line="240" w:lineRule="auto"/>
    </w:pPr>
  </w:style>
  <w:style w:type="character" w:customStyle="1" w:styleId="JalusMrk">
    <w:name w:val="Jalus Märk"/>
    <w:basedOn w:val="Liguvaikefont"/>
    <w:link w:val="Jalus"/>
    <w:uiPriority w:val="99"/>
    <w:rsid w:val="00743C8D"/>
  </w:style>
  <w:style w:type="character" w:styleId="Kommentaariviide">
    <w:name w:val="annotation reference"/>
    <w:basedOn w:val="Liguvaikefont"/>
    <w:uiPriority w:val="99"/>
    <w:semiHidden/>
    <w:unhideWhenUsed/>
    <w:rsid w:val="00521605"/>
    <w:rPr>
      <w:sz w:val="16"/>
      <w:szCs w:val="16"/>
    </w:rPr>
  </w:style>
  <w:style w:type="paragraph" w:styleId="Kommentaaritekst">
    <w:name w:val="annotation text"/>
    <w:basedOn w:val="Normaallaad"/>
    <w:link w:val="KommentaaritekstMrk"/>
    <w:uiPriority w:val="99"/>
    <w:unhideWhenUsed/>
    <w:rsid w:val="00521605"/>
    <w:pPr>
      <w:spacing w:line="240" w:lineRule="auto"/>
    </w:pPr>
    <w:rPr>
      <w:sz w:val="20"/>
      <w:szCs w:val="20"/>
    </w:rPr>
  </w:style>
  <w:style w:type="character" w:customStyle="1" w:styleId="KommentaaritekstMrk">
    <w:name w:val="Kommentaari tekst Märk"/>
    <w:basedOn w:val="Liguvaikefont"/>
    <w:link w:val="Kommentaaritekst"/>
    <w:uiPriority w:val="99"/>
    <w:rsid w:val="00521605"/>
    <w:rPr>
      <w:sz w:val="20"/>
      <w:szCs w:val="20"/>
    </w:rPr>
  </w:style>
  <w:style w:type="paragraph" w:styleId="Kommentaariteema">
    <w:name w:val="annotation subject"/>
    <w:basedOn w:val="Kommentaaritekst"/>
    <w:next w:val="Kommentaaritekst"/>
    <w:link w:val="KommentaariteemaMrk"/>
    <w:uiPriority w:val="99"/>
    <w:semiHidden/>
    <w:unhideWhenUsed/>
    <w:rsid w:val="00521605"/>
    <w:rPr>
      <w:b/>
      <w:bCs/>
    </w:rPr>
  </w:style>
  <w:style w:type="character" w:customStyle="1" w:styleId="KommentaariteemaMrk">
    <w:name w:val="Kommentaari teema Märk"/>
    <w:basedOn w:val="KommentaaritekstMrk"/>
    <w:link w:val="Kommentaariteema"/>
    <w:uiPriority w:val="99"/>
    <w:semiHidden/>
    <w:rsid w:val="00521605"/>
    <w:rPr>
      <w:b/>
      <w:bCs/>
      <w:sz w:val="20"/>
      <w:szCs w:val="20"/>
    </w:rPr>
  </w:style>
  <w:style w:type="character" w:styleId="Hperlink">
    <w:name w:val="Hyperlink"/>
    <w:basedOn w:val="Liguvaikefont"/>
    <w:uiPriority w:val="99"/>
    <w:unhideWhenUsed/>
    <w:rsid w:val="00AE34A0"/>
    <w:rPr>
      <w:color w:val="0563C1" w:themeColor="hyperlink"/>
      <w:u w:val="single"/>
    </w:rPr>
  </w:style>
  <w:style w:type="character" w:styleId="Lahendamatamainimine">
    <w:name w:val="Unresolved Mention"/>
    <w:basedOn w:val="Liguvaikefont"/>
    <w:uiPriority w:val="99"/>
    <w:semiHidden/>
    <w:unhideWhenUsed/>
    <w:rsid w:val="00AE34A0"/>
    <w:rPr>
      <w:color w:val="605E5C"/>
      <w:shd w:val="clear" w:color="auto" w:fill="E1DFDD"/>
    </w:rPr>
  </w:style>
  <w:style w:type="paragraph" w:customStyle="1" w:styleId="SLONormal">
    <w:name w:val="SLO Normal"/>
    <w:link w:val="SLONormalChar"/>
    <w:qFormat/>
    <w:rsid w:val="00AE34A0"/>
    <w:pPr>
      <w:spacing w:before="120" w:after="120" w:line="240" w:lineRule="auto"/>
      <w:jc w:val="both"/>
    </w:pPr>
    <w:rPr>
      <w:rFonts w:ascii="Times New Roman" w:eastAsia="Times New Roman" w:hAnsi="Times New Roman" w:cs="Times New Roman"/>
      <w:kern w:val="0"/>
      <w:sz w:val="24"/>
      <w:szCs w:val="24"/>
      <w:lang w:val="en-GB"/>
    </w:rPr>
  </w:style>
  <w:style w:type="character" w:customStyle="1" w:styleId="SLONormalChar">
    <w:name w:val="SLO Normal Char"/>
    <w:link w:val="SLONormal"/>
    <w:rsid w:val="00AE34A0"/>
    <w:rPr>
      <w:rFonts w:ascii="Times New Roman" w:eastAsia="Times New Roman" w:hAnsi="Times New Roman" w:cs="Times New Roman"/>
      <w:kern w:val="0"/>
      <w:sz w:val="24"/>
      <w:szCs w:val="24"/>
      <w:lang w:val="en-GB"/>
    </w:rPr>
  </w:style>
  <w:style w:type="paragraph" w:styleId="Allmrkusetekst">
    <w:name w:val="footnote text"/>
    <w:basedOn w:val="Normaallaad"/>
    <w:link w:val="AllmrkusetekstMrk"/>
    <w:uiPriority w:val="99"/>
    <w:semiHidden/>
    <w:unhideWhenUsed/>
    <w:rsid w:val="0061495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14954"/>
    <w:rPr>
      <w:sz w:val="20"/>
      <w:szCs w:val="20"/>
    </w:rPr>
  </w:style>
  <w:style w:type="character" w:styleId="Allmrkuseviide">
    <w:name w:val="footnote reference"/>
    <w:basedOn w:val="Liguvaikefont"/>
    <w:uiPriority w:val="99"/>
    <w:semiHidden/>
    <w:unhideWhenUsed/>
    <w:rsid w:val="00614954"/>
    <w:rPr>
      <w:vertAlign w:val="superscript"/>
    </w:rPr>
  </w:style>
  <w:style w:type="table" w:styleId="Kontuurtabel">
    <w:name w:val="Table Grid"/>
    <w:basedOn w:val="Normaaltabel"/>
    <w:uiPriority w:val="39"/>
    <w:rsid w:val="00041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F04643"/>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oj-normal">
    <w:name w:val="oj-normal"/>
    <w:basedOn w:val="Normaallaad"/>
    <w:uiPriority w:val="1"/>
    <w:rsid w:val="69EE874A"/>
    <w:pPr>
      <w:spacing w:beforeAutospacing="1" w:afterAutospacing="1" w:line="240" w:lineRule="auto"/>
    </w:pPr>
    <w:rPr>
      <w:rFonts w:eastAsiaTheme="minorEastAsia"/>
      <w:sz w:val="24"/>
      <w:szCs w:val="24"/>
      <w:lang w:eastAsia="et-EE"/>
    </w:rPr>
  </w:style>
  <w:style w:type="paragraph" w:styleId="Redaktsioon">
    <w:name w:val="Revision"/>
    <w:hidden/>
    <w:uiPriority w:val="99"/>
    <w:semiHidden/>
    <w:rsid w:val="00A74C9A"/>
    <w:pPr>
      <w:spacing w:after="0" w:line="240" w:lineRule="auto"/>
    </w:pPr>
  </w:style>
  <w:style w:type="character" w:styleId="Klastatudhperlink">
    <w:name w:val="FollowedHyperlink"/>
    <w:basedOn w:val="Liguvaikefont"/>
    <w:uiPriority w:val="99"/>
    <w:semiHidden/>
    <w:unhideWhenUsed/>
    <w:rsid w:val="00F014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045884">
      <w:bodyDiv w:val="1"/>
      <w:marLeft w:val="0"/>
      <w:marRight w:val="0"/>
      <w:marTop w:val="0"/>
      <w:marBottom w:val="0"/>
      <w:divBdr>
        <w:top w:val="none" w:sz="0" w:space="0" w:color="auto"/>
        <w:left w:val="none" w:sz="0" w:space="0" w:color="auto"/>
        <w:bottom w:val="none" w:sz="0" w:space="0" w:color="auto"/>
        <w:right w:val="none" w:sz="0" w:space="0" w:color="auto"/>
      </w:divBdr>
    </w:div>
    <w:div w:id="564344154">
      <w:bodyDiv w:val="1"/>
      <w:marLeft w:val="0"/>
      <w:marRight w:val="0"/>
      <w:marTop w:val="0"/>
      <w:marBottom w:val="0"/>
      <w:divBdr>
        <w:top w:val="none" w:sz="0" w:space="0" w:color="auto"/>
        <w:left w:val="none" w:sz="0" w:space="0" w:color="auto"/>
        <w:bottom w:val="none" w:sz="0" w:space="0" w:color="auto"/>
        <w:right w:val="none" w:sz="0" w:space="0" w:color="auto"/>
      </w:divBdr>
    </w:div>
    <w:div w:id="1111897219">
      <w:bodyDiv w:val="1"/>
      <w:marLeft w:val="0"/>
      <w:marRight w:val="0"/>
      <w:marTop w:val="0"/>
      <w:marBottom w:val="0"/>
      <w:divBdr>
        <w:top w:val="none" w:sz="0" w:space="0" w:color="auto"/>
        <w:left w:val="none" w:sz="0" w:space="0" w:color="auto"/>
        <w:bottom w:val="none" w:sz="0" w:space="0" w:color="auto"/>
        <w:right w:val="none" w:sz="0" w:space="0" w:color="auto"/>
      </w:divBdr>
    </w:div>
    <w:div w:id="1224752908">
      <w:bodyDiv w:val="1"/>
      <w:marLeft w:val="0"/>
      <w:marRight w:val="0"/>
      <w:marTop w:val="0"/>
      <w:marBottom w:val="0"/>
      <w:divBdr>
        <w:top w:val="none" w:sz="0" w:space="0" w:color="auto"/>
        <w:left w:val="none" w:sz="0" w:space="0" w:color="auto"/>
        <w:bottom w:val="none" w:sz="0" w:space="0" w:color="auto"/>
        <w:right w:val="none" w:sz="0" w:space="0" w:color="auto"/>
      </w:divBdr>
    </w:div>
    <w:div w:id="1247375881">
      <w:bodyDiv w:val="1"/>
      <w:marLeft w:val="0"/>
      <w:marRight w:val="0"/>
      <w:marTop w:val="0"/>
      <w:marBottom w:val="0"/>
      <w:divBdr>
        <w:top w:val="none" w:sz="0" w:space="0" w:color="auto"/>
        <w:left w:val="none" w:sz="0" w:space="0" w:color="auto"/>
        <w:bottom w:val="none" w:sz="0" w:space="0" w:color="auto"/>
        <w:right w:val="none" w:sz="0" w:space="0" w:color="auto"/>
      </w:divBdr>
    </w:div>
    <w:div w:id="1591549884">
      <w:bodyDiv w:val="1"/>
      <w:marLeft w:val="0"/>
      <w:marRight w:val="0"/>
      <w:marTop w:val="0"/>
      <w:marBottom w:val="0"/>
      <w:divBdr>
        <w:top w:val="none" w:sz="0" w:space="0" w:color="auto"/>
        <w:left w:val="none" w:sz="0" w:space="0" w:color="auto"/>
        <w:bottom w:val="none" w:sz="0" w:space="0" w:color="auto"/>
        <w:right w:val="none" w:sz="0" w:space="0" w:color="auto"/>
      </w:divBdr>
    </w:div>
    <w:div w:id="1674799888">
      <w:bodyDiv w:val="1"/>
      <w:marLeft w:val="0"/>
      <w:marRight w:val="0"/>
      <w:marTop w:val="0"/>
      <w:marBottom w:val="0"/>
      <w:divBdr>
        <w:top w:val="none" w:sz="0" w:space="0" w:color="auto"/>
        <w:left w:val="none" w:sz="0" w:space="0" w:color="auto"/>
        <w:bottom w:val="none" w:sz="0" w:space="0" w:color="auto"/>
        <w:right w:val="none" w:sz="0" w:space="0" w:color="auto"/>
      </w:divBdr>
    </w:div>
    <w:div w:id="2011785771">
      <w:bodyDiv w:val="1"/>
      <w:marLeft w:val="0"/>
      <w:marRight w:val="0"/>
      <w:marTop w:val="0"/>
      <w:marBottom w:val="0"/>
      <w:divBdr>
        <w:top w:val="none" w:sz="0" w:space="0" w:color="auto"/>
        <w:left w:val="none" w:sz="0" w:space="0" w:color="auto"/>
        <w:bottom w:val="none" w:sz="0" w:space="0" w:color="auto"/>
        <w:right w:val="none" w:sz="0" w:space="0" w:color="auto"/>
      </w:divBdr>
    </w:div>
    <w:div w:id="2103645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adri.martin@fin.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irjam.rannula@fin.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nastasia.nommik@fin.ee"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thomas.auvaart@fin.ee" TargetMode="External"/><Relationship Id="rId23" Type="http://schemas.openxmlformats.org/officeDocument/2006/relationships/header" Target="header1.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marge.kaskpeit@fin.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3.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fi.ee/et/pangandus-ja-krediit-0/pangandus-ja-krediit/krediidiasutused/valisriikide-krediidiasutuste-filiaalid" TargetMode="External"/><Relationship Id="rId18" Type="http://schemas.openxmlformats.org/officeDocument/2006/relationships/hyperlink" Target="https://eur-lex.europa.eu/legal-content/ET/TXT/?uri=CELEX:02002L0087-20240109" TargetMode="External"/><Relationship Id="rId26" Type="http://schemas.openxmlformats.org/officeDocument/2006/relationships/hyperlink" Target="https://eur-lex.europa.eu/legal-content/ET/TXT/HTML/?uri=CELEX:32022R2554" TargetMode="External"/><Relationship Id="rId39" Type="http://schemas.openxmlformats.org/officeDocument/2006/relationships/hyperlink" Target="https://www.fi.ee/et/juhendid/investeerimine/suunised-juhtorgani-liikmete-ja-votmeisikute-sobivuse-hindamise-kohta" TargetMode="External"/><Relationship Id="rId21" Type="http://schemas.openxmlformats.org/officeDocument/2006/relationships/hyperlink" Target="https://www.fi.ee/et/juhendid/pangandus-ja-krediit/sobivusmenetluse-labiviimise-juhend" TargetMode="External"/><Relationship Id="rId34" Type="http://schemas.openxmlformats.org/officeDocument/2006/relationships/hyperlink" Target="https://fi.ee/et/pangandus-ja-krediit/panganduse-jarelevalveline-avalikustamine" TargetMode="External"/><Relationship Id="rId42" Type="http://schemas.openxmlformats.org/officeDocument/2006/relationships/hyperlink" Target="https://www.riigiteataja.ee/akt/86331" TargetMode="External"/><Relationship Id="rId47" Type="http://schemas.openxmlformats.org/officeDocument/2006/relationships/hyperlink" Target="https://www.eba.europa.eu/publications-and-media/press-releases/eba-publishes-list-third-country-groups-and-third-country" TargetMode="External"/><Relationship Id="rId50" Type="http://schemas.openxmlformats.org/officeDocument/2006/relationships/hyperlink" Target="https://kliimaministeerium.ee/uudised/maailma-riigid-lepivad-kokku-uued-sammud-elurikkuse-havimise-peatamiseks" TargetMode="External"/><Relationship Id="rId7" Type="http://schemas.openxmlformats.org/officeDocument/2006/relationships/hyperlink" Target="https://www.riigikogu.ee/tegevus/eelnoud/eelnou/0a837639-7184-4ef3-bf4f-7be5dca340a7/" TargetMode="External"/><Relationship Id="rId2" Type="http://schemas.openxmlformats.org/officeDocument/2006/relationships/hyperlink" Target="https://eur-lex.europa.eu/legal-content/ET/TXT/?uri=CELEX:32024R1623" TargetMode="External"/><Relationship Id="rId16" Type="http://schemas.openxmlformats.org/officeDocument/2006/relationships/hyperlink" Target="https://eur-lex.europa.eu/legal-content/ET/TXT/HTML/?uri=CELEX:02010R1093-20241230" TargetMode="External"/><Relationship Id="rId29" Type="http://schemas.openxmlformats.org/officeDocument/2006/relationships/hyperlink" Target="https://eur-lex.europa.eu/legal-content/ET/TXT/?uri=CELEX:32021R1119" TargetMode="External"/><Relationship Id="rId11" Type="http://schemas.openxmlformats.org/officeDocument/2006/relationships/hyperlink" Target="https://www.eba.europa.eu/publications-and-media/press-releases/eba-publishes-2023-list-third-country-groups-and-third" TargetMode="External"/><Relationship Id="rId24" Type="http://schemas.openxmlformats.org/officeDocument/2006/relationships/hyperlink" Target="https://www.eba.europa.eu/risk-and-data-analysis/risk-analysis/risk-monitoring/global-systemically-important-institutions-g-siis" TargetMode="External"/><Relationship Id="rId32" Type="http://schemas.openxmlformats.org/officeDocument/2006/relationships/hyperlink" Target="https://www.fsb.org/2024/11/2024-list-of-global-systemically-important-banks-g-sibs/" TargetMode="External"/><Relationship Id="rId37" Type="http://schemas.openxmlformats.org/officeDocument/2006/relationships/hyperlink" Target="https://eur-lex.europa.eu/legal-content/ET/TXT/?uri=CELEX:02019L2034-20241224" TargetMode="External"/><Relationship Id="rId40" Type="http://schemas.openxmlformats.org/officeDocument/2006/relationships/hyperlink" Target="https://www.fi.ee/et/juhendid/pangandus-ja-krediit/sobivusmenetluse-labiviimise-juhend" TargetMode="External"/><Relationship Id="rId45" Type="http://schemas.openxmlformats.org/officeDocument/2006/relationships/hyperlink" Target="https://banks.data.fdic.gov/bankfind-suite/bankfind?activeStatus=1&amp;branchOffices=true&amp;pageNumber=1&amp;resultLimit=25&amp;sortField=NAME&amp;sortOrder=DESC" TargetMode="External"/><Relationship Id="rId53" Type="http://schemas.openxmlformats.org/officeDocument/2006/relationships/hyperlink" Target="https://www.riigiteataja.ee/akt/86331" TargetMode="External"/><Relationship Id="rId5" Type="http://schemas.openxmlformats.org/officeDocument/2006/relationships/hyperlink" Target="https://eur-lex.europa.eu/legal-content/EN/TXT/?uri=CELEX%3A02019R0877-20190607" TargetMode="External"/><Relationship Id="rId10" Type="http://schemas.openxmlformats.org/officeDocument/2006/relationships/hyperlink" Target="https://www.riigiteataja.ee/akt/86331" TargetMode="External"/><Relationship Id="rId19" Type="http://schemas.openxmlformats.org/officeDocument/2006/relationships/hyperlink" Target="https://eur-lex.europa.eu/legal-content/ET/TXT/HTML/?uri=CELEX:02015L0849-20241230" TargetMode="External"/><Relationship Id="rId31" Type="http://schemas.openxmlformats.org/officeDocument/2006/relationships/hyperlink" Target="https://eur-lex.europa.eu/legal-content/ET/TXT/?uri=CELEX:02014R0806-20241114" TargetMode="External"/><Relationship Id="rId44" Type="http://schemas.openxmlformats.org/officeDocument/2006/relationships/hyperlink" Target="https://fi.ee/et/investeerimine-0/investeerimine/investeerimisuhingud/investeerimisuhingud" TargetMode="External"/><Relationship Id="rId52" Type="http://schemas.openxmlformats.org/officeDocument/2006/relationships/hyperlink" Target="https://www.unepfi.org/net-zero-banking/" TargetMode="External"/><Relationship Id="rId4" Type="http://schemas.openxmlformats.org/officeDocument/2006/relationships/hyperlink" Target="https://www.ecb.europa.eu/pub/pdf/fsr/art/ecb.fsrart200412_04.en.pdf" TargetMode="External"/><Relationship Id="rId9" Type="http://schemas.openxmlformats.org/officeDocument/2006/relationships/hyperlink" Target="https://www.bankingsupervision.europa.eu/about/banking-supervision-explained/html/internal_models.et.html" TargetMode="External"/><Relationship Id="rId14" Type="http://schemas.openxmlformats.org/officeDocument/2006/relationships/hyperlink" Target="https://www.emta.ee/eraklient/amet-uudised-ja-kontakt/uudised-pressiinfo-statistika/statistika-ja-avaandmed" TargetMode="External"/><Relationship Id="rId22" Type="http://schemas.openxmlformats.org/officeDocument/2006/relationships/hyperlink" Target="https://eur-lex.europa.eu/legal-content/ET/TXT/?uri=CELEX:02013L0034-20240528" TargetMode="External"/><Relationship Id="rId27" Type="http://schemas.openxmlformats.org/officeDocument/2006/relationships/hyperlink" Target="https://eur-lex.europa.eu/legal-content/ET/TXT/?uri=CELEX:32004R0139" TargetMode="External"/><Relationship Id="rId30" Type="http://schemas.openxmlformats.org/officeDocument/2006/relationships/hyperlink" Target="https://eur-lex.europa.eu/legal-content/ET/TXT/?uri=celex:32013R1024" TargetMode="External"/><Relationship Id="rId35" Type="http://schemas.openxmlformats.org/officeDocument/2006/relationships/hyperlink" Target="https://eur-lex.europa.eu/legal-content/ET/TXT/?uri=CELEX:02016R0679-20160504" TargetMode="External"/><Relationship Id="rId43" Type="http://schemas.openxmlformats.org/officeDocument/2006/relationships/hyperlink" Target="https://fi.ee/et/pangandus-ja-krediit-0" TargetMode="External"/><Relationship Id="rId48" Type="http://schemas.openxmlformats.org/officeDocument/2006/relationships/hyperlink" Target="https://fi.ee/et/pangandus-ja-krediit-0" TargetMode="External"/><Relationship Id="rId8" Type="http://schemas.openxmlformats.org/officeDocument/2006/relationships/hyperlink" Target="https://valitsus.ee/uudised/valitsuse-172-istungi-kommenteeritud-paevakord" TargetMode="External"/><Relationship Id="rId51" Type="http://schemas.openxmlformats.org/officeDocument/2006/relationships/hyperlink" Target="https://pangaliit.ee/kestlik-finantseerimine" TargetMode="External"/><Relationship Id="rId3" Type="http://schemas.openxmlformats.org/officeDocument/2006/relationships/hyperlink" Target="https://eur-lex.europa.eu/legal-content/ET/TXT/?uri=CELEX:32019L0878" TargetMode="External"/><Relationship Id="rId12" Type="http://schemas.openxmlformats.org/officeDocument/2006/relationships/hyperlink" Target="https://www.eba.europa.eu/publications-and-media/press-releases/eba-updates-list-third-country-groups-and-branches-operating-european-union-and-european-economic" TargetMode="External"/><Relationship Id="rId17" Type="http://schemas.openxmlformats.org/officeDocument/2006/relationships/hyperlink" Target="https://eur-lex.europa.eu/legal-content/ET/TXT/?uri=CELEX:02017L1132-20220812" TargetMode="External"/><Relationship Id="rId25" Type="http://schemas.openxmlformats.org/officeDocument/2006/relationships/hyperlink" Target="https://www.eba.europa.eu/risk-and-data-analysis/risk-analysis/risk-monitoring/other-systemically-important-institutions-o-siis" TargetMode="External"/><Relationship Id="rId33" Type="http://schemas.openxmlformats.org/officeDocument/2006/relationships/hyperlink" Target="https://eur-lex.europa.eu/legal-content/ET/TXT/HTML/?uri=CELEX:02015R0061-20220708" TargetMode="External"/><Relationship Id="rId38" Type="http://schemas.openxmlformats.org/officeDocument/2006/relationships/hyperlink" Target="https://eur-lex.europa.eu/legal-content/ET/TXT/?uri=CELEX:02014L0065-20250117" TargetMode="External"/><Relationship Id="rId46" Type="http://schemas.openxmlformats.org/officeDocument/2006/relationships/hyperlink" Target="https://www.ibisworld.com/united-kingdom/number-of-businesses/banks/3670/" TargetMode="External"/><Relationship Id="rId20" Type="http://schemas.openxmlformats.org/officeDocument/2006/relationships/hyperlink" Target="https://www.fi.ee/et/juhendid/investeerimine/suunised-juhtorgani-liikmete-ja-votmeisikute-sobivuse-hindamise-kohta" TargetMode="External"/><Relationship Id="rId41" Type="http://schemas.openxmlformats.org/officeDocument/2006/relationships/hyperlink" Target="https://eur-lex.europa.eu/legal-content/ET/TXT/HTML/?uri=CELEX:02017R0565-20220802" TargetMode="External"/><Relationship Id="rId54" Type="http://schemas.openxmlformats.org/officeDocument/2006/relationships/hyperlink" Target="https://www.riigiteataja.ee/akt/115012025008?leiaKehtiv" TargetMode="External"/><Relationship Id="rId1" Type="http://schemas.openxmlformats.org/officeDocument/2006/relationships/hyperlink" Target="https://eur-lex.europa.eu/legal-content/ET/TXT/HTML/?uri=OJ:L_202401619" TargetMode="External"/><Relationship Id="rId6" Type="http://schemas.openxmlformats.org/officeDocument/2006/relationships/hyperlink" Target="https://eur-lex.europa.eu/legal-content/ET/TXT/?uri=CELEX:02019R0876-20200627" TargetMode="External"/><Relationship Id="rId15" Type="http://schemas.openxmlformats.org/officeDocument/2006/relationships/hyperlink" Target="https://www.fin.ee/ministeerium-uudised-ja-kontakt/organisatsioon/strateegilised-dokumendid?view_instance=0&amp;current_page=1" TargetMode="External"/><Relationship Id="rId23" Type="http://schemas.openxmlformats.org/officeDocument/2006/relationships/hyperlink" Target="https://www.eba.europa.eu/sites/default/files/document_library/Publications/Guidelines/2021/1016721/Final%20report%20on%20Guidelines%20on%20internal%20governance%20under%20CRD.pdf" TargetMode="External"/><Relationship Id="rId28" Type="http://schemas.openxmlformats.org/officeDocument/2006/relationships/hyperlink" Target="https://eur-lex.europa.eu/legal-content/ET/TXT/HTML/?uri=CELEX:02023R1114-20240109" TargetMode="External"/><Relationship Id="rId36" Type="http://schemas.openxmlformats.org/officeDocument/2006/relationships/hyperlink" Target="https://www.riigiteataja.ee/akt/86331" TargetMode="External"/><Relationship Id="rId49" Type="http://schemas.openxmlformats.org/officeDocument/2006/relationships/hyperlink" Target="https://kliimaministeerium.ee/euroopa-liidu-kliimaeesmargi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3CBF36-25E5-4A49-9D3A-68AE2A8D03A0}">
  <ds:schemaRefs>
    <ds:schemaRef ds:uri="http://schemas.openxmlformats.org/officeDocument/2006/bibliography"/>
  </ds:schemaRefs>
</ds:datastoreItem>
</file>

<file path=customXml/itemProps2.xml><?xml version="1.0" encoding="utf-8"?>
<ds:datastoreItem xmlns:ds="http://schemas.openxmlformats.org/officeDocument/2006/customXml" ds:itemID="{074D6AB0-DA87-4400-A96A-1C8E32861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2743A5-333E-48F7-BDCD-DC93251EB20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69D14E60-4875-4935-9BEB-32B6DAE63C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153</Pages>
  <Words>77020</Words>
  <Characters>446717</Characters>
  <Application>Microsoft Office Word</Application>
  <DocSecurity>0</DocSecurity>
  <Lines>3722</Lines>
  <Paragraphs>1045</Paragraphs>
  <ScaleCrop>false</ScaleCrop>
  <Company/>
  <LinksUpToDate>false</LinksUpToDate>
  <CharactersWithSpaces>522692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Nõmmik</dc:creator>
  <cp:keywords/>
  <dc:description/>
  <cp:lastModifiedBy>Markus Ühtigi - JUSTDIGI</cp:lastModifiedBy>
  <cp:revision>195</cp:revision>
  <cp:lastPrinted>2025-06-19T06:19:00Z</cp:lastPrinted>
  <dcterms:created xsi:type="dcterms:W3CDTF">2025-06-17T09:24:00Z</dcterms:created>
  <dcterms:modified xsi:type="dcterms:W3CDTF">2025-08-26T08:47:00Z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4275400</vt:r8>
  </property>
  <property fmtid="{D5CDD505-2E9C-101B-9397-08002B2CF9AE}" pid="4" name="MSIP_Label_defa4170-0d19-0005-0004-bc88714345d2_Enabled">
    <vt:lpwstr>true</vt:lpwstr>
  </property>
  <property fmtid="{D5CDD505-2E9C-101B-9397-08002B2CF9AE}" pid="5" name="MSIP_Label_defa4170-0d19-0005-0004-bc88714345d2_SetDate">
    <vt:lpwstr>2025-03-12T14:19:50Z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b51fc559-ac8e-4258-8885-3b94aa363716</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